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7B5" w:rsidRPr="006158D2" w:rsidRDefault="00F6039D">
      <w:pPr>
        <w:spacing w:after="0" w:line="276" w:lineRule="auto"/>
        <w:jc w:val="center"/>
        <w:rPr>
          <w:b/>
          <w:color w:val="auto"/>
          <w:sz w:val="28"/>
          <w:szCs w:val="28"/>
        </w:rPr>
      </w:pPr>
      <w:bookmarkStart w:id="0" w:name="_GoBack"/>
      <w:bookmarkEnd w:id="0"/>
      <w:r w:rsidRPr="006158D2">
        <w:rPr>
          <w:b/>
          <w:color w:val="auto"/>
          <w:sz w:val="28"/>
          <w:szCs w:val="28"/>
        </w:rPr>
        <w:t>PHỤ LỤC 1</w:t>
      </w:r>
    </w:p>
    <w:p w:rsidR="007477B5" w:rsidRPr="006158D2" w:rsidRDefault="00F6039D">
      <w:pPr>
        <w:spacing w:after="0" w:line="276" w:lineRule="auto"/>
        <w:jc w:val="center"/>
        <w:rPr>
          <w:b/>
          <w:color w:val="auto"/>
          <w:sz w:val="28"/>
          <w:szCs w:val="28"/>
        </w:rPr>
      </w:pPr>
      <w:r w:rsidRPr="006158D2">
        <w:rPr>
          <w:i/>
          <w:iCs/>
          <w:color w:val="auto"/>
          <w:sz w:val="24"/>
          <w:szCs w:val="24"/>
        </w:rPr>
        <w:t>(Ban hành kèm theo Thông tư số..../..../TT-BTC ngày .... của Bộ trưởng Bộ Tài chính)</w:t>
      </w:r>
      <w:r w:rsidRPr="006158D2">
        <w:rPr>
          <w:b/>
          <w:color w:val="auto"/>
          <w:sz w:val="28"/>
          <w:szCs w:val="28"/>
        </w:rPr>
        <w:t xml:space="preserve"> </w:t>
      </w:r>
    </w:p>
    <w:p w:rsidR="007477B5" w:rsidRPr="006158D2" w:rsidRDefault="00F6039D">
      <w:pPr>
        <w:pStyle w:val="ListParagraph"/>
        <w:numPr>
          <w:ilvl w:val="0"/>
          <w:numId w:val="3"/>
        </w:numPr>
        <w:tabs>
          <w:tab w:val="left" w:pos="1276"/>
        </w:tabs>
        <w:spacing w:after="0" w:line="276" w:lineRule="auto"/>
        <w:jc w:val="center"/>
        <w:rPr>
          <w:b/>
          <w:color w:val="auto"/>
          <w:sz w:val="28"/>
        </w:rPr>
      </w:pPr>
      <w:r w:rsidRPr="006158D2">
        <w:rPr>
          <w:rFonts w:ascii="Times New Roman" w:hAnsi="Times New Roman"/>
          <w:b/>
          <w:color w:val="auto"/>
          <w:sz w:val="28"/>
        </w:rPr>
        <w:t xml:space="preserve">DANH MỤC HỆ THỐNG TÀI KHOẢN KẾ TOÁN </w:t>
      </w:r>
    </w:p>
    <w:p w:rsidR="007477B5" w:rsidRPr="006158D2" w:rsidRDefault="007477B5">
      <w:pPr>
        <w:pStyle w:val="ListParagraph"/>
        <w:tabs>
          <w:tab w:val="left" w:pos="1276"/>
        </w:tabs>
        <w:spacing w:after="0" w:line="276" w:lineRule="auto"/>
        <w:ind w:left="1080"/>
        <w:rPr>
          <w:b/>
          <w:color w:val="auto"/>
          <w:sz w:val="28"/>
        </w:rPr>
      </w:pPr>
    </w:p>
    <w:tbl>
      <w:tblPr>
        <w:tblW w:w="9781" w:type="dxa"/>
        <w:tblInd w:w="-34" w:type="dxa"/>
        <w:tblBorders>
          <w:left w:val="single" w:sz="6" w:space="0" w:color="auto"/>
          <w:right w:val="single" w:sz="6" w:space="0" w:color="auto"/>
          <w:insideV w:val="single" w:sz="6" w:space="0" w:color="auto"/>
        </w:tblBorders>
        <w:tblLayout w:type="fixed"/>
        <w:tblLook w:val="04A0"/>
      </w:tblPr>
      <w:tblGrid>
        <w:gridCol w:w="709"/>
        <w:gridCol w:w="993"/>
        <w:gridCol w:w="992"/>
        <w:gridCol w:w="7087"/>
      </w:tblGrid>
      <w:tr w:rsidR="007477B5" w:rsidRPr="006158D2">
        <w:trPr>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7477B5" w:rsidRPr="006158D2" w:rsidRDefault="00F6039D">
            <w:pPr>
              <w:spacing w:after="0"/>
              <w:jc w:val="center"/>
              <w:rPr>
                <w:b/>
                <w:color w:val="auto"/>
                <w:sz w:val="26"/>
                <w:szCs w:val="28"/>
              </w:rPr>
            </w:pPr>
            <w:r w:rsidRPr="006158D2">
              <w:rPr>
                <w:b/>
                <w:color w:val="auto"/>
                <w:sz w:val="26"/>
                <w:szCs w:val="28"/>
              </w:rPr>
              <w:t>STT</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477B5" w:rsidRPr="006158D2" w:rsidRDefault="00F6039D">
            <w:pPr>
              <w:spacing w:after="0"/>
              <w:jc w:val="center"/>
              <w:rPr>
                <w:b/>
                <w:color w:val="auto"/>
                <w:sz w:val="26"/>
                <w:szCs w:val="28"/>
              </w:rPr>
            </w:pPr>
            <w:r w:rsidRPr="006158D2">
              <w:rPr>
                <w:b/>
                <w:color w:val="auto"/>
                <w:sz w:val="26"/>
                <w:szCs w:val="28"/>
              </w:rPr>
              <w:t>SỐ HIỆU TK</w:t>
            </w:r>
          </w:p>
        </w:tc>
        <w:tc>
          <w:tcPr>
            <w:tcW w:w="7087" w:type="dxa"/>
            <w:vMerge w:val="restart"/>
            <w:tcBorders>
              <w:top w:val="single" w:sz="4" w:space="0" w:color="auto"/>
              <w:left w:val="single" w:sz="4" w:space="0" w:color="auto"/>
              <w:bottom w:val="single" w:sz="4" w:space="0" w:color="auto"/>
              <w:right w:val="single" w:sz="4" w:space="0" w:color="auto"/>
            </w:tcBorders>
            <w:vAlign w:val="center"/>
          </w:tcPr>
          <w:p w:rsidR="007477B5" w:rsidRPr="006158D2" w:rsidRDefault="00F6039D">
            <w:pPr>
              <w:spacing w:after="0"/>
              <w:jc w:val="center"/>
              <w:rPr>
                <w:b/>
                <w:color w:val="auto"/>
                <w:sz w:val="26"/>
                <w:szCs w:val="28"/>
              </w:rPr>
            </w:pPr>
            <w:r w:rsidRPr="006158D2">
              <w:rPr>
                <w:b/>
                <w:color w:val="auto"/>
                <w:sz w:val="26"/>
                <w:szCs w:val="28"/>
              </w:rPr>
              <w:t>TÊN TÀI KHOẢN</w:t>
            </w:r>
          </w:p>
        </w:tc>
      </w:tr>
      <w:tr w:rsidR="007477B5" w:rsidRPr="006158D2">
        <w:trPr>
          <w:tblHeader/>
        </w:trPr>
        <w:tc>
          <w:tcPr>
            <w:tcW w:w="709" w:type="dxa"/>
            <w:vMerge/>
            <w:tcBorders>
              <w:top w:val="single" w:sz="4" w:space="0" w:color="auto"/>
              <w:left w:val="single" w:sz="4" w:space="0" w:color="auto"/>
              <w:bottom w:val="single" w:sz="4" w:space="0" w:color="auto"/>
              <w:right w:val="single" w:sz="4" w:space="0" w:color="auto"/>
            </w:tcBorders>
          </w:tcPr>
          <w:p w:rsidR="007477B5" w:rsidRPr="006158D2" w:rsidRDefault="007477B5">
            <w:pPr>
              <w:spacing w:after="0"/>
              <w:jc w:val="center"/>
              <w:rPr>
                <w:b/>
                <w:color w:val="auto"/>
                <w:sz w:val="28"/>
                <w:szCs w:val="28"/>
              </w:rPr>
            </w:pPr>
          </w:p>
        </w:tc>
        <w:tc>
          <w:tcPr>
            <w:tcW w:w="993" w:type="dxa"/>
            <w:tcBorders>
              <w:top w:val="single" w:sz="4" w:space="0" w:color="auto"/>
              <w:left w:val="single" w:sz="4" w:space="0" w:color="auto"/>
              <w:bottom w:val="single" w:sz="4" w:space="0" w:color="auto"/>
              <w:righ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Cấp 1</w:t>
            </w:r>
          </w:p>
        </w:tc>
        <w:tc>
          <w:tcPr>
            <w:tcW w:w="992" w:type="dxa"/>
            <w:tcBorders>
              <w:top w:val="single" w:sz="4" w:space="0" w:color="auto"/>
              <w:left w:val="single" w:sz="4" w:space="0" w:color="auto"/>
              <w:bottom w:val="single" w:sz="4" w:space="0" w:color="auto"/>
              <w:righ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Cấp 2</w:t>
            </w:r>
          </w:p>
        </w:tc>
        <w:tc>
          <w:tcPr>
            <w:tcW w:w="7087" w:type="dxa"/>
            <w:vMerge/>
            <w:tcBorders>
              <w:top w:val="single" w:sz="4" w:space="0" w:color="auto"/>
              <w:left w:val="single" w:sz="4" w:space="0" w:color="auto"/>
              <w:bottom w:val="single" w:sz="4" w:space="0" w:color="auto"/>
              <w:right w:val="single" w:sz="4" w:space="0" w:color="auto"/>
            </w:tcBorders>
          </w:tcPr>
          <w:p w:rsidR="007477B5" w:rsidRPr="006158D2" w:rsidRDefault="007477B5">
            <w:pPr>
              <w:keepNext/>
              <w:spacing w:after="0"/>
              <w:ind w:left="720"/>
              <w:jc w:val="center"/>
              <w:outlineLvl w:val="0"/>
              <w:rPr>
                <w:b/>
                <w:color w:val="auto"/>
                <w:sz w:val="28"/>
                <w:szCs w:val="28"/>
              </w:rPr>
            </w:pPr>
          </w:p>
        </w:tc>
      </w:tr>
      <w:tr w:rsidR="007477B5" w:rsidRPr="006158D2">
        <w:trPr>
          <w:tblHeader/>
        </w:trPr>
        <w:tc>
          <w:tcPr>
            <w:tcW w:w="709" w:type="dxa"/>
            <w:tcBorders>
              <w:top w:val="single" w:sz="4" w:space="0" w:color="auto"/>
              <w:left w:val="single" w:sz="4" w:space="0" w:color="auto"/>
              <w:bottom w:val="single" w:sz="4" w:space="0" w:color="auto"/>
              <w:righ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1</w:t>
            </w:r>
          </w:p>
        </w:tc>
        <w:tc>
          <w:tcPr>
            <w:tcW w:w="993" w:type="dxa"/>
            <w:tcBorders>
              <w:top w:val="single" w:sz="4" w:space="0" w:color="auto"/>
              <w:left w:val="single" w:sz="4" w:space="0" w:color="auto"/>
              <w:bottom w:val="single" w:sz="4" w:space="0" w:color="auto"/>
              <w:righ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2</w:t>
            </w:r>
          </w:p>
        </w:tc>
        <w:tc>
          <w:tcPr>
            <w:tcW w:w="992" w:type="dxa"/>
            <w:tcBorders>
              <w:top w:val="single" w:sz="4" w:space="0" w:color="auto"/>
              <w:left w:val="single" w:sz="4" w:space="0" w:color="auto"/>
              <w:bottom w:val="single" w:sz="4" w:space="0" w:color="auto"/>
              <w:righ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3</w:t>
            </w:r>
          </w:p>
        </w:tc>
        <w:tc>
          <w:tcPr>
            <w:tcW w:w="7087" w:type="dxa"/>
            <w:tcBorders>
              <w:top w:val="single" w:sz="4" w:space="0" w:color="auto"/>
              <w:left w:val="single" w:sz="4" w:space="0" w:color="auto"/>
              <w:bottom w:val="single" w:sz="4" w:space="0" w:color="auto"/>
              <w:right w:val="single" w:sz="4" w:space="0" w:color="auto"/>
            </w:tcBorders>
          </w:tcPr>
          <w:p w:rsidR="007477B5" w:rsidRPr="006158D2" w:rsidRDefault="00F6039D">
            <w:pPr>
              <w:spacing w:after="0"/>
              <w:ind w:firstLine="567"/>
              <w:jc w:val="center"/>
              <w:rPr>
                <w:b/>
                <w:color w:val="auto"/>
                <w:sz w:val="28"/>
                <w:szCs w:val="28"/>
              </w:rPr>
            </w:pPr>
            <w:r w:rsidRPr="006158D2">
              <w:rPr>
                <w:b/>
                <w:color w:val="auto"/>
                <w:sz w:val="28"/>
                <w:szCs w:val="28"/>
              </w:rPr>
              <w:t>4</w:t>
            </w:r>
          </w:p>
        </w:tc>
      </w:tr>
      <w:tr w:rsidR="007477B5" w:rsidRPr="006158D2">
        <w:tc>
          <w:tcPr>
            <w:tcW w:w="709" w:type="dxa"/>
            <w:tcBorders>
              <w:top w:val="single" w:sz="4" w:space="0" w:color="auto"/>
              <w:left w:val="single" w:sz="4" w:space="0" w:color="auto"/>
              <w:right w:val="single" w:sz="4" w:space="0" w:color="auto"/>
            </w:tcBorders>
          </w:tcPr>
          <w:p w:rsidR="007477B5" w:rsidRPr="006158D2" w:rsidRDefault="007477B5">
            <w:pPr>
              <w:spacing w:after="0"/>
              <w:jc w:val="center"/>
              <w:rPr>
                <w:b/>
                <w:color w:val="auto"/>
                <w:sz w:val="28"/>
                <w:szCs w:val="28"/>
              </w:rPr>
            </w:pPr>
          </w:p>
        </w:tc>
        <w:tc>
          <w:tcPr>
            <w:tcW w:w="993" w:type="dxa"/>
            <w:tcBorders>
              <w:top w:val="single" w:sz="4" w:space="0" w:color="auto"/>
              <w:left w:val="single" w:sz="4" w:space="0" w:color="auto"/>
            </w:tcBorders>
          </w:tcPr>
          <w:p w:rsidR="007477B5" w:rsidRPr="006158D2" w:rsidRDefault="007477B5">
            <w:pPr>
              <w:spacing w:after="0"/>
              <w:jc w:val="center"/>
              <w:rPr>
                <w:b/>
                <w:color w:val="auto"/>
                <w:sz w:val="28"/>
                <w:szCs w:val="28"/>
              </w:rPr>
            </w:pPr>
          </w:p>
        </w:tc>
        <w:tc>
          <w:tcPr>
            <w:tcW w:w="992" w:type="dxa"/>
            <w:tcBorders>
              <w:top w:val="single" w:sz="4" w:space="0" w:color="auto"/>
            </w:tcBorders>
          </w:tcPr>
          <w:p w:rsidR="007477B5" w:rsidRPr="006158D2" w:rsidRDefault="007477B5">
            <w:pPr>
              <w:spacing w:after="0"/>
              <w:jc w:val="center"/>
              <w:rPr>
                <w:b/>
                <w:color w:val="auto"/>
                <w:sz w:val="28"/>
                <w:szCs w:val="28"/>
              </w:rPr>
            </w:pPr>
          </w:p>
        </w:tc>
        <w:tc>
          <w:tcPr>
            <w:tcW w:w="7087" w:type="dxa"/>
            <w:tcBorders>
              <w:top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LOẠI TÀI KHOẢN TÀI SẢN</w:t>
            </w:r>
          </w:p>
          <w:p w:rsidR="007477B5" w:rsidRPr="006158D2" w:rsidRDefault="007477B5">
            <w:pPr>
              <w:spacing w:after="0"/>
              <w:jc w:val="center"/>
              <w:rPr>
                <w:b/>
                <w:color w:val="auto"/>
                <w:sz w:val="28"/>
                <w:szCs w:val="28"/>
              </w:rPr>
            </w:pPr>
          </w:p>
        </w:tc>
      </w:tr>
      <w:tr w:rsidR="007477B5" w:rsidRPr="006158D2">
        <w:tc>
          <w:tcPr>
            <w:tcW w:w="709" w:type="dxa"/>
            <w:tcBorders>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01</w:t>
            </w:r>
          </w:p>
        </w:tc>
        <w:tc>
          <w:tcPr>
            <w:tcW w:w="993" w:type="dxa"/>
            <w:tcBorders>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111</w:t>
            </w:r>
          </w:p>
        </w:tc>
        <w:tc>
          <w:tcPr>
            <w:tcW w:w="992" w:type="dxa"/>
          </w:tcPr>
          <w:p w:rsidR="007477B5" w:rsidRPr="006158D2" w:rsidRDefault="007477B5">
            <w:pPr>
              <w:spacing w:after="0"/>
              <w:jc w:val="center"/>
              <w:rPr>
                <w:b/>
                <w:color w:val="auto"/>
                <w:sz w:val="28"/>
                <w:szCs w:val="28"/>
              </w:rPr>
            </w:pPr>
          </w:p>
        </w:tc>
        <w:tc>
          <w:tcPr>
            <w:tcW w:w="7087" w:type="dxa"/>
          </w:tcPr>
          <w:p w:rsidR="007477B5" w:rsidRPr="006158D2" w:rsidRDefault="00F6039D">
            <w:pPr>
              <w:spacing w:after="0"/>
              <w:rPr>
                <w:b/>
                <w:color w:val="auto"/>
                <w:sz w:val="28"/>
                <w:szCs w:val="28"/>
              </w:rPr>
            </w:pPr>
            <w:r w:rsidRPr="006158D2">
              <w:rPr>
                <w:b/>
                <w:color w:val="auto"/>
                <w:sz w:val="28"/>
                <w:szCs w:val="28"/>
              </w:rPr>
              <w:t>Tiền mặt</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F6039D">
            <w:pPr>
              <w:spacing w:after="0"/>
              <w:jc w:val="center"/>
              <w:rPr>
                <w:color w:val="auto"/>
                <w:sz w:val="28"/>
                <w:szCs w:val="28"/>
              </w:rPr>
            </w:pPr>
            <w:r w:rsidRPr="006158D2">
              <w:rPr>
                <w:color w:val="auto"/>
                <w:sz w:val="28"/>
                <w:szCs w:val="28"/>
              </w:rPr>
              <w:t>1111</w:t>
            </w:r>
          </w:p>
        </w:tc>
        <w:tc>
          <w:tcPr>
            <w:tcW w:w="7087" w:type="dxa"/>
          </w:tcPr>
          <w:p w:rsidR="007477B5" w:rsidRPr="006158D2" w:rsidRDefault="00F6039D">
            <w:pPr>
              <w:spacing w:after="0"/>
              <w:rPr>
                <w:b/>
                <w:color w:val="auto"/>
                <w:sz w:val="28"/>
                <w:szCs w:val="28"/>
              </w:rPr>
            </w:pPr>
            <w:r w:rsidRPr="006158D2">
              <w:rPr>
                <w:color w:val="auto"/>
                <w:sz w:val="28"/>
                <w:szCs w:val="28"/>
              </w:rPr>
              <w:t>Tiền Việt Nam</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F6039D">
            <w:pPr>
              <w:spacing w:after="0"/>
              <w:jc w:val="center"/>
              <w:rPr>
                <w:color w:val="auto"/>
                <w:sz w:val="28"/>
                <w:szCs w:val="28"/>
              </w:rPr>
            </w:pPr>
            <w:r w:rsidRPr="006158D2">
              <w:rPr>
                <w:color w:val="auto"/>
                <w:sz w:val="28"/>
                <w:szCs w:val="28"/>
              </w:rPr>
              <w:t>1112</w:t>
            </w:r>
          </w:p>
        </w:tc>
        <w:tc>
          <w:tcPr>
            <w:tcW w:w="7087" w:type="dxa"/>
          </w:tcPr>
          <w:p w:rsidR="007477B5" w:rsidRPr="006158D2" w:rsidRDefault="00F6039D">
            <w:pPr>
              <w:spacing w:after="0"/>
              <w:rPr>
                <w:b/>
                <w:color w:val="auto"/>
                <w:sz w:val="28"/>
                <w:szCs w:val="28"/>
              </w:rPr>
            </w:pPr>
            <w:r w:rsidRPr="006158D2">
              <w:rPr>
                <w:color w:val="auto"/>
                <w:sz w:val="28"/>
                <w:szCs w:val="28"/>
              </w:rPr>
              <w:t>Ngoại tệ</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7477B5">
            <w:pPr>
              <w:spacing w:after="0"/>
              <w:jc w:val="center"/>
              <w:rPr>
                <w:color w:val="auto"/>
                <w:sz w:val="28"/>
                <w:szCs w:val="28"/>
              </w:rPr>
            </w:pPr>
          </w:p>
        </w:tc>
        <w:tc>
          <w:tcPr>
            <w:tcW w:w="7087" w:type="dxa"/>
          </w:tcPr>
          <w:p w:rsidR="007477B5" w:rsidRPr="006158D2" w:rsidRDefault="007477B5">
            <w:pPr>
              <w:spacing w:after="0"/>
              <w:rPr>
                <w:color w:val="auto"/>
                <w:sz w:val="28"/>
                <w:szCs w:val="28"/>
              </w:rPr>
            </w:pPr>
          </w:p>
        </w:tc>
      </w:tr>
      <w:tr w:rsidR="007477B5" w:rsidRPr="006158D2">
        <w:tc>
          <w:tcPr>
            <w:tcW w:w="709" w:type="dxa"/>
            <w:tcBorders>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02</w:t>
            </w:r>
          </w:p>
        </w:tc>
        <w:tc>
          <w:tcPr>
            <w:tcW w:w="993" w:type="dxa"/>
            <w:tcBorders>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112</w:t>
            </w:r>
          </w:p>
        </w:tc>
        <w:tc>
          <w:tcPr>
            <w:tcW w:w="992" w:type="dxa"/>
          </w:tcPr>
          <w:p w:rsidR="007477B5" w:rsidRPr="006158D2" w:rsidRDefault="007477B5">
            <w:pPr>
              <w:spacing w:after="0"/>
              <w:jc w:val="center"/>
              <w:rPr>
                <w:b/>
                <w:color w:val="auto"/>
                <w:sz w:val="28"/>
                <w:szCs w:val="28"/>
              </w:rPr>
            </w:pPr>
          </w:p>
        </w:tc>
        <w:tc>
          <w:tcPr>
            <w:tcW w:w="7087" w:type="dxa"/>
          </w:tcPr>
          <w:p w:rsidR="007477B5" w:rsidRPr="006158D2" w:rsidRDefault="00F6039D">
            <w:pPr>
              <w:spacing w:after="0"/>
              <w:rPr>
                <w:b/>
                <w:color w:val="auto"/>
                <w:sz w:val="28"/>
                <w:szCs w:val="28"/>
              </w:rPr>
            </w:pPr>
            <w:r w:rsidRPr="006158D2">
              <w:rPr>
                <w:b/>
                <w:color w:val="auto"/>
                <w:sz w:val="28"/>
                <w:szCs w:val="28"/>
              </w:rPr>
              <w:t>Tiền gửi Ngân hàng</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F6039D">
            <w:pPr>
              <w:spacing w:after="0"/>
              <w:jc w:val="center"/>
              <w:rPr>
                <w:color w:val="auto"/>
                <w:sz w:val="28"/>
                <w:szCs w:val="28"/>
              </w:rPr>
            </w:pPr>
            <w:r w:rsidRPr="006158D2">
              <w:rPr>
                <w:color w:val="auto"/>
                <w:sz w:val="28"/>
                <w:szCs w:val="28"/>
              </w:rPr>
              <w:t>1121</w:t>
            </w:r>
          </w:p>
        </w:tc>
        <w:tc>
          <w:tcPr>
            <w:tcW w:w="7087" w:type="dxa"/>
          </w:tcPr>
          <w:p w:rsidR="007477B5" w:rsidRPr="006158D2" w:rsidRDefault="00F6039D">
            <w:pPr>
              <w:spacing w:after="0"/>
              <w:rPr>
                <w:b/>
                <w:color w:val="auto"/>
                <w:sz w:val="28"/>
                <w:szCs w:val="28"/>
              </w:rPr>
            </w:pPr>
            <w:r w:rsidRPr="006158D2">
              <w:rPr>
                <w:color w:val="auto"/>
                <w:sz w:val="28"/>
                <w:szCs w:val="28"/>
              </w:rPr>
              <w:t>Tiền Việt Nam</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F6039D">
            <w:pPr>
              <w:spacing w:after="0"/>
              <w:jc w:val="center"/>
              <w:rPr>
                <w:color w:val="auto"/>
                <w:sz w:val="28"/>
                <w:szCs w:val="28"/>
              </w:rPr>
            </w:pPr>
            <w:r w:rsidRPr="006158D2">
              <w:rPr>
                <w:color w:val="auto"/>
                <w:sz w:val="28"/>
                <w:szCs w:val="28"/>
              </w:rPr>
              <w:t>1122</w:t>
            </w:r>
          </w:p>
        </w:tc>
        <w:tc>
          <w:tcPr>
            <w:tcW w:w="7087" w:type="dxa"/>
          </w:tcPr>
          <w:p w:rsidR="007477B5" w:rsidRPr="006158D2" w:rsidRDefault="00F6039D">
            <w:pPr>
              <w:spacing w:after="0"/>
              <w:rPr>
                <w:b/>
                <w:color w:val="auto"/>
                <w:sz w:val="28"/>
                <w:szCs w:val="28"/>
              </w:rPr>
            </w:pPr>
            <w:r w:rsidRPr="006158D2">
              <w:rPr>
                <w:color w:val="auto"/>
                <w:sz w:val="28"/>
                <w:szCs w:val="28"/>
              </w:rPr>
              <w:t>Ngoại tệ</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7477B5">
            <w:pPr>
              <w:spacing w:after="0"/>
              <w:jc w:val="center"/>
              <w:rPr>
                <w:color w:val="auto"/>
                <w:sz w:val="28"/>
                <w:szCs w:val="28"/>
              </w:rPr>
            </w:pPr>
          </w:p>
        </w:tc>
        <w:tc>
          <w:tcPr>
            <w:tcW w:w="7087" w:type="dxa"/>
          </w:tcPr>
          <w:p w:rsidR="007477B5" w:rsidRPr="006158D2" w:rsidRDefault="007477B5">
            <w:pPr>
              <w:spacing w:after="0"/>
              <w:rPr>
                <w:color w:val="auto"/>
                <w:sz w:val="28"/>
                <w:szCs w:val="28"/>
              </w:rPr>
            </w:pPr>
          </w:p>
        </w:tc>
      </w:tr>
      <w:tr w:rsidR="007477B5" w:rsidRPr="006158D2">
        <w:tc>
          <w:tcPr>
            <w:tcW w:w="709" w:type="dxa"/>
            <w:tcBorders>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03</w:t>
            </w:r>
          </w:p>
        </w:tc>
        <w:tc>
          <w:tcPr>
            <w:tcW w:w="993" w:type="dxa"/>
            <w:tcBorders>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121</w:t>
            </w:r>
          </w:p>
        </w:tc>
        <w:tc>
          <w:tcPr>
            <w:tcW w:w="992" w:type="dxa"/>
          </w:tcPr>
          <w:p w:rsidR="007477B5" w:rsidRPr="006158D2" w:rsidRDefault="007477B5">
            <w:pPr>
              <w:spacing w:after="0"/>
              <w:jc w:val="center"/>
              <w:rPr>
                <w:b/>
                <w:color w:val="auto"/>
                <w:sz w:val="28"/>
                <w:szCs w:val="28"/>
              </w:rPr>
            </w:pPr>
          </w:p>
        </w:tc>
        <w:tc>
          <w:tcPr>
            <w:tcW w:w="7087" w:type="dxa"/>
          </w:tcPr>
          <w:p w:rsidR="007477B5" w:rsidRPr="006158D2" w:rsidRDefault="00F6039D">
            <w:pPr>
              <w:spacing w:after="0"/>
              <w:rPr>
                <w:b/>
                <w:color w:val="auto"/>
                <w:sz w:val="28"/>
                <w:szCs w:val="28"/>
              </w:rPr>
            </w:pPr>
            <w:r w:rsidRPr="006158D2">
              <w:rPr>
                <w:b/>
                <w:color w:val="auto"/>
                <w:sz w:val="28"/>
                <w:szCs w:val="28"/>
              </w:rPr>
              <w:t>Đầu tư tài chính</w:t>
            </w:r>
          </w:p>
        </w:tc>
      </w:tr>
      <w:tr w:rsidR="007477B5" w:rsidRPr="006158D2">
        <w:tc>
          <w:tcPr>
            <w:tcW w:w="709" w:type="dxa"/>
            <w:tcBorders>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bottom w:val="nil"/>
            </w:tcBorders>
          </w:tcPr>
          <w:p w:rsidR="007477B5" w:rsidRPr="006158D2" w:rsidRDefault="007477B5">
            <w:pPr>
              <w:spacing w:after="0"/>
              <w:jc w:val="center"/>
              <w:rPr>
                <w:color w:val="auto"/>
                <w:sz w:val="28"/>
                <w:szCs w:val="28"/>
              </w:rPr>
            </w:pPr>
          </w:p>
        </w:tc>
        <w:tc>
          <w:tcPr>
            <w:tcW w:w="992" w:type="dxa"/>
            <w:tcBorders>
              <w:bottom w:val="nil"/>
            </w:tcBorders>
          </w:tcPr>
          <w:p w:rsidR="007477B5" w:rsidRPr="006158D2" w:rsidRDefault="00F6039D">
            <w:pPr>
              <w:spacing w:after="0"/>
              <w:jc w:val="center"/>
              <w:rPr>
                <w:color w:val="auto"/>
                <w:sz w:val="28"/>
                <w:szCs w:val="28"/>
              </w:rPr>
            </w:pPr>
            <w:r w:rsidRPr="006158D2">
              <w:rPr>
                <w:color w:val="auto"/>
                <w:sz w:val="28"/>
                <w:szCs w:val="28"/>
              </w:rPr>
              <w:t>1211</w:t>
            </w:r>
          </w:p>
          <w:p w:rsidR="007477B5" w:rsidRPr="006158D2" w:rsidRDefault="00F6039D">
            <w:pPr>
              <w:spacing w:after="0"/>
              <w:jc w:val="center"/>
              <w:rPr>
                <w:color w:val="auto"/>
                <w:sz w:val="28"/>
                <w:szCs w:val="28"/>
              </w:rPr>
            </w:pPr>
            <w:r w:rsidRPr="006158D2">
              <w:rPr>
                <w:color w:val="auto"/>
                <w:sz w:val="28"/>
                <w:szCs w:val="28"/>
              </w:rPr>
              <w:t>1218</w:t>
            </w:r>
          </w:p>
        </w:tc>
        <w:tc>
          <w:tcPr>
            <w:tcW w:w="7087" w:type="dxa"/>
            <w:tcBorders>
              <w:bottom w:val="nil"/>
            </w:tcBorders>
          </w:tcPr>
          <w:p w:rsidR="007477B5" w:rsidRPr="006158D2" w:rsidRDefault="00F6039D">
            <w:pPr>
              <w:spacing w:after="0"/>
              <w:rPr>
                <w:color w:val="auto"/>
                <w:sz w:val="28"/>
                <w:szCs w:val="28"/>
              </w:rPr>
            </w:pPr>
            <w:r w:rsidRPr="006158D2">
              <w:rPr>
                <w:color w:val="auto"/>
                <w:sz w:val="28"/>
                <w:szCs w:val="28"/>
              </w:rPr>
              <w:t>Tiền gửi có kỳ hạn</w:t>
            </w:r>
          </w:p>
          <w:p w:rsidR="007477B5" w:rsidRPr="006158D2" w:rsidRDefault="00F6039D">
            <w:pPr>
              <w:spacing w:after="0"/>
              <w:rPr>
                <w:color w:val="auto"/>
                <w:sz w:val="28"/>
                <w:szCs w:val="28"/>
              </w:rPr>
            </w:pPr>
            <w:r w:rsidRPr="006158D2">
              <w:rPr>
                <w:color w:val="auto"/>
                <w:sz w:val="28"/>
                <w:szCs w:val="28"/>
              </w:rPr>
              <w:t>Đầu tư tài chính khác</w:t>
            </w:r>
          </w:p>
          <w:p w:rsidR="007477B5" w:rsidRPr="006158D2" w:rsidRDefault="007477B5">
            <w:pPr>
              <w:keepNext/>
              <w:spacing w:after="0"/>
              <w:outlineLvl w:val="2"/>
              <w:rPr>
                <w:color w:val="auto"/>
                <w:sz w:val="28"/>
                <w:szCs w:val="28"/>
              </w:rPr>
            </w:pPr>
          </w:p>
        </w:tc>
      </w:tr>
      <w:tr w:rsidR="007477B5" w:rsidRPr="006158D2">
        <w:tc>
          <w:tcPr>
            <w:tcW w:w="709" w:type="dxa"/>
            <w:tcBorders>
              <w:top w:val="nil"/>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04</w:t>
            </w:r>
          </w:p>
        </w:tc>
        <w:tc>
          <w:tcPr>
            <w:tcW w:w="993" w:type="dxa"/>
            <w:tcBorders>
              <w:top w:val="nil"/>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131</w:t>
            </w:r>
          </w:p>
        </w:tc>
        <w:tc>
          <w:tcPr>
            <w:tcW w:w="992" w:type="dxa"/>
            <w:tcBorders>
              <w:top w:val="nil"/>
            </w:tcBorders>
          </w:tcPr>
          <w:p w:rsidR="007477B5" w:rsidRPr="006158D2" w:rsidRDefault="007477B5">
            <w:pPr>
              <w:spacing w:after="0"/>
              <w:jc w:val="center"/>
              <w:rPr>
                <w:b/>
                <w:color w:val="auto"/>
                <w:sz w:val="28"/>
                <w:szCs w:val="28"/>
              </w:rPr>
            </w:pPr>
          </w:p>
        </w:tc>
        <w:tc>
          <w:tcPr>
            <w:tcW w:w="7087" w:type="dxa"/>
            <w:tcBorders>
              <w:top w:val="nil"/>
            </w:tcBorders>
          </w:tcPr>
          <w:p w:rsidR="007477B5" w:rsidRPr="006158D2" w:rsidRDefault="00F6039D">
            <w:pPr>
              <w:spacing w:after="0"/>
              <w:rPr>
                <w:b/>
                <w:color w:val="auto"/>
                <w:sz w:val="28"/>
                <w:szCs w:val="28"/>
              </w:rPr>
            </w:pPr>
            <w:r w:rsidRPr="006158D2">
              <w:rPr>
                <w:b/>
                <w:color w:val="auto"/>
                <w:sz w:val="28"/>
                <w:szCs w:val="28"/>
              </w:rPr>
              <w:t>Phải thu của khách hàng</w:t>
            </w:r>
          </w:p>
        </w:tc>
      </w:tr>
      <w:tr w:rsidR="007477B5" w:rsidRPr="006158D2">
        <w:tc>
          <w:tcPr>
            <w:tcW w:w="709" w:type="dxa"/>
            <w:tcBorders>
              <w:left w:val="single" w:sz="4" w:space="0" w:color="auto"/>
              <w:right w:val="single" w:sz="4" w:space="0" w:color="auto"/>
            </w:tcBorders>
          </w:tcPr>
          <w:p w:rsidR="007477B5" w:rsidRPr="006158D2" w:rsidRDefault="007477B5">
            <w:pPr>
              <w:spacing w:after="0"/>
              <w:rPr>
                <w:b/>
                <w:color w:val="auto"/>
                <w:sz w:val="28"/>
                <w:szCs w:val="28"/>
              </w:rPr>
            </w:pPr>
          </w:p>
        </w:tc>
        <w:tc>
          <w:tcPr>
            <w:tcW w:w="993" w:type="dxa"/>
            <w:tcBorders>
              <w:left w:val="single" w:sz="4" w:space="0" w:color="auto"/>
            </w:tcBorders>
          </w:tcPr>
          <w:p w:rsidR="007477B5" w:rsidRPr="006158D2" w:rsidRDefault="007477B5">
            <w:pPr>
              <w:spacing w:after="0"/>
              <w:jc w:val="center"/>
              <w:rPr>
                <w:b/>
                <w:color w:val="auto"/>
                <w:sz w:val="28"/>
                <w:szCs w:val="28"/>
              </w:rPr>
            </w:pPr>
          </w:p>
        </w:tc>
        <w:tc>
          <w:tcPr>
            <w:tcW w:w="992" w:type="dxa"/>
          </w:tcPr>
          <w:p w:rsidR="007477B5" w:rsidRPr="006158D2" w:rsidRDefault="007477B5">
            <w:pPr>
              <w:spacing w:after="0"/>
              <w:jc w:val="center"/>
              <w:rPr>
                <w:b/>
                <w:color w:val="auto"/>
                <w:sz w:val="28"/>
                <w:szCs w:val="28"/>
              </w:rPr>
            </w:pPr>
          </w:p>
        </w:tc>
        <w:tc>
          <w:tcPr>
            <w:tcW w:w="7087" w:type="dxa"/>
          </w:tcPr>
          <w:p w:rsidR="007477B5" w:rsidRPr="006158D2" w:rsidRDefault="007477B5">
            <w:pPr>
              <w:spacing w:after="0"/>
              <w:rPr>
                <w:b/>
                <w:color w:val="auto"/>
                <w:sz w:val="28"/>
                <w:szCs w:val="28"/>
              </w:rPr>
            </w:pPr>
          </w:p>
        </w:tc>
      </w:tr>
      <w:tr w:rsidR="007477B5" w:rsidRPr="006158D2">
        <w:tc>
          <w:tcPr>
            <w:tcW w:w="709" w:type="dxa"/>
            <w:tcBorders>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05</w:t>
            </w:r>
          </w:p>
        </w:tc>
        <w:tc>
          <w:tcPr>
            <w:tcW w:w="993" w:type="dxa"/>
            <w:tcBorders>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132</w:t>
            </w:r>
          </w:p>
        </w:tc>
        <w:tc>
          <w:tcPr>
            <w:tcW w:w="992" w:type="dxa"/>
          </w:tcPr>
          <w:p w:rsidR="007477B5" w:rsidRPr="006158D2" w:rsidRDefault="007477B5">
            <w:pPr>
              <w:spacing w:after="0"/>
              <w:jc w:val="center"/>
              <w:rPr>
                <w:b/>
                <w:color w:val="auto"/>
                <w:sz w:val="28"/>
                <w:szCs w:val="28"/>
              </w:rPr>
            </w:pPr>
          </w:p>
        </w:tc>
        <w:tc>
          <w:tcPr>
            <w:tcW w:w="7087" w:type="dxa"/>
          </w:tcPr>
          <w:p w:rsidR="007477B5" w:rsidRPr="006158D2" w:rsidRDefault="00F6039D">
            <w:pPr>
              <w:spacing w:after="0"/>
              <w:rPr>
                <w:b/>
                <w:color w:val="auto"/>
                <w:sz w:val="28"/>
                <w:szCs w:val="28"/>
              </w:rPr>
            </w:pPr>
            <w:r w:rsidRPr="006158D2">
              <w:rPr>
                <w:b/>
                <w:color w:val="auto"/>
                <w:sz w:val="28"/>
                <w:szCs w:val="28"/>
              </w:rPr>
              <w:t xml:space="preserve">Phải thu của hoạt động cho vay nội bộ </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F6039D">
            <w:pPr>
              <w:spacing w:after="0"/>
              <w:jc w:val="center"/>
              <w:rPr>
                <w:color w:val="auto"/>
                <w:sz w:val="28"/>
                <w:szCs w:val="28"/>
              </w:rPr>
            </w:pPr>
            <w:r w:rsidRPr="006158D2">
              <w:rPr>
                <w:color w:val="auto"/>
                <w:sz w:val="28"/>
                <w:szCs w:val="28"/>
              </w:rPr>
              <w:t>1321</w:t>
            </w:r>
          </w:p>
        </w:tc>
        <w:tc>
          <w:tcPr>
            <w:tcW w:w="7087" w:type="dxa"/>
          </w:tcPr>
          <w:p w:rsidR="007477B5" w:rsidRPr="006158D2" w:rsidRDefault="00F6039D">
            <w:pPr>
              <w:spacing w:after="0"/>
              <w:rPr>
                <w:color w:val="auto"/>
                <w:sz w:val="28"/>
                <w:szCs w:val="28"/>
              </w:rPr>
            </w:pPr>
            <w:r w:rsidRPr="006158D2">
              <w:rPr>
                <w:color w:val="auto"/>
                <w:sz w:val="28"/>
                <w:szCs w:val="28"/>
              </w:rPr>
              <w:t>Phải thu hoạt động cho vay nội bộ</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F6039D">
            <w:pPr>
              <w:spacing w:after="0"/>
              <w:jc w:val="center"/>
              <w:rPr>
                <w:color w:val="auto"/>
                <w:sz w:val="28"/>
                <w:szCs w:val="28"/>
              </w:rPr>
            </w:pPr>
            <w:r w:rsidRPr="006158D2">
              <w:rPr>
                <w:color w:val="auto"/>
                <w:sz w:val="28"/>
                <w:szCs w:val="28"/>
              </w:rPr>
              <w:t>13211</w:t>
            </w:r>
          </w:p>
        </w:tc>
        <w:tc>
          <w:tcPr>
            <w:tcW w:w="7087" w:type="dxa"/>
          </w:tcPr>
          <w:p w:rsidR="007477B5" w:rsidRPr="006158D2" w:rsidRDefault="00F6039D">
            <w:pPr>
              <w:spacing w:after="0"/>
              <w:rPr>
                <w:color w:val="auto"/>
                <w:sz w:val="28"/>
                <w:szCs w:val="28"/>
              </w:rPr>
            </w:pPr>
            <w:r w:rsidRPr="006158D2">
              <w:rPr>
                <w:color w:val="auto"/>
                <w:sz w:val="28"/>
                <w:szCs w:val="28"/>
              </w:rPr>
              <w:t>Phải thu về gốc cho vay nội bộ</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F6039D">
            <w:pPr>
              <w:spacing w:after="0"/>
              <w:jc w:val="center"/>
              <w:rPr>
                <w:color w:val="auto"/>
                <w:sz w:val="28"/>
                <w:szCs w:val="28"/>
              </w:rPr>
            </w:pPr>
            <w:r w:rsidRPr="006158D2">
              <w:rPr>
                <w:color w:val="auto"/>
                <w:sz w:val="28"/>
                <w:szCs w:val="28"/>
              </w:rPr>
              <w:t>13212</w:t>
            </w:r>
          </w:p>
        </w:tc>
        <w:tc>
          <w:tcPr>
            <w:tcW w:w="7087" w:type="dxa"/>
          </w:tcPr>
          <w:p w:rsidR="007477B5" w:rsidRPr="006158D2" w:rsidRDefault="00F6039D">
            <w:pPr>
              <w:spacing w:after="0"/>
              <w:rPr>
                <w:color w:val="auto"/>
                <w:sz w:val="28"/>
                <w:szCs w:val="28"/>
              </w:rPr>
            </w:pPr>
            <w:r w:rsidRPr="006158D2">
              <w:rPr>
                <w:color w:val="auto"/>
                <w:sz w:val="28"/>
                <w:szCs w:val="28"/>
              </w:rPr>
              <w:t>Phải thu về lãi cho vay nội bộ</w:t>
            </w:r>
          </w:p>
        </w:tc>
      </w:tr>
      <w:tr w:rsidR="007477B5" w:rsidRPr="006158D2">
        <w:tc>
          <w:tcPr>
            <w:tcW w:w="709" w:type="dxa"/>
            <w:tcBorders>
              <w:left w:val="single" w:sz="4" w:space="0" w:color="auto"/>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tcBorders>
          </w:tcPr>
          <w:p w:rsidR="007477B5" w:rsidRPr="006158D2" w:rsidRDefault="007477B5">
            <w:pPr>
              <w:spacing w:after="0"/>
              <w:jc w:val="center"/>
              <w:rPr>
                <w:color w:val="auto"/>
                <w:sz w:val="28"/>
                <w:szCs w:val="28"/>
              </w:rPr>
            </w:pPr>
          </w:p>
        </w:tc>
        <w:tc>
          <w:tcPr>
            <w:tcW w:w="992" w:type="dxa"/>
          </w:tcPr>
          <w:p w:rsidR="007477B5" w:rsidRPr="006158D2" w:rsidRDefault="00F6039D">
            <w:pPr>
              <w:spacing w:after="0"/>
              <w:jc w:val="center"/>
              <w:rPr>
                <w:color w:val="auto"/>
                <w:sz w:val="28"/>
                <w:szCs w:val="28"/>
              </w:rPr>
            </w:pPr>
            <w:r w:rsidRPr="006158D2">
              <w:rPr>
                <w:color w:val="auto"/>
                <w:sz w:val="28"/>
                <w:szCs w:val="28"/>
              </w:rPr>
              <w:t>1322</w:t>
            </w:r>
          </w:p>
        </w:tc>
        <w:tc>
          <w:tcPr>
            <w:tcW w:w="7087" w:type="dxa"/>
          </w:tcPr>
          <w:p w:rsidR="007477B5" w:rsidRPr="006158D2" w:rsidRDefault="00F6039D">
            <w:pPr>
              <w:spacing w:after="0"/>
              <w:rPr>
                <w:color w:val="auto"/>
                <w:sz w:val="28"/>
                <w:szCs w:val="28"/>
              </w:rPr>
            </w:pPr>
            <w:r w:rsidRPr="006158D2">
              <w:rPr>
                <w:color w:val="auto"/>
                <w:sz w:val="28"/>
                <w:szCs w:val="28"/>
              </w:rPr>
              <w:t>Phải thu hoạt động cho vay nội bộ khác</w:t>
            </w:r>
          </w:p>
          <w:p w:rsidR="007477B5" w:rsidRPr="006158D2" w:rsidRDefault="007477B5">
            <w:pPr>
              <w:spacing w:after="0"/>
              <w:rPr>
                <w:color w:val="auto"/>
                <w:sz w:val="28"/>
                <w:szCs w:val="28"/>
              </w:rPr>
            </w:pPr>
          </w:p>
        </w:tc>
      </w:tr>
      <w:tr w:rsidR="007477B5" w:rsidRPr="006158D2">
        <w:tc>
          <w:tcPr>
            <w:tcW w:w="709" w:type="dxa"/>
            <w:tcBorders>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06</w:t>
            </w:r>
          </w:p>
        </w:tc>
        <w:tc>
          <w:tcPr>
            <w:tcW w:w="993" w:type="dxa"/>
            <w:tcBorders>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133</w:t>
            </w:r>
          </w:p>
        </w:tc>
        <w:tc>
          <w:tcPr>
            <w:tcW w:w="992" w:type="dxa"/>
          </w:tcPr>
          <w:p w:rsidR="007477B5" w:rsidRPr="006158D2" w:rsidRDefault="007477B5">
            <w:pPr>
              <w:spacing w:after="0"/>
              <w:jc w:val="center"/>
              <w:rPr>
                <w:b/>
                <w:color w:val="auto"/>
                <w:sz w:val="28"/>
                <w:szCs w:val="28"/>
              </w:rPr>
            </w:pPr>
          </w:p>
        </w:tc>
        <w:tc>
          <w:tcPr>
            <w:tcW w:w="7087" w:type="dxa"/>
          </w:tcPr>
          <w:p w:rsidR="007477B5" w:rsidRPr="006158D2" w:rsidRDefault="00F6039D">
            <w:pPr>
              <w:spacing w:after="0"/>
              <w:rPr>
                <w:b/>
                <w:color w:val="auto"/>
                <w:sz w:val="28"/>
                <w:szCs w:val="28"/>
              </w:rPr>
            </w:pPr>
            <w:r w:rsidRPr="006158D2">
              <w:rPr>
                <w:b/>
                <w:color w:val="auto"/>
                <w:sz w:val="28"/>
                <w:szCs w:val="28"/>
              </w:rPr>
              <w:t>Thuế GTGT được khấu trừ</w:t>
            </w:r>
          </w:p>
        </w:tc>
      </w:tr>
      <w:tr w:rsidR="007477B5" w:rsidRPr="006158D2">
        <w:tc>
          <w:tcPr>
            <w:tcW w:w="709" w:type="dxa"/>
            <w:tcBorders>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bottom w:val="nil"/>
            </w:tcBorders>
          </w:tcPr>
          <w:p w:rsidR="007477B5" w:rsidRPr="006158D2" w:rsidRDefault="007477B5">
            <w:pPr>
              <w:spacing w:after="0"/>
              <w:jc w:val="center"/>
              <w:rPr>
                <w:color w:val="auto"/>
                <w:sz w:val="28"/>
                <w:szCs w:val="28"/>
              </w:rPr>
            </w:pPr>
          </w:p>
        </w:tc>
        <w:tc>
          <w:tcPr>
            <w:tcW w:w="992" w:type="dxa"/>
            <w:tcBorders>
              <w:bottom w:val="nil"/>
            </w:tcBorders>
          </w:tcPr>
          <w:p w:rsidR="007477B5" w:rsidRPr="006158D2" w:rsidRDefault="00F6039D">
            <w:pPr>
              <w:spacing w:after="0"/>
              <w:jc w:val="center"/>
              <w:rPr>
                <w:color w:val="auto"/>
                <w:sz w:val="28"/>
                <w:szCs w:val="28"/>
              </w:rPr>
            </w:pPr>
            <w:r w:rsidRPr="006158D2">
              <w:rPr>
                <w:color w:val="auto"/>
                <w:sz w:val="28"/>
                <w:szCs w:val="28"/>
              </w:rPr>
              <w:t>1331</w:t>
            </w:r>
          </w:p>
        </w:tc>
        <w:tc>
          <w:tcPr>
            <w:tcW w:w="7087" w:type="dxa"/>
            <w:tcBorders>
              <w:bottom w:val="nil"/>
            </w:tcBorders>
          </w:tcPr>
          <w:p w:rsidR="007477B5" w:rsidRPr="006158D2" w:rsidRDefault="00F6039D">
            <w:pPr>
              <w:spacing w:after="0"/>
              <w:rPr>
                <w:b/>
                <w:color w:val="auto"/>
                <w:sz w:val="28"/>
                <w:szCs w:val="28"/>
              </w:rPr>
            </w:pPr>
            <w:r w:rsidRPr="006158D2">
              <w:rPr>
                <w:color w:val="auto"/>
                <w:sz w:val="28"/>
                <w:szCs w:val="28"/>
              </w:rPr>
              <w:t>Thuế GTGT được khấu trừ của hàng hóa, dịch vụ</w:t>
            </w:r>
          </w:p>
        </w:tc>
      </w:tr>
      <w:tr w:rsidR="007477B5" w:rsidRPr="006158D2">
        <w:tc>
          <w:tcPr>
            <w:tcW w:w="709" w:type="dxa"/>
            <w:tcBorders>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bottom w:val="nil"/>
            </w:tcBorders>
          </w:tcPr>
          <w:p w:rsidR="007477B5" w:rsidRPr="006158D2" w:rsidRDefault="007477B5">
            <w:pPr>
              <w:spacing w:after="0"/>
              <w:jc w:val="center"/>
              <w:rPr>
                <w:color w:val="auto"/>
                <w:sz w:val="28"/>
                <w:szCs w:val="28"/>
              </w:rPr>
            </w:pPr>
          </w:p>
        </w:tc>
        <w:tc>
          <w:tcPr>
            <w:tcW w:w="992" w:type="dxa"/>
            <w:tcBorders>
              <w:bottom w:val="nil"/>
            </w:tcBorders>
          </w:tcPr>
          <w:p w:rsidR="007477B5" w:rsidRPr="006158D2" w:rsidRDefault="00F6039D">
            <w:pPr>
              <w:spacing w:after="0"/>
              <w:jc w:val="center"/>
              <w:rPr>
                <w:color w:val="auto"/>
                <w:sz w:val="28"/>
                <w:szCs w:val="28"/>
              </w:rPr>
            </w:pPr>
            <w:r w:rsidRPr="006158D2">
              <w:rPr>
                <w:color w:val="auto"/>
                <w:sz w:val="28"/>
                <w:szCs w:val="28"/>
              </w:rPr>
              <w:t>1332</w:t>
            </w:r>
          </w:p>
        </w:tc>
        <w:tc>
          <w:tcPr>
            <w:tcW w:w="7087" w:type="dxa"/>
            <w:tcBorders>
              <w:bottom w:val="nil"/>
            </w:tcBorders>
          </w:tcPr>
          <w:p w:rsidR="007477B5" w:rsidRPr="006158D2" w:rsidRDefault="00F6039D">
            <w:pPr>
              <w:spacing w:after="0"/>
              <w:rPr>
                <w:color w:val="auto"/>
                <w:sz w:val="28"/>
                <w:szCs w:val="28"/>
              </w:rPr>
            </w:pPr>
            <w:r w:rsidRPr="006158D2">
              <w:rPr>
                <w:color w:val="auto"/>
                <w:sz w:val="28"/>
                <w:szCs w:val="28"/>
              </w:rPr>
              <w:t>Thuế GTGT được khấu trừ của TSCĐ</w:t>
            </w:r>
          </w:p>
          <w:p w:rsidR="007477B5" w:rsidRPr="006158D2" w:rsidRDefault="007477B5">
            <w:pPr>
              <w:spacing w:after="0"/>
              <w:rPr>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07</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136</w:t>
            </w:r>
          </w:p>
        </w:tc>
        <w:tc>
          <w:tcPr>
            <w:tcW w:w="992" w:type="dxa"/>
            <w:tcBorders>
              <w:top w:val="nil"/>
              <w:bottom w:val="nil"/>
            </w:tcBorders>
          </w:tcPr>
          <w:p w:rsidR="007477B5" w:rsidRPr="006158D2" w:rsidRDefault="007477B5">
            <w:pPr>
              <w:spacing w:after="0"/>
              <w:jc w:val="center"/>
              <w:rPr>
                <w:iCs/>
                <w:color w:val="auto"/>
                <w:sz w:val="28"/>
                <w:szCs w:val="28"/>
                <w:lang w:val="en-US"/>
              </w:rPr>
            </w:pPr>
          </w:p>
          <w:p w:rsidR="007477B5" w:rsidRPr="006158D2" w:rsidRDefault="00F6039D">
            <w:pPr>
              <w:spacing w:after="0"/>
              <w:jc w:val="center"/>
              <w:rPr>
                <w:iCs/>
                <w:color w:val="auto"/>
                <w:sz w:val="28"/>
                <w:szCs w:val="28"/>
                <w:lang w:val="en-US"/>
              </w:rPr>
            </w:pPr>
            <w:r w:rsidRPr="006158D2">
              <w:rPr>
                <w:iCs/>
                <w:color w:val="auto"/>
                <w:sz w:val="28"/>
                <w:szCs w:val="28"/>
                <w:lang w:val="vi-VN"/>
              </w:rPr>
              <w:t>1361</w:t>
            </w:r>
          </w:p>
          <w:p w:rsidR="007477B5" w:rsidRPr="006158D2" w:rsidRDefault="00F6039D">
            <w:pPr>
              <w:spacing w:after="0"/>
              <w:jc w:val="center"/>
              <w:rPr>
                <w:color w:val="auto"/>
                <w:sz w:val="28"/>
                <w:szCs w:val="28"/>
              </w:rPr>
            </w:pPr>
            <w:r w:rsidRPr="006158D2">
              <w:rPr>
                <w:iCs/>
                <w:color w:val="auto"/>
                <w:sz w:val="28"/>
                <w:szCs w:val="28"/>
                <w:lang w:val="vi-VN"/>
              </w:rPr>
              <w:t>1368</w:t>
            </w: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Phải thu giữa các đơn vị nội bộ trong HTX</w:t>
            </w:r>
          </w:p>
          <w:p w:rsidR="007477B5" w:rsidRPr="006158D2" w:rsidRDefault="00F6039D">
            <w:pPr>
              <w:spacing w:after="0"/>
              <w:rPr>
                <w:iCs/>
                <w:color w:val="auto"/>
                <w:sz w:val="28"/>
                <w:szCs w:val="28"/>
                <w:lang w:val="vi-VN"/>
              </w:rPr>
            </w:pPr>
            <w:r w:rsidRPr="006158D2">
              <w:rPr>
                <w:iCs/>
                <w:color w:val="auto"/>
                <w:sz w:val="28"/>
                <w:szCs w:val="28"/>
                <w:lang w:val="vi-VN"/>
              </w:rPr>
              <w:t>Vốn kinh doanh ở đơn vị trực thuộc</w:t>
            </w:r>
          </w:p>
          <w:p w:rsidR="007477B5" w:rsidRPr="006158D2" w:rsidRDefault="00F6039D">
            <w:pPr>
              <w:spacing w:after="0"/>
              <w:rPr>
                <w:color w:val="auto"/>
                <w:lang w:val="vi-VN"/>
              </w:rPr>
            </w:pPr>
            <w:r w:rsidRPr="006158D2">
              <w:rPr>
                <w:iCs/>
                <w:color w:val="auto"/>
                <w:sz w:val="28"/>
                <w:szCs w:val="28"/>
                <w:lang w:val="vi-VN"/>
              </w:rPr>
              <w:t>Phải thu khác giữa các đơn vị nội bộ</w:t>
            </w:r>
          </w:p>
          <w:p w:rsidR="007477B5" w:rsidRPr="006158D2" w:rsidRDefault="007477B5">
            <w:pPr>
              <w:spacing w:after="0"/>
              <w:rPr>
                <w:b/>
                <w:color w:val="auto"/>
                <w:sz w:val="28"/>
                <w:szCs w:val="28"/>
              </w:rPr>
            </w:pPr>
          </w:p>
        </w:tc>
      </w:tr>
      <w:tr w:rsidR="007477B5" w:rsidRPr="006158D2">
        <w:trPr>
          <w:trHeight w:val="402"/>
        </w:trPr>
        <w:tc>
          <w:tcPr>
            <w:tcW w:w="709" w:type="dxa"/>
            <w:tcBorders>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08</w:t>
            </w:r>
          </w:p>
        </w:tc>
        <w:tc>
          <w:tcPr>
            <w:tcW w:w="993" w:type="dxa"/>
            <w:tcBorders>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138</w:t>
            </w:r>
          </w:p>
        </w:tc>
        <w:tc>
          <w:tcPr>
            <w:tcW w:w="992" w:type="dxa"/>
            <w:tcBorders>
              <w:bottom w:val="nil"/>
            </w:tcBorders>
          </w:tcPr>
          <w:p w:rsidR="007477B5" w:rsidRPr="006158D2" w:rsidRDefault="007477B5">
            <w:pPr>
              <w:keepNext/>
              <w:spacing w:after="0"/>
              <w:jc w:val="center"/>
              <w:outlineLvl w:val="2"/>
              <w:rPr>
                <w:b/>
                <w:color w:val="auto"/>
                <w:sz w:val="28"/>
                <w:szCs w:val="28"/>
              </w:rPr>
            </w:pPr>
          </w:p>
        </w:tc>
        <w:tc>
          <w:tcPr>
            <w:tcW w:w="7087" w:type="dxa"/>
            <w:tcBorders>
              <w:bottom w:val="nil"/>
            </w:tcBorders>
          </w:tcPr>
          <w:p w:rsidR="007477B5" w:rsidRPr="006158D2" w:rsidRDefault="00F6039D">
            <w:pPr>
              <w:keepNext/>
              <w:spacing w:after="0"/>
              <w:outlineLvl w:val="2"/>
              <w:rPr>
                <w:b/>
                <w:color w:val="auto"/>
                <w:sz w:val="28"/>
                <w:szCs w:val="28"/>
              </w:rPr>
            </w:pPr>
            <w:r w:rsidRPr="006158D2">
              <w:rPr>
                <w:b/>
                <w:color w:val="auto"/>
                <w:sz w:val="28"/>
                <w:szCs w:val="28"/>
              </w:rPr>
              <w:t>Phải thu khác</w:t>
            </w:r>
          </w:p>
          <w:p w:rsidR="007477B5" w:rsidRPr="006158D2" w:rsidRDefault="007477B5">
            <w:pPr>
              <w:keepNext/>
              <w:spacing w:after="0"/>
              <w:outlineLvl w:val="2"/>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09</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141</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Tạm ứng</w:t>
            </w:r>
          </w:p>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10</w:t>
            </w:r>
          </w:p>
        </w:tc>
        <w:tc>
          <w:tcPr>
            <w:tcW w:w="993" w:type="dxa"/>
            <w:tcBorders>
              <w:top w:val="nil"/>
              <w:left w:val="single" w:sz="4" w:space="0" w:color="auto"/>
              <w:bottom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151</w:t>
            </w:r>
          </w:p>
        </w:tc>
        <w:tc>
          <w:tcPr>
            <w:tcW w:w="992" w:type="dxa"/>
            <w:tcBorders>
              <w:top w:val="nil"/>
              <w:bottom w:val="single" w:sz="4" w:space="0" w:color="auto"/>
            </w:tcBorders>
          </w:tcPr>
          <w:p w:rsidR="007477B5" w:rsidRPr="006158D2" w:rsidRDefault="007477B5">
            <w:pPr>
              <w:spacing w:after="0"/>
              <w:jc w:val="center"/>
              <w:rPr>
                <w:b/>
                <w:color w:val="auto"/>
                <w:sz w:val="28"/>
                <w:szCs w:val="28"/>
              </w:rPr>
            </w:pPr>
          </w:p>
        </w:tc>
        <w:tc>
          <w:tcPr>
            <w:tcW w:w="7087" w:type="dxa"/>
            <w:tcBorders>
              <w:top w:val="nil"/>
              <w:bottom w:val="single" w:sz="4" w:space="0" w:color="auto"/>
            </w:tcBorders>
          </w:tcPr>
          <w:p w:rsidR="007477B5" w:rsidRPr="006158D2" w:rsidRDefault="00F6039D">
            <w:pPr>
              <w:spacing w:after="0"/>
              <w:rPr>
                <w:b/>
                <w:color w:val="auto"/>
                <w:sz w:val="28"/>
                <w:szCs w:val="28"/>
              </w:rPr>
            </w:pPr>
            <w:r w:rsidRPr="006158D2">
              <w:rPr>
                <w:b/>
                <w:color w:val="auto"/>
                <w:sz w:val="28"/>
                <w:szCs w:val="28"/>
              </w:rPr>
              <w:t>Hàng mua đang đi đường</w:t>
            </w:r>
          </w:p>
          <w:p w:rsidR="007477B5" w:rsidRPr="006158D2" w:rsidRDefault="007477B5">
            <w:pPr>
              <w:spacing w:after="0"/>
              <w:rPr>
                <w:b/>
                <w:color w:val="auto"/>
                <w:sz w:val="28"/>
                <w:szCs w:val="28"/>
              </w:rPr>
            </w:pPr>
          </w:p>
        </w:tc>
      </w:tr>
      <w:tr w:rsidR="007477B5" w:rsidRPr="006158D2">
        <w:tc>
          <w:tcPr>
            <w:tcW w:w="709" w:type="dxa"/>
            <w:tcBorders>
              <w:top w:val="single" w:sz="4" w:space="0" w:color="auto"/>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lastRenderedPageBreak/>
              <w:t>11</w:t>
            </w:r>
          </w:p>
        </w:tc>
        <w:tc>
          <w:tcPr>
            <w:tcW w:w="993" w:type="dxa"/>
            <w:tcBorders>
              <w:top w:val="single" w:sz="4" w:space="0" w:color="auto"/>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152</w:t>
            </w:r>
          </w:p>
        </w:tc>
        <w:tc>
          <w:tcPr>
            <w:tcW w:w="992" w:type="dxa"/>
            <w:tcBorders>
              <w:top w:val="single" w:sz="4" w:space="0" w:color="auto"/>
              <w:bottom w:val="nil"/>
            </w:tcBorders>
          </w:tcPr>
          <w:p w:rsidR="007477B5" w:rsidRPr="006158D2" w:rsidRDefault="007477B5">
            <w:pPr>
              <w:spacing w:after="0"/>
              <w:jc w:val="center"/>
              <w:rPr>
                <w:b/>
                <w:color w:val="auto"/>
                <w:sz w:val="28"/>
                <w:szCs w:val="28"/>
              </w:rPr>
            </w:pPr>
          </w:p>
        </w:tc>
        <w:tc>
          <w:tcPr>
            <w:tcW w:w="7087" w:type="dxa"/>
            <w:tcBorders>
              <w:top w:val="single" w:sz="4" w:space="0" w:color="auto"/>
              <w:bottom w:val="nil"/>
            </w:tcBorders>
          </w:tcPr>
          <w:p w:rsidR="007477B5" w:rsidRPr="006158D2" w:rsidRDefault="00F6039D">
            <w:pPr>
              <w:spacing w:after="0"/>
              <w:rPr>
                <w:b/>
                <w:color w:val="auto"/>
                <w:sz w:val="28"/>
                <w:szCs w:val="28"/>
              </w:rPr>
            </w:pPr>
            <w:r w:rsidRPr="006158D2">
              <w:rPr>
                <w:b/>
                <w:color w:val="auto"/>
                <w:sz w:val="28"/>
                <w:szCs w:val="28"/>
              </w:rPr>
              <w:t>Vật liệu, dụng cụ</w:t>
            </w:r>
          </w:p>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12</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154</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Chi phí sản xuất, kinh doanh dở dang</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13</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156</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Thành phẩm, hàng hóa</w:t>
            </w:r>
          </w:p>
        </w:tc>
      </w:tr>
      <w:tr w:rsidR="007477B5" w:rsidRPr="006158D2">
        <w:tc>
          <w:tcPr>
            <w:tcW w:w="709" w:type="dxa"/>
            <w:tcBorders>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left w:val="single" w:sz="4" w:space="0" w:color="auto"/>
              <w:bottom w:val="nil"/>
            </w:tcBorders>
          </w:tcPr>
          <w:p w:rsidR="007477B5" w:rsidRPr="006158D2" w:rsidRDefault="007477B5">
            <w:pPr>
              <w:spacing w:after="0"/>
              <w:jc w:val="center"/>
              <w:rPr>
                <w:b/>
                <w:color w:val="auto"/>
                <w:sz w:val="28"/>
                <w:szCs w:val="28"/>
              </w:rPr>
            </w:pPr>
          </w:p>
        </w:tc>
        <w:tc>
          <w:tcPr>
            <w:tcW w:w="992" w:type="dxa"/>
            <w:tcBorders>
              <w:bottom w:val="nil"/>
            </w:tcBorders>
          </w:tcPr>
          <w:p w:rsidR="007477B5" w:rsidRPr="006158D2" w:rsidRDefault="007477B5">
            <w:pPr>
              <w:spacing w:after="0"/>
              <w:jc w:val="center"/>
              <w:rPr>
                <w:b/>
                <w:color w:val="auto"/>
                <w:sz w:val="28"/>
                <w:szCs w:val="28"/>
              </w:rPr>
            </w:pPr>
          </w:p>
        </w:tc>
        <w:tc>
          <w:tcPr>
            <w:tcW w:w="7087" w:type="dxa"/>
            <w:tcBorders>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14</w:t>
            </w:r>
          </w:p>
        </w:tc>
        <w:tc>
          <w:tcPr>
            <w:tcW w:w="993" w:type="dxa"/>
            <w:tcBorders>
              <w:top w:val="nil"/>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157</w:t>
            </w:r>
          </w:p>
        </w:tc>
        <w:tc>
          <w:tcPr>
            <w:tcW w:w="992" w:type="dxa"/>
            <w:tcBorders>
              <w:top w:val="nil"/>
            </w:tcBorders>
          </w:tcPr>
          <w:p w:rsidR="007477B5" w:rsidRPr="006158D2" w:rsidRDefault="007477B5">
            <w:pPr>
              <w:spacing w:after="0"/>
              <w:jc w:val="center"/>
              <w:rPr>
                <w:b/>
                <w:color w:val="auto"/>
                <w:sz w:val="28"/>
                <w:szCs w:val="28"/>
              </w:rPr>
            </w:pPr>
          </w:p>
        </w:tc>
        <w:tc>
          <w:tcPr>
            <w:tcW w:w="7087" w:type="dxa"/>
            <w:tcBorders>
              <w:top w:val="nil"/>
            </w:tcBorders>
          </w:tcPr>
          <w:p w:rsidR="007477B5" w:rsidRPr="006158D2" w:rsidRDefault="00F6039D">
            <w:pPr>
              <w:spacing w:after="0"/>
              <w:rPr>
                <w:b/>
                <w:color w:val="auto"/>
                <w:sz w:val="28"/>
                <w:szCs w:val="28"/>
              </w:rPr>
            </w:pPr>
            <w:r w:rsidRPr="006158D2">
              <w:rPr>
                <w:b/>
                <w:color w:val="auto"/>
                <w:sz w:val="28"/>
                <w:szCs w:val="28"/>
              </w:rPr>
              <w:t>Hàng gửi đi bán</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15</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211</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 xml:space="preserve">Tài sản cố định </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2111</w:t>
            </w:r>
          </w:p>
        </w:tc>
        <w:tc>
          <w:tcPr>
            <w:tcW w:w="7087" w:type="dxa"/>
            <w:tcBorders>
              <w:top w:val="nil"/>
              <w:bottom w:val="nil"/>
            </w:tcBorders>
          </w:tcPr>
          <w:p w:rsidR="007477B5" w:rsidRPr="006158D2" w:rsidRDefault="00F6039D">
            <w:pPr>
              <w:spacing w:after="0"/>
              <w:rPr>
                <w:b/>
                <w:color w:val="auto"/>
                <w:sz w:val="28"/>
                <w:szCs w:val="28"/>
              </w:rPr>
            </w:pPr>
            <w:r w:rsidRPr="006158D2">
              <w:rPr>
                <w:color w:val="auto"/>
                <w:sz w:val="28"/>
                <w:szCs w:val="28"/>
              </w:rPr>
              <w:t>TSCĐ hữu hình</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2113</w:t>
            </w:r>
          </w:p>
          <w:p w:rsidR="007477B5" w:rsidRPr="006158D2" w:rsidRDefault="00F6039D">
            <w:pPr>
              <w:spacing w:after="0"/>
              <w:jc w:val="center"/>
              <w:rPr>
                <w:color w:val="auto"/>
                <w:sz w:val="28"/>
                <w:szCs w:val="28"/>
              </w:rPr>
            </w:pPr>
            <w:r w:rsidRPr="006158D2">
              <w:rPr>
                <w:color w:val="auto"/>
                <w:sz w:val="28"/>
                <w:szCs w:val="28"/>
              </w:rPr>
              <w:t>2114</w:t>
            </w:r>
          </w:p>
          <w:p w:rsidR="007477B5" w:rsidRPr="006158D2" w:rsidRDefault="00F6039D">
            <w:pPr>
              <w:spacing w:after="0"/>
              <w:jc w:val="center"/>
              <w:rPr>
                <w:color w:val="auto"/>
                <w:sz w:val="28"/>
                <w:szCs w:val="28"/>
              </w:rPr>
            </w:pPr>
            <w:r w:rsidRPr="006158D2">
              <w:rPr>
                <w:color w:val="auto"/>
                <w:sz w:val="28"/>
                <w:szCs w:val="28"/>
              </w:rPr>
              <w:t>2117</w:t>
            </w:r>
          </w:p>
        </w:tc>
        <w:tc>
          <w:tcPr>
            <w:tcW w:w="7087" w:type="dxa"/>
            <w:tcBorders>
              <w:top w:val="nil"/>
              <w:bottom w:val="nil"/>
            </w:tcBorders>
          </w:tcPr>
          <w:p w:rsidR="007477B5" w:rsidRPr="006158D2" w:rsidRDefault="00F6039D">
            <w:pPr>
              <w:spacing w:after="0"/>
              <w:rPr>
                <w:color w:val="auto"/>
                <w:sz w:val="28"/>
                <w:szCs w:val="28"/>
              </w:rPr>
            </w:pPr>
            <w:r w:rsidRPr="006158D2">
              <w:rPr>
                <w:color w:val="auto"/>
                <w:sz w:val="28"/>
                <w:szCs w:val="28"/>
              </w:rPr>
              <w:t>TSCĐ vô hình</w:t>
            </w:r>
          </w:p>
          <w:p w:rsidR="007477B5" w:rsidRPr="006158D2" w:rsidRDefault="00F6039D">
            <w:pPr>
              <w:spacing w:after="0"/>
              <w:rPr>
                <w:color w:val="auto"/>
                <w:sz w:val="28"/>
                <w:szCs w:val="28"/>
              </w:rPr>
            </w:pPr>
            <w:r w:rsidRPr="006158D2">
              <w:rPr>
                <w:color w:val="auto"/>
                <w:sz w:val="28"/>
                <w:szCs w:val="28"/>
              </w:rPr>
              <w:t>TSCĐ thuê tài chính</w:t>
            </w:r>
          </w:p>
          <w:p w:rsidR="007477B5" w:rsidRPr="006158D2" w:rsidRDefault="00F6039D">
            <w:pPr>
              <w:spacing w:after="0"/>
              <w:rPr>
                <w:b/>
                <w:color w:val="auto"/>
                <w:sz w:val="28"/>
                <w:szCs w:val="28"/>
              </w:rPr>
            </w:pPr>
            <w:r w:rsidRPr="006158D2">
              <w:rPr>
                <w:color w:val="auto"/>
                <w:sz w:val="28"/>
                <w:szCs w:val="28"/>
              </w:rPr>
              <w:t>Bất động sản đầu tư</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p w:rsidR="007477B5" w:rsidRPr="006158D2" w:rsidRDefault="00F6039D">
            <w:pPr>
              <w:spacing w:after="0"/>
              <w:rPr>
                <w:b/>
                <w:color w:val="auto"/>
                <w:sz w:val="28"/>
                <w:szCs w:val="28"/>
              </w:rPr>
            </w:pPr>
            <w:r w:rsidRPr="006158D2">
              <w:rPr>
                <w:b/>
                <w:color w:val="auto"/>
                <w:sz w:val="28"/>
                <w:szCs w:val="28"/>
              </w:rPr>
              <w:t>16</w:t>
            </w: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p w:rsidR="007477B5" w:rsidRPr="006158D2" w:rsidRDefault="00F6039D">
            <w:pPr>
              <w:spacing w:after="0"/>
              <w:jc w:val="center"/>
              <w:rPr>
                <w:b/>
                <w:color w:val="auto"/>
                <w:sz w:val="28"/>
                <w:szCs w:val="28"/>
              </w:rPr>
            </w:pPr>
            <w:r w:rsidRPr="006158D2">
              <w:rPr>
                <w:b/>
                <w:color w:val="auto"/>
                <w:sz w:val="28"/>
                <w:szCs w:val="28"/>
              </w:rPr>
              <w:t>212</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p w:rsidR="007477B5" w:rsidRPr="006158D2" w:rsidRDefault="00F6039D">
            <w:pPr>
              <w:spacing w:after="0"/>
              <w:rPr>
                <w:b/>
                <w:color w:val="auto"/>
                <w:sz w:val="28"/>
                <w:szCs w:val="28"/>
              </w:rPr>
            </w:pPr>
            <w:r w:rsidRPr="006158D2">
              <w:rPr>
                <w:b/>
                <w:color w:val="auto"/>
                <w:sz w:val="28"/>
                <w:szCs w:val="28"/>
              </w:rPr>
              <w:t>Tài sản chung không chia</w:t>
            </w:r>
          </w:p>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17</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214</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Hao mòn tài sản cố định</w:t>
            </w:r>
          </w:p>
        </w:tc>
      </w:tr>
      <w:tr w:rsidR="007477B5" w:rsidRPr="006158D2">
        <w:tc>
          <w:tcPr>
            <w:tcW w:w="709" w:type="dxa"/>
            <w:tcBorders>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bottom w:val="nil"/>
            </w:tcBorders>
          </w:tcPr>
          <w:p w:rsidR="007477B5" w:rsidRPr="006158D2" w:rsidRDefault="007477B5">
            <w:pPr>
              <w:spacing w:after="0"/>
              <w:jc w:val="center"/>
              <w:rPr>
                <w:color w:val="auto"/>
                <w:sz w:val="28"/>
                <w:szCs w:val="28"/>
              </w:rPr>
            </w:pPr>
          </w:p>
        </w:tc>
        <w:tc>
          <w:tcPr>
            <w:tcW w:w="992" w:type="dxa"/>
            <w:tcBorders>
              <w:bottom w:val="nil"/>
            </w:tcBorders>
          </w:tcPr>
          <w:p w:rsidR="007477B5" w:rsidRPr="006158D2" w:rsidRDefault="00F6039D">
            <w:pPr>
              <w:spacing w:after="0"/>
              <w:jc w:val="center"/>
              <w:rPr>
                <w:color w:val="auto"/>
                <w:sz w:val="28"/>
                <w:szCs w:val="28"/>
              </w:rPr>
            </w:pPr>
            <w:r w:rsidRPr="006158D2">
              <w:rPr>
                <w:color w:val="auto"/>
                <w:sz w:val="28"/>
                <w:szCs w:val="28"/>
              </w:rPr>
              <w:t>2141</w:t>
            </w:r>
          </w:p>
          <w:p w:rsidR="007477B5" w:rsidRPr="006158D2" w:rsidRDefault="00F6039D">
            <w:pPr>
              <w:spacing w:after="0"/>
              <w:jc w:val="center"/>
              <w:rPr>
                <w:color w:val="auto"/>
                <w:sz w:val="28"/>
                <w:szCs w:val="28"/>
              </w:rPr>
            </w:pPr>
            <w:r w:rsidRPr="006158D2">
              <w:rPr>
                <w:color w:val="auto"/>
                <w:sz w:val="28"/>
                <w:szCs w:val="28"/>
              </w:rPr>
              <w:t>2142</w:t>
            </w:r>
          </w:p>
        </w:tc>
        <w:tc>
          <w:tcPr>
            <w:tcW w:w="7087" w:type="dxa"/>
            <w:tcBorders>
              <w:bottom w:val="nil"/>
            </w:tcBorders>
          </w:tcPr>
          <w:p w:rsidR="007477B5" w:rsidRPr="006158D2" w:rsidRDefault="00F6039D">
            <w:pPr>
              <w:spacing w:after="0"/>
              <w:rPr>
                <w:color w:val="auto"/>
                <w:sz w:val="28"/>
                <w:szCs w:val="28"/>
              </w:rPr>
            </w:pPr>
            <w:r w:rsidRPr="006158D2">
              <w:rPr>
                <w:color w:val="auto"/>
                <w:sz w:val="28"/>
                <w:szCs w:val="28"/>
              </w:rPr>
              <w:t>Hao mòn TSCĐ hữu hình</w:t>
            </w:r>
          </w:p>
          <w:p w:rsidR="007477B5" w:rsidRPr="006158D2" w:rsidRDefault="00F6039D">
            <w:pPr>
              <w:spacing w:after="0"/>
              <w:rPr>
                <w:color w:val="auto"/>
                <w:sz w:val="28"/>
                <w:szCs w:val="28"/>
              </w:rPr>
            </w:pPr>
            <w:r w:rsidRPr="006158D2">
              <w:rPr>
                <w:color w:val="auto"/>
                <w:sz w:val="28"/>
                <w:szCs w:val="28"/>
              </w:rPr>
              <w:t>Hao mòn tài sản chung không chia</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2143</w:t>
            </w:r>
          </w:p>
          <w:p w:rsidR="007477B5" w:rsidRPr="006158D2" w:rsidRDefault="00F6039D">
            <w:pPr>
              <w:spacing w:after="0"/>
              <w:jc w:val="center"/>
              <w:rPr>
                <w:color w:val="auto"/>
                <w:sz w:val="28"/>
                <w:szCs w:val="28"/>
              </w:rPr>
            </w:pPr>
            <w:r w:rsidRPr="006158D2">
              <w:rPr>
                <w:color w:val="auto"/>
                <w:sz w:val="28"/>
                <w:szCs w:val="28"/>
              </w:rPr>
              <w:t>2144</w:t>
            </w:r>
          </w:p>
          <w:p w:rsidR="007477B5" w:rsidRPr="006158D2" w:rsidRDefault="00F6039D">
            <w:pPr>
              <w:spacing w:after="0"/>
              <w:jc w:val="center"/>
              <w:rPr>
                <w:color w:val="auto"/>
                <w:sz w:val="28"/>
                <w:szCs w:val="28"/>
              </w:rPr>
            </w:pPr>
            <w:r w:rsidRPr="006158D2">
              <w:rPr>
                <w:color w:val="auto"/>
                <w:sz w:val="28"/>
                <w:szCs w:val="28"/>
              </w:rPr>
              <w:t>2147</w:t>
            </w:r>
          </w:p>
        </w:tc>
        <w:tc>
          <w:tcPr>
            <w:tcW w:w="7087" w:type="dxa"/>
            <w:tcBorders>
              <w:top w:val="nil"/>
              <w:bottom w:val="nil"/>
            </w:tcBorders>
          </w:tcPr>
          <w:p w:rsidR="007477B5" w:rsidRPr="006158D2" w:rsidRDefault="00F6039D">
            <w:pPr>
              <w:spacing w:after="0"/>
              <w:rPr>
                <w:color w:val="auto"/>
                <w:sz w:val="28"/>
                <w:szCs w:val="28"/>
              </w:rPr>
            </w:pPr>
            <w:r w:rsidRPr="006158D2">
              <w:rPr>
                <w:color w:val="auto"/>
                <w:sz w:val="28"/>
                <w:szCs w:val="28"/>
              </w:rPr>
              <w:t xml:space="preserve">Hao mòn TSCĐ vô hình </w:t>
            </w:r>
          </w:p>
          <w:p w:rsidR="007477B5" w:rsidRPr="006158D2" w:rsidRDefault="00F6039D">
            <w:pPr>
              <w:spacing w:after="0"/>
              <w:rPr>
                <w:color w:val="auto"/>
                <w:sz w:val="28"/>
                <w:szCs w:val="28"/>
              </w:rPr>
            </w:pPr>
            <w:r w:rsidRPr="006158D2">
              <w:rPr>
                <w:color w:val="auto"/>
                <w:sz w:val="28"/>
                <w:szCs w:val="28"/>
              </w:rPr>
              <w:t>Hao mòn TSCĐ thuê tài chính</w:t>
            </w:r>
          </w:p>
          <w:p w:rsidR="007477B5" w:rsidRPr="006158D2" w:rsidRDefault="00F6039D">
            <w:pPr>
              <w:spacing w:after="0"/>
              <w:rPr>
                <w:color w:val="auto"/>
                <w:sz w:val="28"/>
                <w:szCs w:val="28"/>
              </w:rPr>
            </w:pPr>
            <w:r w:rsidRPr="006158D2">
              <w:rPr>
                <w:color w:val="auto"/>
                <w:sz w:val="28"/>
                <w:szCs w:val="28"/>
              </w:rPr>
              <w:t>Hao mòn bất động sản đầu tư</w:t>
            </w:r>
          </w:p>
        </w:tc>
      </w:tr>
      <w:tr w:rsidR="007477B5" w:rsidRPr="006158D2">
        <w:tc>
          <w:tcPr>
            <w:tcW w:w="709" w:type="dxa"/>
            <w:tcBorders>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left w:val="single" w:sz="4" w:space="0" w:color="auto"/>
              <w:bottom w:val="nil"/>
            </w:tcBorders>
          </w:tcPr>
          <w:p w:rsidR="007477B5" w:rsidRPr="006158D2" w:rsidRDefault="007477B5">
            <w:pPr>
              <w:spacing w:after="0"/>
              <w:jc w:val="center"/>
              <w:rPr>
                <w:color w:val="auto"/>
                <w:sz w:val="28"/>
                <w:szCs w:val="28"/>
              </w:rPr>
            </w:pPr>
          </w:p>
        </w:tc>
        <w:tc>
          <w:tcPr>
            <w:tcW w:w="992" w:type="dxa"/>
            <w:tcBorders>
              <w:bottom w:val="nil"/>
            </w:tcBorders>
          </w:tcPr>
          <w:p w:rsidR="007477B5" w:rsidRPr="006158D2" w:rsidRDefault="007477B5">
            <w:pPr>
              <w:spacing w:after="0"/>
              <w:jc w:val="center"/>
              <w:rPr>
                <w:color w:val="auto"/>
                <w:sz w:val="28"/>
                <w:szCs w:val="28"/>
              </w:rPr>
            </w:pPr>
          </w:p>
        </w:tc>
        <w:tc>
          <w:tcPr>
            <w:tcW w:w="7087" w:type="dxa"/>
            <w:tcBorders>
              <w:bottom w:val="nil"/>
            </w:tcBorders>
          </w:tcPr>
          <w:p w:rsidR="007477B5" w:rsidRPr="006158D2" w:rsidRDefault="007477B5">
            <w:pPr>
              <w:spacing w:after="0"/>
              <w:rPr>
                <w:color w:val="auto"/>
                <w:sz w:val="28"/>
                <w:szCs w:val="28"/>
              </w:rPr>
            </w:pPr>
          </w:p>
        </w:tc>
      </w:tr>
      <w:tr w:rsidR="007477B5" w:rsidRPr="006158D2">
        <w:tc>
          <w:tcPr>
            <w:tcW w:w="709" w:type="dxa"/>
            <w:tcBorders>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18</w:t>
            </w:r>
          </w:p>
        </w:tc>
        <w:tc>
          <w:tcPr>
            <w:tcW w:w="993" w:type="dxa"/>
            <w:tcBorders>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229</w:t>
            </w:r>
          </w:p>
        </w:tc>
        <w:tc>
          <w:tcPr>
            <w:tcW w:w="992" w:type="dxa"/>
            <w:tcBorders>
              <w:bottom w:val="nil"/>
            </w:tcBorders>
          </w:tcPr>
          <w:p w:rsidR="007477B5" w:rsidRPr="006158D2" w:rsidRDefault="007477B5">
            <w:pPr>
              <w:spacing w:after="0"/>
              <w:jc w:val="center"/>
              <w:rPr>
                <w:b/>
                <w:color w:val="auto"/>
                <w:sz w:val="28"/>
                <w:szCs w:val="28"/>
              </w:rPr>
            </w:pPr>
          </w:p>
        </w:tc>
        <w:tc>
          <w:tcPr>
            <w:tcW w:w="7087" w:type="dxa"/>
            <w:tcBorders>
              <w:bottom w:val="nil"/>
            </w:tcBorders>
          </w:tcPr>
          <w:p w:rsidR="007477B5" w:rsidRPr="006158D2" w:rsidRDefault="00F6039D">
            <w:pPr>
              <w:spacing w:after="0"/>
              <w:rPr>
                <w:b/>
                <w:color w:val="auto"/>
                <w:sz w:val="28"/>
                <w:szCs w:val="28"/>
              </w:rPr>
            </w:pPr>
            <w:r w:rsidRPr="006158D2">
              <w:rPr>
                <w:b/>
                <w:color w:val="auto"/>
                <w:sz w:val="28"/>
                <w:szCs w:val="28"/>
              </w:rPr>
              <w:t>Dự phòng tổn thất tài sản</w:t>
            </w:r>
          </w:p>
        </w:tc>
      </w:tr>
      <w:tr w:rsidR="007477B5" w:rsidRPr="006158D2">
        <w:tc>
          <w:tcPr>
            <w:tcW w:w="709" w:type="dxa"/>
            <w:tcBorders>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left w:val="single" w:sz="4" w:space="0" w:color="auto"/>
              <w:bottom w:val="nil"/>
            </w:tcBorders>
          </w:tcPr>
          <w:p w:rsidR="007477B5" w:rsidRPr="006158D2" w:rsidRDefault="007477B5">
            <w:pPr>
              <w:spacing w:after="0"/>
              <w:jc w:val="center"/>
              <w:rPr>
                <w:b/>
                <w:color w:val="auto"/>
                <w:sz w:val="28"/>
                <w:szCs w:val="28"/>
              </w:rPr>
            </w:pPr>
          </w:p>
        </w:tc>
        <w:tc>
          <w:tcPr>
            <w:tcW w:w="992" w:type="dxa"/>
            <w:tcBorders>
              <w:bottom w:val="nil"/>
            </w:tcBorders>
          </w:tcPr>
          <w:p w:rsidR="007477B5" w:rsidRPr="006158D2" w:rsidRDefault="007477B5">
            <w:pPr>
              <w:spacing w:after="0"/>
              <w:jc w:val="center"/>
              <w:rPr>
                <w:b/>
                <w:color w:val="auto"/>
                <w:sz w:val="28"/>
                <w:szCs w:val="28"/>
              </w:rPr>
            </w:pPr>
          </w:p>
        </w:tc>
        <w:tc>
          <w:tcPr>
            <w:tcW w:w="7087" w:type="dxa"/>
            <w:tcBorders>
              <w:bottom w:val="nil"/>
            </w:tcBorders>
          </w:tcPr>
          <w:p w:rsidR="007477B5" w:rsidRPr="006158D2" w:rsidRDefault="007477B5">
            <w:pPr>
              <w:spacing w:after="0"/>
              <w:rPr>
                <w:b/>
                <w:color w:val="auto"/>
                <w:sz w:val="28"/>
                <w:szCs w:val="28"/>
              </w:rPr>
            </w:pPr>
          </w:p>
        </w:tc>
      </w:tr>
      <w:tr w:rsidR="007477B5" w:rsidRPr="006158D2">
        <w:tc>
          <w:tcPr>
            <w:tcW w:w="709" w:type="dxa"/>
            <w:tcBorders>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19</w:t>
            </w:r>
          </w:p>
        </w:tc>
        <w:tc>
          <w:tcPr>
            <w:tcW w:w="993" w:type="dxa"/>
            <w:tcBorders>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242</w:t>
            </w:r>
          </w:p>
        </w:tc>
        <w:tc>
          <w:tcPr>
            <w:tcW w:w="992" w:type="dxa"/>
          </w:tcPr>
          <w:p w:rsidR="007477B5" w:rsidRPr="006158D2" w:rsidRDefault="007477B5">
            <w:pPr>
              <w:spacing w:after="0"/>
              <w:jc w:val="center"/>
              <w:rPr>
                <w:b/>
                <w:color w:val="auto"/>
                <w:sz w:val="28"/>
                <w:szCs w:val="28"/>
              </w:rPr>
            </w:pPr>
          </w:p>
        </w:tc>
        <w:tc>
          <w:tcPr>
            <w:tcW w:w="7087" w:type="dxa"/>
          </w:tcPr>
          <w:p w:rsidR="007477B5" w:rsidRPr="006158D2" w:rsidRDefault="00F6039D">
            <w:pPr>
              <w:spacing w:after="0"/>
              <w:rPr>
                <w:b/>
                <w:color w:val="auto"/>
                <w:sz w:val="28"/>
                <w:szCs w:val="28"/>
              </w:rPr>
            </w:pPr>
            <w:r w:rsidRPr="006158D2">
              <w:rPr>
                <w:b/>
                <w:color w:val="auto"/>
                <w:sz w:val="28"/>
                <w:szCs w:val="28"/>
              </w:rPr>
              <w:t>Tài sản khác</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2421</w:t>
            </w:r>
          </w:p>
          <w:p w:rsidR="007477B5" w:rsidRPr="006158D2" w:rsidRDefault="00F6039D">
            <w:pPr>
              <w:spacing w:after="0"/>
              <w:jc w:val="center"/>
              <w:rPr>
                <w:color w:val="auto"/>
                <w:sz w:val="28"/>
                <w:szCs w:val="28"/>
              </w:rPr>
            </w:pPr>
            <w:r w:rsidRPr="006158D2">
              <w:rPr>
                <w:color w:val="auto"/>
                <w:sz w:val="28"/>
                <w:szCs w:val="28"/>
              </w:rPr>
              <w:t>2422</w:t>
            </w:r>
          </w:p>
        </w:tc>
        <w:tc>
          <w:tcPr>
            <w:tcW w:w="7087" w:type="dxa"/>
            <w:tcBorders>
              <w:top w:val="nil"/>
              <w:bottom w:val="nil"/>
            </w:tcBorders>
          </w:tcPr>
          <w:p w:rsidR="007477B5" w:rsidRPr="006158D2" w:rsidRDefault="00F6039D">
            <w:pPr>
              <w:spacing w:after="0"/>
              <w:rPr>
                <w:color w:val="auto"/>
                <w:sz w:val="28"/>
                <w:szCs w:val="28"/>
              </w:rPr>
            </w:pPr>
            <w:r w:rsidRPr="006158D2">
              <w:rPr>
                <w:color w:val="auto"/>
                <w:sz w:val="28"/>
                <w:szCs w:val="28"/>
              </w:rPr>
              <w:t>Chi phí chờ phân bổ</w:t>
            </w:r>
          </w:p>
          <w:p w:rsidR="007477B5" w:rsidRPr="006158D2" w:rsidRDefault="00F6039D">
            <w:pPr>
              <w:spacing w:after="0"/>
              <w:rPr>
                <w:color w:val="auto"/>
                <w:sz w:val="28"/>
                <w:szCs w:val="28"/>
              </w:rPr>
            </w:pPr>
            <w:r w:rsidRPr="006158D2">
              <w:rPr>
                <w:color w:val="auto"/>
                <w:sz w:val="28"/>
                <w:szCs w:val="28"/>
              </w:rPr>
              <w:t>Xây dựng cơ bản dở dang</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7477B5">
            <w:pPr>
              <w:spacing w:after="0"/>
              <w:jc w:val="center"/>
              <w:rPr>
                <w:color w:val="auto"/>
                <w:sz w:val="28"/>
                <w:szCs w:val="28"/>
              </w:rPr>
            </w:pPr>
          </w:p>
        </w:tc>
        <w:tc>
          <w:tcPr>
            <w:tcW w:w="7087" w:type="dxa"/>
            <w:tcBorders>
              <w:top w:val="nil"/>
              <w:bottom w:val="nil"/>
            </w:tcBorders>
          </w:tcPr>
          <w:p w:rsidR="007477B5" w:rsidRPr="006158D2" w:rsidRDefault="00F6039D">
            <w:pPr>
              <w:spacing w:after="0"/>
              <w:jc w:val="center"/>
              <w:rPr>
                <w:b/>
                <w:color w:val="auto"/>
                <w:sz w:val="28"/>
                <w:szCs w:val="28"/>
              </w:rPr>
            </w:pPr>
            <w:r w:rsidRPr="006158D2">
              <w:rPr>
                <w:b/>
                <w:color w:val="auto"/>
                <w:sz w:val="28"/>
                <w:szCs w:val="28"/>
              </w:rPr>
              <w:t>LOẠI TÀI KHOẢN NỢ PHẢI TRẢ</w:t>
            </w:r>
          </w:p>
          <w:p w:rsidR="007477B5" w:rsidRPr="006158D2" w:rsidRDefault="007477B5">
            <w:pPr>
              <w:spacing w:after="0"/>
              <w:rPr>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20</w:t>
            </w:r>
          </w:p>
        </w:tc>
        <w:tc>
          <w:tcPr>
            <w:tcW w:w="993" w:type="dxa"/>
            <w:tcBorders>
              <w:top w:val="nil"/>
              <w:left w:val="single" w:sz="4" w:space="0" w:color="auto"/>
              <w:bottom w:val="nil"/>
              <w:righ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331</w:t>
            </w:r>
          </w:p>
        </w:tc>
        <w:tc>
          <w:tcPr>
            <w:tcW w:w="992" w:type="dxa"/>
            <w:tcBorders>
              <w:top w:val="nil"/>
              <w:left w:val="single" w:sz="4" w:space="0" w:color="auto"/>
              <w:bottom w:val="nil"/>
              <w:right w:val="single" w:sz="4" w:space="0" w:color="auto"/>
            </w:tcBorders>
          </w:tcPr>
          <w:p w:rsidR="007477B5" w:rsidRPr="006158D2" w:rsidRDefault="007477B5">
            <w:pPr>
              <w:spacing w:after="0"/>
              <w:jc w:val="center"/>
              <w:rPr>
                <w:b/>
                <w:color w:val="auto"/>
                <w:sz w:val="28"/>
                <w:szCs w:val="28"/>
              </w:rPr>
            </w:pPr>
          </w:p>
        </w:tc>
        <w:tc>
          <w:tcPr>
            <w:tcW w:w="7087"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Phải trả cho người bán</w:t>
            </w:r>
          </w:p>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21</w:t>
            </w:r>
          </w:p>
        </w:tc>
        <w:tc>
          <w:tcPr>
            <w:tcW w:w="993" w:type="dxa"/>
            <w:tcBorders>
              <w:top w:val="nil"/>
              <w:left w:val="single" w:sz="4" w:space="0" w:color="auto"/>
              <w:bottom w:val="nil"/>
              <w:righ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332</w:t>
            </w:r>
          </w:p>
        </w:tc>
        <w:tc>
          <w:tcPr>
            <w:tcW w:w="992" w:type="dxa"/>
            <w:tcBorders>
              <w:top w:val="nil"/>
              <w:left w:val="single" w:sz="4" w:space="0" w:color="auto"/>
              <w:bottom w:val="nil"/>
              <w:right w:val="single" w:sz="4" w:space="0" w:color="auto"/>
            </w:tcBorders>
          </w:tcPr>
          <w:p w:rsidR="007477B5" w:rsidRPr="006158D2" w:rsidRDefault="007477B5">
            <w:pPr>
              <w:spacing w:after="0"/>
              <w:jc w:val="center"/>
              <w:rPr>
                <w:b/>
                <w:color w:val="auto"/>
                <w:sz w:val="28"/>
                <w:szCs w:val="28"/>
              </w:rPr>
            </w:pPr>
          </w:p>
        </w:tc>
        <w:tc>
          <w:tcPr>
            <w:tcW w:w="7087"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Phải trả của hoạt động tín dụng nội bộ</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right w:val="single" w:sz="4" w:space="0" w:color="auto"/>
            </w:tcBorders>
          </w:tcPr>
          <w:p w:rsidR="007477B5" w:rsidRPr="006158D2" w:rsidRDefault="007477B5">
            <w:pPr>
              <w:spacing w:after="0"/>
              <w:jc w:val="center"/>
              <w:rPr>
                <w:b/>
                <w:color w:val="auto"/>
                <w:sz w:val="28"/>
                <w:szCs w:val="28"/>
              </w:rPr>
            </w:pPr>
          </w:p>
        </w:tc>
        <w:tc>
          <w:tcPr>
            <w:tcW w:w="992" w:type="dxa"/>
            <w:tcBorders>
              <w:top w:val="nil"/>
              <w:left w:val="single" w:sz="4" w:space="0" w:color="auto"/>
              <w:bottom w:val="nil"/>
              <w:right w:val="single" w:sz="4" w:space="0" w:color="auto"/>
            </w:tcBorders>
          </w:tcPr>
          <w:p w:rsidR="007477B5" w:rsidRPr="006158D2" w:rsidRDefault="00F6039D">
            <w:pPr>
              <w:spacing w:after="0"/>
              <w:jc w:val="center"/>
              <w:rPr>
                <w:color w:val="auto"/>
                <w:sz w:val="28"/>
                <w:szCs w:val="28"/>
              </w:rPr>
            </w:pPr>
            <w:r w:rsidRPr="006158D2">
              <w:rPr>
                <w:color w:val="auto"/>
                <w:sz w:val="28"/>
                <w:szCs w:val="28"/>
              </w:rPr>
              <w:t>3321</w:t>
            </w:r>
          </w:p>
        </w:tc>
        <w:tc>
          <w:tcPr>
            <w:tcW w:w="7087" w:type="dxa"/>
            <w:tcBorders>
              <w:top w:val="nil"/>
              <w:left w:val="single" w:sz="4" w:space="0" w:color="auto"/>
              <w:bottom w:val="nil"/>
              <w:right w:val="single" w:sz="4" w:space="0" w:color="auto"/>
            </w:tcBorders>
          </w:tcPr>
          <w:p w:rsidR="007477B5" w:rsidRPr="006158D2" w:rsidRDefault="00F6039D">
            <w:pPr>
              <w:spacing w:after="0"/>
              <w:rPr>
                <w:color w:val="auto"/>
                <w:sz w:val="28"/>
                <w:szCs w:val="28"/>
              </w:rPr>
            </w:pPr>
            <w:r w:rsidRPr="006158D2">
              <w:rPr>
                <w:color w:val="auto"/>
                <w:sz w:val="28"/>
                <w:szCs w:val="28"/>
              </w:rPr>
              <w:t>Phải trả từ hoạt động đi vay của thành viên</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right w:val="single" w:sz="4" w:space="0" w:color="auto"/>
            </w:tcBorders>
          </w:tcPr>
          <w:p w:rsidR="007477B5" w:rsidRPr="006158D2" w:rsidRDefault="007477B5">
            <w:pPr>
              <w:spacing w:after="0"/>
              <w:jc w:val="center"/>
              <w:rPr>
                <w:color w:val="auto"/>
                <w:sz w:val="28"/>
                <w:szCs w:val="28"/>
              </w:rPr>
            </w:pPr>
          </w:p>
        </w:tc>
        <w:tc>
          <w:tcPr>
            <w:tcW w:w="992" w:type="dxa"/>
            <w:tcBorders>
              <w:top w:val="nil"/>
              <w:left w:val="single" w:sz="4" w:space="0" w:color="auto"/>
              <w:bottom w:val="nil"/>
              <w:right w:val="single" w:sz="4" w:space="0" w:color="auto"/>
            </w:tcBorders>
          </w:tcPr>
          <w:p w:rsidR="007477B5" w:rsidRPr="006158D2" w:rsidRDefault="00F6039D">
            <w:pPr>
              <w:spacing w:after="0"/>
              <w:jc w:val="center"/>
              <w:rPr>
                <w:color w:val="auto"/>
                <w:sz w:val="28"/>
                <w:szCs w:val="28"/>
              </w:rPr>
            </w:pPr>
            <w:r w:rsidRPr="006158D2">
              <w:rPr>
                <w:color w:val="auto"/>
                <w:sz w:val="28"/>
                <w:szCs w:val="28"/>
              </w:rPr>
              <w:t>33211</w:t>
            </w:r>
          </w:p>
        </w:tc>
        <w:tc>
          <w:tcPr>
            <w:tcW w:w="7087" w:type="dxa"/>
            <w:tcBorders>
              <w:top w:val="nil"/>
              <w:left w:val="single" w:sz="4" w:space="0" w:color="auto"/>
              <w:bottom w:val="nil"/>
              <w:right w:val="single" w:sz="4" w:space="0" w:color="auto"/>
            </w:tcBorders>
          </w:tcPr>
          <w:p w:rsidR="007477B5" w:rsidRPr="006158D2" w:rsidRDefault="00F6039D">
            <w:pPr>
              <w:spacing w:after="0"/>
              <w:rPr>
                <w:color w:val="auto"/>
                <w:sz w:val="28"/>
                <w:szCs w:val="28"/>
              </w:rPr>
            </w:pPr>
            <w:r w:rsidRPr="006158D2">
              <w:rPr>
                <w:color w:val="auto"/>
                <w:sz w:val="28"/>
                <w:szCs w:val="28"/>
              </w:rPr>
              <w:t>Phải trả về gốc vay</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right w:val="single" w:sz="4" w:space="0" w:color="auto"/>
            </w:tcBorders>
          </w:tcPr>
          <w:p w:rsidR="007477B5" w:rsidRPr="006158D2" w:rsidRDefault="007477B5">
            <w:pPr>
              <w:spacing w:after="0"/>
              <w:jc w:val="center"/>
              <w:rPr>
                <w:color w:val="auto"/>
                <w:sz w:val="28"/>
                <w:szCs w:val="28"/>
              </w:rPr>
            </w:pPr>
          </w:p>
        </w:tc>
        <w:tc>
          <w:tcPr>
            <w:tcW w:w="992" w:type="dxa"/>
            <w:tcBorders>
              <w:top w:val="nil"/>
              <w:left w:val="single" w:sz="4" w:space="0" w:color="auto"/>
              <w:bottom w:val="nil"/>
              <w:right w:val="single" w:sz="4" w:space="0" w:color="auto"/>
            </w:tcBorders>
          </w:tcPr>
          <w:p w:rsidR="007477B5" w:rsidRPr="006158D2" w:rsidRDefault="00F6039D">
            <w:pPr>
              <w:spacing w:after="0"/>
              <w:jc w:val="center"/>
              <w:rPr>
                <w:color w:val="auto"/>
                <w:sz w:val="28"/>
                <w:szCs w:val="28"/>
              </w:rPr>
            </w:pPr>
            <w:r w:rsidRPr="006158D2">
              <w:rPr>
                <w:color w:val="auto"/>
                <w:sz w:val="28"/>
                <w:szCs w:val="28"/>
              </w:rPr>
              <w:t>33212</w:t>
            </w:r>
          </w:p>
        </w:tc>
        <w:tc>
          <w:tcPr>
            <w:tcW w:w="7087" w:type="dxa"/>
            <w:tcBorders>
              <w:top w:val="nil"/>
              <w:left w:val="single" w:sz="4" w:space="0" w:color="auto"/>
              <w:bottom w:val="nil"/>
              <w:right w:val="single" w:sz="4" w:space="0" w:color="auto"/>
            </w:tcBorders>
          </w:tcPr>
          <w:p w:rsidR="007477B5" w:rsidRPr="006158D2" w:rsidRDefault="00F6039D">
            <w:pPr>
              <w:spacing w:after="0"/>
              <w:rPr>
                <w:color w:val="auto"/>
                <w:sz w:val="28"/>
                <w:szCs w:val="28"/>
              </w:rPr>
            </w:pPr>
            <w:r w:rsidRPr="006158D2">
              <w:rPr>
                <w:color w:val="auto"/>
                <w:sz w:val="28"/>
                <w:szCs w:val="28"/>
              </w:rPr>
              <w:t>Phải trả về lãi vay</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right w:val="single" w:sz="4" w:space="0" w:color="auto"/>
            </w:tcBorders>
          </w:tcPr>
          <w:p w:rsidR="007477B5" w:rsidRPr="006158D2" w:rsidRDefault="007477B5">
            <w:pPr>
              <w:spacing w:after="0"/>
              <w:jc w:val="center"/>
              <w:rPr>
                <w:b/>
                <w:color w:val="auto"/>
                <w:sz w:val="28"/>
                <w:szCs w:val="28"/>
              </w:rPr>
            </w:pPr>
          </w:p>
        </w:tc>
        <w:tc>
          <w:tcPr>
            <w:tcW w:w="992" w:type="dxa"/>
            <w:tcBorders>
              <w:top w:val="nil"/>
              <w:left w:val="single" w:sz="4" w:space="0" w:color="auto"/>
              <w:bottom w:val="nil"/>
              <w:right w:val="single" w:sz="4" w:space="0" w:color="auto"/>
            </w:tcBorders>
          </w:tcPr>
          <w:p w:rsidR="007477B5" w:rsidRPr="006158D2" w:rsidRDefault="00F6039D">
            <w:pPr>
              <w:spacing w:after="0"/>
              <w:jc w:val="center"/>
              <w:rPr>
                <w:color w:val="auto"/>
                <w:sz w:val="28"/>
                <w:szCs w:val="28"/>
              </w:rPr>
            </w:pPr>
            <w:r w:rsidRPr="006158D2">
              <w:rPr>
                <w:color w:val="auto"/>
                <w:sz w:val="28"/>
                <w:szCs w:val="28"/>
              </w:rPr>
              <w:t>3322</w:t>
            </w:r>
          </w:p>
        </w:tc>
        <w:tc>
          <w:tcPr>
            <w:tcW w:w="7087" w:type="dxa"/>
            <w:tcBorders>
              <w:top w:val="nil"/>
              <w:left w:val="single" w:sz="4" w:space="0" w:color="auto"/>
              <w:bottom w:val="nil"/>
              <w:right w:val="single" w:sz="4" w:space="0" w:color="auto"/>
            </w:tcBorders>
          </w:tcPr>
          <w:p w:rsidR="007477B5" w:rsidRPr="006158D2" w:rsidRDefault="00F6039D">
            <w:pPr>
              <w:spacing w:after="0"/>
              <w:rPr>
                <w:color w:val="auto"/>
                <w:sz w:val="28"/>
                <w:szCs w:val="28"/>
              </w:rPr>
            </w:pPr>
            <w:r w:rsidRPr="006158D2">
              <w:rPr>
                <w:color w:val="auto"/>
                <w:sz w:val="28"/>
                <w:szCs w:val="28"/>
              </w:rPr>
              <w:t>Phải trả hoạt động tín dụng nội bộ khác</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7477B5">
            <w:pPr>
              <w:spacing w:after="0"/>
              <w:jc w:val="center"/>
              <w:rPr>
                <w:color w:val="auto"/>
                <w:sz w:val="28"/>
                <w:szCs w:val="28"/>
              </w:rPr>
            </w:pPr>
          </w:p>
        </w:tc>
        <w:tc>
          <w:tcPr>
            <w:tcW w:w="7087" w:type="dxa"/>
            <w:tcBorders>
              <w:top w:val="nil"/>
              <w:bottom w:val="nil"/>
            </w:tcBorders>
          </w:tcPr>
          <w:p w:rsidR="007477B5" w:rsidRPr="006158D2" w:rsidRDefault="007477B5">
            <w:pPr>
              <w:spacing w:after="0"/>
              <w:rPr>
                <w:color w:val="auto"/>
                <w:sz w:val="28"/>
                <w:szCs w:val="28"/>
              </w:rPr>
            </w:pPr>
          </w:p>
        </w:tc>
      </w:tr>
      <w:tr w:rsidR="007477B5" w:rsidRPr="006158D2">
        <w:trPr>
          <w:trHeight w:hRule="exact" w:val="340"/>
        </w:trPr>
        <w:tc>
          <w:tcPr>
            <w:tcW w:w="709" w:type="dxa"/>
            <w:tcBorders>
              <w:top w:val="nil"/>
              <w:left w:val="single" w:sz="4" w:space="0" w:color="auto"/>
              <w:bottom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22</w:t>
            </w:r>
          </w:p>
        </w:tc>
        <w:tc>
          <w:tcPr>
            <w:tcW w:w="993" w:type="dxa"/>
            <w:tcBorders>
              <w:top w:val="nil"/>
              <w:left w:val="single" w:sz="4" w:space="0" w:color="auto"/>
              <w:bottom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333</w:t>
            </w:r>
          </w:p>
        </w:tc>
        <w:tc>
          <w:tcPr>
            <w:tcW w:w="992" w:type="dxa"/>
            <w:tcBorders>
              <w:top w:val="nil"/>
              <w:bottom w:val="single" w:sz="4" w:space="0" w:color="auto"/>
            </w:tcBorders>
          </w:tcPr>
          <w:p w:rsidR="007477B5" w:rsidRPr="006158D2" w:rsidRDefault="007477B5">
            <w:pPr>
              <w:spacing w:after="0"/>
              <w:jc w:val="center"/>
              <w:rPr>
                <w:b/>
                <w:color w:val="auto"/>
                <w:sz w:val="28"/>
                <w:szCs w:val="28"/>
              </w:rPr>
            </w:pPr>
          </w:p>
        </w:tc>
        <w:tc>
          <w:tcPr>
            <w:tcW w:w="7087" w:type="dxa"/>
            <w:tcBorders>
              <w:top w:val="nil"/>
              <w:bottom w:val="single" w:sz="4" w:space="0" w:color="auto"/>
            </w:tcBorders>
          </w:tcPr>
          <w:p w:rsidR="007477B5" w:rsidRPr="006158D2" w:rsidRDefault="00F6039D">
            <w:pPr>
              <w:spacing w:after="0"/>
              <w:rPr>
                <w:b/>
                <w:color w:val="auto"/>
                <w:sz w:val="28"/>
                <w:szCs w:val="28"/>
              </w:rPr>
            </w:pPr>
            <w:r w:rsidRPr="006158D2">
              <w:rPr>
                <w:b/>
                <w:color w:val="auto"/>
                <w:sz w:val="28"/>
                <w:szCs w:val="28"/>
              </w:rPr>
              <w:t>Thuế và các khoản phải nộp nhà nước</w:t>
            </w:r>
          </w:p>
        </w:tc>
      </w:tr>
      <w:tr w:rsidR="007477B5" w:rsidRPr="006158D2">
        <w:trPr>
          <w:trHeight w:hRule="exact" w:val="340"/>
        </w:trPr>
        <w:tc>
          <w:tcPr>
            <w:tcW w:w="709" w:type="dxa"/>
            <w:tcBorders>
              <w:top w:val="single" w:sz="4" w:space="0" w:color="auto"/>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single" w:sz="4" w:space="0" w:color="auto"/>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single" w:sz="4" w:space="0" w:color="auto"/>
              <w:bottom w:val="nil"/>
            </w:tcBorders>
          </w:tcPr>
          <w:p w:rsidR="007477B5" w:rsidRPr="006158D2" w:rsidRDefault="00F6039D">
            <w:pPr>
              <w:spacing w:after="0"/>
              <w:jc w:val="center"/>
              <w:rPr>
                <w:color w:val="auto"/>
                <w:sz w:val="28"/>
                <w:szCs w:val="28"/>
              </w:rPr>
            </w:pPr>
            <w:r w:rsidRPr="006158D2">
              <w:rPr>
                <w:color w:val="auto"/>
                <w:sz w:val="28"/>
                <w:szCs w:val="28"/>
              </w:rPr>
              <w:t>3331</w:t>
            </w:r>
          </w:p>
        </w:tc>
        <w:tc>
          <w:tcPr>
            <w:tcW w:w="7087" w:type="dxa"/>
            <w:tcBorders>
              <w:top w:val="single" w:sz="4" w:space="0" w:color="auto"/>
              <w:bottom w:val="nil"/>
            </w:tcBorders>
          </w:tcPr>
          <w:p w:rsidR="007477B5" w:rsidRPr="006158D2" w:rsidRDefault="00F6039D">
            <w:pPr>
              <w:spacing w:after="0"/>
              <w:rPr>
                <w:color w:val="auto"/>
                <w:sz w:val="28"/>
                <w:szCs w:val="28"/>
              </w:rPr>
            </w:pPr>
            <w:r w:rsidRPr="006158D2">
              <w:rPr>
                <w:color w:val="auto"/>
                <w:sz w:val="28"/>
                <w:szCs w:val="28"/>
              </w:rPr>
              <w:t>Thuế giá trị gia tăng phải nộp</w:t>
            </w:r>
          </w:p>
        </w:tc>
      </w:tr>
      <w:tr w:rsidR="007477B5" w:rsidRPr="006158D2">
        <w:trPr>
          <w:trHeight w:hRule="exact" w:val="340"/>
        </w:trPr>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3334</w:t>
            </w:r>
          </w:p>
        </w:tc>
        <w:tc>
          <w:tcPr>
            <w:tcW w:w="7087" w:type="dxa"/>
            <w:tcBorders>
              <w:top w:val="nil"/>
              <w:bottom w:val="nil"/>
            </w:tcBorders>
          </w:tcPr>
          <w:p w:rsidR="007477B5" w:rsidRPr="006158D2" w:rsidRDefault="00F6039D">
            <w:pPr>
              <w:spacing w:after="0"/>
              <w:rPr>
                <w:b/>
                <w:color w:val="auto"/>
                <w:sz w:val="28"/>
                <w:szCs w:val="28"/>
              </w:rPr>
            </w:pPr>
            <w:r w:rsidRPr="006158D2">
              <w:rPr>
                <w:color w:val="auto"/>
                <w:sz w:val="28"/>
                <w:szCs w:val="28"/>
              </w:rPr>
              <w:t xml:space="preserve">Thuế thu nhập doanh nghiệp </w:t>
            </w:r>
          </w:p>
        </w:tc>
      </w:tr>
      <w:tr w:rsidR="007477B5" w:rsidRPr="006158D2">
        <w:trPr>
          <w:trHeight w:hRule="exact" w:val="621"/>
        </w:trPr>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3338</w:t>
            </w:r>
          </w:p>
        </w:tc>
        <w:tc>
          <w:tcPr>
            <w:tcW w:w="7087" w:type="dxa"/>
            <w:tcBorders>
              <w:top w:val="nil"/>
              <w:bottom w:val="nil"/>
            </w:tcBorders>
          </w:tcPr>
          <w:p w:rsidR="007477B5" w:rsidRPr="006158D2" w:rsidRDefault="00F6039D">
            <w:pPr>
              <w:spacing w:after="0"/>
              <w:rPr>
                <w:color w:val="auto"/>
                <w:sz w:val="28"/>
                <w:szCs w:val="28"/>
              </w:rPr>
            </w:pPr>
            <w:r w:rsidRPr="006158D2">
              <w:rPr>
                <w:color w:val="auto"/>
                <w:sz w:val="28"/>
                <w:szCs w:val="28"/>
              </w:rPr>
              <w:t>Thuế khác, phí, lệ phí và các khoản khác phải nộp Nhà nước</w:t>
            </w: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23</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334</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Phải trả người lao động</w:t>
            </w:r>
          </w:p>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24</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335</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Các khoản phải nộp theo lương</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25</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336</w:t>
            </w:r>
          </w:p>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p w:rsidR="007477B5" w:rsidRPr="006158D2" w:rsidRDefault="00F6039D">
            <w:pPr>
              <w:spacing w:after="0"/>
              <w:jc w:val="center"/>
              <w:rPr>
                <w:color w:val="auto"/>
                <w:sz w:val="28"/>
                <w:szCs w:val="28"/>
              </w:rPr>
            </w:pPr>
            <w:r w:rsidRPr="006158D2">
              <w:rPr>
                <w:color w:val="auto"/>
                <w:sz w:val="28"/>
                <w:szCs w:val="28"/>
              </w:rPr>
              <w:t>3361</w:t>
            </w:r>
          </w:p>
          <w:p w:rsidR="007477B5" w:rsidRPr="006158D2" w:rsidRDefault="00F6039D">
            <w:pPr>
              <w:spacing w:after="0"/>
              <w:jc w:val="center"/>
              <w:rPr>
                <w:color w:val="auto"/>
                <w:sz w:val="28"/>
                <w:szCs w:val="28"/>
              </w:rPr>
            </w:pPr>
            <w:r w:rsidRPr="006158D2">
              <w:rPr>
                <w:color w:val="auto"/>
                <w:sz w:val="28"/>
                <w:szCs w:val="28"/>
              </w:rPr>
              <w:t>3368</w:t>
            </w: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Phải trả giữa các đơn vị nội bộ trong HTX</w:t>
            </w:r>
          </w:p>
          <w:p w:rsidR="007477B5" w:rsidRPr="006158D2" w:rsidRDefault="00F6039D">
            <w:pPr>
              <w:spacing w:after="0"/>
              <w:rPr>
                <w:color w:val="auto"/>
                <w:sz w:val="28"/>
                <w:szCs w:val="28"/>
              </w:rPr>
            </w:pPr>
            <w:r w:rsidRPr="006158D2">
              <w:rPr>
                <w:color w:val="auto"/>
                <w:sz w:val="28"/>
                <w:szCs w:val="28"/>
              </w:rPr>
              <w:t>Phải trả nội bộ về vốn kinh doanh</w:t>
            </w:r>
          </w:p>
          <w:p w:rsidR="007477B5" w:rsidRPr="006158D2" w:rsidRDefault="00F6039D">
            <w:pPr>
              <w:spacing w:after="0"/>
              <w:rPr>
                <w:color w:val="auto"/>
                <w:sz w:val="28"/>
                <w:szCs w:val="28"/>
              </w:rPr>
            </w:pPr>
            <w:r w:rsidRPr="006158D2">
              <w:rPr>
                <w:color w:val="auto"/>
                <w:sz w:val="28"/>
                <w:szCs w:val="28"/>
              </w:rPr>
              <w:t>Phải trả khác giữa các đơn vị nội bộ</w:t>
            </w:r>
          </w:p>
          <w:p w:rsidR="007477B5" w:rsidRPr="006158D2" w:rsidRDefault="007477B5">
            <w:pPr>
              <w:spacing w:after="0"/>
              <w:rPr>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26</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338</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Phải trả khác</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27</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341</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Phải trả nợ vay</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28</w:t>
            </w:r>
          </w:p>
        </w:tc>
        <w:tc>
          <w:tcPr>
            <w:tcW w:w="993" w:type="dxa"/>
            <w:tcBorders>
              <w:top w:val="nil"/>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342</w:t>
            </w:r>
          </w:p>
        </w:tc>
        <w:tc>
          <w:tcPr>
            <w:tcW w:w="992" w:type="dxa"/>
            <w:tcBorders>
              <w:top w:val="nil"/>
            </w:tcBorders>
          </w:tcPr>
          <w:p w:rsidR="007477B5" w:rsidRPr="006158D2" w:rsidRDefault="007477B5">
            <w:pPr>
              <w:spacing w:after="0"/>
              <w:jc w:val="center"/>
              <w:rPr>
                <w:b/>
                <w:color w:val="auto"/>
                <w:sz w:val="28"/>
                <w:szCs w:val="28"/>
              </w:rPr>
            </w:pPr>
          </w:p>
        </w:tc>
        <w:tc>
          <w:tcPr>
            <w:tcW w:w="7087" w:type="dxa"/>
            <w:tcBorders>
              <w:top w:val="nil"/>
            </w:tcBorders>
          </w:tcPr>
          <w:p w:rsidR="007477B5" w:rsidRPr="006158D2" w:rsidRDefault="00F6039D">
            <w:pPr>
              <w:spacing w:after="0"/>
              <w:rPr>
                <w:b/>
                <w:color w:val="auto"/>
                <w:sz w:val="28"/>
                <w:szCs w:val="28"/>
              </w:rPr>
            </w:pPr>
            <w:r w:rsidRPr="006158D2">
              <w:rPr>
                <w:b/>
                <w:color w:val="auto"/>
                <w:sz w:val="28"/>
                <w:szCs w:val="28"/>
              </w:rPr>
              <w:t>Khoản hỗ trợ của Nhà nước phải hoàn lại</w:t>
            </w:r>
          </w:p>
        </w:tc>
      </w:tr>
      <w:tr w:rsidR="007477B5" w:rsidRPr="006158D2">
        <w:tc>
          <w:tcPr>
            <w:tcW w:w="709" w:type="dxa"/>
            <w:tcBorders>
              <w:top w:val="nil"/>
              <w:left w:val="single" w:sz="4" w:space="0" w:color="auto"/>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tcBorders>
          </w:tcPr>
          <w:p w:rsidR="007477B5" w:rsidRPr="006158D2" w:rsidRDefault="007477B5">
            <w:pPr>
              <w:spacing w:after="0"/>
              <w:jc w:val="center"/>
              <w:rPr>
                <w:b/>
                <w:color w:val="auto"/>
                <w:sz w:val="28"/>
                <w:szCs w:val="28"/>
              </w:rPr>
            </w:pPr>
          </w:p>
        </w:tc>
        <w:tc>
          <w:tcPr>
            <w:tcW w:w="992" w:type="dxa"/>
            <w:tcBorders>
              <w:top w:val="nil"/>
            </w:tcBorders>
          </w:tcPr>
          <w:p w:rsidR="007477B5" w:rsidRPr="006158D2" w:rsidRDefault="007477B5">
            <w:pPr>
              <w:spacing w:after="0"/>
              <w:jc w:val="center"/>
              <w:rPr>
                <w:b/>
                <w:color w:val="auto"/>
                <w:sz w:val="28"/>
                <w:szCs w:val="28"/>
              </w:rPr>
            </w:pPr>
          </w:p>
        </w:tc>
        <w:tc>
          <w:tcPr>
            <w:tcW w:w="7087" w:type="dxa"/>
            <w:tcBorders>
              <w:top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29</w:t>
            </w:r>
          </w:p>
        </w:tc>
        <w:tc>
          <w:tcPr>
            <w:tcW w:w="993" w:type="dxa"/>
            <w:tcBorders>
              <w:top w:val="nil"/>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353</w:t>
            </w:r>
          </w:p>
        </w:tc>
        <w:tc>
          <w:tcPr>
            <w:tcW w:w="992" w:type="dxa"/>
            <w:tcBorders>
              <w:top w:val="nil"/>
            </w:tcBorders>
          </w:tcPr>
          <w:p w:rsidR="007477B5" w:rsidRPr="006158D2" w:rsidRDefault="007477B5">
            <w:pPr>
              <w:spacing w:after="0"/>
              <w:jc w:val="center"/>
              <w:rPr>
                <w:b/>
                <w:color w:val="auto"/>
                <w:sz w:val="28"/>
                <w:szCs w:val="28"/>
              </w:rPr>
            </w:pPr>
          </w:p>
        </w:tc>
        <w:tc>
          <w:tcPr>
            <w:tcW w:w="7087" w:type="dxa"/>
            <w:tcBorders>
              <w:top w:val="nil"/>
            </w:tcBorders>
          </w:tcPr>
          <w:p w:rsidR="007477B5" w:rsidRPr="006158D2" w:rsidRDefault="00F6039D">
            <w:pPr>
              <w:spacing w:after="0"/>
              <w:rPr>
                <w:b/>
                <w:color w:val="auto"/>
                <w:sz w:val="28"/>
                <w:szCs w:val="28"/>
              </w:rPr>
            </w:pPr>
            <w:r w:rsidRPr="006158D2">
              <w:rPr>
                <w:b/>
                <w:color w:val="auto"/>
                <w:sz w:val="28"/>
                <w:szCs w:val="28"/>
              </w:rPr>
              <w:t>Quỹ khen thưởng phúc lợi</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3531</w:t>
            </w:r>
          </w:p>
        </w:tc>
        <w:tc>
          <w:tcPr>
            <w:tcW w:w="7087" w:type="dxa"/>
            <w:tcBorders>
              <w:top w:val="nil"/>
              <w:bottom w:val="nil"/>
            </w:tcBorders>
          </w:tcPr>
          <w:p w:rsidR="007477B5" w:rsidRPr="006158D2" w:rsidRDefault="00F6039D">
            <w:pPr>
              <w:spacing w:after="0"/>
              <w:rPr>
                <w:color w:val="auto"/>
                <w:sz w:val="28"/>
                <w:szCs w:val="28"/>
              </w:rPr>
            </w:pPr>
            <w:r w:rsidRPr="006158D2">
              <w:rPr>
                <w:color w:val="auto"/>
                <w:sz w:val="28"/>
                <w:szCs w:val="28"/>
              </w:rPr>
              <w:t>Quỹ khen thưởng</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3532</w:t>
            </w:r>
          </w:p>
          <w:p w:rsidR="007477B5" w:rsidRPr="006158D2" w:rsidRDefault="00F6039D">
            <w:pPr>
              <w:spacing w:after="0"/>
              <w:jc w:val="center"/>
              <w:rPr>
                <w:color w:val="auto"/>
                <w:sz w:val="28"/>
                <w:szCs w:val="28"/>
              </w:rPr>
            </w:pPr>
            <w:r w:rsidRPr="006158D2">
              <w:rPr>
                <w:color w:val="auto"/>
                <w:sz w:val="28"/>
                <w:szCs w:val="28"/>
              </w:rPr>
              <w:t>3533</w:t>
            </w:r>
          </w:p>
        </w:tc>
        <w:tc>
          <w:tcPr>
            <w:tcW w:w="7087" w:type="dxa"/>
            <w:tcBorders>
              <w:top w:val="nil"/>
              <w:bottom w:val="nil"/>
            </w:tcBorders>
          </w:tcPr>
          <w:p w:rsidR="007477B5" w:rsidRPr="006158D2" w:rsidRDefault="00F6039D">
            <w:pPr>
              <w:spacing w:after="0"/>
              <w:rPr>
                <w:color w:val="auto"/>
                <w:sz w:val="28"/>
                <w:szCs w:val="28"/>
              </w:rPr>
            </w:pPr>
            <w:r w:rsidRPr="006158D2">
              <w:rPr>
                <w:color w:val="auto"/>
                <w:sz w:val="28"/>
                <w:szCs w:val="28"/>
              </w:rPr>
              <w:t>Quỹ phúc lợi</w:t>
            </w:r>
          </w:p>
          <w:p w:rsidR="007477B5" w:rsidRPr="006158D2" w:rsidRDefault="00F6039D">
            <w:pPr>
              <w:spacing w:after="0"/>
              <w:rPr>
                <w:color w:val="auto"/>
                <w:sz w:val="28"/>
                <w:szCs w:val="28"/>
              </w:rPr>
            </w:pPr>
            <w:r w:rsidRPr="006158D2">
              <w:rPr>
                <w:color w:val="auto"/>
                <w:sz w:val="28"/>
                <w:szCs w:val="28"/>
              </w:rPr>
              <w:t>Quỹ phúc lợi đã hình thành TSCĐ</w:t>
            </w:r>
          </w:p>
          <w:p w:rsidR="007477B5" w:rsidRPr="006158D2" w:rsidRDefault="007477B5">
            <w:pPr>
              <w:spacing w:after="0"/>
              <w:rPr>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jc w:val="center"/>
              <w:rPr>
                <w:b/>
                <w:color w:val="auto"/>
                <w:sz w:val="28"/>
                <w:szCs w:val="28"/>
              </w:rPr>
            </w:pPr>
            <w:r w:rsidRPr="006158D2">
              <w:rPr>
                <w:b/>
                <w:color w:val="auto"/>
                <w:sz w:val="28"/>
                <w:szCs w:val="28"/>
              </w:rPr>
              <w:t>LOẠI TÀI KHOẢN VỐN CHỦ SỞ HỮU</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30</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411</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Vốn đầu tư của chủ sở hữu</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4111</w:t>
            </w:r>
          </w:p>
        </w:tc>
        <w:tc>
          <w:tcPr>
            <w:tcW w:w="7087" w:type="dxa"/>
            <w:tcBorders>
              <w:top w:val="nil"/>
              <w:bottom w:val="nil"/>
            </w:tcBorders>
          </w:tcPr>
          <w:p w:rsidR="007477B5" w:rsidRPr="006158D2" w:rsidRDefault="00F6039D">
            <w:pPr>
              <w:spacing w:after="0"/>
              <w:rPr>
                <w:color w:val="auto"/>
                <w:sz w:val="28"/>
                <w:szCs w:val="28"/>
              </w:rPr>
            </w:pPr>
            <w:r w:rsidRPr="006158D2">
              <w:rPr>
                <w:color w:val="auto"/>
                <w:sz w:val="28"/>
                <w:szCs w:val="28"/>
              </w:rPr>
              <w:t>Vốn góp của thành viên</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4118</w:t>
            </w:r>
          </w:p>
        </w:tc>
        <w:tc>
          <w:tcPr>
            <w:tcW w:w="7087" w:type="dxa"/>
            <w:tcBorders>
              <w:top w:val="nil"/>
              <w:bottom w:val="nil"/>
            </w:tcBorders>
          </w:tcPr>
          <w:p w:rsidR="007477B5" w:rsidRPr="006158D2" w:rsidRDefault="00F6039D">
            <w:pPr>
              <w:spacing w:after="0"/>
              <w:rPr>
                <w:color w:val="auto"/>
                <w:sz w:val="28"/>
                <w:szCs w:val="28"/>
              </w:rPr>
            </w:pPr>
            <w:r w:rsidRPr="006158D2">
              <w:rPr>
                <w:color w:val="auto"/>
                <w:sz w:val="28"/>
                <w:szCs w:val="28"/>
              </w:rPr>
              <w:t xml:space="preserve">Vốn khác </w:t>
            </w:r>
          </w:p>
          <w:p w:rsidR="007477B5" w:rsidRPr="006158D2" w:rsidRDefault="007477B5">
            <w:pPr>
              <w:spacing w:after="0"/>
              <w:rPr>
                <w:color w:val="auto"/>
                <w:sz w:val="28"/>
                <w:szCs w:val="28"/>
              </w:rPr>
            </w:pPr>
          </w:p>
        </w:tc>
      </w:tr>
      <w:tr w:rsidR="007477B5" w:rsidRPr="006158D2">
        <w:tc>
          <w:tcPr>
            <w:tcW w:w="709" w:type="dxa"/>
            <w:tcBorders>
              <w:top w:val="nil"/>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31</w:t>
            </w:r>
          </w:p>
        </w:tc>
        <w:tc>
          <w:tcPr>
            <w:tcW w:w="993" w:type="dxa"/>
            <w:tcBorders>
              <w:top w:val="nil"/>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418</w:t>
            </w:r>
          </w:p>
        </w:tc>
        <w:tc>
          <w:tcPr>
            <w:tcW w:w="992" w:type="dxa"/>
            <w:tcBorders>
              <w:top w:val="nil"/>
            </w:tcBorders>
          </w:tcPr>
          <w:p w:rsidR="007477B5" w:rsidRPr="006158D2" w:rsidRDefault="007477B5">
            <w:pPr>
              <w:spacing w:after="0"/>
              <w:jc w:val="center"/>
              <w:rPr>
                <w:b/>
                <w:color w:val="auto"/>
                <w:sz w:val="28"/>
                <w:szCs w:val="28"/>
              </w:rPr>
            </w:pPr>
          </w:p>
        </w:tc>
        <w:tc>
          <w:tcPr>
            <w:tcW w:w="7087" w:type="dxa"/>
            <w:tcBorders>
              <w:top w:val="nil"/>
            </w:tcBorders>
          </w:tcPr>
          <w:p w:rsidR="007477B5" w:rsidRPr="006158D2" w:rsidRDefault="00F6039D">
            <w:pPr>
              <w:spacing w:after="0"/>
              <w:rPr>
                <w:b/>
                <w:color w:val="auto"/>
                <w:sz w:val="28"/>
                <w:szCs w:val="28"/>
              </w:rPr>
            </w:pPr>
            <w:r w:rsidRPr="006158D2">
              <w:rPr>
                <w:b/>
                <w:color w:val="auto"/>
                <w:sz w:val="28"/>
                <w:szCs w:val="28"/>
              </w:rPr>
              <w:t>Các quỹ thuộc vốn chủ sở hữu</w:t>
            </w:r>
          </w:p>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32</w:t>
            </w:r>
          </w:p>
        </w:tc>
        <w:tc>
          <w:tcPr>
            <w:tcW w:w="993" w:type="dxa"/>
            <w:tcBorders>
              <w:top w:val="nil"/>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421</w:t>
            </w:r>
          </w:p>
        </w:tc>
        <w:tc>
          <w:tcPr>
            <w:tcW w:w="992" w:type="dxa"/>
            <w:tcBorders>
              <w:top w:val="nil"/>
            </w:tcBorders>
          </w:tcPr>
          <w:p w:rsidR="007477B5" w:rsidRPr="006158D2" w:rsidRDefault="007477B5">
            <w:pPr>
              <w:spacing w:after="0"/>
              <w:jc w:val="center"/>
              <w:rPr>
                <w:b/>
                <w:color w:val="auto"/>
                <w:sz w:val="28"/>
                <w:szCs w:val="28"/>
              </w:rPr>
            </w:pPr>
          </w:p>
        </w:tc>
        <w:tc>
          <w:tcPr>
            <w:tcW w:w="7087" w:type="dxa"/>
            <w:tcBorders>
              <w:top w:val="nil"/>
            </w:tcBorders>
          </w:tcPr>
          <w:p w:rsidR="007477B5" w:rsidRPr="006158D2" w:rsidRDefault="00F6039D">
            <w:pPr>
              <w:spacing w:after="0"/>
              <w:rPr>
                <w:b/>
                <w:color w:val="auto"/>
                <w:sz w:val="28"/>
                <w:szCs w:val="28"/>
              </w:rPr>
            </w:pPr>
            <w:r w:rsidRPr="006158D2">
              <w:rPr>
                <w:b/>
                <w:color w:val="auto"/>
                <w:sz w:val="28"/>
                <w:szCs w:val="28"/>
              </w:rPr>
              <w:t>Lợi nhuận sau thuế chưa phân phối</w:t>
            </w:r>
          </w:p>
        </w:tc>
      </w:tr>
      <w:tr w:rsidR="007477B5" w:rsidRPr="006158D2">
        <w:tc>
          <w:tcPr>
            <w:tcW w:w="709" w:type="dxa"/>
            <w:tcBorders>
              <w:left w:val="single" w:sz="4" w:space="0" w:color="auto"/>
              <w:right w:val="single" w:sz="4" w:space="0" w:color="auto"/>
            </w:tcBorders>
          </w:tcPr>
          <w:p w:rsidR="007477B5" w:rsidRPr="006158D2" w:rsidRDefault="007477B5">
            <w:pPr>
              <w:spacing w:after="0"/>
              <w:rPr>
                <w:b/>
                <w:color w:val="auto"/>
                <w:sz w:val="28"/>
                <w:szCs w:val="28"/>
              </w:rPr>
            </w:pPr>
          </w:p>
        </w:tc>
        <w:tc>
          <w:tcPr>
            <w:tcW w:w="993" w:type="dxa"/>
            <w:tcBorders>
              <w:left w:val="single" w:sz="4" w:space="0" w:color="auto"/>
            </w:tcBorders>
          </w:tcPr>
          <w:p w:rsidR="007477B5" w:rsidRPr="006158D2" w:rsidRDefault="007477B5">
            <w:pPr>
              <w:spacing w:after="0"/>
              <w:jc w:val="center"/>
              <w:rPr>
                <w:b/>
                <w:color w:val="auto"/>
                <w:sz w:val="28"/>
                <w:szCs w:val="28"/>
              </w:rPr>
            </w:pPr>
          </w:p>
        </w:tc>
        <w:tc>
          <w:tcPr>
            <w:tcW w:w="992" w:type="dxa"/>
          </w:tcPr>
          <w:p w:rsidR="007477B5" w:rsidRPr="006158D2" w:rsidRDefault="00F6039D">
            <w:pPr>
              <w:spacing w:after="0"/>
              <w:jc w:val="center"/>
              <w:rPr>
                <w:color w:val="auto"/>
                <w:sz w:val="28"/>
                <w:szCs w:val="28"/>
              </w:rPr>
            </w:pPr>
            <w:r w:rsidRPr="006158D2">
              <w:rPr>
                <w:color w:val="auto"/>
                <w:sz w:val="28"/>
                <w:szCs w:val="28"/>
              </w:rPr>
              <w:t>4211</w:t>
            </w:r>
          </w:p>
          <w:p w:rsidR="007477B5" w:rsidRPr="006158D2" w:rsidRDefault="00F6039D">
            <w:pPr>
              <w:spacing w:after="0"/>
              <w:jc w:val="center"/>
              <w:rPr>
                <w:color w:val="auto"/>
                <w:sz w:val="28"/>
                <w:szCs w:val="28"/>
              </w:rPr>
            </w:pPr>
            <w:r w:rsidRPr="006158D2">
              <w:rPr>
                <w:color w:val="auto"/>
                <w:sz w:val="28"/>
                <w:szCs w:val="28"/>
              </w:rPr>
              <w:t>4212</w:t>
            </w:r>
          </w:p>
        </w:tc>
        <w:tc>
          <w:tcPr>
            <w:tcW w:w="7087" w:type="dxa"/>
          </w:tcPr>
          <w:p w:rsidR="007477B5" w:rsidRPr="006158D2" w:rsidRDefault="00F6039D">
            <w:pPr>
              <w:spacing w:after="0"/>
              <w:rPr>
                <w:color w:val="auto"/>
                <w:sz w:val="28"/>
                <w:szCs w:val="28"/>
              </w:rPr>
            </w:pPr>
            <w:r w:rsidRPr="006158D2">
              <w:rPr>
                <w:color w:val="auto"/>
                <w:sz w:val="28"/>
                <w:szCs w:val="28"/>
              </w:rPr>
              <w:t>Lợi nhuận sau thuế chưa phân phối của giao dịch bên ngoài</w:t>
            </w:r>
          </w:p>
          <w:p w:rsidR="007477B5" w:rsidRPr="006158D2" w:rsidRDefault="00F6039D">
            <w:pPr>
              <w:spacing w:after="0"/>
              <w:rPr>
                <w:color w:val="auto"/>
                <w:sz w:val="28"/>
                <w:szCs w:val="28"/>
              </w:rPr>
            </w:pPr>
            <w:r w:rsidRPr="006158D2">
              <w:rPr>
                <w:color w:val="auto"/>
                <w:sz w:val="28"/>
                <w:szCs w:val="28"/>
              </w:rPr>
              <w:t>Lợi nhuận sau thuế chưa phân phối của giao dịch nội bộ</w:t>
            </w:r>
          </w:p>
        </w:tc>
      </w:tr>
      <w:tr w:rsidR="007477B5" w:rsidRPr="006158D2">
        <w:tc>
          <w:tcPr>
            <w:tcW w:w="709" w:type="dxa"/>
            <w:tcBorders>
              <w:left w:val="single" w:sz="4" w:space="0" w:color="auto"/>
              <w:right w:val="single" w:sz="4" w:space="0" w:color="auto"/>
            </w:tcBorders>
          </w:tcPr>
          <w:p w:rsidR="007477B5" w:rsidRPr="006158D2" w:rsidRDefault="007477B5">
            <w:pPr>
              <w:spacing w:after="0"/>
              <w:rPr>
                <w:b/>
                <w:color w:val="auto"/>
                <w:sz w:val="28"/>
                <w:szCs w:val="28"/>
              </w:rPr>
            </w:pPr>
          </w:p>
        </w:tc>
        <w:tc>
          <w:tcPr>
            <w:tcW w:w="993" w:type="dxa"/>
            <w:tcBorders>
              <w:left w:val="single" w:sz="4" w:space="0" w:color="auto"/>
            </w:tcBorders>
          </w:tcPr>
          <w:p w:rsidR="007477B5" w:rsidRPr="006158D2" w:rsidRDefault="007477B5">
            <w:pPr>
              <w:spacing w:after="0"/>
              <w:jc w:val="center"/>
              <w:rPr>
                <w:b/>
                <w:color w:val="auto"/>
                <w:sz w:val="28"/>
                <w:szCs w:val="28"/>
              </w:rPr>
            </w:pPr>
          </w:p>
        </w:tc>
        <w:tc>
          <w:tcPr>
            <w:tcW w:w="992" w:type="dxa"/>
          </w:tcPr>
          <w:p w:rsidR="007477B5" w:rsidRPr="006158D2" w:rsidRDefault="007477B5">
            <w:pPr>
              <w:spacing w:after="0"/>
              <w:jc w:val="center"/>
              <w:rPr>
                <w:color w:val="auto"/>
                <w:sz w:val="28"/>
                <w:szCs w:val="28"/>
              </w:rPr>
            </w:pPr>
          </w:p>
        </w:tc>
        <w:tc>
          <w:tcPr>
            <w:tcW w:w="7087" w:type="dxa"/>
          </w:tcPr>
          <w:p w:rsidR="007477B5" w:rsidRPr="006158D2" w:rsidRDefault="007477B5">
            <w:pPr>
              <w:spacing w:after="0"/>
              <w:rPr>
                <w:color w:val="auto"/>
                <w:sz w:val="28"/>
                <w:szCs w:val="28"/>
              </w:rPr>
            </w:pPr>
          </w:p>
        </w:tc>
      </w:tr>
      <w:tr w:rsidR="007477B5" w:rsidRPr="006158D2">
        <w:tc>
          <w:tcPr>
            <w:tcW w:w="709" w:type="dxa"/>
            <w:tcBorders>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33</w:t>
            </w:r>
          </w:p>
        </w:tc>
        <w:tc>
          <w:tcPr>
            <w:tcW w:w="993" w:type="dxa"/>
            <w:tcBorders>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442</w:t>
            </w:r>
          </w:p>
        </w:tc>
        <w:tc>
          <w:tcPr>
            <w:tcW w:w="992" w:type="dxa"/>
            <w:tcBorders>
              <w:bottom w:val="nil"/>
            </w:tcBorders>
          </w:tcPr>
          <w:p w:rsidR="007477B5" w:rsidRPr="006158D2" w:rsidRDefault="007477B5">
            <w:pPr>
              <w:spacing w:after="0"/>
              <w:jc w:val="center"/>
              <w:rPr>
                <w:b/>
                <w:color w:val="auto"/>
                <w:sz w:val="28"/>
                <w:szCs w:val="28"/>
              </w:rPr>
            </w:pPr>
          </w:p>
        </w:tc>
        <w:tc>
          <w:tcPr>
            <w:tcW w:w="7087" w:type="dxa"/>
            <w:tcBorders>
              <w:bottom w:val="nil"/>
            </w:tcBorders>
          </w:tcPr>
          <w:p w:rsidR="007477B5" w:rsidRPr="006158D2" w:rsidRDefault="00F6039D">
            <w:pPr>
              <w:spacing w:after="0"/>
              <w:rPr>
                <w:b/>
                <w:color w:val="auto"/>
                <w:sz w:val="28"/>
                <w:szCs w:val="28"/>
              </w:rPr>
            </w:pPr>
            <w:r w:rsidRPr="006158D2">
              <w:rPr>
                <w:b/>
                <w:color w:val="auto"/>
                <w:sz w:val="28"/>
                <w:szCs w:val="28"/>
              </w:rPr>
              <w:t>Quỹ chung không chia của HTX</w:t>
            </w:r>
          </w:p>
        </w:tc>
      </w:tr>
      <w:tr w:rsidR="007477B5" w:rsidRPr="006158D2">
        <w:tc>
          <w:tcPr>
            <w:tcW w:w="709" w:type="dxa"/>
            <w:tcBorders>
              <w:left w:val="single" w:sz="4" w:space="0" w:color="auto"/>
              <w:bottom w:val="single" w:sz="4" w:space="0" w:color="auto"/>
              <w:right w:val="single" w:sz="4" w:space="0" w:color="auto"/>
            </w:tcBorders>
          </w:tcPr>
          <w:p w:rsidR="007477B5" w:rsidRPr="006158D2" w:rsidRDefault="007477B5">
            <w:pPr>
              <w:spacing w:after="0"/>
              <w:rPr>
                <w:b/>
                <w:color w:val="auto"/>
                <w:sz w:val="28"/>
                <w:szCs w:val="28"/>
              </w:rPr>
            </w:pPr>
          </w:p>
        </w:tc>
        <w:tc>
          <w:tcPr>
            <w:tcW w:w="993" w:type="dxa"/>
            <w:tcBorders>
              <w:left w:val="single" w:sz="4" w:space="0" w:color="auto"/>
              <w:bottom w:val="single" w:sz="4" w:space="0" w:color="auto"/>
            </w:tcBorders>
          </w:tcPr>
          <w:p w:rsidR="007477B5" w:rsidRPr="006158D2" w:rsidRDefault="007477B5">
            <w:pPr>
              <w:spacing w:after="0"/>
              <w:jc w:val="center"/>
              <w:rPr>
                <w:b/>
                <w:color w:val="auto"/>
                <w:sz w:val="28"/>
                <w:szCs w:val="28"/>
              </w:rPr>
            </w:pPr>
          </w:p>
        </w:tc>
        <w:tc>
          <w:tcPr>
            <w:tcW w:w="992" w:type="dxa"/>
            <w:tcBorders>
              <w:bottom w:val="single" w:sz="4" w:space="0" w:color="auto"/>
            </w:tcBorders>
          </w:tcPr>
          <w:p w:rsidR="007477B5" w:rsidRPr="006158D2" w:rsidRDefault="00F6039D">
            <w:pPr>
              <w:spacing w:after="0"/>
              <w:jc w:val="center"/>
              <w:rPr>
                <w:color w:val="auto"/>
                <w:sz w:val="28"/>
                <w:szCs w:val="28"/>
              </w:rPr>
            </w:pPr>
            <w:r w:rsidRPr="006158D2">
              <w:rPr>
                <w:color w:val="auto"/>
                <w:sz w:val="28"/>
                <w:szCs w:val="28"/>
              </w:rPr>
              <w:t>4421</w:t>
            </w:r>
          </w:p>
          <w:p w:rsidR="007477B5" w:rsidRPr="006158D2" w:rsidRDefault="00F6039D">
            <w:pPr>
              <w:spacing w:after="0"/>
              <w:jc w:val="center"/>
              <w:rPr>
                <w:b/>
                <w:color w:val="auto"/>
                <w:sz w:val="28"/>
                <w:szCs w:val="28"/>
              </w:rPr>
            </w:pPr>
            <w:r w:rsidRPr="006158D2">
              <w:rPr>
                <w:color w:val="auto"/>
                <w:sz w:val="28"/>
                <w:szCs w:val="28"/>
              </w:rPr>
              <w:t>4422</w:t>
            </w:r>
          </w:p>
        </w:tc>
        <w:tc>
          <w:tcPr>
            <w:tcW w:w="7087" w:type="dxa"/>
            <w:tcBorders>
              <w:bottom w:val="single" w:sz="4" w:space="0" w:color="auto"/>
            </w:tcBorders>
          </w:tcPr>
          <w:p w:rsidR="007477B5" w:rsidRPr="006158D2" w:rsidRDefault="00F6039D">
            <w:pPr>
              <w:spacing w:after="0"/>
              <w:rPr>
                <w:color w:val="auto"/>
                <w:sz w:val="28"/>
                <w:szCs w:val="28"/>
              </w:rPr>
            </w:pPr>
            <w:r w:rsidRPr="006158D2">
              <w:rPr>
                <w:color w:val="auto"/>
                <w:sz w:val="28"/>
                <w:szCs w:val="28"/>
              </w:rPr>
              <w:t>Quỹ chung không chia</w:t>
            </w:r>
          </w:p>
          <w:p w:rsidR="007477B5" w:rsidRPr="006158D2" w:rsidRDefault="00F6039D">
            <w:pPr>
              <w:spacing w:after="0"/>
              <w:rPr>
                <w:color w:val="auto"/>
                <w:sz w:val="28"/>
                <w:szCs w:val="28"/>
              </w:rPr>
            </w:pPr>
            <w:r w:rsidRPr="006158D2">
              <w:rPr>
                <w:color w:val="auto"/>
                <w:sz w:val="28"/>
                <w:szCs w:val="28"/>
              </w:rPr>
              <w:t>Nguồn hình thành tài sản chung không chia</w:t>
            </w:r>
          </w:p>
          <w:p w:rsidR="007477B5" w:rsidRPr="006158D2" w:rsidRDefault="007477B5">
            <w:pPr>
              <w:spacing w:after="0"/>
              <w:rPr>
                <w:b/>
                <w:color w:val="auto"/>
                <w:sz w:val="28"/>
                <w:szCs w:val="28"/>
              </w:rPr>
            </w:pPr>
          </w:p>
        </w:tc>
      </w:tr>
      <w:tr w:rsidR="007477B5" w:rsidRPr="006158D2">
        <w:tc>
          <w:tcPr>
            <w:tcW w:w="709" w:type="dxa"/>
            <w:tcBorders>
              <w:top w:val="single" w:sz="4" w:space="0" w:color="auto"/>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lastRenderedPageBreak/>
              <w:t>34</w:t>
            </w:r>
          </w:p>
        </w:tc>
        <w:tc>
          <w:tcPr>
            <w:tcW w:w="993" w:type="dxa"/>
            <w:tcBorders>
              <w:top w:val="single" w:sz="4" w:space="0" w:color="auto"/>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511</w:t>
            </w:r>
          </w:p>
        </w:tc>
        <w:tc>
          <w:tcPr>
            <w:tcW w:w="992" w:type="dxa"/>
            <w:tcBorders>
              <w:top w:val="single" w:sz="4" w:space="0" w:color="auto"/>
              <w:bottom w:val="nil"/>
            </w:tcBorders>
          </w:tcPr>
          <w:p w:rsidR="007477B5" w:rsidRPr="006158D2" w:rsidRDefault="007477B5">
            <w:pPr>
              <w:spacing w:after="0"/>
              <w:jc w:val="center"/>
              <w:rPr>
                <w:b/>
                <w:color w:val="auto"/>
                <w:sz w:val="28"/>
                <w:szCs w:val="28"/>
              </w:rPr>
            </w:pPr>
          </w:p>
        </w:tc>
        <w:tc>
          <w:tcPr>
            <w:tcW w:w="7087" w:type="dxa"/>
            <w:tcBorders>
              <w:top w:val="single" w:sz="4" w:space="0" w:color="auto"/>
              <w:bottom w:val="nil"/>
            </w:tcBorders>
          </w:tcPr>
          <w:p w:rsidR="007477B5" w:rsidRPr="006158D2" w:rsidRDefault="00F6039D">
            <w:pPr>
              <w:spacing w:after="0"/>
              <w:rPr>
                <w:b/>
                <w:color w:val="auto"/>
                <w:sz w:val="28"/>
                <w:szCs w:val="28"/>
              </w:rPr>
            </w:pPr>
            <w:r w:rsidRPr="006158D2">
              <w:rPr>
                <w:b/>
                <w:color w:val="auto"/>
                <w:sz w:val="28"/>
                <w:szCs w:val="28"/>
              </w:rPr>
              <w:t>Doanh thu từ giao dịch bên ngoài</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5111</w:t>
            </w:r>
          </w:p>
        </w:tc>
        <w:tc>
          <w:tcPr>
            <w:tcW w:w="7087" w:type="dxa"/>
            <w:tcBorders>
              <w:top w:val="nil"/>
              <w:bottom w:val="nil"/>
              <w:right w:val="single" w:sz="4" w:space="0" w:color="auto"/>
            </w:tcBorders>
          </w:tcPr>
          <w:p w:rsidR="007477B5" w:rsidRPr="006158D2" w:rsidRDefault="00F6039D">
            <w:pPr>
              <w:spacing w:after="0"/>
              <w:rPr>
                <w:b/>
                <w:color w:val="auto"/>
                <w:sz w:val="28"/>
                <w:szCs w:val="28"/>
              </w:rPr>
            </w:pPr>
            <w:r w:rsidRPr="006158D2">
              <w:rPr>
                <w:color w:val="auto"/>
                <w:sz w:val="28"/>
                <w:szCs w:val="28"/>
              </w:rPr>
              <w:t>Doanh thu bán hàng hóa</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5112</w:t>
            </w:r>
          </w:p>
        </w:tc>
        <w:tc>
          <w:tcPr>
            <w:tcW w:w="7087" w:type="dxa"/>
            <w:tcBorders>
              <w:top w:val="nil"/>
              <w:bottom w:val="nil"/>
              <w:right w:val="single" w:sz="4" w:space="0" w:color="auto"/>
            </w:tcBorders>
          </w:tcPr>
          <w:p w:rsidR="007477B5" w:rsidRPr="006158D2" w:rsidRDefault="00F6039D">
            <w:pPr>
              <w:spacing w:after="0"/>
              <w:rPr>
                <w:color w:val="auto"/>
                <w:sz w:val="28"/>
                <w:szCs w:val="28"/>
              </w:rPr>
            </w:pPr>
            <w:r w:rsidRPr="006158D2">
              <w:rPr>
                <w:color w:val="auto"/>
                <w:sz w:val="28"/>
                <w:szCs w:val="28"/>
              </w:rPr>
              <w:t>Doanh thu bán sản phẩm</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5113</w:t>
            </w:r>
          </w:p>
        </w:tc>
        <w:tc>
          <w:tcPr>
            <w:tcW w:w="7087" w:type="dxa"/>
            <w:tcBorders>
              <w:top w:val="nil"/>
              <w:bottom w:val="nil"/>
              <w:right w:val="single" w:sz="4" w:space="0" w:color="auto"/>
            </w:tcBorders>
          </w:tcPr>
          <w:p w:rsidR="007477B5" w:rsidRPr="006158D2" w:rsidRDefault="00F6039D">
            <w:pPr>
              <w:spacing w:after="0"/>
              <w:rPr>
                <w:b/>
                <w:color w:val="auto"/>
                <w:sz w:val="28"/>
                <w:szCs w:val="28"/>
              </w:rPr>
            </w:pPr>
            <w:r w:rsidRPr="006158D2">
              <w:rPr>
                <w:color w:val="auto"/>
                <w:sz w:val="28"/>
                <w:szCs w:val="28"/>
              </w:rPr>
              <w:t>Doanh thu cung cấp dịch vụ</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F6039D">
            <w:pPr>
              <w:spacing w:after="0"/>
              <w:jc w:val="center"/>
              <w:rPr>
                <w:color w:val="auto"/>
                <w:sz w:val="28"/>
                <w:szCs w:val="28"/>
              </w:rPr>
            </w:pPr>
            <w:r w:rsidRPr="006158D2">
              <w:rPr>
                <w:color w:val="auto"/>
                <w:sz w:val="28"/>
                <w:szCs w:val="28"/>
              </w:rPr>
              <w:t>5118</w:t>
            </w:r>
          </w:p>
        </w:tc>
        <w:tc>
          <w:tcPr>
            <w:tcW w:w="7087" w:type="dxa"/>
            <w:tcBorders>
              <w:top w:val="nil"/>
              <w:bottom w:val="nil"/>
              <w:right w:val="single" w:sz="4" w:space="0" w:color="auto"/>
            </w:tcBorders>
          </w:tcPr>
          <w:p w:rsidR="007477B5" w:rsidRPr="006158D2" w:rsidRDefault="00F6039D">
            <w:pPr>
              <w:spacing w:after="0"/>
              <w:rPr>
                <w:color w:val="auto"/>
                <w:sz w:val="28"/>
                <w:szCs w:val="28"/>
              </w:rPr>
            </w:pPr>
            <w:r w:rsidRPr="006158D2">
              <w:rPr>
                <w:color w:val="auto"/>
                <w:sz w:val="28"/>
                <w:szCs w:val="28"/>
              </w:rPr>
              <w:t>Doanh thu khác</w:t>
            </w:r>
          </w:p>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35</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512</w:t>
            </w:r>
          </w:p>
        </w:tc>
        <w:tc>
          <w:tcPr>
            <w:tcW w:w="992" w:type="dxa"/>
            <w:tcBorders>
              <w:top w:val="nil"/>
              <w:bottom w:val="nil"/>
            </w:tcBorders>
          </w:tcPr>
          <w:p w:rsidR="007477B5" w:rsidRPr="006158D2" w:rsidRDefault="007477B5">
            <w:pPr>
              <w:spacing w:after="0"/>
              <w:jc w:val="center"/>
              <w:rPr>
                <w:color w:val="auto"/>
                <w:sz w:val="28"/>
                <w:szCs w:val="28"/>
              </w:rPr>
            </w:pPr>
          </w:p>
          <w:p w:rsidR="007477B5" w:rsidRPr="006158D2" w:rsidRDefault="00F6039D">
            <w:pPr>
              <w:spacing w:after="0"/>
              <w:jc w:val="center"/>
              <w:rPr>
                <w:color w:val="auto"/>
                <w:sz w:val="28"/>
                <w:szCs w:val="28"/>
              </w:rPr>
            </w:pPr>
            <w:r w:rsidRPr="006158D2">
              <w:rPr>
                <w:color w:val="auto"/>
                <w:sz w:val="28"/>
                <w:szCs w:val="28"/>
              </w:rPr>
              <w:t>5121</w:t>
            </w:r>
          </w:p>
          <w:p w:rsidR="007477B5" w:rsidRPr="006158D2" w:rsidRDefault="00F6039D">
            <w:pPr>
              <w:spacing w:after="0"/>
              <w:jc w:val="center"/>
              <w:rPr>
                <w:color w:val="auto"/>
                <w:sz w:val="28"/>
                <w:szCs w:val="28"/>
              </w:rPr>
            </w:pPr>
            <w:r w:rsidRPr="006158D2">
              <w:rPr>
                <w:color w:val="auto"/>
                <w:sz w:val="28"/>
                <w:szCs w:val="28"/>
              </w:rPr>
              <w:t>5122</w:t>
            </w:r>
          </w:p>
          <w:p w:rsidR="007477B5" w:rsidRPr="006158D2" w:rsidRDefault="00F6039D">
            <w:pPr>
              <w:spacing w:after="0"/>
              <w:jc w:val="center"/>
              <w:rPr>
                <w:color w:val="auto"/>
                <w:sz w:val="28"/>
                <w:szCs w:val="28"/>
              </w:rPr>
            </w:pPr>
            <w:r w:rsidRPr="006158D2">
              <w:rPr>
                <w:color w:val="auto"/>
                <w:sz w:val="28"/>
                <w:szCs w:val="28"/>
              </w:rPr>
              <w:t>5123</w:t>
            </w:r>
          </w:p>
          <w:p w:rsidR="007477B5" w:rsidRPr="006158D2" w:rsidRDefault="00F6039D">
            <w:pPr>
              <w:spacing w:after="0"/>
              <w:jc w:val="center"/>
              <w:rPr>
                <w:b/>
                <w:color w:val="auto"/>
                <w:sz w:val="28"/>
                <w:szCs w:val="28"/>
              </w:rPr>
            </w:pPr>
            <w:r w:rsidRPr="006158D2">
              <w:rPr>
                <w:color w:val="auto"/>
                <w:sz w:val="28"/>
                <w:szCs w:val="28"/>
              </w:rPr>
              <w:t>5128</w:t>
            </w:r>
          </w:p>
        </w:tc>
        <w:tc>
          <w:tcPr>
            <w:tcW w:w="7087" w:type="dxa"/>
            <w:tcBorders>
              <w:top w:val="nil"/>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Doanh thu từ giao dịch nội bộ</w:t>
            </w:r>
          </w:p>
          <w:p w:rsidR="007477B5" w:rsidRPr="006158D2" w:rsidRDefault="00F6039D">
            <w:pPr>
              <w:spacing w:after="0"/>
              <w:rPr>
                <w:color w:val="auto"/>
                <w:sz w:val="28"/>
                <w:szCs w:val="28"/>
              </w:rPr>
            </w:pPr>
            <w:r w:rsidRPr="006158D2">
              <w:rPr>
                <w:color w:val="auto"/>
                <w:sz w:val="28"/>
                <w:szCs w:val="28"/>
              </w:rPr>
              <w:t>Doanh thu bán sản phẩm, vật tư</w:t>
            </w:r>
          </w:p>
          <w:p w:rsidR="007477B5" w:rsidRPr="006158D2" w:rsidRDefault="00F6039D">
            <w:pPr>
              <w:spacing w:after="0"/>
              <w:rPr>
                <w:color w:val="auto"/>
                <w:sz w:val="28"/>
                <w:szCs w:val="28"/>
              </w:rPr>
            </w:pPr>
            <w:r w:rsidRPr="006158D2">
              <w:rPr>
                <w:color w:val="auto"/>
                <w:sz w:val="28"/>
                <w:szCs w:val="28"/>
              </w:rPr>
              <w:t>Doanh thu cung cấp dịch vụ</w:t>
            </w:r>
          </w:p>
          <w:p w:rsidR="007477B5" w:rsidRPr="006158D2" w:rsidRDefault="00F6039D">
            <w:pPr>
              <w:spacing w:after="0"/>
              <w:rPr>
                <w:color w:val="auto"/>
                <w:sz w:val="28"/>
                <w:szCs w:val="28"/>
              </w:rPr>
            </w:pPr>
            <w:r w:rsidRPr="006158D2">
              <w:rPr>
                <w:color w:val="auto"/>
                <w:sz w:val="28"/>
                <w:szCs w:val="28"/>
              </w:rPr>
              <w:t>Doanh thu hoạt động cho vay nội bộ</w:t>
            </w:r>
          </w:p>
          <w:p w:rsidR="007477B5" w:rsidRPr="006158D2" w:rsidRDefault="00F6039D">
            <w:pPr>
              <w:spacing w:after="0"/>
              <w:rPr>
                <w:color w:val="auto"/>
                <w:sz w:val="28"/>
                <w:szCs w:val="28"/>
              </w:rPr>
            </w:pPr>
            <w:r w:rsidRPr="006158D2">
              <w:rPr>
                <w:color w:val="auto"/>
                <w:sz w:val="28"/>
                <w:szCs w:val="28"/>
              </w:rPr>
              <w:t>Doanh thu khác</w:t>
            </w:r>
          </w:p>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36</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521</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Các khoản giảm trừ doanh thu</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right w:val="single" w:sz="4" w:space="0" w:color="auto"/>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37</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558</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Thu nhập khác</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right w:val="single" w:sz="4" w:space="0" w:color="auto"/>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tcBorders>
          </w:tcPr>
          <w:p w:rsidR="007477B5" w:rsidRPr="006158D2" w:rsidRDefault="007477B5">
            <w:pPr>
              <w:spacing w:after="0"/>
              <w:jc w:val="center"/>
              <w:rPr>
                <w:b/>
                <w:color w:val="auto"/>
                <w:sz w:val="28"/>
                <w:szCs w:val="28"/>
              </w:rPr>
            </w:pPr>
          </w:p>
        </w:tc>
        <w:tc>
          <w:tcPr>
            <w:tcW w:w="992" w:type="dxa"/>
            <w:tcBorders>
              <w:top w:val="nil"/>
            </w:tcBorders>
          </w:tcPr>
          <w:p w:rsidR="007477B5" w:rsidRPr="006158D2" w:rsidRDefault="007477B5">
            <w:pPr>
              <w:spacing w:after="0"/>
              <w:jc w:val="center"/>
              <w:rPr>
                <w:b/>
                <w:color w:val="auto"/>
                <w:sz w:val="28"/>
                <w:szCs w:val="28"/>
              </w:rPr>
            </w:pPr>
          </w:p>
        </w:tc>
        <w:tc>
          <w:tcPr>
            <w:tcW w:w="7087" w:type="dxa"/>
            <w:tcBorders>
              <w:top w:val="nil"/>
              <w:righ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 xml:space="preserve">LOẠI TÀI KHOẢN CHI PHÍ </w:t>
            </w:r>
          </w:p>
        </w:tc>
      </w:tr>
      <w:tr w:rsidR="007477B5" w:rsidRPr="006158D2">
        <w:tc>
          <w:tcPr>
            <w:tcW w:w="709" w:type="dxa"/>
            <w:tcBorders>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left w:val="single" w:sz="4" w:space="0" w:color="auto"/>
              <w:bottom w:val="nil"/>
            </w:tcBorders>
          </w:tcPr>
          <w:p w:rsidR="007477B5" w:rsidRPr="006158D2" w:rsidRDefault="007477B5">
            <w:pPr>
              <w:spacing w:after="0"/>
              <w:jc w:val="center"/>
              <w:rPr>
                <w:b/>
                <w:color w:val="auto"/>
                <w:sz w:val="28"/>
                <w:szCs w:val="28"/>
              </w:rPr>
            </w:pPr>
          </w:p>
        </w:tc>
        <w:tc>
          <w:tcPr>
            <w:tcW w:w="992" w:type="dxa"/>
            <w:tcBorders>
              <w:bottom w:val="nil"/>
            </w:tcBorders>
          </w:tcPr>
          <w:p w:rsidR="007477B5" w:rsidRPr="006158D2" w:rsidRDefault="007477B5">
            <w:pPr>
              <w:spacing w:after="0"/>
              <w:jc w:val="center"/>
              <w:rPr>
                <w:b/>
                <w:color w:val="auto"/>
                <w:sz w:val="28"/>
                <w:szCs w:val="28"/>
              </w:rPr>
            </w:pPr>
          </w:p>
        </w:tc>
        <w:tc>
          <w:tcPr>
            <w:tcW w:w="7087" w:type="dxa"/>
            <w:tcBorders>
              <w:bottom w:val="nil"/>
            </w:tcBorders>
          </w:tcPr>
          <w:p w:rsidR="007477B5" w:rsidRPr="006158D2" w:rsidRDefault="007477B5">
            <w:pPr>
              <w:spacing w:after="0"/>
              <w:rPr>
                <w:b/>
                <w:color w:val="auto"/>
                <w:sz w:val="28"/>
                <w:szCs w:val="28"/>
              </w:rPr>
            </w:pPr>
          </w:p>
        </w:tc>
      </w:tr>
      <w:tr w:rsidR="007477B5" w:rsidRPr="006158D2">
        <w:tc>
          <w:tcPr>
            <w:tcW w:w="709" w:type="dxa"/>
            <w:tcBorders>
              <w:left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38</w:t>
            </w:r>
          </w:p>
          <w:p w:rsidR="007477B5" w:rsidRPr="006158D2" w:rsidRDefault="007477B5">
            <w:pPr>
              <w:spacing w:after="0"/>
              <w:rPr>
                <w:b/>
                <w:color w:val="auto"/>
                <w:sz w:val="28"/>
                <w:szCs w:val="28"/>
              </w:rPr>
            </w:pPr>
          </w:p>
          <w:p w:rsidR="007477B5" w:rsidRPr="006158D2" w:rsidRDefault="007477B5">
            <w:pPr>
              <w:spacing w:after="0"/>
              <w:rPr>
                <w:b/>
                <w:color w:val="auto"/>
                <w:sz w:val="28"/>
                <w:szCs w:val="28"/>
              </w:rPr>
            </w:pPr>
          </w:p>
          <w:p w:rsidR="007477B5" w:rsidRPr="006158D2" w:rsidRDefault="007477B5">
            <w:pPr>
              <w:spacing w:after="0"/>
              <w:rPr>
                <w:b/>
                <w:color w:val="auto"/>
                <w:sz w:val="28"/>
                <w:szCs w:val="28"/>
              </w:rPr>
            </w:pPr>
          </w:p>
          <w:p w:rsidR="007477B5" w:rsidRPr="006158D2" w:rsidRDefault="007477B5">
            <w:pPr>
              <w:spacing w:after="0"/>
              <w:rPr>
                <w:b/>
                <w:color w:val="auto"/>
                <w:sz w:val="28"/>
                <w:szCs w:val="28"/>
              </w:rPr>
            </w:pPr>
          </w:p>
          <w:p w:rsidR="007477B5" w:rsidRPr="006158D2" w:rsidRDefault="007477B5">
            <w:pPr>
              <w:spacing w:after="0"/>
              <w:rPr>
                <w:b/>
                <w:color w:val="auto"/>
                <w:sz w:val="28"/>
                <w:szCs w:val="28"/>
              </w:rPr>
            </w:pPr>
          </w:p>
          <w:p w:rsidR="007477B5" w:rsidRPr="006158D2" w:rsidRDefault="00F6039D">
            <w:pPr>
              <w:spacing w:after="0"/>
              <w:rPr>
                <w:b/>
                <w:color w:val="auto"/>
                <w:sz w:val="28"/>
                <w:szCs w:val="28"/>
              </w:rPr>
            </w:pPr>
            <w:r w:rsidRPr="006158D2">
              <w:rPr>
                <w:b/>
                <w:color w:val="auto"/>
                <w:sz w:val="28"/>
                <w:szCs w:val="28"/>
              </w:rPr>
              <w:t>39</w:t>
            </w:r>
          </w:p>
          <w:p w:rsidR="007477B5" w:rsidRPr="006158D2" w:rsidRDefault="007477B5">
            <w:pPr>
              <w:spacing w:after="0"/>
              <w:rPr>
                <w:b/>
                <w:color w:val="auto"/>
                <w:sz w:val="28"/>
                <w:szCs w:val="28"/>
              </w:rPr>
            </w:pPr>
          </w:p>
        </w:tc>
        <w:tc>
          <w:tcPr>
            <w:tcW w:w="993" w:type="dxa"/>
            <w:tcBorders>
              <w:left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611</w:t>
            </w:r>
          </w:p>
          <w:p w:rsidR="007477B5" w:rsidRPr="006158D2" w:rsidRDefault="007477B5">
            <w:pPr>
              <w:spacing w:after="0"/>
              <w:jc w:val="center"/>
              <w:rPr>
                <w:b/>
                <w:color w:val="auto"/>
                <w:sz w:val="28"/>
                <w:szCs w:val="28"/>
              </w:rPr>
            </w:pPr>
          </w:p>
          <w:p w:rsidR="007477B5" w:rsidRPr="006158D2" w:rsidRDefault="007477B5">
            <w:pPr>
              <w:spacing w:after="0"/>
              <w:jc w:val="center"/>
              <w:rPr>
                <w:b/>
                <w:color w:val="auto"/>
                <w:sz w:val="28"/>
                <w:szCs w:val="28"/>
              </w:rPr>
            </w:pPr>
          </w:p>
          <w:p w:rsidR="007477B5" w:rsidRPr="006158D2" w:rsidRDefault="007477B5">
            <w:pPr>
              <w:spacing w:after="0"/>
              <w:jc w:val="center"/>
              <w:rPr>
                <w:b/>
                <w:color w:val="auto"/>
                <w:sz w:val="28"/>
                <w:szCs w:val="28"/>
              </w:rPr>
            </w:pPr>
          </w:p>
          <w:p w:rsidR="007477B5" w:rsidRPr="006158D2" w:rsidRDefault="007477B5">
            <w:pPr>
              <w:spacing w:after="0"/>
              <w:jc w:val="center"/>
              <w:rPr>
                <w:b/>
                <w:color w:val="auto"/>
                <w:sz w:val="28"/>
                <w:szCs w:val="28"/>
              </w:rPr>
            </w:pPr>
          </w:p>
          <w:p w:rsidR="007477B5" w:rsidRPr="006158D2" w:rsidRDefault="007477B5">
            <w:pPr>
              <w:spacing w:after="0"/>
              <w:jc w:val="center"/>
              <w:rPr>
                <w:b/>
                <w:color w:val="auto"/>
                <w:sz w:val="28"/>
                <w:szCs w:val="28"/>
              </w:rPr>
            </w:pPr>
          </w:p>
          <w:p w:rsidR="007477B5" w:rsidRPr="006158D2" w:rsidRDefault="00F6039D">
            <w:pPr>
              <w:spacing w:after="0"/>
              <w:jc w:val="center"/>
              <w:rPr>
                <w:b/>
                <w:color w:val="auto"/>
                <w:sz w:val="28"/>
                <w:szCs w:val="28"/>
              </w:rPr>
            </w:pPr>
            <w:r w:rsidRPr="006158D2">
              <w:rPr>
                <w:b/>
                <w:color w:val="auto"/>
                <w:sz w:val="28"/>
                <w:szCs w:val="28"/>
              </w:rPr>
              <w:t>612</w:t>
            </w:r>
          </w:p>
          <w:p w:rsidR="007477B5" w:rsidRPr="006158D2" w:rsidRDefault="007477B5">
            <w:pPr>
              <w:spacing w:after="0"/>
              <w:jc w:val="center"/>
              <w:rPr>
                <w:b/>
                <w:color w:val="auto"/>
                <w:sz w:val="28"/>
                <w:szCs w:val="28"/>
              </w:rPr>
            </w:pPr>
          </w:p>
        </w:tc>
        <w:tc>
          <w:tcPr>
            <w:tcW w:w="992" w:type="dxa"/>
          </w:tcPr>
          <w:p w:rsidR="007477B5" w:rsidRPr="006158D2" w:rsidRDefault="007477B5">
            <w:pPr>
              <w:spacing w:after="0"/>
              <w:jc w:val="center"/>
              <w:rPr>
                <w:b/>
                <w:color w:val="auto"/>
                <w:sz w:val="28"/>
                <w:szCs w:val="28"/>
              </w:rPr>
            </w:pPr>
          </w:p>
          <w:p w:rsidR="007477B5" w:rsidRPr="006158D2" w:rsidRDefault="00F6039D">
            <w:pPr>
              <w:spacing w:after="0"/>
              <w:jc w:val="center"/>
              <w:rPr>
                <w:color w:val="auto"/>
                <w:sz w:val="28"/>
                <w:szCs w:val="28"/>
              </w:rPr>
            </w:pPr>
            <w:r w:rsidRPr="006158D2">
              <w:rPr>
                <w:color w:val="auto"/>
                <w:sz w:val="28"/>
                <w:szCs w:val="28"/>
              </w:rPr>
              <w:t>6111</w:t>
            </w:r>
          </w:p>
          <w:p w:rsidR="007477B5" w:rsidRPr="006158D2" w:rsidRDefault="00F6039D">
            <w:pPr>
              <w:spacing w:after="0"/>
              <w:jc w:val="center"/>
              <w:rPr>
                <w:color w:val="auto"/>
                <w:sz w:val="28"/>
                <w:szCs w:val="28"/>
              </w:rPr>
            </w:pPr>
            <w:r w:rsidRPr="006158D2">
              <w:rPr>
                <w:color w:val="auto"/>
                <w:sz w:val="28"/>
                <w:szCs w:val="28"/>
              </w:rPr>
              <w:t>6112</w:t>
            </w:r>
          </w:p>
          <w:p w:rsidR="007477B5" w:rsidRPr="006158D2" w:rsidRDefault="00F6039D">
            <w:pPr>
              <w:spacing w:after="0"/>
              <w:jc w:val="center"/>
              <w:rPr>
                <w:color w:val="auto"/>
                <w:sz w:val="28"/>
                <w:szCs w:val="28"/>
              </w:rPr>
            </w:pPr>
            <w:r w:rsidRPr="006158D2">
              <w:rPr>
                <w:color w:val="auto"/>
                <w:sz w:val="28"/>
                <w:szCs w:val="28"/>
              </w:rPr>
              <w:t>6113</w:t>
            </w:r>
          </w:p>
          <w:p w:rsidR="007477B5" w:rsidRPr="006158D2" w:rsidRDefault="00F6039D">
            <w:pPr>
              <w:spacing w:after="0"/>
              <w:jc w:val="center"/>
              <w:rPr>
                <w:b/>
                <w:color w:val="auto"/>
                <w:sz w:val="28"/>
                <w:szCs w:val="28"/>
              </w:rPr>
            </w:pPr>
            <w:r w:rsidRPr="006158D2">
              <w:rPr>
                <w:color w:val="auto"/>
                <w:sz w:val="28"/>
                <w:szCs w:val="28"/>
              </w:rPr>
              <w:t>6118</w:t>
            </w:r>
          </w:p>
          <w:p w:rsidR="007477B5" w:rsidRPr="006158D2" w:rsidRDefault="007477B5">
            <w:pPr>
              <w:spacing w:after="0"/>
              <w:jc w:val="center"/>
              <w:rPr>
                <w:b/>
                <w:color w:val="auto"/>
                <w:sz w:val="28"/>
                <w:szCs w:val="28"/>
              </w:rPr>
            </w:pPr>
          </w:p>
          <w:p w:rsidR="007477B5" w:rsidRPr="006158D2" w:rsidRDefault="007477B5">
            <w:pPr>
              <w:spacing w:after="0"/>
              <w:jc w:val="center"/>
              <w:rPr>
                <w:color w:val="auto"/>
                <w:sz w:val="28"/>
                <w:szCs w:val="28"/>
              </w:rPr>
            </w:pPr>
          </w:p>
          <w:p w:rsidR="007477B5" w:rsidRPr="006158D2" w:rsidRDefault="00F6039D">
            <w:pPr>
              <w:spacing w:after="0"/>
              <w:jc w:val="center"/>
              <w:rPr>
                <w:color w:val="auto"/>
                <w:sz w:val="28"/>
                <w:szCs w:val="28"/>
              </w:rPr>
            </w:pPr>
            <w:r w:rsidRPr="006158D2">
              <w:rPr>
                <w:color w:val="auto"/>
                <w:sz w:val="28"/>
                <w:szCs w:val="28"/>
              </w:rPr>
              <w:t>6121</w:t>
            </w:r>
          </w:p>
          <w:p w:rsidR="007477B5" w:rsidRPr="006158D2" w:rsidRDefault="00F6039D">
            <w:pPr>
              <w:spacing w:after="0"/>
              <w:jc w:val="center"/>
              <w:rPr>
                <w:color w:val="auto"/>
                <w:sz w:val="28"/>
                <w:szCs w:val="28"/>
              </w:rPr>
            </w:pPr>
            <w:r w:rsidRPr="006158D2">
              <w:rPr>
                <w:color w:val="auto"/>
                <w:sz w:val="28"/>
                <w:szCs w:val="28"/>
              </w:rPr>
              <w:t>6122</w:t>
            </w:r>
          </w:p>
          <w:p w:rsidR="007477B5" w:rsidRPr="006158D2" w:rsidRDefault="00F6039D">
            <w:pPr>
              <w:spacing w:after="0"/>
              <w:jc w:val="center"/>
              <w:rPr>
                <w:color w:val="auto"/>
                <w:sz w:val="28"/>
                <w:szCs w:val="28"/>
              </w:rPr>
            </w:pPr>
            <w:r w:rsidRPr="006158D2">
              <w:rPr>
                <w:color w:val="auto"/>
                <w:sz w:val="28"/>
                <w:szCs w:val="28"/>
              </w:rPr>
              <w:t>6123</w:t>
            </w:r>
          </w:p>
          <w:p w:rsidR="007477B5" w:rsidRPr="006158D2" w:rsidRDefault="00F6039D">
            <w:pPr>
              <w:spacing w:after="0"/>
              <w:jc w:val="center"/>
              <w:rPr>
                <w:b/>
                <w:color w:val="auto"/>
                <w:sz w:val="28"/>
                <w:szCs w:val="28"/>
              </w:rPr>
            </w:pPr>
            <w:r w:rsidRPr="006158D2">
              <w:rPr>
                <w:color w:val="auto"/>
                <w:sz w:val="28"/>
                <w:szCs w:val="28"/>
              </w:rPr>
              <w:t>6128</w:t>
            </w:r>
          </w:p>
        </w:tc>
        <w:tc>
          <w:tcPr>
            <w:tcW w:w="7087" w:type="dxa"/>
          </w:tcPr>
          <w:p w:rsidR="007477B5" w:rsidRPr="006158D2" w:rsidRDefault="00F6039D">
            <w:pPr>
              <w:spacing w:after="0"/>
              <w:rPr>
                <w:b/>
                <w:color w:val="auto"/>
                <w:sz w:val="28"/>
                <w:szCs w:val="28"/>
              </w:rPr>
            </w:pPr>
            <w:r w:rsidRPr="006158D2">
              <w:rPr>
                <w:b/>
                <w:color w:val="auto"/>
                <w:sz w:val="28"/>
                <w:szCs w:val="28"/>
              </w:rPr>
              <w:t>Giá vốn hàng bán của giao dịch bên ngoài</w:t>
            </w:r>
          </w:p>
          <w:p w:rsidR="007477B5" w:rsidRPr="006158D2" w:rsidRDefault="00F6039D">
            <w:pPr>
              <w:spacing w:after="0"/>
              <w:rPr>
                <w:color w:val="auto"/>
                <w:sz w:val="28"/>
                <w:szCs w:val="28"/>
              </w:rPr>
            </w:pPr>
            <w:r w:rsidRPr="006158D2">
              <w:rPr>
                <w:color w:val="auto"/>
                <w:sz w:val="28"/>
                <w:szCs w:val="28"/>
              </w:rPr>
              <w:t>Giá vốn hàng hóa</w:t>
            </w:r>
          </w:p>
          <w:p w:rsidR="007477B5" w:rsidRPr="006158D2" w:rsidRDefault="00F6039D">
            <w:pPr>
              <w:spacing w:after="0"/>
              <w:rPr>
                <w:color w:val="auto"/>
                <w:sz w:val="28"/>
                <w:szCs w:val="28"/>
              </w:rPr>
            </w:pPr>
            <w:r w:rsidRPr="006158D2">
              <w:rPr>
                <w:color w:val="auto"/>
                <w:sz w:val="28"/>
                <w:szCs w:val="28"/>
              </w:rPr>
              <w:t>Giá vốn sản phẩm</w:t>
            </w:r>
          </w:p>
          <w:p w:rsidR="007477B5" w:rsidRPr="006158D2" w:rsidRDefault="00F6039D">
            <w:pPr>
              <w:spacing w:after="0"/>
              <w:rPr>
                <w:color w:val="auto"/>
                <w:sz w:val="28"/>
                <w:szCs w:val="28"/>
              </w:rPr>
            </w:pPr>
            <w:r w:rsidRPr="006158D2">
              <w:rPr>
                <w:color w:val="auto"/>
                <w:sz w:val="28"/>
                <w:szCs w:val="28"/>
              </w:rPr>
              <w:t>Giá vốn cung cấp dịch vụ</w:t>
            </w:r>
          </w:p>
          <w:p w:rsidR="007477B5" w:rsidRPr="006158D2" w:rsidRDefault="00F6039D">
            <w:pPr>
              <w:spacing w:after="0"/>
              <w:rPr>
                <w:color w:val="auto"/>
                <w:sz w:val="28"/>
                <w:szCs w:val="28"/>
              </w:rPr>
            </w:pPr>
            <w:r w:rsidRPr="006158D2">
              <w:rPr>
                <w:color w:val="auto"/>
                <w:sz w:val="28"/>
                <w:szCs w:val="28"/>
              </w:rPr>
              <w:t>Giá vốn khác</w:t>
            </w:r>
          </w:p>
          <w:p w:rsidR="007477B5" w:rsidRPr="006158D2" w:rsidRDefault="007477B5">
            <w:pPr>
              <w:spacing w:after="0"/>
              <w:rPr>
                <w:b/>
                <w:color w:val="auto"/>
                <w:sz w:val="28"/>
                <w:szCs w:val="28"/>
              </w:rPr>
            </w:pPr>
          </w:p>
          <w:p w:rsidR="007477B5" w:rsidRPr="006158D2" w:rsidRDefault="00F6039D">
            <w:pPr>
              <w:spacing w:after="0"/>
              <w:rPr>
                <w:b/>
                <w:color w:val="auto"/>
                <w:sz w:val="28"/>
                <w:szCs w:val="28"/>
              </w:rPr>
            </w:pPr>
            <w:r w:rsidRPr="006158D2">
              <w:rPr>
                <w:b/>
                <w:color w:val="auto"/>
                <w:sz w:val="28"/>
                <w:szCs w:val="28"/>
              </w:rPr>
              <w:t>Chi phí của giao dịch nội bộ</w:t>
            </w:r>
          </w:p>
          <w:p w:rsidR="007477B5" w:rsidRPr="006158D2" w:rsidRDefault="00F6039D">
            <w:pPr>
              <w:spacing w:after="0"/>
              <w:rPr>
                <w:color w:val="auto"/>
                <w:sz w:val="28"/>
                <w:szCs w:val="28"/>
              </w:rPr>
            </w:pPr>
            <w:r w:rsidRPr="006158D2">
              <w:rPr>
                <w:color w:val="auto"/>
                <w:sz w:val="28"/>
                <w:szCs w:val="28"/>
              </w:rPr>
              <w:t>Giá vốn sản phẩm, vật tư</w:t>
            </w:r>
          </w:p>
          <w:p w:rsidR="007477B5" w:rsidRPr="006158D2" w:rsidRDefault="00F6039D">
            <w:pPr>
              <w:spacing w:after="0"/>
              <w:rPr>
                <w:color w:val="auto"/>
                <w:sz w:val="28"/>
                <w:szCs w:val="28"/>
              </w:rPr>
            </w:pPr>
            <w:r w:rsidRPr="006158D2">
              <w:rPr>
                <w:color w:val="auto"/>
                <w:sz w:val="28"/>
                <w:szCs w:val="28"/>
              </w:rPr>
              <w:t>Giá vốn cung cấp dịch vụ</w:t>
            </w:r>
          </w:p>
          <w:p w:rsidR="007477B5" w:rsidRPr="006158D2" w:rsidRDefault="00F6039D">
            <w:pPr>
              <w:spacing w:after="0"/>
              <w:rPr>
                <w:color w:val="auto"/>
                <w:sz w:val="28"/>
                <w:szCs w:val="28"/>
              </w:rPr>
            </w:pPr>
            <w:r w:rsidRPr="006158D2">
              <w:rPr>
                <w:color w:val="auto"/>
                <w:sz w:val="28"/>
                <w:szCs w:val="28"/>
              </w:rPr>
              <w:t>Chi phí hoạt động cho vay nội bộ</w:t>
            </w:r>
          </w:p>
          <w:p w:rsidR="007477B5" w:rsidRPr="006158D2" w:rsidRDefault="00F6039D">
            <w:pPr>
              <w:spacing w:after="0"/>
              <w:rPr>
                <w:b/>
                <w:color w:val="auto"/>
                <w:sz w:val="28"/>
                <w:szCs w:val="28"/>
              </w:rPr>
            </w:pPr>
            <w:r w:rsidRPr="006158D2">
              <w:rPr>
                <w:color w:val="auto"/>
                <w:sz w:val="28"/>
                <w:szCs w:val="28"/>
              </w:rPr>
              <w:t>Chi phí khác</w:t>
            </w:r>
          </w:p>
        </w:tc>
      </w:tr>
      <w:tr w:rsidR="007477B5" w:rsidRPr="006158D2">
        <w:trPr>
          <w:trHeight w:val="392"/>
        </w:trPr>
        <w:tc>
          <w:tcPr>
            <w:tcW w:w="709" w:type="dxa"/>
            <w:tcBorders>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left w:val="single" w:sz="4" w:space="0" w:color="auto"/>
              <w:bottom w:val="nil"/>
            </w:tcBorders>
          </w:tcPr>
          <w:p w:rsidR="007477B5" w:rsidRPr="006158D2" w:rsidRDefault="007477B5">
            <w:pPr>
              <w:spacing w:after="0"/>
              <w:jc w:val="center"/>
              <w:rPr>
                <w:b/>
                <w:color w:val="auto"/>
                <w:sz w:val="28"/>
                <w:szCs w:val="28"/>
              </w:rPr>
            </w:pPr>
          </w:p>
        </w:tc>
        <w:tc>
          <w:tcPr>
            <w:tcW w:w="992" w:type="dxa"/>
            <w:tcBorders>
              <w:bottom w:val="nil"/>
            </w:tcBorders>
          </w:tcPr>
          <w:p w:rsidR="007477B5" w:rsidRPr="006158D2" w:rsidRDefault="007477B5">
            <w:pPr>
              <w:spacing w:after="0"/>
              <w:jc w:val="center"/>
              <w:rPr>
                <w:b/>
                <w:color w:val="auto"/>
                <w:sz w:val="28"/>
                <w:szCs w:val="28"/>
              </w:rPr>
            </w:pPr>
          </w:p>
        </w:tc>
        <w:tc>
          <w:tcPr>
            <w:tcW w:w="7087" w:type="dxa"/>
            <w:tcBorders>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40</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642</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 xml:space="preserve">Chi phí quản lý kinh doanh </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41</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658</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Chi phí khác</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7477B5">
            <w:pPr>
              <w:spacing w:after="0"/>
              <w:rPr>
                <w:b/>
                <w:color w:val="auto"/>
                <w:sz w:val="28"/>
                <w:szCs w:val="28"/>
              </w:rPr>
            </w:pPr>
          </w:p>
        </w:tc>
      </w:tr>
      <w:tr w:rsidR="007477B5" w:rsidRPr="006158D2">
        <w:trPr>
          <w:trHeight w:val="435"/>
        </w:trPr>
        <w:tc>
          <w:tcPr>
            <w:tcW w:w="709" w:type="dxa"/>
            <w:tcBorders>
              <w:top w:val="nil"/>
              <w:left w:val="single" w:sz="4" w:space="0" w:color="auto"/>
              <w:bottom w:val="nil"/>
              <w:right w:val="single" w:sz="4" w:space="0" w:color="auto"/>
            </w:tcBorders>
          </w:tcPr>
          <w:p w:rsidR="007477B5" w:rsidRPr="006158D2" w:rsidRDefault="00F6039D">
            <w:pPr>
              <w:spacing w:after="0"/>
              <w:rPr>
                <w:b/>
                <w:color w:val="auto"/>
                <w:sz w:val="28"/>
                <w:szCs w:val="28"/>
              </w:rPr>
            </w:pPr>
            <w:r w:rsidRPr="006158D2">
              <w:rPr>
                <w:b/>
                <w:color w:val="auto"/>
                <w:sz w:val="28"/>
                <w:szCs w:val="28"/>
              </w:rPr>
              <w:t>42</w:t>
            </w:r>
          </w:p>
        </w:tc>
        <w:tc>
          <w:tcPr>
            <w:tcW w:w="993" w:type="dxa"/>
            <w:tcBorders>
              <w:top w:val="nil"/>
              <w:left w:val="single" w:sz="4" w:space="0" w:color="auto"/>
              <w:bottom w:val="nil"/>
            </w:tcBorders>
          </w:tcPr>
          <w:p w:rsidR="007477B5" w:rsidRPr="006158D2" w:rsidRDefault="00F6039D">
            <w:pPr>
              <w:spacing w:after="0"/>
              <w:jc w:val="center"/>
              <w:rPr>
                <w:b/>
                <w:color w:val="auto"/>
                <w:sz w:val="28"/>
                <w:szCs w:val="28"/>
              </w:rPr>
            </w:pPr>
            <w:r w:rsidRPr="006158D2">
              <w:rPr>
                <w:b/>
                <w:color w:val="auto"/>
                <w:sz w:val="28"/>
                <w:szCs w:val="28"/>
              </w:rPr>
              <w:t>659</w:t>
            </w: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rPr>
                <w:b/>
                <w:color w:val="auto"/>
                <w:sz w:val="28"/>
                <w:szCs w:val="28"/>
              </w:rPr>
            </w:pPr>
            <w:r w:rsidRPr="006158D2">
              <w:rPr>
                <w:b/>
                <w:color w:val="auto"/>
                <w:sz w:val="28"/>
                <w:szCs w:val="28"/>
              </w:rPr>
              <w:t>Chi phí thuế thu nhập doanh nghiệp</w:t>
            </w:r>
          </w:p>
        </w:tc>
      </w:tr>
      <w:tr w:rsidR="007477B5" w:rsidRPr="006158D2">
        <w:tc>
          <w:tcPr>
            <w:tcW w:w="709" w:type="dxa"/>
            <w:tcBorders>
              <w:top w:val="nil"/>
              <w:left w:val="single" w:sz="4" w:space="0" w:color="auto"/>
              <w:bottom w:val="nil"/>
              <w:right w:val="single" w:sz="4" w:space="0" w:color="auto"/>
            </w:tcBorders>
          </w:tcPr>
          <w:p w:rsidR="007477B5" w:rsidRPr="006158D2" w:rsidRDefault="007477B5">
            <w:pPr>
              <w:spacing w:after="0"/>
              <w:rPr>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color w:val="auto"/>
                <w:sz w:val="28"/>
                <w:szCs w:val="28"/>
              </w:rPr>
            </w:pPr>
          </w:p>
        </w:tc>
        <w:tc>
          <w:tcPr>
            <w:tcW w:w="992" w:type="dxa"/>
            <w:tcBorders>
              <w:top w:val="nil"/>
              <w:bottom w:val="nil"/>
            </w:tcBorders>
          </w:tcPr>
          <w:p w:rsidR="007477B5" w:rsidRPr="006158D2" w:rsidRDefault="007477B5">
            <w:pPr>
              <w:spacing w:after="0"/>
              <w:jc w:val="center"/>
              <w:rPr>
                <w:color w:val="auto"/>
                <w:sz w:val="28"/>
                <w:szCs w:val="28"/>
              </w:rPr>
            </w:pPr>
          </w:p>
        </w:tc>
        <w:tc>
          <w:tcPr>
            <w:tcW w:w="7087" w:type="dxa"/>
            <w:tcBorders>
              <w:top w:val="nil"/>
              <w:bottom w:val="nil"/>
            </w:tcBorders>
          </w:tcPr>
          <w:p w:rsidR="007477B5" w:rsidRPr="006158D2" w:rsidRDefault="007477B5">
            <w:pPr>
              <w:spacing w:after="0"/>
              <w:rPr>
                <w:color w:val="auto"/>
                <w:sz w:val="28"/>
                <w:szCs w:val="28"/>
              </w:rPr>
            </w:pPr>
          </w:p>
        </w:tc>
      </w:tr>
      <w:tr w:rsidR="007477B5" w:rsidRPr="006158D2">
        <w:trPr>
          <w:trHeight w:val="589"/>
        </w:trPr>
        <w:tc>
          <w:tcPr>
            <w:tcW w:w="709" w:type="dxa"/>
            <w:tcBorders>
              <w:top w:val="nil"/>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nil"/>
              <w:left w:val="single" w:sz="4" w:space="0" w:color="auto"/>
              <w:bottom w:val="nil"/>
            </w:tcBorders>
          </w:tcPr>
          <w:p w:rsidR="007477B5" w:rsidRPr="006158D2" w:rsidRDefault="007477B5">
            <w:pPr>
              <w:spacing w:after="0"/>
              <w:jc w:val="center"/>
              <w:rPr>
                <w:b/>
                <w:color w:val="auto"/>
                <w:sz w:val="28"/>
                <w:szCs w:val="28"/>
              </w:rPr>
            </w:pPr>
          </w:p>
        </w:tc>
        <w:tc>
          <w:tcPr>
            <w:tcW w:w="992" w:type="dxa"/>
            <w:tcBorders>
              <w:top w:val="nil"/>
              <w:bottom w:val="nil"/>
            </w:tcBorders>
          </w:tcPr>
          <w:p w:rsidR="007477B5" w:rsidRPr="006158D2" w:rsidRDefault="007477B5">
            <w:pPr>
              <w:spacing w:after="0"/>
              <w:jc w:val="center"/>
              <w:rPr>
                <w:b/>
                <w:color w:val="auto"/>
                <w:sz w:val="28"/>
                <w:szCs w:val="28"/>
              </w:rPr>
            </w:pPr>
          </w:p>
        </w:tc>
        <w:tc>
          <w:tcPr>
            <w:tcW w:w="7087" w:type="dxa"/>
            <w:tcBorders>
              <w:top w:val="nil"/>
              <w:bottom w:val="nil"/>
            </w:tcBorders>
          </w:tcPr>
          <w:p w:rsidR="007477B5" w:rsidRPr="006158D2" w:rsidRDefault="00F6039D">
            <w:pPr>
              <w:spacing w:after="0"/>
              <w:ind w:left="-250" w:right="-250"/>
              <w:jc w:val="center"/>
              <w:rPr>
                <w:b/>
                <w:color w:val="auto"/>
                <w:sz w:val="26"/>
                <w:szCs w:val="26"/>
              </w:rPr>
            </w:pPr>
            <w:r w:rsidRPr="006158D2">
              <w:rPr>
                <w:b/>
                <w:color w:val="auto"/>
                <w:sz w:val="26"/>
                <w:szCs w:val="26"/>
              </w:rPr>
              <w:t>LOẠI TÀI KHOẢN XÁC ĐỊNH KẾT QUẢ KINH DOANH</w:t>
            </w:r>
          </w:p>
          <w:p w:rsidR="007477B5" w:rsidRPr="006158D2" w:rsidRDefault="007477B5">
            <w:pPr>
              <w:spacing w:after="0"/>
              <w:jc w:val="center"/>
              <w:rPr>
                <w:b/>
                <w:color w:val="auto"/>
                <w:sz w:val="28"/>
                <w:szCs w:val="28"/>
              </w:rPr>
            </w:pPr>
          </w:p>
        </w:tc>
      </w:tr>
      <w:tr w:rsidR="007477B5" w:rsidRPr="006158D2">
        <w:trPr>
          <w:trHeight w:val="401"/>
        </w:trPr>
        <w:tc>
          <w:tcPr>
            <w:tcW w:w="709" w:type="dxa"/>
            <w:tcBorders>
              <w:top w:val="nil"/>
              <w:left w:val="single" w:sz="4" w:space="0" w:color="auto"/>
              <w:bottom w:val="single" w:sz="4" w:space="0" w:color="auto"/>
              <w:right w:val="single" w:sz="4" w:space="0" w:color="auto"/>
            </w:tcBorders>
          </w:tcPr>
          <w:p w:rsidR="007477B5" w:rsidRPr="006158D2" w:rsidRDefault="00F6039D">
            <w:pPr>
              <w:spacing w:after="0"/>
              <w:rPr>
                <w:b/>
                <w:color w:val="auto"/>
                <w:sz w:val="28"/>
                <w:szCs w:val="28"/>
              </w:rPr>
            </w:pPr>
            <w:r w:rsidRPr="006158D2">
              <w:rPr>
                <w:b/>
                <w:color w:val="auto"/>
                <w:sz w:val="28"/>
                <w:szCs w:val="28"/>
              </w:rPr>
              <w:t>43</w:t>
            </w:r>
          </w:p>
        </w:tc>
        <w:tc>
          <w:tcPr>
            <w:tcW w:w="993" w:type="dxa"/>
            <w:tcBorders>
              <w:top w:val="nil"/>
              <w:left w:val="single" w:sz="4" w:space="0" w:color="auto"/>
              <w:bottom w:val="single" w:sz="4" w:space="0" w:color="auto"/>
            </w:tcBorders>
          </w:tcPr>
          <w:p w:rsidR="007477B5" w:rsidRPr="006158D2" w:rsidRDefault="00F6039D">
            <w:pPr>
              <w:spacing w:after="0"/>
              <w:jc w:val="center"/>
              <w:rPr>
                <w:b/>
                <w:color w:val="auto"/>
                <w:sz w:val="28"/>
                <w:szCs w:val="28"/>
              </w:rPr>
            </w:pPr>
            <w:r w:rsidRPr="006158D2">
              <w:rPr>
                <w:b/>
                <w:color w:val="auto"/>
                <w:sz w:val="28"/>
                <w:szCs w:val="28"/>
              </w:rPr>
              <w:t>911</w:t>
            </w:r>
          </w:p>
        </w:tc>
        <w:tc>
          <w:tcPr>
            <w:tcW w:w="992" w:type="dxa"/>
            <w:tcBorders>
              <w:top w:val="nil"/>
              <w:bottom w:val="single" w:sz="4" w:space="0" w:color="auto"/>
            </w:tcBorders>
          </w:tcPr>
          <w:p w:rsidR="007477B5" w:rsidRPr="006158D2" w:rsidRDefault="007477B5">
            <w:pPr>
              <w:spacing w:after="0"/>
              <w:jc w:val="center"/>
              <w:rPr>
                <w:b/>
                <w:color w:val="auto"/>
                <w:sz w:val="28"/>
                <w:szCs w:val="28"/>
              </w:rPr>
            </w:pPr>
          </w:p>
        </w:tc>
        <w:tc>
          <w:tcPr>
            <w:tcW w:w="7087" w:type="dxa"/>
            <w:tcBorders>
              <w:top w:val="nil"/>
              <w:bottom w:val="single" w:sz="4" w:space="0" w:color="auto"/>
            </w:tcBorders>
          </w:tcPr>
          <w:p w:rsidR="007477B5" w:rsidRPr="006158D2" w:rsidRDefault="00F6039D">
            <w:pPr>
              <w:spacing w:after="0"/>
              <w:rPr>
                <w:b/>
                <w:color w:val="auto"/>
                <w:sz w:val="28"/>
                <w:szCs w:val="28"/>
              </w:rPr>
            </w:pPr>
            <w:r w:rsidRPr="006158D2">
              <w:rPr>
                <w:b/>
                <w:color w:val="auto"/>
                <w:sz w:val="28"/>
                <w:szCs w:val="28"/>
              </w:rPr>
              <w:t>Xác định kết quả kinh doanh</w:t>
            </w:r>
          </w:p>
        </w:tc>
      </w:tr>
      <w:tr w:rsidR="007477B5" w:rsidRPr="006158D2">
        <w:tc>
          <w:tcPr>
            <w:tcW w:w="709" w:type="dxa"/>
            <w:tcBorders>
              <w:top w:val="single" w:sz="4" w:space="0" w:color="auto"/>
              <w:left w:val="single" w:sz="4" w:space="0" w:color="auto"/>
              <w:bottom w:val="nil"/>
              <w:right w:val="single" w:sz="4" w:space="0" w:color="auto"/>
            </w:tcBorders>
          </w:tcPr>
          <w:p w:rsidR="007477B5" w:rsidRPr="006158D2" w:rsidRDefault="007477B5">
            <w:pPr>
              <w:spacing w:after="0"/>
              <w:rPr>
                <w:b/>
                <w:color w:val="auto"/>
                <w:sz w:val="28"/>
                <w:szCs w:val="28"/>
              </w:rPr>
            </w:pPr>
          </w:p>
        </w:tc>
        <w:tc>
          <w:tcPr>
            <w:tcW w:w="993" w:type="dxa"/>
            <w:tcBorders>
              <w:top w:val="single" w:sz="4" w:space="0" w:color="auto"/>
              <w:left w:val="single" w:sz="4" w:space="0" w:color="auto"/>
              <w:bottom w:val="nil"/>
            </w:tcBorders>
          </w:tcPr>
          <w:p w:rsidR="007477B5" w:rsidRPr="006158D2" w:rsidRDefault="007477B5">
            <w:pPr>
              <w:spacing w:after="0"/>
              <w:jc w:val="center"/>
              <w:rPr>
                <w:b/>
                <w:color w:val="auto"/>
                <w:sz w:val="28"/>
                <w:szCs w:val="28"/>
              </w:rPr>
            </w:pPr>
          </w:p>
          <w:p w:rsidR="007477B5" w:rsidRPr="006158D2" w:rsidRDefault="007477B5">
            <w:pPr>
              <w:spacing w:after="0"/>
              <w:jc w:val="center"/>
              <w:rPr>
                <w:b/>
                <w:color w:val="auto"/>
                <w:sz w:val="28"/>
                <w:szCs w:val="28"/>
              </w:rPr>
            </w:pPr>
          </w:p>
        </w:tc>
        <w:tc>
          <w:tcPr>
            <w:tcW w:w="992" w:type="dxa"/>
            <w:tcBorders>
              <w:top w:val="single" w:sz="4" w:space="0" w:color="auto"/>
              <w:bottom w:val="nil"/>
            </w:tcBorders>
          </w:tcPr>
          <w:p w:rsidR="007477B5" w:rsidRPr="006158D2" w:rsidRDefault="00F6039D">
            <w:pPr>
              <w:spacing w:after="0"/>
              <w:jc w:val="center"/>
              <w:rPr>
                <w:color w:val="auto"/>
                <w:sz w:val="28"/>
                <w:szCs w:val="28"/>
              </w:rPr>
            </w:pPr>
            <w:r w:rsidRPr="006158D2">
              <w:rPr>
                <w:color w:val="auto"/>
                <w:sz w:val="28"/>
                <w:szCs w:val="28"/>
              </w:rPr>
              <w:t>9111</w:t>
            </w:r>
          </w:p>
          <w:p w:rsidR="007477B5" w:rsidRPr="006158D2" w:rsidRDefault="00F6039D">
            <w:pPr>
              <w:spacing w:after="0"/>
              <w:jc w:val="center"/>
              <w:rPr>
                <w:b/>
                <w:color w:val="auto"/>
                <w:sz w:val="28"/>
                <w:szCs w:val="28"/>
              </w:rPr>
            </w:pPr>
            <w:r w:rsidRPr="006158D2">
              <w:rPr>
                <w:color w:val="auto"/>
                <w:sz w:val="28"/>
                <w:szCs w:val="28"/>
              </w:rPr>
              <w:t>9112</w:t>
            </w:r>
          </w:p>
        </w:tc>
        <w:tc>
          <w:tcPr>
            <w:tcW w:w="7087" w:type="dxa"/>
            <w:tcBorders>
              <w:top w:val="single" w:sz="4" w:space="0" w:color="auto"/>
              <w:bottom w:val="nil"/>
            </w:tcBorders>
          </w:tcPr>
          <w:p w:rsidR="007477B5" w:rsidRPr="006158D2" w:rsidRDefault="00F6039D">
            <w:pPr>
              <w:spacing w:after="0"/>
              <w:rPr>
                <w:color w:val="auto"/>
                <w:sz w:val="28"/>
                <w:szCs w:val="28"/>
              </w:rPr>
            </w:pPr>
            <w:r w:rsidRPr="006158D2">
              <w:rPr>
                <w:color w:val="auto"/>
                <w:sz w:val="28"/>
                <w:szCs w:val="28"/>
              </w:rPr>
              <w:t>Xác định kết quả kinh doanh từ giao dịch bên ngoài</w:t>
            </w:r>
          </w:p>
          <w:p w:rsidR="007477B5" w:rsidRPr="006158D2" w:rsidRDefault="00F6039D">
            <w:pPr>
              <w:spacing w:after="0"/>
              <w:rPr>
                <w:b/>
                <w:color w:val="auto"/>
                <w:sz w:val="28"/>
                <w:szCs w:val="28"/>
              </w:rPr>
            </w:pPr>
            <w:r w:rsidRPr="006158D2">
              <w:rPr>
                <w:color w:val="auto"/>
                <w:sz w:val="28"/>
                <w:szCs w:val="28"/>
              </w:rPr>
              <w:t>Xác định kết quả kinh doanh từ giao dịch nội bộ</w:t>
            </w:r>
          </w:p>
        </w:tc>
      </w:tr>
      <w:tr w:rsidR="007477B5" w:rsidRPr="006158D2">
        <w:tc>
          <w:tcPr>
            <w:tcW w:w="709" w:type="dxa"/>
            <w:tcBorders>
              <w:top w:val="nil"/>
              <w:left w:val="single" w:sz="4" w:space="0" w:color="auto"/>
              <w:bottom w:val="single" w:sz="4" w:space="0" w:color="auto"/>
              <w:right w:val="single" w:sz="4" w:space="0" w:color="auto"/>
            </w:tcBorders>
          </w:tcPr>
          <w:p w:rsidR="007477B5" w:rsidRPr="006158D2" w:rsidRDefault="007477B5">
            <w:pPr>
              <w:spacing w:after="0"/>
              <w:rPr>
                <w:b/>
                <w:color w:val="auto"/>
                <w:sz w:val="28"/>
                <w:szCs w:val="28"/>
              </w:rPr>
            </w:pPr>
          </w:p>
          <w:p w:rsidR="007477B5" w:rsidRPr="006158D2" w:rsidRDefault="007477B5">
            <w:pPr>
              <w:spacing w:after="0"/>
              <w:rPr>
                <w:b/>
                <w:color w:val="auto"/>
                <w:sz w:val="28"/>
                <w:szCs w:val="28"/>
              </w:rPr>
            </w:pPr>
          </w:p>
          <w:p w:rsidR="007477B5" w:rsidRPr="006158D2" w:rsidRDefault="007477B5">
            <w:pPr>
              <w:spacing w:after="0"/>
              <w:rPr>
                <w:b/>
                <w:color w:val="auto"/>
                <w:sz w:val="28"/>
                <w:szCs w:val="28"/>
              </w:rPr>
            </w:pPr>
          </w:p>
          <w:p w:rsidR="007477B5" w:rsidRPr="006158D2" w:rsidRDefault="00F6039D">
            <w:pPr>
              <w:spacing w:after="0"/>
              <w:rPr>
                <w:b/>
                <w:color w:val="auto"/>
                <w:sz w:val="28"/>
                <w:szCs w:val="28"/>
              </w:rPr>
            </w:pPr>
            <w:r w:rsidRPr="006158D2">
              <w:rPr>
                <w:b/>
                <w:color w:val="auto"/>
                <w:sz w:val="28"/>
                <w:szCs w:val="28"/>
              </w:rPr>
              <w:t>45</w:t>
            </w:r>
          </w:p>
          <w:p w:rsidR="007477B5" w:rsidRPr="006158D2" w:rsidRDefault="00F6039D">
            <w:pPr>
              <w:spacing w:after="0"/>
              <w:rPr>
                <w:b/>
                <w:color w:val="auto"/>
                <w:sz w:val="28"/>
                <w:szCs w:val="28"/>
              </w:rPr>
            </w:pPr>
            <w:r w:rsidRPr="006158D2">
              <w:rPr>
                <w:b/>
                <w:color w:val="auto"/>
                <w:sz w:val="28"/>
                <w:szCs w:val="28"/>
              </w:rPr>
              <w:t>46</w:t>
            </w:r>
          </w:p>
          <w:p w:rsidR="007477B5" w:rsidRPr="006158D2" w:rsidRDefault="00F6039D">
            <w:pPr>
              <w:spacing w:after="0"/>
              <w:rPr>
                <w:b/>
                <w:color w:val="auto"/>
                <w:sz w:val="28"/>
                <w:szCs w:val="28"/>
              </w:rPr>
            </w:pPr>
            <w:r w:rsidRPr="006158D2">
              <w:rPr>
                <w:b/>
                <w:color w:val="auto"/>
                <w:sz w:val="28"/>
                <w:szCs w:val="28"/>
              </w:rPr>
              <w:t>47</w:t>
            </w:r>
          </w:p>
          <w:p w:rsidR="007477B5" w:rsidRPr="006158D2" w:rsidRDefault="00F6039D">
            <w:pPr>
              <w:spacing w:after="0"/>
              <w:rPr>
                <w:b/>
                <w:color w:val="auto"/>
                <w:sz w:val="28"/>
                <w:szCs w:val="28"/>
              </w:rPr>
            </w:pPr>
            <w:r w:rsidRPr="006158D2">
              <w:rPr>
                <w:b/>
                <w:color w:val="auto"/>
                <w:sz w:val="28"/>
                <w:szCs w:val="28"/>
              </w:rPr>
              <w:t>48</w:t>
            </w:r>
          </w:p>
          <w:p w:rsidR="007477B5" w:rsidRPr="006158D2" w:rsidRDefault="00F6039D">
            <w:pPr>
              <w:spacing w:after="0"/>
              <w:rPr>
                <w:b/>
                <w:color w:val="auto"/>
                <w:sz w:val="28"/>
                <w:szCs w:val="28"/>
              </w:rPr>
            </w:pPr>
            <w:r w:rsidRPr="006158D2">
              <w:rPr>
                <w:b/>
                <w:color w:val="auto"/>
                <w:sz w:val="28"/>
                <w:szCs w:val="28"/>
              </w:rPr>
              <w:t>49</w:t>
            </w:r>
          </w:p>
          <w:p w:rsidR="007477B5" w:rsidRPr="006158D2" w:rsidRDefault="00F6039D">
            <w:pPr>
              <w:spacing w:after="0"/>
              <w:rPr>
                <w:b/>
                <w:color w:val="auto"/>
                <w:sz w:val="28"/>
                <w:szCs w:val="28"/>
              </w:rPr>
            </w:pPr>
            <w:r w:rsidRPr="006158D2">
              <w:rPr>
                <w:b/>
                <w:color w:val="auto"/>
                <w:sz w:val="28"/>
                <w:szCs w:val="28"/>
              </w:rPr>
              <w:t>50</w:t>
            </w:r>
          </w:p>
          <w:p w:rsidR="007477B5" w:rsidRPr="006158D2" w:rsidRDefault="00F6039D">
            <w:pPr>
              <w:spacing w:after="0"/>
              <w:rPr>
                <w:b/>
                <w:color w:val="auto"/>
                <w:sz w:val="28"/>
                <w:szCs w:val="28"/>
              </w:rPr>
            </w:pPr>
            <w:r w:rsidRPr="006158D2">
              <w:rPr>
                <w:b/>
                <w:color w:val="auto"/>
                <w:sz w:val="28"/>
                <w:szCs w:val="28"/>
              </w:rPr>
              <w:t>51</w:t>
            </w:r>
          </w:p>
          <w:p w:rsidR="007477B5" w:rsidRPr="006158D2" w:rsidRDefault="00F6039D">
            <w:pPr>
              <w:spacing w:after="0"/>
              <w:rPr>
                <w:b/>
                <w:color w:val="auto"/>
                <w:sz w:val="28"/>
                <w:szCs w:val="28"/>
              </w:rPr>
            </w:pPr>
            <w:r w:rsidRPr="006158D2">
              <w:rPr>
                <w:b/>
                <w:color w:val="auto"/>
                <w:sz w:val="28"/>
                <w:szCs w:val="28"/>
              </w:rPr>
              <w:t>52</w:t>
            </w:r>
          </w:p>
        </w:tc>
        <w:tc>
          <w:tcPr>
            <w:tcW w:w="993" w:type="dxa"/>
            <w:tcBorders>
              <w:top w:val="nil"/>
              <w:left w:val="single" w:sz="4" w:space="0" w:color="auto"/>
              <w:bottom w:val="single" w:sz="4" w:space="0" w:color="auto"/>
            </w:tcBorders>
          </w:tcPr>
          <w:p w:rsidR="007477B5" w:rsidRPr="006158D2" w:rsidRDefault="007477B5">
            <w:pPr>
              <w:spacing w:after="0"/>
              <w:jc w:val="center"/>
              <w:rPr>
                <w:b/>
                <w:color w:val="auto"/>
                <w:sz w:val="28"/>
                <w:szCs w:val="28"/>
              </w:rPr>
            </w:pPr>
          </w:p>
          <w:p w:rsidR="007477B5" w:rsidRPr="006158D2" w:rsidRDefault="007477B5">
            <w:pPr>
              <w:spacing w:after="0"/>
              <w:jc w:val="center"/>
              <w:rPr>
                <w:b/>
                <w:color w:val="auto"/>
                <w:sz w:val="28"/>
                <w:szCs w:val="28"/>
              </w:rPr>
            </w:pPr>
          </w:p>
          <w:p w:rsidR="007477B5" w:rsidRPr="006158D2" w:rsidRDefault="007477B5">
            <w:pPr>
              <w:spacing w:after="0"/>
              <w:jc w:val="center"/>
              <w:rPr>
                <w:b/>
                <w:color w:val="auto"/>
                <w:sz w:val="28"/>
                <w:szCs w:val="28"/>
              </w:rPr>
            </w:pPr>
          </w:p>
          <w:p w:rsidR="007477B5" w:rsidRPr="006158D2" w:rsidRDefault="00F6039D">
            <w:pPr>
              <w:spacing w:after="0"/>
              <w:jc w:val="center"/>
              <w:rPr>
                <w:b/>
                <w:color w:val="auto"/>
                <w:sz w:val="28"/>
                <w:szCs w:val="28"/>
              </w:rPr>
            </w:pPr>
            <w:r w:rsidRPr="006158D2">
              <w:rPr>
                <w:b/>
                <w:color w:val="auto"/>
                <w:sz w:val="28"/>
                <w:szCs w:val="28"/>
              </w:rPr>
              <w:t>001</w:t>
            </w:r>
          </w:p>
          <w:p w:rsidR="007477B5" w:rsidRPr="006158D2" w:rsidRDefault="00F6039D">
            <w:pPr>
              <w:spacing w:after="0"/>
              <w:jc w:val="center"/>
              <w:rPr>
                <w:b/>
                <w:color w:val="auto"/>
                <w:sz w:val="28"/>
                <w:szCs w:val="28"/>
              </w:rPr>
            </w:pPr>
            <w:r w:rsidRPr="006158D2">
              <w:rPr>
                <w:b/>
                <w:color w:val="auto"/>
                <w:sz w:val="28"/>
                <w:szCs w:val="28"/>
              </w:rPr>
              <w:t>002</w:t>
            </w:r>
          </w:p>
          <w:p w:rsidR="007477B5" w:rsidRPr="006158D2" w:rsidRDefault="00F6039D">
            <w:pPr>
              <w:spacing w:after="0"/>
              <w:jc w:val="center"/>
              <w:rPr>
                <w:b/>
                <w:color w:val="auto"/>
                <w:sz w:val="28"/>
                <w:szCs w:val="28"/>
              </w:rPr>
            </w:pPr>
            <w:r w:rsidRPr="006158D2">
              <w:rPr>
                <w:b/>
                <w:color w:val="auto"/>
                <w:sz w:val="28"/>
                <w:szCs w:val="28"/>
              </w:rPr>
              <w:t>003</w:t>
            </w:r>
          </w:p>
          <w:p w:rsidR="007477B5" w:rsidRPr="006158D2" w:rsidRDefault="00F6039D">
            <w:pPr>
              <w:spacing w:after="0"/>
              <w:jc w:val="center"/>
              <w:rPr>
                <w:b/>
                <w:color w:val="auto"/>
                <w:sz w:val="28"/>
                <w:szCs w:val="28"/>
              </w:rPr>
            </w:pPr>
            <w:r w:rsidRPr="006158D2">
              <w:rPr>
                <w:b/>
                <w:color w:val="auto"/>
                <w:sz w:val="28"/>
                <w:szCs w:val="28"/>
              </w:rPr>
              <w:t>004</w:t>
            </w:r>
          </w:p>
          <w:p w:rsidR="007477B5" w:rsidRPr="006158D2" w:rsidRDefault="00F6039D">
            <w:pPr>
              <w:spacing w:after="0"/>
              <w:jc w:val="center"/>
              <w:rPr>
                <w:b/>
                <w:color w:val="auto"/>
                <w:sz w:val="28"/>
                <w:szCs w:val="28"/>
              </w:rPr>
            </w:pPr>
            <w:r w:rsidRPr="006158D2">
              <w:rPr>
                <w:b/>
                <w:color w:val="auto"/>
                <w:sz w:val="28"/>
                <w:szCs w:val="28"/>
              </w:rPr>
              <w:t>005</w:t>
            </w:r>
          </w:p>
          <w:p w:rsidR="007477B5" w:rsidRPr="006158D2" w:rsidRDefault="00F6039D">
            <w:pPr>
              <w:spacing w:after="0"/>
              <w:jc w:val="center"/>
              <w:rPr>
                <w:b/>
                <w:color w:val="auto"/>
                <w:sz w:val="28"/>
                <w:szCs w:val="28"/>
              </w:rPr>
            </w:pPr>
            <w:r w:rsidRPr="006158D2">
              <w:rPr>
                <w:b/>
                <w:color w:val="auto"/>
                <w:sz w:val="28"/>
                <w:szCs w:val="28"/>
              </w:rPr>
              <w:t>006</w:t>
            </w:r>
          </w:p>
          <w:p w:rsidR="007477B5" w:rsidRPr="006158D2" w:rsidRDefault="00F6039D">
            <w:pPr>
              <w:spacing w:after="0"/>
              <w:jc w:val="center"/>
              <w:rPr>
                <w:b/>
                <w:color w:val="auto"/>
                <w:sz w:val="28"/>
                <w:szCs w:val="28"/>
              </w:rPr>
            </w:pPr>
            <w:r w:rsidRPr="006158D2">
              <w:rPr>
                <w:b/>
                <w:color w:val="auto"/>
                <w:sz w:val="28"/>
                <w:szCs w:val="28"/>
              </w:rPr>
              <w:t>007</w:t>
            </w:r>
          </w:p>
          <w:p w:rsidR="007477B5" w:rsidRPr="006158D2" w:rsidRDefault="00F6039D">
            <w:pPr>
              <w:spacing w:after="0"/>
              <w:jc w:val="center"/>
              <w:rPr>
                <w:b/>
                <w:color w:val="auto"/>
                <w:sz w:val="28"/>
                <w:szCs w:val="28"/>
              </w:rPr>
            </w:pPr>
            <w:r w:rsidRPr="006158D2">
              <w:rPr>
                <w:b/>
                <w:color w:val="auto"/>
                <w:sz w:val="28"/>
                <w:szCs w:val="28"/>
              </w:rPr>
              <w:t>008</w:t>
            </w:r>
          </w:p>
        </w:tc>
        <w:tc>
          <w:tcPr>
            <w:tcW w:w="992" w:type="dxa"/>
            <w:tcBorders>
              <w:top w:val="nil"/>
              <w:bottom w:val="single" w:sz="4" w:space="0" w:color="auto"/>
            </w:tcBorders>
          </w:tcPr>
          <w:p w:rsidR="007477B5" w:rsidRPr="006158D2" w:rsidRDefault="007477B5">
            <w:pPr>
              <w:spacing w:after="0"/>
              <w:jc w:val="center"/>
              <w:rPr>
                <w:color w:val="auto"/>
                <w:sz w:val="28"/>
                <w:szCs w:val="28"/>
              </w:rPr>
            </w:pPr>
          </w:p>
        </w:tc>
        <w:tc>
          <w:tcPr>
            <w:tcW w:w="7087" w:type="dxa"/>
            <w:tcBorders>
              <w:top w:val="nil"/>
              <w:bottom w:val="single" w:sz="4" w:space="0" w:color="auto"/>
            </w:tcBorders>
          </w:tcPr>
          <w:p w:rsidR="007477B5" w:rsidRPr="006158D2" w:rsidRDefault="007477B5">
            <w:pPr>
              <w:spacing w:after="0"/>
              <w:jc w:val="center"/>
              <w:rPr>
                <w:b/>
                <w:color w:val="auto"/>
                <w:sz w:val="28"/>
                <w:szCs w:val="28"/>
              </w:rPr>
            </w:pPr>
          </w:p>
          <w:p w:rsidR="007477B5" w:rsidRPr="006158D2" w:rsidRDefault="00F6039D">
            <w:pPr>
              <w:spacing w:after="0"/>
              <w:jc w:val="center"/>
              <w:rPr>
                <w:b/>
                <w:color w:val="auto"/>
                <w:sz w:val="28"/>
                <w:szCs w:val="28"/>
              </w:rPr>
            </w:pPr>
            <w:r w:rsidRPr="006158D2">
              <w:rPr>
                <w:b/>
                <w:color w:val="auto"/>
                <w:sz w:val="28"/>
                <w:szCs w:val="28"/>
              </w:rPr>
              <w:t>TÀI KHOẢN LOẠI 0</w:t>
            </w:r>
          </w:p>
          <w:p w:rsidR="007477B5" w:rsidRPr="006158D2" w:rsidRDefault="007477B5">
            <w:pPr>
              <w:spacing w:after="0"/>
              <w:jc w:val="center"/>
              <w:rPr>
                <w:b/>
                <w:color w:val="auto"/>
                <w:sz w:val="28"/>
                <w:szCs w:val="28"/>
              </w:rPr>
            </w:pPr>
          </w:p>
          <w:p w:rsidR="007477B5" w:rsidRPr="006158D2" w:rsidRDefault="00F6039D">
            <w:pPr>
              <w:spacing w:after="0"/>
              <w:rPr>
                <w:b/>
                <w:color w:val="auto"/>
                <w:sz w:val="28"/>
                <w:szCs w:val="28"/>
              </w:rPr>
            </w:pPr>
            <w:r w:rsidRPr="006158D2">
              <w:rPr>
                <w:b/>
                <w:color w:val="auto"/>
                <w:sz w:val="28"/>
                <w:szCs w:val="28"/>
              </w:rPr>
              <w:t>Tài sản thuê ngoài</w:t>
            </w:r>
          </w:p>
          <w:p w:rsidR="007477B5" w:rsidRPr="006158D2" w:rsidRDefault="00F6039D">
            <w:pPr>
              <w:spacing w:after="0"/>
              <w:rPr>
                <w:b/>
                <w:color w:val="auto"/>
                <w:sz w:val="28"/>
                <w:szCs w:val="28"/>
              </w:rPr>
            </w:pPr>
            <w:r w:rsidRPr="006158D2">
              <w:rPr>
                <w:b/>
                <w:color w:val="auto"/>
                <w:sz w:val="28"/>
                <w:szCs w:val="28"/>
              </w:rPr>
              <w:t>Vật tư, hàng hóa, TSCĐ nhận giữ hộ, nhận gia công</w:t>
            </w:r>
          </w:p>
          <w:p w:rsidR="007477B5" w:rsidRPr="006158D2" w:rsidRDefault="00F6039D">
            <w:pPr>
              <w:spacing w:after="0"/>
              <w:rPr>
                <w:b/>
                <w:color w:val="auto"/>
                <w:sz w:val="28"/>
                <w:szCs w:val="28"/>
              </w:rPr>
            </w:pPr>
            <w:r w:rsidRPr="006158D2">
              <w:rPr>
                <w:b/>
                <w:color w:val="auto"/>
                <w:sz w:val="28"/>
                <w:szCs w:val="28"/>
              </w:rPr>
              <w:t>Hàng hóa nhận bán hộ, nhận ký gửi</w:t>
            </w:r>
          </w:p>
          <w:p w:rsidR="007477B5" w:rsidRPr="006158D2" w:rsidRDefault="00F6039D">
            <w:pPr>
              <w:spacing w:after="0"/>
              <w:rPr>
                <w:b/>
                <w:color w:val="auto"/>
                <w:sz w:val="28"/>
                <w:szCs w:val="28"/>
              </w:rPr>
            </w:pPr>
            <w:r w:rsidRPr="006158D2">
              <w:rPr>
                <w:b/>
                <w:color w:val="auto"/>
                <w:sz w:val="28"/>
                <w:szCs w:val="28"/>
              </w:rPr>
              <w:t>Nợ khó đòi đã xử lý</w:t>
            </w:r>
          </w:p>
          <w:p w:rsidR="007477B5" w:rsidRPr="006158D2" w:rsidRDefault="00F6039D">
            <w:pPr>
              <w:spacing w:after="0"/>
              <w:rPr>
                <w:b/>
                <w:color w:val="auto"/>
                <w:sz w:val="28"/>
                <w:szCs w:val="28"/>
              </w:rPr>
            </w:pPr>
            <w:r w:rsidRPr="006158D2">
              <w:rPr>
                <w:b/>
                <w:color w:val="auto"/>
                <w:sz w:val="28"/>
                <w:szCs w:val="28"/>
              </w:rPr>
              <w:t>Công cụ dụng cụ lâu bền đang sử dụng</w:t>
            </w:r>
          </w:p>
          <w:p w:rsidR="007477B5" w:rsidRPr="006158D2" w:rsidRDefault="00F6039D">
            <w:pPr>
              <w:spacing w:after="0"/>
              <w:rPr>
                <w:b/>
                <w:color w:val="auto"/>
                <w:sz w:val="28"/>
                <w:szCs w:val="28"/>
              </w:rPr>
            </w:pPr>
            <w:r w:rsidRPr="006158D2">
              <w:rPr>
                <w:b/>
                <w:color w:val="auto"/>
                <w:sz w:val="28"/>
                <w:szCs w:val="28"/>
              </w:rPr>
              <w:t>Tài sản đảm bảo khoản vay</w:t>
            </w:r>
          </w:p>
          <w:p w:rsidR="007477B5" w:rsidRPr="006158D2" w:rsidRDefault="00F6039D">
            <w:pPr>
              <w:spacing w:after="0"/>
              <w:rPr>
                <w:b/>
                <w:color w:val="auto"/>
                <w:sz w:val="28"/>
                <w:szCs w:val="28"/>
              </w:rPr>
            </w:pPr>
            <w:r w:rsidRPr="006158D2">
              <w:rPr>
                <w:b/>
                <w:color w:val="auto"/>
                <w:sz w:val="28"/>
                <w:szCs w:val="28"/>
              </w:rPr>
              <w:t>Ngoại tệ các loại</w:t>
            </w:r>
          </w:p>
          <w:p w:rsidR="007477B5" w:rsidRPr="006158D2" w:rsidRDefault="00F6039D">
            <w:pPr>
              <w:spacing w:after="0"/>
              <w:rPr>
                <w:color w:val="auto"/>
                <w:sz w:val="28"/>
                <w:szCs w:val="28"/>
              </w:rPr>
            </w:pPr>
            <w:r w:rsidRPr="006158D2">
              <w:rPr>
                <w:rFonts w:eastAsia=".VnTime"/>
                <w:b/>
                <w:color w:val="auto"/>
                <w:sz w:val="28"/>
                <w:szCs w:val="28"/>
              </w:rPr>
              <w:t>Lãi cho vay quá hạn khó có khả năng thu được</w:t>
            </w:r>
          </w:p>
        </w:tc>
      </w:tr>
    </w:tbl>
    <w:p w:rsidR="007477B5" w:rsidRPr="006158D2" w:rsidRDefault="007477B5">
      <w:pPr>
        <w:spacing w:after="0" w:line="276" w:lineRule="auto"/>
        <w:rPr>
          <w:color w:val="auto"/>
          <w:sz w:val="28"/>
          <w:szCs w:val="28"/>
        </w:rPr>
      </w:pPr>
    </w:p>
    <w:p w:rsidR="007477B5" w:rsidRPr="006158D2" w:rsidRDefault="007477B5">
      <w:pPr>
        <w:spacing w:after="0" w:line="276" w:lineRule="auto"/>
        <w:rPr>
          <w:color w:val="auto"/>
          <w:sz w:val="28"/>
          <w:szCs w:val="28"/>
        </w:rPr>
      </w:pPr>
    </w:p>
    <w:p w:rsidR="007477B5" w:rsidRPr="006158D2" w:rsidRDefault="00F6039D">
      <w:pPr>
        <w:spacing w:after="0" w:line="276" w:lineRule="auto"/>
        <w:rPr>
          <w:color w:val="auto"/>
          <w:sz w:val="28"/>
          <w:szCs w:val="28"/>
        </w:rPr>
      </w:pPr>
      <w:r w:rsidRPr="006158D2">
        <w:rPr>
          <w:color w:val="auto"/>
          <w:sz w:val="28"/>
          <w:szCs w:val="28"/>
        </w:rPr>
        <w:br w:type="page"/>
      </w:r>
    </w:p>
    <w:p w:rsidR="007477B5" w:rsidRPr="006158D2" w:rsidRDefault="00F6039D">
      <w:pPr>
        <w:pStyle w:val="ListParagraph"/>
        <w:numPr>
          <w:ilvl w:val="0"/>
          <w:numId w:val="3"/>
        </w:numPr>
        <w:spacing w:after="0" w:line="276" w:lineRule="auto"/>
        <w:ind w:left="426" w:hanging="426"/>
        <w:jc w:val="center"/>
        <w:rPr>
          <w:b/>
          <w:color w:val="auto"/>
          <w:sz w:val="28"/>
        </w:rPr>
      </w:pPr>
      <w:r w:rsidRPr="006158D2">
        <w:rPr>
          <w:rFonts w:ascii="Times New Roman" w:hAnsi="Times New Roman"/>
          <w:b/>
          <w:color w:val="auto"/>
          <w:sz w:val="28"/>
        </w:rPr>
        <w:lastRenderedPageBreak/>
        <w:t>PHƯƠNG PHÁP HẠCH TOÁN</w:t>
      </w:r>
    </w:p>
    <w:p w:rsidR="007477B5" w:rsidRPr="006158D2" w:rsidRDefault="007477B5">
      <w:pPr>
        <w:spacing w:after="0" w:line="276" w:lineRule="auto"/>
        <w:ind w:firstLine="720"/>
        <w:contextualSpacing/>
        <w:jc w:val="center"/>
        <w:rPr>
          <w:b/>
          <w:color w:val="auto"/>
          <w:sz w:val="28"/>
          <w:szCs w:val="28"/>
        </w:rPr>
      </w:pPr>
    </w:p>
    <w:p w:rsidR="007477B5" w:rsidRPr="006158D2" w:rsidRDefault="00F6039D">
      <w:pPr>
        <w:spacing w:after="0" w:line="276" w:lineRule="auto"/>
        <w:contextualSpacing/>
        <w:jc w:val="center"/>
        <w:rPr>
          <w:b/>
          <w:color w:val="auto"/>
          <w:sz w:val="28"/>
          <w:szCs w:val="28"/>
        </w:rPr>
      </w:pPr>
      <w:r w:rsidRPr="006158D2">
        <w:rPr>
          <w:b/>
          <w:color w:val="auto"/>
          <w:sz w:val="28"/>
          <w:szCs w:val="28"/>
        </w:rPr>
        <w:t>NGUYÊN TẮC KẾ TOÁN TIỀN</w:t>
      </w:r>
    </w:p>
    <w:p w:rsidR="007477B5" w:rsidRPr="006158D2" w:rsidRDefault="007477B5">
      <w:pPr>
        <w:spacing w:after="0" w:line="276" w:lineRule="auto"/>
        <w:contextualSpacing/>
        <w:jc w:val="center"/>
        <w:rPr>
          <w:b/>
          <w:color w:val="auto"/>
          <w:sz w:val="28"/>
          <w:szCs w:val="28"/>
        </w:rPr>
      </w:pP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1. HTX phải mở sổ kế toán ghi chép hàng ngày liên tục theo trình tự phát sinh các khoản thu, chi, nhập, xuất các loại tiền và tính ra số tồn tại quỹ và từng tài khoản ở Ngân hàng tại mọi thời điểm để tiện cho việc kiểm tra, đối chiếu.</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2. Các khoản tiền do tổ chức và cá nhân ký cược, ký quỹ tại HTX được quản lý và hạch toán như tiền của HTX.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 Khi thu, chi tiền mặt phải có phiếu thu, phiếu chi và có đủ chữ ký theo quy định của pháp luật về chứng từ kế toán. Khi hạch toán tiền gửi ngân hàng phải có giấy báo Nợ, giấy báo Có hoặc bảng sao kê của ngân hàng.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4. Khi phát sinh các giao dịch bằng ngoại tệ, HTX phải theo dõi chi tiết tiền theo nguyên tệ và quy đổi ngoại tệ ra đồng tiền ghi sổ kế toán (đơn vị tiền tệ kế toán) theo nguyên tắc: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 Bên Nợ các tài khoản tiền áp dụng tỷ giá mua bán chuyển khoản trung bình (là tỷ giá trung bình cộng giữa tỷ giá mua và tỷ giá bán chuyển khoản ngoại tệ) tại thời điểm giao dịch của ngân hàng thương mại nơi HTX thường xuyên có giao dịch;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 Bên Có các tài khoản tiền áp dụng tỷ giá ghi sổ bình quân gia quyền.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Việc xác định tỷ giá ghi sổ bình quân gia quyền được thực hiện tương tự tính giá hàng tồn kho theo phương pháp bình quân gia quyền.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Đồng thời, đối với các giao dịch làm tăng nguyên tệ, kế toán ghi đồng thời Nợ TK 007 “Ngoại tệ các loại” (chi tiết theo từng loại nguyên tệ) và đối với các giao dịch làm giảm nguyên tệ, kế toán ghi đồng thời Có TK 007.</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5. Cuối kỳ kế toán theo quy định của pháp luật, HTX phải đánh giá lại số dư tiền bằng ngoại tệ theo tỷ giá mua bán chuyển khoản trung bình cuối kỳ của ngân hàng thương mại nơi HTX thường xuyên có giao dịch.</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Khoản chênh lệch tỷ giá do đánh giá lại các khoản tiền bằng ngoại tệ được hạch toán vào thu nhập khác hoặc chi phí khác trong kỳ kế toán.</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111 - TIỀN MẶT</w:t>
      </w:r>
    </w:p>
    <w:p w:rsidR="007477B5" w:rsidRPr="006158D2" w:rsidRDefault="007477B5" w:rsidP="006B2D92">
      <w:pPr>
        <w:spacing w:after="0" w:line="276" w:lineRule="auto"/>
        <w:ind w:firstLineChars="192" w:firstLine="538"/>
        <w:contextualSpacing/>
        <w:rPr>
          <w:color w:val="auto"/>
          <w:sz w:val="28"/>
          <w:szCs w:val="28"/>
        </w:rPr>
      </w:pPr>
    </w:p>
    <w:p w:rsidR="007477B5" w:rsidRPr="006158D2" w:rsidRDefault="00F6039D" w:rsidP="00D93BBF">
      <w:pPr>
        <w:spacing w:after="0" w:line="276" w:lineRule="auto"/>
        <w:ind w:firstLineChars="201" w:firstLine="565"/>
        <w:contextualSpacing/>
        <w:rPr>
          <w:b/>
          <w:color w:val="auto"/>
          <w:sz w:val="28"/>
          <w:szCs w:val="28"/>
        </w:rPr>
      </w:pPr>
      <w:r w:rsidRPr="006158D2">
        <w:rPr>
          <w:b/>
          <w:color w:val="auto"/>
          <w:sz w:val="28"/>
          <w:szCs w:val="28"/>
        </w:rPr>
        <w:t>1. Nguyên tắc kế toán</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a) Tài khoản này dùng để phản ánh tình hình thu, chi, tồn tiền mặt tại quỹ của HTX bao gồm: Tiền Việt Nam, ngoại tệ. Chỉ phản ánh vào TK 111 “Tiền mặt” số tiền Việt Nam, ngoại tệ thực tế nhập, xuất, tồn quỹ.</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b) Khi tiến hành nhập, xuất quỹ tiền mặt phải có phiếu thu, phiếu chi và có đầy đủ chữ ký</w:t>
      </w:r>
      <w:r w:rsidRPr="006158D2">
        <w:rPr>
          <w:color w:val="auto"/>
          <w:sz w:val="28"/>
          <w:szCs w:val="28"/>
          <w:lang w:val="en-US"/>
        </w:rPr>
        <w:t xml:space="preserve"> </w:t>
      </w:r>
      <w:r w:rsidRPr="006158D2">
        <w:rPr>
          <w:color w:val="auto"/>
          <w:sz w:val="28"/>
          <w:szCs w:val="28"/>
        </w:rPr>
        <w:t>theo quy định của pháp luật về chứng từ kế toán. Một số trường hợp đặc biệt phải có lệnh nhập quỹ, xuất quỹ đính kèm.</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 xml:space="preserve">c) Kế toán quỹ tiền mặt phải có trách nhiệm mở sổ kế toán quỹ tiền mặt, ghi chép hàng ngày liên tục theo trình tự phát sinh các khoản thu, chi, nhập, xuất quỹ tiền mặt và tính ra số tồn quỹ tại mọi thời điểm. </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d) Thủ quỹ chịu trách nhiệm quản lý và nhập, xuất quỹ tiền mặt. Hàng ngày thủ quỹ phải kiểm kê số tồn quỹ tiền mặt thực tế, đối chiếu số liệu sổ quỹ tiền mặt và sổ kế toán tiền mặt. Nếu có chênh lệch, kế toán và thủ quỹ phải kiểm tra lại để xác định nguyên nhân và kiến nghị biện pháp xử lý chênh lệch.</w:t>
      </w:r>
    </w:p>
    <w:p w:rsidR="007477B5" w:rsidRPr="006158D2" w:rsidRDefault="00F6039D" w:rsidP="00D93BBF">
      <w:pPr>
        <w:spacing w:after="0" w:line="276" w:lineRule="auto"/>
        <w:ind w:firstLineChars="201" w:firstLine="565"/>
        <w:contextualSpacing/>
        <w:rPr>
          <w:b/>
          <w:color w:val="auto"/>
          <w:sz w:val="28"/>
          <w:szCs w:val="28"/>
        </w:rPr>
      </w:pPr>
      <w:r w:rsidRPr="006158D2">
        <w:rPr>
          <w:b/>
          <w:color w:val="auto"/>
          <w:sz w:val="28"/>
          <w:szCs w:val="28"/>
        </w:rPr>
        <w:t>2. Kết cấu và nội dung phản ánh của Tài khoản 111 - Tiền mặt</w:t>
      </w:r>
    </w:p>
    <w:p w:rsidR="007477B5" w:rsidRPr="006158D2" w:rsidRDefault="00F6039D" w:rsidP="00D93BBF">
      <w:pPr>
        <w:spacing w:after="0" w:line="276" w:lineRule="auto"/>
        <w:ind w:firstLineChars="201" w:firstLine="565"/>
        <w:contextualSpacing/>
        <w:rPr>
          <w:b/>
          <w:color w:val="auto"/>
          <w:sz w:val="28"/>
          <w:szCs w:val="28"/>
        </w:rPr>
      </w:pPr>
      <w:r w:rsidRPr="006158D2">
        <w:rPr>
          <w:b/>
          <w:color w:val="auto"/>
          <w:sz w:val="28"/>
          <w:szCs w:val="28"/>
        </w:rPr>
        <w:t>Bên Nợ:</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 Các khoản tiền Việt Nam, ngoại tệ nhập quỹ;</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 Số tiền Việt Nam, ngoại tệ thừa ở quỹ phát hiện khi kiểm kê;</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 Chênh lệch tỷ giá hối đoái do đánh giá lại số dư ngoại tệ là tiền mặt tại thời điểm báo cáo (trường hợp tỷ giá mua bán chuyển khoản trung bình tăng so với tỷ giá ghi sổ kế toán).</w:t>
      </w:r>
    </w:p>
    <w:p w:rsidR="007477B5" w:rsidRPr="006158D2" w:rsidRDefault="00F6039D" w:rsidP="00D93BBF">
      <w:pPr>
        <w:spacing w:after="0" w:line="276" w:lineRule="auto"/>
        <w:ind w:firstLineChars="201" w:firstLine="565"/>
        <w:contextualSpacing/>
        <w:rPr>
          <w:b/>
          <w:color w:val="auto"/>
          <w:sz w:val="28"/>
          <w:szCs w:val="28"/>
        </w:rPr>
      </w:pPr>
      <w:r w:rsidRPr="006158D2">
        <w:rPr>
          <w:b/>
          <w:color w:val="auto"/>
          <w:sz w:val="28"/>
          <w:szCs w:val="28"/>
        </w:rPr>
        <w:t>Bên Có:</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 Các khoản tiền Việt Nam, ngoại tệ xuất quỹ;</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 Số tiền Việt Nam, ngoại tệ thiếu hụt quỹ phát hiện khi kiểm kê;</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 Chênh lệch tỷ giá hối đoái do đánh giá lại số dư ngoại tệ là tiền mặt tại thời điểm báo cáo (trường hợp tỷ giá mua bán chuyển khoản trung bình giảm so với tỷ giá ghi sổ kế toán).</w:t>
      </w:r>
    </w:p>
    <w:p w:rsidR="007477B5" w:rsidRPr="006158D2" w:rsidRDefault="00F6039D" w:rsidP="00D93BBF">
      <w:pPr>
        <w:spacing w:after="0" w:line="276" w:lineRule="auto"/>
        <w:ind w:firstLineChars="201" w:firstLine="565"/>
        <w:contextualSpacing/>
        <w:rPr>
          <w:b/>
          <w:color w:val="auto"/>
          <w:sz w:val="28"/>
          <w:szCs w:val="28"/>
        </w:rPr>
      </w:pPr>
      <w:r w:rsidRPr="006158D2">
        <w:rPr>
          <w:b/>
          <w:color w:val="auto"/>
          <w:sz w:val="28"/>
          <w:szCs w:val="28"/>
        </w:rPr>
        <w:t>Số dư bên Nợ:</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Các khoản tiền Việt Nam, ngoại tệ còn tồn quỹ tiền mặt tại thời điểm báo cáo.</w:t>
      </w:r>
    </w:p>
    <w:p w:rsidR="007477B5" w:rsidRPr="006158D2" w:rsidRDefault="00F6039D" w:rsidP="00D93BBF">
      <w:pPr>
        <w:spacing w:after="0" w:line="276" w:lineRule="auto"/>
        <w:ind w:firstLineChars="201" w:firstLine="563"/>
        <w:contextualSpacing/>
        <w:rPr>
          <w:color w:val="auto"/>
          <w:sz w:val="28"/>
          <w:szCs w:val="28"/>
        </w:rPr>
      </w:pPr>
      <w:r w:rsidRPr="006158D2">
        <w:rPr>
          <w:color w:val="auto"/>
          <w:sz w:val="28"/>
          <w:szCs w:val="28"/>
        </w:rPr>
        <w:t>Tài khoản 111 - Tiền mặt</w:t>
      </w:r>
      <w:r w:rsidR="00D93BBF" w:rsidRPr="006158D2">
        <w:rPr>
          <w:color w:val="auto"/>
          <w:sz w:val="28"/>
          <w:szCs w:val="28"/>
        </w:rPr>
        <w:t xml:space="preserve"> </w:t>
      </w:r>
      <w:r w:rsidRPr="006158D2">
        <w:rPr>
          <w:color w:val="auto"/>
          <w:sz w:val="28"/>
          <w:szCs w:val="28"/>
          <w:lang w:val="en-US"/>
        </w:rPr>
        <w:t>có</w:t>
      </w:r>
      <w:r w:rsidRPr="006158D2">
        <w:rPr>
          <w:color w:val="auto"/>
          <w:sz w:val="28"/>
          <w:szCs w:val="28"/>
        </w:rPr>
        <w:t xml:space="preserve"> 2 tài khoản cấp 2:</w:t>
      </w:r>
    </w:p>
    <w:p w:rsidR="007477B5" w:rsidRPr="006158D2" w:rsidRDefault="00F6039D" w:rsidP="00D93BBF">
      <w:pPr>
        <w:spacing w:after="0" w:line="276" w:lineRule="auto"/>
        <w:ind w:firstLineChars="201" w:firstLine="563"/>
        <w:contextualSpacing/>
        <w:rPr>
          <w:color w:val="auto"/>
          <w:sz w:val="28"/>
          <w:szCs w:val="28"/>
        </w:rPr>
      </w:pPr>
      <w:r w:rsidRPr="006158D2">
        <w:rPr>
          <w:i/>
          <w:iCs/>
          <w:color w:val="auto"/>
          <w:sz w:val="28"/>
          <w:szCs w:val="28"/>
        </w:rPr>
        <w:t>- Tài khoản 1111 - Tiền Việt Nam:</w:t>
      </w:r>
      <w:r w:rsidRPr="006158D2">
        <w:rPr>
          <w:color w:val="auto"/>
          <w:sz w:val="28"/>
          <w:szCs w:val="28"/>
        </w:rPr>
        <w:t xml:space="preserve"> Phản ánh tình hình thu, chi, tồn quỹ tiền Việt Nam tại quỹ tiền mặt.</w:t>
      </w:r>
    </w:p>
    <w:p w:rsidR="007477B5" w:rsidRPr="006158D2" w:rsidRDefault="00F6039D" w:rsidP="00D93BBF">
      <w:pPr>
        <w:spacing w:after="0" w:line="276" w:lineRule="auto"/>
        <w:ind w:firstLineChars="201" w:firstLine="563"/>
        <w:contextualSpacing/>
        <w:rPr>
          <w:color w:val="auto"/>
          <w:sz w:val="28"/>
          <w:szCs w:val="28"/>
        </w:rPr>
      </w:pPr>
      <w:r w:rsidRPr="006158D2">
        <w:rPr>
          <w:i/>
          <w:iCs/>
          <w:color w:val="auto"/>
          <w:sz w:val="28"/>
          <w:szCs w:val="28"/>
        </w:rPr>
        <w:t>- Tài khoản 1112 - Ngoại tệ:</w:t>
      </w:r>
      <w:r w:rsidRPr="006158D2">
        <w:rPr>
          <w:color w:val="auto"/>
          <w:sz w:val="28"/>
          <w:szCs w:val="28"/>
        </w:rPr>
        <w:t xml:space="preserve"> Phản ánh tình hình thu, chi, chênh lệch tỷ giá và số dư ngoại tệ tại quỹ tiền mặt theo giá trị quy đổi ra đồng tiền ghi sổ kế toán.</w:t>
      </w:r>
    </w:p>
    <w:p w:rsidR="007477B5" w:rsidRPr="006158D2" w:rsidRDefault="00F6039D" w:rsidP="006B2D92">
      <w:pPr>
        <w:pStyle w:val="Heading6"/>
        <w:spacing w:after="0" w:line="276" w:lineRule="auto"/>
        <w:ind w:firstLineChars="202" w:firstLine="568"/>
        <w:contextualSpacing/>
        <w:jc w:val="both"/>
        <w:rPr>
          <w:color w:val="auto"/>
          <w:sz w:val="28"/>
          <w:szCs w:val="28"/>
        </w:rPr>
      </w:pPr>
      <w:r w:rsidRPr="006158D2">
        <w:rPr>
          <w:color w:val="auto"/>
          <w:sz w:val="28"/>
          <w:szCs w:val="28"/>
        </w:rPr>
        <w:lastRenderedPageBreak/>
        <w:t>3. Phương pháp kế toán một số giao dịch kinh tế chủ yếu</w:t>
      </w:r>
    </w:p>
    <w:p w:rsidR="007477B5" w:rsidRPr="006158D2" w:rsidRDefault="00F6039D" w:rsidP="006B2D92">
      <w:pPr>
        <w:spacing w:after="0" w:line="276" w:lineRule="auto"/>
        <w:ind w:firstLineChars="202" w:firstLine="566"/>
        <w:contextualSpacing/>
        <w:rPr>
          <w:color w:val="auto"/>
          <w:sz w:val="28"/>
          <w:szCs w:val="28"/>
        </w:rPr>
      </w:pPr>
      <w:r w:rsidRPr="006158D2">
        <w:rPr>
          <w:iCs/>
          <w:color w:val="auto"/>
          <w:sz w:val="28"/>
          <w:szCs w:val="28"/>
        </w:rPr>
        <w:t xml:space="preserve">3.1. </w:t>
      </w:r>
      <w:r w:rsidRPr="006158D2">
        <w:rPr>
          <w:color w:val="auto"/>
          <w:sz w:val="28"/>
          <w:szCs w:val="28"/>
        </w:rPr>
        <w:t>Khi bán sản phẩm, hàng hoá, cung cấp dịch vụ thu ngay bằng tiền mặt, HTX ghi nhận doanh thu, ghi:</w:t>
      </w:r>
    </w:p>
    <w:p w:rsidR="007477B5" w:rsidRPr="006158D2" w:rsidRDefault="00F6039D" w:rsidP="006B2D92">
      <w:pPr>
        <w:spacing w:after="0" w:line="276" w:lineRule="auto"/>
        <w:ind w:firstLineChars="202" w:firstLine="566"/>
        <w:contextualSpacing/>
        <w:rPr>
          <w:color w:val="auto"/>
          <w:sz w:val="28"/>
          <w:szCs w:val="28"/>
          <w:lang w:val="it-IT"/>
        </w:rPr>
      </w:pPr>
      <w:r w:rsidRPr="006158D2">
        <w:rPr>
          <w:color w:val="auto"/>
          <w:sz w:val="28"/>
          <w:szCs w:val="28"/>
          <w:lang w:val="it-IT"/>
        </w:rPr>
        <w:t>Nợ TK 1</w:t>
      </w:r>
      <w:r w:rsidRPr="006158D2">
        <w:rPr>
          <w:iCs/>
          <w:color w:val="auto"/>
          <w:sz w:val="28"/>
          <w:szCs w:val="28"/>
          <w:lang w:val="it-IT"/>
        </w:rPr>
        <w:t>1</w:t>
      </w:r>
      <w:r w:rsidRPr="006158D2">
        <w:rPr>
          <w:color w:val="auto"/>
          <w:sz w:val="28"/>
          <w:szCs w:val="28"/>
          <w:lang w:val="it-IT"/>
        </w:rPr>
        <w:t>1 - Tiền mặt (tổng giá thanh toán)</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các TK 511, 512 (giá ch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a có thuế GTGT) </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3331 - Thuế GTGT phải nộp (nếu có).</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3.2. Khi phát sinh các khoản thu nhập khác bằng tiền mặt, ghi: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 (tổng giá thanh toán)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558 - Thu nhập khác (giá chưa có thuế GTGT)</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3331 - Thuế GTGT phải nộp (nếu có).</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3.3. Rút tiền gửi Ngân hàng về nhập quỹ tiền mặt hoặc vay dài hạn, ngắn hạn bằng tiền mặt,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Nợ TK 111 - Tiền mặt </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341 - Phải trả nợ vay.</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3.4. Thu hồi các khoản nợ phải thu bằng tiền mặt; Nhận ký quỹ, ký cược của các đơn vị khác bằng tiền mặt,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131, 138, 141, 338.</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3.5. Thu hồi các khoản nợ phải thu của hoạt động cho vay nội bộ bằng tiền mặt, ghi:</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Nợ TK 111 - Tiền mặt</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132 - Phải thu của hoạt động cho vay nội bộ</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3.6. Khi bán các khoản đầu tư tài chính thu bằng tiền mặt, HTX ghi nhận chênh lệch giữa số tiền thu được và giá vốn khoản đầu tư vào thu nhập khác hoặc chi phí khác,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658 - Chi phí khác (nếu lỗ)</w:t>
      </w:r>
    </w:p>
    <w:p w:rsidR="007477B5" w:rsidRPr="006158D2" w:rsidRDefault="00F6039D">
      <w:pPr>
        <w:tabs>
          <w:tab w:val="center" w:pos="840"/>
        </w:tabs>
        <w:spacing w:after="0" w:line="276" w:lineRule="auto"/>
        <w:ind w:leftChars="399" w:left="1077"/>
        <w:contextualSpacing/>
        <w:rPr>
          <w:color w:val="auto"/>
          <w:sz w:val="28"/>
          <w:szCs w:val="28"/>
        </w:rPr>
      </w:pPr>
      <w:r w:rsidRPr="006158D2">
        <w:rPr>
          <w:color w:val="auto"/>
          <w:sz w:val="28"/>
          <w:szCs w:val="28"/>
        </w:rPr>
        <w:t>Có TK 121 - Đầu tư tài chính (giá vốn)</w:t>
      </w:r>
    </w:p>
    <w:p w:rsidR="007477B5" w:rsidRPr="006158D2" w:rsidRDefault="00F6039D">
      <w:pPr>
        <w:tabs>
          <w:tab w:val="center" w:pos="840"/>
        </w:tabs>
        <w:spacing w:after="0" w:line="276" w:lineRule="auto"/>
        <w:ind w:leftChars="399" w:left="1077"/>
        <w:contextualSpacing/>
        <w:rPr>
          <w:color w:val="auto"/>
          <w:sz w:val="28"/>
          <w:szCs w:val="28"/>
        </w:rPr>
      </w:pPr>
      <w:r w:rsidRPr="006158D2">
        <w:rPr>
          <w:color w:val="auto"/>
          <w:sz w:val="28"/>
          <w:szCs w:val="28"/>
        </w:rPr>
        <w:t>Có TK 558 - Thu nhập khác (nếu lãi).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3.7. Khi nhận được vốn góp của các thành viên bằng tiền mặt,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411 - Vốn đầu tư của chủ sở hữu.</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3.8. Xuất quỹ tiền mặt gửi vào tài khoản tại Ngân hàng hoặc đem ký quỹ, ký cược,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112 - Tiền gửi Ngân hàng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Nợ TK 138 - Phải thu khác </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lastRenderedPageBreak/>
        <w:t>3.9. Xuất quỹ tiền mặt gửi tiết kiệm có kỳ hạn tại ngân hàng hoặc đầu tư tài chính khác,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121 - Đầu tư tài chính</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3.10. Xuất quỹ tiền mặt mua hàng tồn kho, mua TSCĐ:</w:t>
      </w:r>
    </w:p>
    <w:p w:rsidR="007477B5" w:rsidRPr="006158D2" w:rsidRDefault="00F6039D" w:rsidP="006B2D92">
      <w:pPr>
        <w:pStyle w:val="BodyTextIndent3"/>
        <w:spacing w:after="0" w:line="276" w:lineRule="auto"/>
        <w:ind w:left="0"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 xml:space="preserve">- Nếu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kế toán phản </w:t>
      </w:r>
      <w:r w:rsidRPr="006158D2">
        <w:rPr>
          <w:rFonts w:ascii="Times New Roman" w:hAnsi="Times New Roman" w:hint="eastAsia"/>
          <w:color w:val="auto"/>
          <w:sz w:val="28"/>
          <w:szCs w:val="28"/>
        </w:rPr>
        <w:t>á</w:t>
      </w:r>
      <w:r w:rsidRPr="006158D2">
        <w:rPr>
          <w:rFonts w:ascii="Times New Roman" w:hAnsi="Times New Roman"/>
          <w:color w:val="auto"/>
          <w:sz w:val="28"/>
          <w:szCs w:val="28"/>
        </w:rPr>
        <w:t>nh giá mua không bao gồm thuế GTGT,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151, 152, 156, 211 (Giá mua chưa có thuế GTGT)</w:t>
      </w:r>
    </w:p>
    <w:p w:rsidR="007477B5" w:rsidRPr="006158D2" w:rsidRDefault="00F6039D" w:rsidP="006B2D92">
      <w:pPr>
        <w:spacing w:after="0" w:line="276" w:lineRule="auto"/>
        <w:ind w:firstLineChars="202" w:firstLine="566"/>
        <w:contextualSpacing/>
        <w:rPr>
          <w:color w:val="auto"/>
          <w:spacing w:val="-20"/>
          <w:sz w:val="28"/>
          <w:szCs w:val="28"/>
        </w:rPr>
      </w:pPr>
      <w:r w:rsidRPr="006158D2">
        <w:rPr>
          <w:color w:val="auto"/>
          <w:sz w:val="28"/>
          <w:szCs w:val="28"/>
        </w:rPr>
        <w:t>Nợ TK 133 - Thuế GTGT được khấu trừ (Số thuế GTGT đầu vào)</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 Nếu thuế GTGT </w:t>
      </w:r>
      <w:r w:rsidRPr="006158D2">
        <w:rPr>
          <w:rFonts w:hint="eastAsia"/>
          <w:color w:val="auto"/>
          <w:sz w:val="28"/>
          <w:szCs w:val="28"/>
        </w:rPr>
        <w:t>đ</w:t>
      </w:r>
      <w:r w:rsidRPr="006158D2">
        <w:rPr>
          <w:color w:val="auto"/>
          <w:sz w:val="28"/>
          <w:szCs w:val="28"/>
        </w:rPr>
        <w:t xml:space="preserve">ầu vào không </w:t>
      </w:r>
      <w:r w:rsidRPr="006158D2">
        <w:rPr>
          <w:rFonts w:hint="eastAsia"/>
          <w:color w:val="auto"/>
          <w:sz w:val="28"/>
          <w:szCs w:val="28"/>
        </w:rPr>
        <w:t>đư</w:t>
      </w:r>
      <w:r w:rsidRPr="006158D2">
        <w:rPr>
          <w:color w:val="auto"/>
          <w:sz w:val="28"/>
          <w:szCs w:val="28"/>
        </w:rPr>
        <w:t xml:space="preserve">ợc khấu trừ, kế toán phản </w:t>
      </w:r>
      <w:r w:rsidRPr="006158D2">
        <w:rPr>
          <w:rFonts w:hint="eastAsia"/>
          <w:color w:val="auto"/>
          <w:sz w:val="28"/>
          <w:szCs w:val="28"/>
        </w:rPr>
        <w:t>á</w:t>
      </w:r>
      <w:r w:rsidRPr="006158D2">
        <w:rPr>
          <w:color w:val="auto"/>
          <w:sz w:val="28"/>
          <w:szCs w:val="28"/>
        </w:rPr>
        <w:t>nh giá mua bao gồm cả thuế GTGT.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151, 152, 156, 211... (Tổng giá thanh toán)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 (Tổng giá thanh toán).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3.11. Khi mua nguyên vật liệu, công cụ, dụng cụ thanh toán bằng tiền mặt sử dụng ngay vào sản xuất, kinh doanh, nếu thuế GTGT đầu vào được khấu trừ,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Nợ các TK 154, 642, 242, ... (Giá chưa có thuế GTGT)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133 - Thuế GTGT được khấu trừ (1331) (Số thuế GTGT)</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w:t>
      </w:r>
    </w:p>
    <w:p w:rsidR="007477B5" w:rsidRPr="006158D2" w:rsidRDefault="00F6039D" w:rsidP="006B2D92">
      <w:pPr>
        <w:pStyle w:val="BodyTextIndent3"/>
        <w:spacing w:after="0" w:line="276" w:lineRule="auto"/>
        <w:ind w:left="0"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 xml:space="preserve">Nếu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không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kế toán phản </w:t>
      </w:r>
      <w:r w:rsidRPr="006158D2">
        <w:rPr>
          <w:rFonts w:ascii="Times New Roman" w:hAnsi="Times New Roman" w:hint="eastAsia"/>
          <w:color w:val="auto"/>
          <w:sz w:val="28"/>
          <w:szCs w:val="28"/>
        </w:rPr>
        <w:t>á</w:t>
      </w:r>
      <w:r w:rsidRPr="006158D2">
        <w:rPr>
          <w:rFonts w:ascii="Times New Roman" w:hAnsi="Times New Roman"/>
          <w:color w:val="auto"/>
          <w:sz w:val="28"/>
          <w:szCs w:val="28"/>
        </w:rPr>
        <w:t>nh chi phí bao gồm cả thuế GTGT.</w:t>
      </w:r>
    </w:p>
    <w:p w:rsidR="007477B5" w:rsidRPr="006158D2" w:rsidRDefault="00F6039D" w:rsidP="006B2D92">
      <w:pPr>
        <w:pStyle w:val="BodyTextIndent3"/>
        <w:spacing w:after="0" w:line="276" w:lineRule="auto"/>
        <w:ind w:left="0"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Nợ các TK 154, 642, 242, ... (Tổng giá thanh toán)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w:t>
      </w:r>
    </w:p>
    <w:p w:rsidR="007477B5" w:rsidRPr="006158D2" w:rsidRDefault="00F6039D" w:rsidP="006B2D92">
      <w:pPr>
        <w:pStyle w:val="BodyTextIndent3"/>
        <w:spacing w:after="0" w:line="276" w:lineRule="auto"/>
        <w:ind w:left="0"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 xml:space="preserve">3.12. Xuất quỹ tiền mặt thanh toán các khoản vay, nợ phải trả,... ghi: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331, 332, 333, 334, 335, 338, 341...</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3.13. Xuất quỹ tiền mặt sử dụng cho hoạt động khác,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658 - Chi phí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133 - Thuế GTGT được khấu trừ (nếu có)</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3.14. Các khoản thiếu quỹ tiền mặt phát hiện khi kiểm kê,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Nợ TK 138 - Phải thu khác </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3.15. Các khoản thừa quỹ tiền mặt phát hiện khi kiểm kê,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338 - Phải trả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3.16. Các giao dịch liên quan đến ngoại tệ là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lastRenderedPageBreak/>
        <w:t xml:space="preserve">a) Khi mua vật tư, hàng </w:t>
      </w:r>
      <w:bookmarkStart w:id="1" w:name="VNS002A"/>
      <w:r w:rsidRPr="006158D2">
        <w:rPr>
          <w:color w:val="auto"/>
          <w:sz w:val="28"/>
          <w:szCs w:val="28"/>
        </w:rPr>
        <w:t>hoá</w:t>
      </w:r>
      <w:bookmarkEnd w:id="1"/>
      <w:r w:rsidRPr="006158D2">
        <w:rPr>
          <w:color w:val="auto"/>
          <w:sz w:val="28"/>
          <w:szCs w:val="28"/>
        </w:rPr>
        <w:t>, TSCĐ, dịch vụ thanh toán bằng tiền mặt là ngoại tệ,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151, 152, 156, 211, 642,... (tỷ giá giao dịch thực tế)</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658 - Chi phí khác (lỗ tỷ giá hối đoái)</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 (1112) (tỷ giá ghi sổ kế toán)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558 - Thu nhập khác (lãi tỷ giá hối đoái).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Đồng thời ghi Có TK 007 (Chi tiết theo từng loại nguyên tệ)</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b) Khi vay tiền mặt bằng ngoại tệ, căn cứ tỷ giá giao dịch thực tế tại ngày phát sinh,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Nợ TK 111 - Tiền mặt (1112) </w:t>
      </w:r>
    </w:p>
    <w:p w:rsidR="007477B5" w:rsidRPr="006158D2" w:rsidRDefault="00F6039D">
      <w:pPr>
        <w:spacing w:after="0" w:line="276" w:lineRule="auto"/>
        <w:ind w:firstLineChars="405" w:firstLine="1134"/>
        <w:contextualSpacing/>
        <w:rPr>
          <w:color w:val="auto"/>
          <w:sz w:val="28"/>
          <w:szCs w:val="28"/>
        </w:rPr>
      </w:pPr>
      <w:r w:rsidRPr="006158D2">
        <w:rPr>
          <w:color w:val="auto"/>
          <w:sz w:val="28"/>
          <w:szCs w:val="28"/>
        </w:rPr>
        <w:t>Có TK 341 - Phải trả nợ vay.</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Đồng thời ghi Nợ TK 007 (Chi tiết theo từng loại nguyên tệ)</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c) Khi thanh toán nợ phải trả bằng tiền mặt là ngoại tệ (nợ phải trả người bán, nợ vay,...),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331, 338, 341,... (tỷ giá ghi sổ kế toán)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658 - Chi phí khác (lỗ tỷ giá hối đoái)</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 (1112) (tỷ giá ghi sổ kế toán)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558 - Thu nhập khác (lãi tỷ giá hối đoái).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Đồng thời ghi Có TK 007 (Chi tiết theo từng loại nguyên tệ)</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d) Khi phát sinh doanh thu từ hoạt động sản xuất kinh doanh hoặc thu nhập khác bằng tiền mặt là ngoại tệ, căn cứ tỷ giá giao dịch thực tế tại thời điểm phát sinh,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 (1112) (tỷ giá giao dịch thực tế)</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511, 512, 558 (tỷ giá giao dịch thực tế).</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Đồng thời ghi Nợ TK 007 (Chi tiết theo từng loại nguyên tệ)</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 Khi thu được tiền nợ phải thu bằng tiền mặt là ngoại tệ (nợ phải thu của khách hàng, phải thu khác,...),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 (1112) (tỷ giá giao dịch thực tế tại ngày thu nợ)</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658 - Chi phí khác (lỗ tỷ giá hối đoái)</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131, 138 (tỷ giá ghi sổ kế toán)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558 - Thu nhập khác (lãi tỷ giá hối đoái).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Đồng thời ghi Nợ TK 007 (Chi tiết theo từng loại nguyên tệ)</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3.17. Tại thời điểm lập BCTC, HTX sử dụng tỷ giá mua bán chuyển khoản trung bình cuối kỳ của ngân hàng thương mại nơi HTX thường xuyên có giao dịch để đánh giá lại tiền mặt là ngoại tệ cuối kỳ: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Nếu tỷ giá mua bán chuyển khoản trung bình cuối kỳ tăng so với tỷ giá ghi sổ kế toán, kế toán ghi nhận lãi tỷ giá,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 (1112)</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lastRenderedPageBreak/>
        <w:t>Có TK 558 - Thu nhập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Nếu tỷ giá mua bán chuyển khoản trung bình cuối kỳ giảm so với tỷ giá ghi sổ kế toán, kế toán ghi nhận lỗ tỷ giá,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658 - Chi phí khác</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111 - Tiền mặt (1112).</w:t>
      </w:r>
    </w:p>
    <w:p w:rsidR="007477B5" w:rsidRPr="006158D2" w:rsidRDefault="007477B5" w:rsidP="006B2D92">
      <w:pPr>
        <w:spacing w:after="0" w:line="276" w:lineRule="auto"/>
        <w:ind w:firstLineChars="192" w:firstLine="538"/>
        <w:contextualSpacing/>
        <w:rPr>
          <w:color w:val="auto"/>
          <w:sz w:val="28"/>
          <w:szCs w:val="28"/>
        </w:rPr>
      </w:pP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112 - TIỀN GỬI NGÂN HÀNG</w:t>
      </w:r>
    </w:p>
    <w:p w:rsidR="007477B5" w:rsidRPr="006158D2" w:rsidRDefault="007477B5" w:rsidP="006B2D92">
      <w:pPr>
        <w:spacing w:after="0" w:line="276" w:lineRule="auto"/>
        <w:ind w:firstLineChars="192" w:firstLine="538"/>
        <w:contextualSpacing/>
        <w:rPr>
          <w:color w:val="auto"/>
          <w:sz w:val="28"/>
          <w:szCs w:val="28"/>
        </w:rPr>
      </w:pP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1. Nguyên tắc kế toán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a) Tài khoản này dùng để phản ánh số hiện có và tình hình biến động tăng, giảm các khoản tiền gửi không kỳ hạn tại ngân hàng của HTX. Căn cứ để hạch toán trên Tài khoản 112 - Tiền gửi ngân hàng là các giấy báo Có, báo Nợ hoặc bản sao kê của ngân hàng kèm theo các chứng từ gốc (uỷ nhiệm chi, uỷ nhiệm thu, séc chuyển khoản, séc bảo chi,…).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b) Khi nhận được chứng từ của ngân hàng gửi đến, HTX phải kiểm tra, đối chiếu với chứng từ gốc kèm theo. Nếu có sự chênh lệch giữa số liệu trên sổ kế toán của HTX, số liệu ở chứng từ gốc với số liệu trên chứng từ của ngân hàng thì HTX phải thông báo cho ngân hàng để cùng đối chiếu, xác minh và xử lý kịp thời. Cuối tháng, chưa xác định được nguyên nhân chênh lệch thì kế toán ghi sổ theo số liệu của ngân hàng trên giấy báo Nợ, báo Có hoặc bản sao kê. Số chênh lệch (nếu có) ghi vào bên Nợ TK 138 “Phải thu khác” (nếu số liệu của kế toán lớn hơn số liệu của ngân hàng) hoặc ghi vào bên Có TK 338 “Phải trả khác” (nếu số liệu của kế toán nhỏ hơn số liệu của ngân hàng). Sang tháng sau, tiếp tục kiểm tra, đối chiếu, xác định nguyên nhân để điều chỉnh số liệu ghi sổ.</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c) HTX tổ chức hạch toán chi tiết số tiền gửi theo từng tài khoản ở từng ngân hàng để tiện cho việc kiểm tra, đối chiếu.</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d) Khoản thấu chi ngân hàng không được ghi âm trên tài khoản tiền gửi ngân hàng mà được phản ánh tương tự như khoản vay ngân hàng.</w:t>
      </w:r>
    </w:p>
    <w:p w:rsidR="007477B5" w:rsidRPr="006158D2" w:rsidRDefault="00F6039D" w:rsidP="006B2D92">
      <w:pPr>
        <w:spacing w:after="0" w:line="276" w:lineRule="auto"/>
        <w:ind w:firstLineChars="202" w:firstLine="568"/>
        <w:contextualSpacing/>
        <w:rPr>
          <w:b/>
          <w:bCs/>
          <w:color w:val="auto"/>
          <w:sz w:val="28"/>
          <w:szCs w:val="28"/>
        </w:rPr>
      </w:pPr>
      <w:r w:rsidRPr="006158D2">
        <w:rPr>
          <w:b/>
          <w:color w:val="auto"/>
          <w:sz w:val="28"/>
          <w:szCs w:val="28"/>
        </w:rPr>
        <w:t>2. Kết cấu và nội dung phản ánh của Tài khoản 112 - Tiền gửi ngân hàng</w:t>
      </w: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Bên Nợ:</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Các khoản tiền Việt Nam, ngoại tệ gửi vào ngân hàng;</w:t>
      </w:r>
    </w:p>
    <w:p w:rsidR="007477B5" w:rsidRPr="006158D2" w:rsidRDefault="00F6039D" w:rsidP="006B2D92">
      <w:pPr>
        <w:spacing w:after="0" w:line="276" w:lineRule="auto"/>
        <w:ind w:firstLineChars="202" w:firstLine="566"/>
        <w:contextualSpacing/>
        <w:rPr>
          <w:bCs/>
          <w:color w:val="auto"/>
          <w:sz w:val="28"/>
          <w:szCs w:val="28"/>
        </w:rPr>
      </w:pPr>
      <w:r w:rsidRPr="006158D2">
        <w:rPr>
          <w:color w:val="auto"/>
          <w:sz w:val="28"/>
          <w:szCs w:val="28"/>
        </w:rPr>
        <w:t xml:space="preserve">- Chênh lệch tỷ giá hối đoái do đánh giá lại số dư tiền gửi ngân hàng bằng ngoại tệ tại thời điểm báo cáo (trường hợp tỷ giá mua bán chuyển khoản trung bình tăng so với tỷ giá ghi sổ kế toán). </w:t>
      </w: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Bên Có:</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Các khoản tiền Việt Nam, ngoại tệ rút ra từ ngân hàng;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 Chênh lệch tỷ giá hối đoái do đánh giá lại số dư tiền gửi ngân hàng bằng ngoại tệ tại thời điểm báo cáo (trường hợp tỷ giá mua bán chuyển khoản trung bình giảm so với tỷ giá ghi sổ kế toán). </w:t>
      </w: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Số dư bên Nợ:</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Số tiền Việt Nam, ngoại tệ hiện còn gửi tại ngân hàng tại thời điểm báo cáo.</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Tài khoản 112 - Tiền gửi Ngân hàng</w:t>
      </w:r>
      <w:r w:rsidR="006158D2" w:rsidRPr="006158D2">
        <w:rPr>
          <w:color w:val="auto"/>
          <w:sz w:val="28"/>
          <w:szCs w:val="28"/>
          <w:lang w:val="en-US"/>
        </w:rPr>
        <w:t xml:space="preserve"> </w:t>
      </w:r>
      <w:r w:rsidRPr="006158D2">
        <w:rPr>
          <w:color w:val="auto"/>
          <w:sz w:val="28"/>
          <w:szCs w:val="28"/>
          <w:lang w:val="en-US"/>
        </w:rPr>
        <w:t>có</w:t>
      </w:r>
      <w:r w:rsidRPr="006158D2">
        <w:rPr>
          <w:color w:val="auto"/>
          <w:sz w:val="28"/>
          <w:szCs w:val="28"/>
        </w:rPr>
        <w:t xml:space="preserve"> 2 tài khoản cấp 2:</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lastRenderedPageBreak/>
        <w:t xml:space="preserve">- </w:t>
      </w:r>
      <w:r w:rsidRPr="006158D2">
        <w:rPr>
          <w:i/>
          <w:color w:val="auto"/>
          <w:sz w:val="28"/>
          <w:szCs w:val="28"/>
        </w:rPr>
        <w:t>Tài khoản 1121 - Tiền Việt Nam:</w:t>
      </w:r>
      <w:r w:rsidRPr="006158D2">
        <w:rPr>
          <w:color w:val="auto"/>
          <w:sz w:val="28"/>
          <w:szCs w:val="28"/>
        </w:rPr>
        <w:t xml:space="preserve"> Phản ánh số tiền gửi vào, rút ra và hiện đang gửi tại ngân hàng bằng Đồng Việt Nam.</w:t>
      </w:r>
    </w:p>
    <w:p w:rsidR="007477B5" w:rsidRPr="006158D2" w:rsidRDefault="00F6039D" w:rsidP="006B2D92">
      <w:pPr>
        <w:spacing w:after="0" w:line="276" w:lineRule="auto"/>
        <w:ind w:firstLineChars="202" w:firstLine="566"/>
        <w:contextualSpacing/>
        <w:rPr>
          <w:color w:val="auto"/>
          <w:sz w:val="28"/>
          <w:szCs w:val="28"/>
        </w:rPr>
      </w:pPr>
      <w:r w:rsidRPr="006158D2">
        <w:rPr>
          <w:i/>
          <w:iCs/>
          <w:color w:val="auto"/>
          <w:sz w:val="28"/>
          <w:szCs w:val="28"/>
        </w:rPr>
        <w:t>- Tài khoản 1122 - Ngoại tệ</w:t>
      </w:r>
      <w:r w:rsidRPr="006158D2">
        <w:rPr>
          <w:color w:val="auto"/>
          <w:sz w:val="28"/>
          <w:szCs w:val="28"/>
        </w:rPr>
        <w:t>: Phản ánh số tiền gửi vào, rút ra và hiện đang gửi tại ngân hàng bằng ngoại tệ các loại đã quy đổi ra đồng tiền ghi sổ kế toán.</w:t>
      </w:r>
    </w:p>
    <w:p w:rsidR="007477B5" w:rsidRPr="006158D2" w:rsidRDefault="00F6039D" w:rsidP="006B2D92">
      <w:pPr>
        <w:pStyle w:val="Heading6"/>
        <w:spacing w:after="0" w:line="276" w:lineRule="auto"/>
        <w:ind w:firstLineChars="202" w:firstLine="568"/>
        <w:contextualSpacing/>
        <w:jc w:val="both"/>
        <w:rPr>
          <w:color w:val="auto"/>
          <w:sz w:val="28"/>
          <w:szCs w:val="28"/>
        </w:rPr>
      </w:pPr>
      <w:r w:rsidRPr="006158D2">
        <w:rPr>
          <w:color w:val="auto"/>
          <w:sz w:val="28"/>
          <w:szCs w:val="28"/>
        </w:rPr>
        <w:t>3. Phương pháp kế toán một số giao dịch kinh tế chủ yếu</w:t>
      </w:r>
    </w:p>
    <w:p w:rsidR="007477B5" w:rsidRPr="006158D2" w:rsidRDefault="00F6039D" w:rsidP="006B2D92">
      <w:pPr>
        <w:spacing w:after="0" w:line="276" w:lineRule="auto"/>
        <w:ind w:firstLineChars="202" w:firstLine="566"/>
        <w:contextualSpacing/>
        <w:rPr>
          <w:color w:val="auto"/>
          <w:sz w:val="28"/>
          <w:szCs w:val="28"/>
        </w:rPr>
      </w:pPr>
      <w:r w:rsidRPr="006158D2">
        <w:rPr>
          <w:iCs/>
          <w:color w:val="auto"/>
          <w:sz w:val="28"/>
          <w:szCs w:val="28"/>
        </w:rPr>
        <w:t xml:space="preserve">3.1. </w:t>
      </w:r>
      <w:r w:rsidRPr="006158D2">
        <w:rPr>
          <w:color w:val="auto"/>
          <w:sz w:val="28"/>
          <w:szCs w:val="28"/>
        </w:rPr>
        <w:t>Khi bán sản phẩm, hàng hoá, cung cấp dịch vụ thu ngay bằng tiền gửi ngân hàng, kế toán ghi nhận doanh thu,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Nợ TK </w:t>
      </w:r>
      <w:r w:rsidRPr="006158D2">
        <w:rPr>
          <w:iCs/>
          <w:color w:val="auto"/>
          <w:sz w:val="28"/>
          <w:szCs w:val="28"/>
        </w:rPr>
        <w:t>1</w:t>
      </w:r>
      <w:r w:rsidRPr="006158D2">
        <w:rPr>
          <w:color w:val="auto"/>
          <w:sz w:val="28"/>
          <w:szCs w:val="28"/>
        </w:rPr>
        <w:t>12 - Tiền gửi ngân hàng (tổng giá thanh toán)</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các TK 511, 512 (giá ch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a có thuế GTGT) </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3331 - Thuế GTGT phải nộp (nếu có).</w:t>
      </w:r>
    </w:p>
    <w:p w:rsidR="007477B5" w:rsidRPr="006158D2" w:rsidRDefault="00F6039D" w:rsidP="006B2D92">
      <w:pPr>
        <w:spacing w:after="0" w:line="276" w:lineRule="auto"/>
        <w:ind w:firstLineChars="202" w:firstLine="566"/>
        <w:contextualSpacing/>
        <w:rPr>
          <w:color w:val="auto"/>
          <w:sz w:val="28"/>
          <w:szCs w:val="28"/>
          <w:lang w:val="it-IT"/>
        </w:rPr>
      </w:pPr>
      <w:r w:rsidRPr="006158D2">
        <w:rPr>
          <w:color w:val="auto"/>
          <w:sz w:val="28"/>
          <w:szCs w:val="28"/>
          <w:lang w:val="it-IT"/>
        </w:rPr>
        <w:t xml:space="preserve">3.2. Khi phát sinh các khoản thu nhập khác bằng tiền gửi ngân hàng, ghi: </w:t>
      </w:r>
    </w:p>
    <w:p w:rsidR="007477B5" w:rsidRPr="006158D2" w:rsidRDefault="00F6039D" w:rsidP="006B2D92">
      <w:pPr>
        <w:spacing w:after="0" w:line="276" w:lineRule="auto"/>
        <w:ind w:firstLineChars="202" w:firstLine="566"/>
        <w:contextualSpacing/>
        <w:rPr>
          <w:color w:val="auto"/>
          <w:sz w:val="28"/>
          <w:szCs w:val="28"/>
          <w:lang w:val="it-IT"/>
        </w:rPr>
      </w:pPr>
      <w:r w:rsidRPr="006158D2">
        <w:rPr>
          <w:color w:val="auto"/>
          <w:sz w:val="28"/>
          <w:szCs w:val="28"/>
          <w:lang w:val="it-IT"/>
        </w:rPr>
        <w:t>Nợ TK 112 - Tiền gửi ngân hàng (tổng giá thanh toán)</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558 - Thu nhập khác (giá ch</w:t>
      </w:r>
      <w:r w:rsidRPr="006158D2">
        <w:rPr>
          <w:rFonts w:ascii="Times New Roman" w:hAnsi="Times New Roman" w:hint="eastAsia"/>
          <w:color w:val="auto"/>
          <w:sz w:val="28"/>
          <w:szCs w:val="28"/>
        </w:rPr>
        <w:t>ư</w:t>
      </w:r>
      <w:r w:rsidRPr="006158D2">
        <w:rPr>
          <w:rFonts w:ascii="Times New Roman" w:hAnsi="Times New Roman"/>
          <w:color w:val="auto"/>
          <w:sz w:val="28"/>
          <w:szCs w:val="28"/>
        </w:rPr>
        <w:t>a có thuế GTGT)</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TK 3331 - Thuế GTGT phải nộp (nếu có).</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lang w:val="it-IT"/>
        </w:rPr>
        <w:t xml:space="preserve">3.3. </w:t>
      </w:r>
      <w:r w:rsidRPr="006158D2">
        <w:rPr>
          <w:color w:val="auto"/>
          <w:sz w:val="28"/>
          <w:szCs w:val="28"/>
        </w:rPr>
        <w:t>Xuất quỹ tiền mặt gửi vào tài khoản tiền gửi không kỳ hạn tại ngân hàng,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112 - Tiền gửi Ngân hàng</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111 -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3.4. Nhận được tiền ứng trước hoặc khi khách hàng trả nợ bằng chuyển khoản, căn cứ giấy báo Có của ngân hàng,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112 - Tiền gửi Ngân hàng</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131 - Phải thu của khách hàng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3.5. Thu hồi các khoản nợ phải thu, các khoản ký cược, ký quỹ bằng tiền gửi ngân hàng; Nhận ký quỹ, ký cược của các đơn vị khác bằng tiền gửi ngân hàng,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112 - Tiền gửi ngân hàng</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131, 132, 141, 138, 338.</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3.6. Khi bán các khoản đầu tư tài chính thu bằng tiền gửi ngân hàng, kế toán ghi nhận chênh lệch giữa số tiền thu được và giá vốn khoản đầu tư vào thu nhập khác hoặc chi phí khác,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Nợ TK 112 - Tiền gửi ngân hàng (Số tiền thu được)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658 - Chi phí khác (nếu lỗ)</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121 - Đầu tư tài chính (giá vốn khoản đầu tư)</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558 - Thu nhập khác (nếu lãi).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3.7. Khi nhận được vốn góp của chủ sở hữu bằng tiền gửi ngân hàng,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112 - Tiền gửi Ngân hàng</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411 - Vốn đầu tư của chủ sở hữu (4111).</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3.8. Rút tiền gửi Ngân hàng về nhập quỹ tiền mặt, chuyển tiền gửi Ngân </w:t>
      </w:r>
      <w:r w:rsidRPr="006158D2">
        <w:rPr>
          <w:color w:val="auto"/>
          <w:sz w:val="28"/>
          <w:szCs w:val="28"/>
        </w:rPr>
        <w:lastRenderedPageBreak/>
        <w:t>hàng đi ký quỹ, ký cược,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138 - Phải thu khác</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3.9. Chi đầu tư tài chính bằng tiền gửi ngân hàng,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121 - Đầu tư tài chính</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w:t>
      </w:r>
    </w:p>
    <w:p w:rsidR="007477B5" w:rsidRPr="006158D2" w:rsidRDefault="00F6039D" w:rsidP="006B2D92">
      <w:pPr>
        <w:pStyle w:val="BodyTextIndent3"/>
        <w:spacing w:after="0" w:line="276" w:lineRule="auto"/>
        <w:ind w:left="0"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3.10. Mua hàng tồn kho, mua TSC</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 bằng tiền gửi ngân hàng:</w:t>
      </w:r>
    </w:p>
    <w:p w:rsidR="007477B5" w:rsidRPr="006158D2" w:rsidRDefault="00F6039D" w:rsidP="006B2D92">
      <w:pPr>
        <w:pStyle w:val="BodyTextIndent3"/>
        <w:spacing w:after="0" w:line="276" w:lineRule="auto"/>
        <w:ind w:left="0"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 xml:space="preserve">- Nếu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kế toán phản </w:t>
      </w:r>
      <w:r w:rsidRPr="006158D2">
        <w:rPr>
          <w:rFonts w:ascii="Times New Roman" w:hAnsi="Times New Roman" w:hint="eastAsia"/>
          <w:color w:val="auto"/>
          <w:sz w:val="28"/>
          <w:szCs w:val="28"/>
        </w:rPr>
        <w:t>á</w:t>
      </w:r>
      <w:r w:rsidRPr="006158D2">
        <w:rPr>
          <w:rFonts w:ascii="Times New Roman" w:hAnsi="Times New Roman"/>
          <w:color w:val="auto"/>
          <w:sz w:val="28"/>
          <w:szCs w:val="28"/>
        </w:rPr>
        <w:t>nh giá mua không bao gồm thuế GTGT,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151, 152, 156, 211 (Giá chưa thuế GTGT)</w:t>
      </w:r>
    </w:p>
    <w:p w:rsidR="007477B5" w:rsidRPr="006158D2" w:rsidRDefault="00F6039D" w:rsidP="006B2D92">
      <w:pPr>
        <w:pStyle w:val="BodyTextIndent3"/>
        <w:spacing w:after="0" w:line="276" w:lineRule="auto"/>
        <w:ind w:left="0"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 xml:space="preserve">Nợ TK 133 -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 (Số thuế GTGT đầu vào)</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w:t>
      </w:r>
    </w:p>
    <w:p w:rsidR="007477B5" w:rsidRPr="006158D2" w:rsidRDefault="00F6039D" w:rsidP="006B2D92">
      <w:pPr>
        <w:pStyle w:val="BodyTextIndent3"/>
        <w:spacing w:after="0" w:line="276" w:lineRule="auto"/>
        <w:ind w:left="0"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 xml:space="preserve">- Nếu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không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kế toán phản </w:t>
      </w:r>
      <w:r w:rsidRPr="006158D2">
        <w:rPr>
          <w:rFonts w:ascii="Times New Roman" w:hAnsi="Times New Roman" w:hint="eastAsia"/>
          <w:color w:val="auto"/>
          <w:sz w:val="28"/>
          <w:szCs w:val="28"/>
        </w:rPr>
        <w:t>á</w:t>
      </w:r>
      <w:r w:rsidRPr="006158D2">
        <w:rPr>
          <w:rFonts w:ascii="Times New Roman" w:hAnsi="Times New Roman"/>
          <w:color w:val="auto"/>
          <w:sz w:val="28"/>
          <w:szCs w:val="28"/>
        </w:rPr>
        <w:t>nh giá mua bao gồm cả thuế GTGT,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151, 152, 156, 211 (Tổng giá thanh toán)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 (Tổng giá thanh toán).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3.11. Khi mua vật liệu, dụng cụ thanh toán bằng tiền gửi ngân hàng sử dụng ngay vào sản xuất, kinh doanh, nếu thuế GTGT đầu vào được khấu trừ,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154, 642, 242, ... (Giá chưa có thuế GTGT)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133 - Thuế GTGT được khấu trừ (Số thuế GTGT đầu vào)</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w:t>
      </w:r>
    </w:p>
    <w:p w:rsidR="007477B5" w:rsidRPr="006158D2" w:rsidRDefault="00F6039D" w:rsidP="006B2D92">
      <w:pPr>
        <w:pStyle w:val="BodyTextIndent3"/>
        <w:spacing w:after="0" w:line="276" w:lineRule="auto"/>
        <w:ind w:left="0"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 xml:space="preserve">Nếu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không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kế toán phản </w:t>
      </w:r>
      <w:r w:rsidRPr="006158D2">
        <w:rPr>
          <w:rFonts w:ascii="Times New Roman" w:hAnsi="Times New Roman" w:hint="eastAsia"/>
          <w:color w:val="auto"/>
          <w:sz w:val="28"/>
          <w:szCs w:val="28"/>
        </w:rPr>
        <w:t>á</w:t>
      </w:r>
      <w:r w:rsidRPr="006158D2">
        <w:rPr>
          <w:rFonts w:ascii="Times New Roman" w:hAnsi="Times New Roman"/>
          <w:color w:val="auto"/>
          <w:sz w:val="28"/>
          <w:szCs w:val="28"/>
        </w:rPr>
        <w:t>nh chi phí bao gồm cả thuế GTGT,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154, 642, 242, ... (Tổng giá thanh toán)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 (Tổng giá thanh toán).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3.12. Thanh toán các khoản nợ phải trả bằng tiền gửi ngân hàng, ghi: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331, 332, 333, 334, 335, 338, 341....</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3.13. Thanh toán các khoản chi phí khác phát sinh bằng tiền gửi ngân hàng,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658 - Chi phí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133 - Thuế GTGT được khấu trừ (nếu có)</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3.14. Trả vốn góp cho các thành viên góp vốn, chi các quỹ khen thưởng, phúc lợi bằng tiền gửi Ngân hàng,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411 - Vốn đầu tư của chủ sở hữu (4111)</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lastRenderedPageBreak/>
        <w:t>Nợ TK 353 - Quỹ khen thưởng, phúc lợi</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112 - Tiền gửi ngân hàng.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3.15. Thanh toán các khoản chiết khấu thương mại, giảm giá hàng bán, hàng bán bị trả lại bằng tiền gửi ngân hàng,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521 - Các khoản giảm trừ doanh thu</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3331 - Thuế GTGT phải nộp</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112 - Tiền gửi ngân hàng.</w:t>
      </w:r>
    </w:p>
    <w:p w:rsidR="007477B5" w:rsidRPr="006158D2" w:rsidRDefault="00F6039D" w:rsidP="006B2D92">
      <w:pPr>
        <w:spacing w:after="0" w:line="276" w:lineRule="auto"/>
        <w:ind w:firstLineChars="202" w:firstLine="566"/>
        <w:contextualSpacing/>
        <w:rPr>
          <w:color w:val="auto"/>
          <w:sz w:val="28"/>
        </w:rPr>
      </w:pPr>
      <w:r w:rsidRPr="006158D2">
        <w:rPr>
          <w:color w:val="auto"/>
          <w:sz w:val="28"/>
          <w:szCs w:val="28"/>
        </w:rPr>
        <w:t xml:space="preserve">3.16. Các nghiệp vụ kinh tế liên quan </w:t>
      </w:r>
      <w:r w:rsidRPr="006158D2">
        <w:rPr>
          <w:rFonts w:hint="eastAsia"/>
          <w:color w:val="auto"/>
          <w:sz w:val="28"/>
          <w:szCs w:val="28"/>
        </w:rPr>
        <w:t>đ</w:t>
      </w:r>
      <w:r w:rsidRPr="006158D2">
        <w:rPr>
          <w:color w:val="auto"/>
          <w:sz w:val="28"/>
          <w:szCs w:val="28"/>
        </w:rPr>
        <w:t>ến ngoại tệ: Ph</w:t>
      </w:r>
      <w:r w:rsidRPr="006158D2">
        <w:rPr>
          <w:rFonts w:hint="eastAsia"/>
          <w:color w:val="auto"/>
          <w:sz w:val="28"/>
          <w:szCs w:val="28"/>
        </w:rPr>
        <w:t>ươ</w:t>
      </w:r>
      <w:r w:rsidRPr="006158D2">
        <w:rPr>
          <w:color w:val="auto"/>
          <w:sz w:val="28"/>
          <w:szCs w:val="28"/>
        </w:rPr>
        <w:t xml:space="preserve">ng pháp kế toán các giao dịch liên quan </w:t>
      </w:r>
      <w:r w:rsidRPr="006158D2">
        <w:rPr>
          <w:rFonts w:hint="eastAsia"/>
          <w:color w:val="auto"/>
          <w:sz w:val="28"/>
          <w:szCs w:val="28"/>
        </w:rPr>
        <w:t>đ</w:t>
      </w:r>
      <w:r w:rsidRPr="006158D2">
        <w:rPr>
          <w:color w:val="auto"/>
          <w:sz w:val="28"/>
          <w:szCs w:val="28"/>
        </w:rPr>
        <w:t>ến ngoại tệ là tiền gửi ngân hàng thực hiện t</w:t>
      </w:r>
      <w:r w:rsidRPr="006158D2">
        <w:rPr>
          <w:rFonts w:hint="eastAsia"/>
          <w:color w:val="auto"/>
          <w:sz w:val="28"/>
          <w:szCs w:val="28"/>
        </w:rPr>
        <w:t>ươ</w:t>
      </w:r>
      <w:r w:rsidRPr="006158D2">
        <w:rPr>
          <w:color w:val="auto"/>
          <w:sz w:val="28"/>
          <w:szCs w:val="28"/>
        </w:rPr>
        <w:t>ng tự nh</w:t>
      </w:r>
      <w:r w:rsidRPr="006158D2">
        <w:rPr>
          <w:rFonts w:hint="eastAsia"/>
          <w:color w:val="auto"/>
          <w:sz w:val="28"/>
          <w:szCs w:val="28"/>
        </w:rPr>
        <w:t>ư</w:t>
      </w:r>
      <w:r w:rsidRPr="006158D2">
        <w:rPr>
          <w:color w:val="auto"/>
          <w:sz w:val="28"/>
          <w:szCs w:val="28"/>
        </w:rPr>
        <w:t xml:space="preserve"> ngoại tệ là tiền mặt (xem Tài khoản 111).</w:t>
      </w:r>
    </w:p>
    <w:p w:rsidR="007477B5" w:rsidRPr="006158D2" w:rsidRDefault="00F6039D" w:rsidP="006B2D92">
      <w:pPr>
        <w:widowControl/>
        <w:spacing w:after="0" w:line="276" w:lineRule="auto"/>
        <w:ind w:firstLineChars="192" w:firstLine="540"/>
        <w:contextualSpacing/>
        <w:jc w:val="left"/>
        <w:rPr>
          <w:b/>
          <w:color w:val="auto"/>
          <w:sz w:val="28"/>
          <w:szCs w:val="28"/>
        </w:rPr>
      </w:pPr>
      <w:r w:rsidRPr="006158D2">
        <w:rPr>
          <w:b/>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121 - ĐẦU TƯ TÀI CHÍNH</w:t>
      </w:r>
    </w:p>
    <w:p w:rsidR="007477B5" w:rsidRPr="006158D2" w:rsidRDefault="007477B5" w:rsidP="006B2D92">
      <w:pPr>
        <w:spacing w:after="0" w:line="276" w:lineRule="auto"/>
        <w:ind w:firstLineChars="192" w:firstLine="538"/>
        <w:contextualSpacing/>
        <w:rPr>
          <w:color w:val="auto"/>
          <w:sz w:val="28"/>
          <w:szCs w:val="28"/>
        </w:rPr>
      </w:pPr>
    </w:p>
    <w:p w:rsidR="007477B5" w:rsidRPr="006158D2" w:rsidRDefault="00F6039D" w:rsidP="006B2D92">
      <w:pPr>
        <w:pStyle w:val="BodyText"/>
        <w:spacing w:after="0" w:line="276" w:lineRule="auto"/>
        <w:ind w:firstLineChars="202" w:firstLine="568"/>
        <w:contextualSpacing/>
        <w:rPr>
          <w:rFonts w:ascii="Times New Roman" w:hAnsi="Times New Roman"/>
          <w:b/>
          <w:color w:val="auto"/>
          <w:sz w:val="28"/>
        </w:rPr>
      </w:pPr>
      <w:r w:rsidRPr="006158D2">
        <w:rPr>
          <w:rFonts w:ascii="Times New Roman" w:hAnsi="Times New Roman"/>
          <w:b/>
          <w:color w:val="auto"/>
          <w:sz w:val="28"/>
        </w:rPr>
        <w:t>1. Nguyên tắc kế toán</w:t>
      </w:r>
    </w:p>
    <w:p w:rsidR="007477B5" w:rsidRPr="006158D2" w:rsidRDefault="00F6039D" w:rsidP="006B2D92">
      <w:pPr>
        <w:pStyle w:val="BodyText"/>
        <w:spacing w:after="0" w:line="276" w:lineRule="auto"/>
        <w:ind w:firstLineChars="202" w:firstLine="566"/>
        <w:contextualSpacing/>
        <w:rPr>
          <w:rFonts w:ascii="Times New Roman" w:hAnsi="Times New Roman"/>
          <w:color w:val="auto"/>
          <w:sz w:val="28"/>
        </w:rPr>
      </w:pPr>
      <w:r w:rsidRPr="006158D2">
        <w:rPr>
          <w:rFonts w:ascii="Times New Roman" w:hAnsi="Times New Roman"/>
          <w:color w:val="auto"/>
          <w:sz w:val="28"/>
        </w:rPr>
        <w:t xml:space="preserve">a) Tài khoản này dùng </w:t>
      </w:r>
      <w:r w:rsidRPr="006158D2">
        <w:rPr>
          <w:rFonts w:ascii="Times New Roman" w:hAnsi="Times New Roman" w:hint="eastAsia"/>
          <w:color w:val="auto"/>
          <w:sz w:val="28"/>
        </w:rPr>
        <w:t>đ</w:t>
      </w:r>
      <w:r w:rsidRPr="006158D2">
        <w:rPr>
          <w:rFonts w:ascii="Times New Roman" w:hAnsi="Times New Roman"/>
          <w:color w:val="auto"/>
          <w:sz w:val="28"/>
        </w:rPr>
        <w:t xml:space="preserve">ể phản ánh tình hình mua, bán và thanh toán các khoản </w:t>
      </w:r>
      <w:r w:rsidRPr="006158D2">
        <w:rPr>
          <w:rFonts w:ascii="Times New Roman" w:hAnsi="Times New Roman" w:hint="eastAsia"/>
          <w:color w:val="auto"/>
          <w:sz w:val="28"/>
        </w:rPr>
        <w:t>đ</w:t>
      </w:r>
      <w:r w:rsidRPr="006158D2">
        <w:rPr>
          <w:rFonts w:ascii="Times New Roman" w:hAnsi="Times New Roman"/>
          <w:color w:val="auto"/>
          <w:sz w:val="28"/>
        </w:rPr>
        <w:t>ầu t</w:t>
      </w:r>
      <w:r w:rsidRPr="006158D2">
        <w:rPr>
          <w:rFonts w:ascii="Times New Roman" w:hAnsi="Times New Roman" w:hint="eastAsia"/>
          <w:color w:val="auto"/>
          <w:sz w:val="28"/>
        </w:rPr>
        <w:t>ư</w:t>
      </w:r>
      <w:r w:rsidRPr="006158D2">
        <w:rPr>
          <w:rFonts w:ascii="Times New Roman" w:hAnsi="Times New Roman"/>
          <w:color w:val="auto"/>
          <w:sz w:val="28"/>
        </w:rPr>
        <w:t xml:space="preserve"> tài chính của HTX, bao gồm:</w:t>
      </w:r>
    </w:p>
    <w:p w:rsidR="007477B5" w:rsidRPr="006158D2" w:rsidRDefault="00F6039D" w:rsidP="006B2D92">
      <w:pPr>
        <w:pStyle w:val="BodyText"/>
        <w:spacing w:after="0" w:line="276" w:lineRule="auto"/>
        <w:ind w:firstLineChars="202" w:firstLine="566"/>
        <w:contextualSpacing/>
        <w:rPr>
          <w:rFonts w:ascii="Times New Roman" w:hAnsi="Times New Roman"/>
          <w:color w:val="auto"/>
          <w:sz w:val="28"/>
        </w:rPr>
      </w:pPr>
      <w:r w:rsidRPr="006158D2">
        <w:rPr>
          <w:rFonts w:ascii="Times New Roman" w:hAnsi="Times New Roman"/>
          <w:color w:val="auto"/>
          <w:sz w:val="28"/>
        </w:rPr>
        <w:t xml:space="preserve">- Tiền gửi có kỳ hạn: Là khoản tiền mà HTX gửi vào các ngân hàng, tổ chức tài chính có kỳ hạn </w:t>
      </w:r>
      <w:r w:rsidRPr="006158D2">
        <w:rPr>
          <w:rFonts w:ascii="Times New Roman" w:hAnsi="Times New Roman" w:hint="eastAsia"/>
          <w:color w:val="auto"/>
          <w:sz w:val="28"/>
        </w:rPr>
        <w:t>đ</w:t>
      </w:r>
      <w:r w:rsidRPr="006158D2">
        <w:rPr>
          <w:rFonts w:ascii="Times New Roman" w:hAnsi="Times New Roman"/>
          <w:color w:val="auto"/>
          <w:sz w:val="28"/>
        </w:rPr>
        <w:t xml:space="preserve">ể </w:t>
      </w:r>
      <w:r w:rsidRPr="006158D2">
        <w:rPr>
          <w:rFonts w:ascii="Times New Roman" w:hAnsi="Times New Roman" w:hint="eastAsia"/>
          <w:color w:val="auto"/>
          <w:sz w:val="28"/>
        </w:rPr>
        <w:t>đư</w:t>
      </w:r>
      <w:r w:rsidRPr="006158D2">
        <w:rPr>
          <w:rFonts w:ascii="Times New Roman" w:hAnsi="Times New Roman"/>
          <w:color w:val="auto"/>
          <w:sz w:val="28"/>
        </w:rPr>
        <w:t>ợc h</w:t>
      </w:r>
      <w:r w:rsidRPr="006158D2">
        <w:rPr>
          <w:rFonts w:ascii="Times New Roman" w:hAnsi="Times New Roman" w:hint="eastAsia"/>
          <w:color w:val="auto"/>
          <w:sz w:val="28"/>
        </w:rPr>
        <w:t>ư</w:t>
      </w:r>
      <w:r w:rsidRPr="006158D2">
        <w:rPr>
          <w:rFonts w:ascii="Times New Roman" w:hAnsi="Times New Roman"/>
          <w:color w:val="auto"/>
          <w:sz w:val="28"/>
        </w:rPr>
        <w:t xml:space="preserve">ởng lãi khi </w:t>
      </w:r>
      <w:r w:rsidRPr="006158D2">
        <w:rPr>
          <w:rFonts w:ascii="Times New Roman" w:hAnsi="Times New Roman" w:hint="eastAsia"/>
          <w:color w:val="auto"/>
          <w:sz w:val="28"/>
        </w:rPr>
        <w:t>đá</w:t>
      </w:r>
      <w:r w:rsidRPr="006158D2">
        <w:rPr>
          <w:rFonts w:ascii="Times New Roman" w:hAnsi="Times New Roman"/>
          <w:color w:val="auto"/>
          <w:sz w:val="28"/>
        </w:rPr>
        <w:t xml:space="preserve">o hạn. </w:t>
      </w:r>
    </w:p>
    <w:p w:rsidR="007477B5" w:rsidRPr="006158D2" w:rsidRDefault="00F6039D" w:rsidP="006B2D92">
      <w:pPr>
        <w:pStyle w:val="BodyText"/>
        <w:spacing w:after="0" w:line="276" w:lineRule="auto"/>
        <w:ind w:firstLineChars="202" w:firstLine="566"/>
        <w:contextualSpacing/>
        <w:rPr>
          <w:rFonts w:ascii="Times New Roman" w:hAnsi="Times New Roman"/>
          <w:color w:val="auto"/>
          <w:sz w:val="28"/>
        </w:rPr>
      </w:pPr>
      <w:r w:rsidRPr="006158D2">
        <w:rPr>
          <w:rFonts w:ascii="Times New Roman" w:hAnsi="Times New Roman"/>
          <w:color w:val="auto"/>
          <w:sz w:val="28"/>
        </w:rPr>
        <w:t>- Các khoản cho vay bằng tiền (không bao gồm các khoản cho thành viên vay vốn của hoạt động cho vay nội bộ);</w:t>
      </w:r>
    </w:p>
    <w:p w:rsidR="007477B5" w:rsidRPr="006158D2" w:rsidRDefault="00F6039D" w:rsidP="006B2D92">
      <w:pPr>
        <w:pStyle w:val="BodyText"/>
        <w:spacing w:after="0" w:line="276" w:lineRule="auto"/>
        <w:ind w:firstLineChars="202" w:firstLine="566"/>
        <w:contextualSpacing/>
        <w:rPr>
          <w:rFonts w:ascii="Times New Roman" w:hAnsi="Times New Roman"/>
          <w:color w:val="auto"/>
          <w:sz w:val="28"/>
        </w:rPr>
      </w:pPr>
      <w:r w:rsidRPr="006158D2">
        <w:rPr>
          <w:rFonts w:ascii="Times New Roman" w:hAnsi="Times New Roman"/>
          <w:color w:val="auto"/>
          <w:sz w:val="28"/>
        </w:rPr>
        <w:t>- Các khoản đầu t</w:t>
      </w:r>
      <w:r w:rsidRPr="006158D2">
        <w:rPr>
          <w:rFonts w:ascii="Times New Roman" w:hAnsi="Times New Roman" w:hint="eastAsia"/>
          <w:color w:val="auto"/>
          <w:sz w:val="28"/>
        </w:rPr>
        <w:t>ư</w:t>
      </w:r>
      <w:r w:rsidRPr="006158D2">
        <w:rPr>
          <w:rFonts w:ascii="Times New Roman" w:hAnsi="Times New Roman"/>
          <w:color w:val="auto"/>
          <w:sz w:val="28"/>
        </w:rPr>
        <w:t xml:space="preserve"> cổ phiếu, trái phiếu, tín phiếu, kỳ phiếu;</w:t>
      </w:r>
    </w:p>
    <w:p w:rsidR="007477B5" w:rsidRPr="006158D2" w:rsidRDefault="00F6039D" w:rsidP="006B2D92">
      <w:pPr>
        <w:pStyle w:val="BodyText"/>
        <w:spacing w:after="0" w:line="276" w:lineRule="auto"/>
        <w:ind w:firstLineChars="202" w:firstLine="566"/>
        <w:contextualSpacing/>
        <w:rPr>
          <w:rFonts w:ascii="Times New Roman" w:hAnsi="Times New Roman"/>
          <w:color w:val="auto"/>
          <w:sz w:val="28"/>
        </w:rPr>
      </w:pPr>
      <w:r w:rsidRPr="006158D2">
        <w:rPr>
          <w:rFonts w:ascii="Times New Roman" w:hAnsi="Times New Roman"/>
          <w:color w:val="auto"/>
          <w:sz w:val="28"/>
        </w:rPr>
        <w:t>- Các khoản đầu t</w:t>
      </w:r>
      <w:r w:rsidRPr="006158D2">
        <w:rPr>
          <w:rFonts w:ascii="Times New Roman" w:hAnsi="Times New Roman" w:hint="eastAsia"/>
          <w:color w:val="auto"/>
          <w:sz w:val="28"/>
        </w:rPr>
        <w:t>ư</w:t>
      </w:r>
      <w:r w:rsidRPr="006158D2">
        <w:rPr>
          <w:rFonts w:ascii="Times New Roman" w:hAnsi="Times New Roman"/>
          <w:color w:val="auto"/>
          <w:sz w:val="28"/>
        </w:rPr>
        <w:t xml:space="preserve">, góp vốn vào các </w:t>
      </w:r>
      <w:r w:rsidRPr="006158D2">
        <w:rPr>
          <w:rFonts w:ascii="Times New Roman" w:hAnsi="Times New Roman" w:hint="eastAsia"/>
          <w:color w:val="auto"/>
          <w:sz w:val="28"/>
        </w:rPr>
        <w:t>đơ</w:t>
      </w:r>
      <w:r w:rsidRPr="006158D2">
        <w:rPr>
          <w:rFonts w:ascii="Times New Roman" w:hAnsi="Times New Roman"/>
          <w:color w:val="auto"/>
          <w:sz w:val="28"/>
        </w:rPr>
        <w:t>n vị khác;</w:t>
      </w:r>
    </w:p>
    <w:p w:rsidR="007477B5" w:rsidRPr="006158D2" w:rsidRDefault="00F6039D" w:rsidP="006B2D92">
      <w:pPr>
        <w:pStyle w:val="BodyText"/>
        <w:spacing w:after="0" w:line="276" w:lineRule="auto"/>
        <w:ind w:firstLineChars="202" w:firstLine="566"/>
        <w:contextualSpacing/>
        <w:rPr>
          <w:rFonts w:ascii="Times New Roman" w:hAnsi="Times New Roman"/>
          <w:color w:val="auto"/>
          <w:sz w:val="28"/>
        </w:rPr>
      </w:pPr>
      <w:r w:rsidRPr="006158D2">
        <w:rPr>
          <w:rFonts w:ascii="Times New Roman" w:hAnsi="Times New Roman"/>
          <w:color w:val="auto"/>
          <w:sz w:val="28"/>
        </w:rPr>
        <w:t xml:space="preserve">b) Các khoản </w:t>
      </w:r>
      <w:r w:rsidRPr="006158D2">
        <w:rPr>
          <w:rFonts w:ascii="Times New Roman" w:hAnsi="Times New Roman" w:hint="eastAsia"/>
          <w:color w:val="auto"/>
          <w:sz w:val="28"/>
        </w:rPr>
        <w:t>đ</w:t>
      </w:r>
      <w:r w:rsidRPr="006158D2">
        <w:rPr>
          <w:rFonts w:ascii="Times New Roman" w:hAnsi="Times New Roman"/>
          <w:color w:val="auto"/>
          <w:sz w:val="28"/>
        </w:rPr>
        <w:t>ầu t</w:t>
      </w:r>
      <w:r w:rsidRPr="006158D2">
        <w:rPr>
          <w:rFonts w:ascii="Times New Roman" w:hAnsi="Times New Roman" w:hint="eastAsia"/>
          <w:color w:val="auto"/>
          <w:sz w:val="28"/>
        </w:rPr>
        <w:t>ư</w:t>
      </w:r>
      <w:r w:rsidRPr="006158D2">
        <w:rPr>
          <w:rFonts w:ascii="Times New Roman" w:hAnsi="Times New Roman"/>
          <w:color w:val="auto"/>
          <w:sz w:val="28"/>
        </w:rPr>
        <w:t xml:space="preserve"> tài chính phải </w:t>
      </w:r>
      <w:r w:rsidRPr="006158D2">
        <w:rPr>
          <w:rFonts w:ascii="Times New Roman" w:hAnsi="Times New Roman" w:hint="eastAsia"/>
          <w:color w:val="auto"/>
          <w:sz w:val="28"/>
        </w:rPr>
        <w:t>đư</w:t>
      </w:r>
      <w:r w:rsidRPr="006158D2">
        <w:rPr>
          <w:rFonts w:ascii="Times New Roman" w:hAnsi="Times New Roman"/>
          <w:color w:val="auto"/>
          <w:sz w:val="28"/>
        </w:rPr>
        <w:t>ợc ghi sổ kế toán theo giá gốc, bao gồm: Giá mua cộng (+) các chi phí mua (nếu có) nh</w:t>
      </w:r>
      <w:r w:rsidRPr="006158D2">
        <w:rPr>
          <w:rFonts w:ascii="Times New Roman" w:hAnsi="Times New Roman" w:hint="eastAsia"/>
          <w:color w:val="auto"/>
          <w:sz w:val="28"/>
        </w:rPr>
        <w:t>ư</w:t>
      </w:r>
      <w:r w:rsidRPr="006158D2">
        <w:rPr>
          <w:rFonts w:ascii="Times New Roman" w:hAnsi="Times New Roman"/>
          <w:color w:val="auto"/>
          <w:sz w:val="28"/>
        </w:rPr>
        <w:t xml:space="preserve"> chi phí môi giới, giao dịch, cung cấp thông tin, thuế, lệ phí và phí ngân hàng.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c) HTX phải hạch toán đầy đủ, kịp thời các khoản thu nhập từ hoạt động đầu tư tài chính. </w:t>
      </w:r>
      <w:r w:rsidRPr="006158D2">
        <w:rPr>
          <w:color w:val="auto"/>
          <w:sz w:val="28"/>
          <w:szCs w:val="28"/>
          <w:lang w:val="vi-VN"/>
        </w:rPr>
        <w:t xml:space="preserve">Trường hợp nhận </w:t>
      </w:r>
      <w:r w:rsidRPr="006158D2">
        <w:rPr>
          <w:color w:val="auto"/>
          <w:sz w:val="28"/>
          <w:szCs w:val="28"/>
        </w:rPr>
        <w:t xml:space="preserve">được </w:t>
      </w:r>
      <w:r w:rsidRPr="006158D2">
        <w:rPr>
          <w:color w:val="auto"/>
          <w:sz w:val="28"/>
          <w:szCs w:val="28"/>
          <w:lang w:val="vi-VN"/>
        </w:rPr>
        <w:t>lãi đầu tư bao gồm cả khoản lãi đầu tư dồn tích trước khi mua lại khoản đầu tư đó thì phải phân bổ số tiền lãi này. Chỉ ghi nhận là thu nhập khác phần tiền lãi của các kỳ sau khi HTX mua khoản đầu tư này. Khoản tiền lãi dồn tích trước khi HTX mua lại khoản đầu tư được ghi giảm giá trị của chính khoản đầu tư đó.</w:t>
      </w:r>
      <w:r w:rsidRPr="006158D2">
        <w:rPr>
          <w:color w:val="auto"/>
          <w:sz w:val="28"/>
          <w:szCs w:val="28"/>
        </w:rPr>
        <w:t xml:space="preserve">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Khi HTX nhận được thêm cổ phiếu từ bên nhận đầu tư mà không phải trả tiền, HTX chỉ theo dõi số lượng cổ phiếu tăng thêm và trình bày trên thuyết minh Báo cáo tài chính, không ghi nhận giá trị cổ phiếu được nhận, không ghi nhận thu nhập khác và không ghi nhận tăng giá trị khoản đầu tư vào công ty cổ phần.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d) HTX phải mở sổ chi tiết để theo dõi chi tiết khoản đầu tư tài chính mà HTX đang nắm giữ (theo từng loại đầu tư; theo từng đối tượng, mệnh giá, giá mua thực tế, từng loại nguyên tệ sử dụng để đầu tư…). Trường hợp HTX đem tài sản bằng vật liệu, dụng cụ, sản phẩm, hàng hóa hoặc tài sản cố định đi góp vốn tại đơn vị khác mà có giá trị vốn góp được đánh giá lớn hơn hoặc nhỏ hơn so với giá trị ghi sổ của tài sản thì phần chênh lệch được phản ánh vào thu nhập khác hoặc chi phí khác.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 Khi thanh lý, nhượng bán các khoản đầu tư tài chính, chi phí bán chứng khoán được phản ánh vào chi phí khác trong kỳ. Giá vốn khoản đầu tư tài chính được tính theo phương pháp bình quân gia quyền cho từng mã, từng khoản đầu tư. Khoản lãi hoặc lỗ khi thanh lý, nhượng bán đầu tư tài chính được phản ánh vào thu nhập khác hoặc chi phí khác trong kỳ báo cáo.</w:t>
      </w:r>
    </w:p>
    <w:p w:rsidR="007477B5" w:rsidRPr="006158D2" w:rsidRDefault="00F6039D" w:rsidP="006B2D92">
      <w:pPr>
        <w:pStyle w:val="BodyText"/>
        <w:spacing w:after="0" w:line="276" w:lineRule="auto"/>
        <w:ind w:firstLineChars="202" w:firstLine="566"/>
        <w:contextualSpacing/>
        <w:rPr>
          <w:rFonts w:ascii="Times New Roman" w:hAnsi="Times New Roman"/>
          <w:color w:val="auto"/>
          <w:sz w:val="28"/>
        </w:rPr>
      </w:pPr>
      <w:r w:rsidRPr="006158D2">
        <w:rPr>
          <w:rFonts w:ascii="Times New Roman" w:hAnsi="Times New Roman"/>
          <w:color w:val="auto"/>
          <w:sz w:val="28"/>
        </w:rPr>
        <w:t xml:space="preserve">e) Cuối niên </w:t>
      </w:r>
      <w:r w:rsidRPr="006158D2">
        <w:rPr>
          <w:rFonts w:ascii="Times New Roman" w:hAnsi="Times New Roman" w:hint="eastAsia"/>
          <w:color w:val="auto"/>
          <w:sz w:val="28"/>
        </w:rPr>
        <w:t>đ</w:t>
      </w:r>
      <w:r w:rsidRPr="006158D2">
        <w:rPr>
          <w:rFonts w:ascii="Times New Roman" w:hAnsi="Times New Roman"/>
          <w:color w:val="auto"/>
          <w:sz w:val="28"/>
        </w:rPr>
        <w:t>ộ kế toán, nếu giá trị thị tr</w:t>
      </w:r>
      <w:r w:rsidRPr="006158D2">
        <w:rPr>
          <w:rFonts w:ascii="Times New Roman" w:hAnsi="Times New Roman" w:hint="eastAsia"/>
          <w:color w:val="auto"/>
          <w:sz w:val="28"/>
        </w:rPr>
        <w:t>ư</w:t>
      </w:r>
      <w:r w:rsidRPr="006158D2">
        <w:rPr>
          <w:rFonts w:ascii="Times New Roman" w:hAnsi="Times New Roman"/>
          <w:color w:val="auto"/>
          <w:sz w:val="28"/>
        </w:rPr>
        <w:t xml:space="preserve">ờng của các khoản </w:t>
      </w:r>
      <w:r w:rsidRPr="006158D2">
        <w:rPr>
          <w:rFonts w:ascii="Times New Roman" w:hAnsi="Times New Roman" w:hint="eastAsia"/>
          <w:color w:val="auto"/>
          <w:sz w:val="28"/>
        </w:rPr>
        <w:t>đ</w:t>
      </w:r>
      <w:r w:rsidRPr="006158D2">
        <w:rPr>
          <w:rFonts w:ascii="Times New Roman" w:hAnsi="Times New Roman"/>
          <w:color w:val="auto"/>
          <w:sz w:val="28"/>
        </w:rPr>
        <w:t>ầu t</w:t>
      </w:r>
      <w:r w:rsidRPr="006158D2">
        <w:rPr>
          <w:rFonts w:ascii="Times New Roman" w:hAnsi="Times New Roman" w:hint="eastAsia"/>
          <w:color w:val="auto"/>
          <w:sz w:val="28"/>
        </w:rPr>
        <w:t>ư</w:t>
      </w:r>
      <w:r w:rsidRPr="006158D2">
        <w:rPr>
          <w:rFonts w:ascii="Times New Roman" w:hAnsi="Times New Roman"/>
          <w:color w:val="auto"/>
          <w:sz w:val="28"/>
        </w:rPr>
        <w:t xml:space="preserve"> tài </w:t>
      </w:r>
      <w:r w:rsidRPr="006158D2">
        <w:rPr>
          <w:rFonts w:ascii="Times New Roman" w:hAnsi="Times New Roman"/>
          <w:color w:val="auto"/>
          <w:sz w:val="28"/>
        </w:rPr>
        <w:lastRenderedPageBreak/>
        <w:t>chính bị giảm xuống thấp h</w:t>
      </w:r>
      <w:r w:rsidRPr="006158D2">
        <w:rPr>
          <w:rFonts w:ascii="Times New Roman" w:hAnsi="Times New Roman" w:hint="eastAsia"/>
          <w:color w:val="auto"/>
          <w:sz w:val="28"/>
        </w:rPr>
        <w:t>ơ</w:t>
      </w:r>
      <w:r w:rsidRPr="006158D2">
        <w:rPr>
          <w:rFonts w:ascii="Times New Roman" w:hAnsi="Times New Roman"/>
          <w:color w:val="auto"/>
          <w:sz w:val="28"/>
        </w:rPr>
        <w:t xml:space="preserve">n giá gốc, kế toán trích lập dự phòng tổn thất </w:t>
      </w:r>
      <w:r w:rsidRPr="006158D2">
        <w:rPr>
          <w:rFonts w:ascii="Times New Roman" w:hAnsi="Times New Roman" w:hint="eastAsia"/>
          <w:color w:val="auto"/>
          <w:sz w:val="28"/>
        </w:rPr>
        <w:t>đ</w:t>
      </w:r>
      <w:r w:rsidRPr="006158D2">
        <w:rPr>
          <w:rFonts w:ascii="Times New Roman" w:hAnsi="Times New Roman"/>
          <w:color w:val="auto"/>
          <w:sz w:val="28"/>
        </w:rPr>
        <w:t>ầu t</w:t>
      </w:r>
      <w:r w:rsidRPr="006158D2">
        <w:rPr>
          <w:rFonts w:ascii="Times New Roman" w:hAnsi="Times New Roman" w:hint="eastAsia"/>
          <w:color w:val="auto"/>
          <w:sz w:val="28"/>
        </w:rPr>
        <w:t>ư</w:t>
      </w:r>
      <w:r w:rsidRPr="006158D2">
        <w:rPr>
          <w:rFonts w:ascii="Times New Roman" w:hAnsi="Times New Roman"/>
          <w:color w:val="auto"/>
          <w:sz w:val="28"/>
        </w:rPr>
        <w:t xml:space="preserve"> tài chính theo quy định hiện hành.</w:t>
      </w: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lang w:val="vi-VN"/>
        </w:rPr>
        <w:t>2. Kết cấu và nội dung phản ánh của Tài khoản 121 - Đầu tư tài chính</w:t>
      </w:r>
    </w:p>
    <w:p w:rsidR="007477B5" w:rsidRPr="006158D2" w:rsidRDefault="00F6039D" w:rsidP="006B2D92">
      <w:pPr>
        <w:spacing w:after="0" w:line="276" w:lineRule="auto"/>
        <w:ind w:firstLineChars="202" w:firstLine="568"/>
        <w:contextualSpacing/>
        <w:rPr>
          <w:color w:val="auto"/>
          <w:sz w:val="28"/>
          <w:szCs w:val="28"/>
          <w:lang w:val="vi-VN"/>
        </w:rPr>
      </w:pPr>
      <w:r w:rsidRPr="006158D2">
        <w:rPr>
          <w:b/>
          <w:bCs/>
          <w:color w:val="auto"/>
          <w:sz w:val="28"/>
          <w:szCs w:val="28"/>
          <w:lang w:val="vi-VN"/>
        </w:rPr>
        <w:t xml:space="preserve">Bên Nợ: </w:t>
      </w:r>
      <w:r w:rsidRPr="006158D2">
        <w:rPr>
          <w:color w:val="auto"/>
          <w:sz w:val="28"/>
          <w:szCs w:val="28"/>
          <w:lang w:val="vi-VN"/>
        </w:rPr>
        <w:t>Giá trị TGNH có kỳ hạn và các khoản đầu tư tài chính mua vào.</w:t>
      </w:r>
    </w:p>
    <w:p w:rsidR="007477B5" w:rsidRPr="006158D2" w:rsidRDefault="00F6039D" w:rsidP="006B2D92">
      <w:pPr>
        <w:pStyle w:val="Heading2"/>
        <w:spacing w:before="0" w:after="0" w:line="276" w:lineRule="auto"/>
        <w:ind w:firstLineChars="202" w:firstLine="568"/>
        <w:contextualSpacing/>
        <w:jc w:val="both"/>
        <w:rPr>
          <w:rFonts w:ascii="Times New Roman" w:hAnsi="Times New Roman"/>
          <w:b w:val="0"/>
          <w:color w:val="auto"/>
          <w:sz w:val="28"/>
          <w:lang w:val="vi-VN"/>
        </w:rPr>
      </w:pPr>
      <w:r w:rsidRPr="006158D2">
        <w:rPr>
          <w:rFonts w:ascii="Times New Roman" w:hAnsi="Times New Roman"/>
          <w:color w:val="auto"/>
          <w:sz w:val="28"/>
          <w:lang w:val="vi-VN"/>
        </w:rPr>
        <w:t>Bên Có</w:t>
      </w:r>
      <w:r w:rsidRPr="006158D2">
        <w:rPr>
          <w:rFonts w:ascii="Times New Roman" w:hAnsi="Times New Roman"/>
          <w:b w:val="0"/>
          <w:color w:val="auto"/>
          <w:sz w:val="28"/>
          <w:lang w:val="vi-VN"/>
        </w:rPr>
        <w:t xml:space="preserve">: Các khoản TGNH có kỳ hạn đã thu hồi và giá trị ghi sổ các khoản </w:t>
      </w:r>
      <w:r w:rsidRPr="006158D2">
        <w:rPr>
          <w:rFonts w:ascii="Times New Roman" w:hAnsi="Times New Roman" w:hint="eastAsia"/>
          <w:b w:val="0"/>
          <w:color w:val="auto"/>
          <w:sz w:val="28"/>
          <w:lang w:val="vi-VN"/>
        </w:rPr>
        <w:t>đ</w:t>
      </w:r>
      <w:r w:rsidRPr="006158D2">
        <w:rPr>
          <w:rFonts w:ascii="Times New Roman" w:hAnsi="Times New Roman"/>
          <w:b w:val="0"/>
          <w:color w:val="auto"/>
          <w:sz w:val="28"/>
          <w:lang w:val="vi-VN"/>
        </w:rPr>
        <w:t>ầu t</w:t>
      </w:r>
      <w:r w:rsidRPr="006158D2">
        <w:rPr>
          <w:rFonts w:ascii="Times New Roman" w:hAnsi="Times New Roman" w:hint="eastAsia"/>
          <w:b w:val="0"/>
          <w:color w:val="auto"/>
          <w:sz w:val="28"/>
          <w:lang w:val="vi-VN"/>
        </w:rPr>
        <w:t>ư</w:t>
      </w:r>
      <w:r w:rsidRPr="006158D2">
        <w:rPr>
          <w:rFonts w:ascii="Times New Roman" w:hAnsi="Times New Roman"/>
          <w:b w:val="0"/>
          <w:color w:val="auto"/>
          <w:sz w:val="28"/>
          <w:lang w:val="vi-VN"/>
        </w:rPr>
        <w:t xml:space="preserve"> tài chính khi thanh lý, bán.</w:t>
      </w:r>
    </w:p>
    <w:p w:rsidR="007477B5" w:rsidRPr="006158D2" w:rsidRDefault="00F6039D" w:rsidP="006B2D92">
      <w:pPr>
        <w:pStyle w:val="Heading2"/>
        <w:spacing w:before="0" w:after="0" w:line="276" w:lineRule="auto"/>
        <w:ind w:firstLineChars="202" w:firstLine="568"/>
        <w:contextualSpacing/>
        <w:jc w:val="both"/>
        <w:rPr>
          <w:rFonts w:ascii="Times New Roman" w:hAnsi="Times New Roman"/>
          <w:b w:val="0"/>
          <w:color w:val="auto"/>
          <w:sz w:val="28"/>
          <w:lang w:val="vi-VN"/>
        </w:rPr>
      </w:pPr>
      <w:r w:rsidRPr="006158D2">
        <w:rPr>
          <w:rFonts w:ascii="Times New Roman" w:hAnsi="Times New Roman"/>
          <w:color w:val="auto"/>
          <w:sz w:val="28"/>
          <w:lang w:val="vi-VN"/>
        </w:rPr>
        <w:t>Số d</w:t>
      </w:r>
      <w:r w:rsidRPr="006158D2">
        <w:rPr>
          <w:rFonts w:ascii="Times New Roman" w:hAnsi="Times New Roman" w:hint="eastAsia"/>
          <w:color w:val="auto"/>
          <w:sz w:val="28"/>
          <w:lang w:val="vi-VN"/>
        </w:rPr>
        <w:t>ư</w:t>
      </w:r>
      <w:r w:rsidRPr="006158D2">
        <w:rPr>
          <w:rFonts w:ascii="Times New Roman" w:hAnsi="Times New Roman"/>
          <w:color w:val="auto"/>
          <w:sz w:val="28"/>
          <w:lang w:val="vi-VN"/>
        </w:rPr>
        <w:t xml:space="preserve"> bên Nợ: </w:t>
      </w:r>
      <w:r w:rsidRPr="006158D2">
        <w:rPr>
          <w:rFonts w:ascii="Times New Roman" w:hAnsi="Times New Roman"/>
          <w:b w:val="0"/>
          <w:color w:val="auto"/>
          <w:sz w:val="28"/>
          <w:lang w:val="vi-VN"/>
        </w:rPr>
        <w:t xml:space="preserve">Giá trị các khoản </w:t>
      </w:r>
      <w:r w:rsidRPr="006158D2">
        <w:rPr>
          <w:rFonts w:ascii="Times New Roman" w:hAnsi="Times New Roman" w:hint="eastAsia"/>
          <w:b w:val="0"/>
          <w:color w:val="auto"/>
          <w:sz w:val="28"/>
          <w:lang w:val="vi-VN"/>
        </w:rPr>
        <w:t>đ</w:t>
      </w:r>
      <w:r w:rsidRPr="006158D2">
        <w:rPr>
          <w:rFonts w:ascii="Times New Roman" w:hAnsi="Times New Roman"/>
          <w:b w:val="0"/>
          <w:color w:val="auto"/>
          <w:sz w:val="28"/>
          <w:lang w:val="vi-VN"/>
        </w:rPr>
        <w:t>ầu t</w:t>
      </w:r>
      <w:r w:rsidRPr="006158D2">
        <w:rPr>
          <w:rFonts w:ascii="Times New Roman" w:hAnsi="Times New Roman" w:hint="eastAsia"/>
          <w:b w:val="0"/>
          <w:color w:val="auto"/>
          <w:sz w:val="28"/>
          <w:lang w:val="vi-VN"/>
        </w:rPr>
        <w:t>ư</w:t>
      </w:r>
      <w:r w:rsidRPr="006158D2">
        <w:rPr>
          <w:rFonts w:ascii="Times New Roman" w:hAnsi="Times New Roman"/>
          <w:b w:val="0"/>
          <w:color w:val="auto"/>
          <w:sz w:val="28"/>
          <w:lang w:val="vi-VN"/>
        </w:rPr>
        <w:t xml:space="preserve"> tài chính tại thời </w:t>
      </w:r>
      <w:r w:rsidRPr="006158D2">
        <w:rPr>
          <w:rFonts w:ascii="Times New Roman" w:hAnsi="Times New Roman" w:hint="eastAsia"/>
          <w:b w:val="0"/>
          <w:color w:val="auto"/>
          <w:sz w:val="28"/>
          <w:lang w:val="vi-VN"/>
        </w:rPr>
        <w:t>đ</w:t>
      </w:r>
      <w:r w:rsidRPr="006158D2">
        <w:rPr>
          <w:rFonts w:ascii="Times New Roman" w:hAnsi="Times New Roman"/>
          <w:b w:val="0"/>
          <w:color w:val="auto"/>
          <w:sz w:val="28"/>
          <w:lang w:val="vi-VN"/>
        </w:rPr>
        <w:t>iểm báo cáo.</w:t>
      </w:r>
    </w:p>
    <w:p w:rsidR="007477B5" w:rsidRPr="006158D2" w:rsidRDefault="00F6039D" w:rsidP="006B2D92">
      <w:pPr>
        <w:spacing w:after="0" w:line="276" w:lineRule="auto"/>
        <w:ind w:firstLineChars="202" w:firstLine="566"/>
        <w:contextualSpacing/>
        <w:rPr>
          <w:color w:val="auto"/>
          <w:sz w:val="28"/>
          <w:szCs w:val="28"/>
          <w:lang w:val="vi-VN"/>
        </w:rPr>
      </w:pPr>
      <w:r w:rsidRPr="006158D2">
        <w:rPr>
          <w:bCs/>
          <w:color w:val="auto"/>
          <w:sz w:val="28"/>
          <w:szCs w:val="28"/>
          <w:lang w:val="vi-VN"/>
        </w:rPr>
        <w:t>Tài khoản 121</w:t>
      </w:r>
      <w:r w:rsidRPr="006158D2">
        <w:rPr>
          <w:b/>
          <w:bCs/>
          <w:color w:val="auto"/>
          <w:sz w:val="28"/>
          <w:szCs w:val="28"/>
          <w:lang w:val="vi-VN"/>
        </w:rPr>
        <w:t xml:space="preserve"> -</w:t>
      </w: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có 2 Tài khoản cấp 2:</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 </w:t>
      </w:r>
      <w:r w:rsidRPr="006158D2">
        <w:rPr>
          <w:i/>
          <w:color w:val="auto"/>
          <w:sz w:val="28"/>
          <w:szCs w:val="28"/>
          <w:lang w:val="vi-VN"/>
        </w:rPr>
        <w:t>Tài khoản 1211 - Tiền gửi có kỳ hạn:</w:t>
      </w:r>
      <w:r w:rsidRPr="006158D2">
        <w:rPr>
          <w:color w:val="auto"/>
          <w:sz w:val="28"/>
          <w:szCs w:val="28"/>
          <w:lang w:val="vi-VN"/>
        </w:rPr>
        <w:t xml:space="preserve"> Phản ánh tình hình t</w:t>
      </w:r>
      <w:r w:rsidRPr="006158D2">
        <w:rPr>
          <w:rFonts w:hint="eastAsia"/>
          <w:color w:val="auto"/>
          <w:sz w:val="28"/>
          <w:szCs w:val="28"/>
          <w:lang w:val="vi-VN"/>
        </w:rPr>
        <w:t>ă</w:t>
      </w:r>
      <w:r w:rsidRPr="006158D2">
        <w:rPr>
          <w:color w:val="auto"/>
          <w:sz w:val="28"/>
          <w:szCs w:val="28"/>
          <w:lang w:val="vi-VN"/>
        </w:rPr>
        <w:t>ng, giảm và số hiện có của tiền gửi có kỳ hạn.</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 </w:t>
      </w:r>
      <w:r w:rsidRPr="006158D2">
        <w:rPr>
          <w:i/>
          <w:color w:val="auto"/>
          <w:sz w:val="28"/>
          <w:szCs w:val="28"/>
          <w:lang w:val="vi-VN"/>
        </w:rPr>
        <w:t xml:space="preserve">Tài khoản 1218 - </w:t>
      </w:r>
      <w:r w:rsidRPr="006158D2">
        <w:rPr>
          <w:rFonts w:hint="eastAsia"/>
          <w:i/>
          <w:color w:val="auto"/>
          <w:sz w:val="28"/>
          <w:szCs w:val="28"/>
          <w:lang w:val="vi-VN"/>
        </w:rPr>
        <w:t>Đ</w:t>
      </w:r>
      <w:r w:rsidRPr="006158D2">
        <w:rPr>
          <w:i/>
          <w:color w:val="auto"/>
          <w:sz w:val="28"/>
          <w:szCs w:val="28"/>
          <w:lang w:val="vi-VN"/>
        </w:rPr>
        <w:t>ầu t</w:t>
      </w:r>
      <w:r w:rsidRPr="006158D2">
        <w:rPr>
          <w:rFonts w:hint="eastAsia"/>
          <w:i/>
          <w:color w:val="auto"/>
          <w:sz w:val="28"/>
          <w:szCs w:val="28"/>
          <w:lang w:val="vi-VN"/>
        </w:rPr>
        <w:t>ư</w:t>
      </w:r>
      <w:r w:rsidRPr="006158D2">
        <w:rPr>
          <w:i/>
          <w:color w:val="auto"/>
          <w:sz w:val="28"/>
          <w:szCs w:val="28"/>
          <w:lang w:val="vi-VN"/>
        </w:rPr>
        <w:t xml:space="preserve"> tài chính khác:</w:t>
      </w:r>
      <w:r w:rsidRPr="006158D2">
        <w:rPr>
          <w:color w:val="auto"/>
          <w:sz w:val="28"/>
          <w:szCs w:val="28"/>
          <w:lang w:val="vi-VN"/>
        </w:rPr>
        <w:t xml:space="preserve"> Phản ánh tình hình t</w:t>
      </w:r>
      <w:r w:rsidRPr="006158D2">
        <w:rPr>
          <w:rFonts w:hint="eastAsia"/>
          <w:color w:val="auto"/>
          <w:sz w:val="28"/>
          <w:szCs w:val="28"/>
          <w:lang w:val="vi-VN"/>
        </w:rPr>
        <w:t>ă</w:t>
      </w:r>
      <w:r w:rsidRPr="006158D2">
        <w:rPr>
          <w:color w:val="auto"/>
          <w:sz w:val="28"/>
          <w:szCs w:val="28"/>
          <w:lang w:val="vi-VN"/>
        </w:rPr>
        <w:t xml:space="preserve">ng, giảm và số hiện có của các khoản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khác.</w:t>
      </w: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3. Phương pháp kế toán một số giao dịch kinh tế chủ yếu</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3.1. Khi gửi tiền có kỳ hạn vào ngân hàng, tổ chức tài chính, căn cứ vào số tiền gửi, ghi:</w:t>
      </w:r>
    </w:p>
    <w:p w:rsidR="007477B5" w:rsidRPr="006158D2" w:rsidRDefault="00F6039D" w:rsidP="006B2D92">
      <w:pPr>
        <w:pStyle w:val="Heading6"/>
        <w:spacing w:after="0" w:line="276" w:lineRule="auto"/>
        <w:ind w:firstLineChars="202" w:firstLine="566"/>
        <w:contextualSpacing/>
        <w:jc w:val="both"/>
        <w:rPr>
          <w:color w:val="auto"/>
          <w:sz w:val="28"/>
          <w:szCs w:val="28"/>
        </w:rPr>
      </w:pPr>
      <w:r w:rsidRPr="006158D2">
        <w:rPr>
          <w:b w:val="0"/>
          <w:color w:val="auto"/>
          <w:sz w:val="28"/>
          <w:szCs w:val="28"/>
        </w:rPr>
        <w:t>Nợ TK 121- Đầu tư tài chính (1211)</w:t>
      </w:r>
    </w:p>
    <w:p w:rsidR="007477B5" w:rsidRPr="006158D2" w:rsidRDefault="00F6039D">
      <w:pPr>
        <w:pStyle w:val="Heading6"/>
        <w:spacing w:after="0" w:line="276" w:lineRule="auto"/>
        <w:ind w:leftChars="400" w:left="1080" w:firstLine="0"/>
        <w:contextualSpacing/>
        <w:jc w:val="both"/>
        <w:rPr>
          <w:color w:val="auto"/>
          <w:sz w:val="28"/>
          <w:szCs w:val="28"/>
        </w:rPr>
      </w:pPr>
      <w:r w:rsidRPr="006158D2">
        <w:rPr>
          <w:b w:val="0"/>
          <w:color w:val="auto"/>
          <w:sz w:val="28"/>
          <w:szCs w:val="28"/>
        </w:rPr>
        <w:t xml:space="preserve">Có các TK 111, 112 </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Định kỳ, kế toán phản ánh số tiền lãi cho vay thu được, ghi:</w:t>
      </w:r>
    </w:p>
    <w:p w:rsidR="007477B5" w:rsidRPr="006158D2" w:rsidRDefault="00F6039D" w:rsidP="006B2D92">
      <w:pPr>
        <w:spacing w:after="0" w:line="276" w:lineRule="auto"/>
        <w:ind w:firstLineChars="202" w:firstLine="566"/>
        <w:contextualSpacing/>
        <w:rPr>
          <w:color w:val="auto"/>
        </w:rPr>
      </w:pPr>
      <w:r w:rsidRPr="006158D2">
        <w:rPr>
          <w:rFonts w:eastAsia=".VnTime"/>
          <w:color w:val="auto"/>
          <w:sz w:val="28"/>
          <w:szCs w:val="28"/>
        </w:rPr>
        <w:t>a) Trường hợp thu lãi định kỳ:</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các TK 111, 112 (nếu thu lãi ngay bằng tiền)</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138 - Phải thu khác (số tiền lãi chưa thu được)</w:t>
      </w:r>
    </w:p>
    <w:p w:rsidR="007477B5" w:rsidRPr="006158D2" w:rsidRDefault="00F6039D">
      <w:pPr>
        <w:spacing w:after="0" w:line="276" w:lineRule="auto"/>
        <w:ind w:leftChars="400" w:left="1080"/>
        <w:contextualSpacing/>
        <w:rPr>
          <w:rFonts w:eastAsia=".VnTime"/>
          <w:color w:val="auto"/>
          <w:sz w:val="28"/>
          <w:szCs w:val="28"/>
        </w:rPr>
      </w:pPr>
      <w:r w:rsidRPr="006158D2">
        <w:rPr>
          <w:rFonts w:eastAsia=".VnTime"/>
          <w:color w:val="auto"/>
          <w:sz w:val="28"/>
          <w:szCs w:val="28"/>
        </w:rPr>
        <w:t>Có TK 558 - Thu nhập khác.</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b) Trường hợp thu lãi cuối kỳ:</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Định kỳ, phản ánh số lãi phải thu của ngân hàng, tổ chức tín dụng,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138 - Phải thu khác</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558 - Thu nhập khác.</w:t>
      </w:r>
    </w:p>
    <w:p w:rsidR="007477B5" w:rsidRPr="006158D2" w:rsidRDefault="00F6039D" w:rsidP="006B2D92">
      <w:pPr>
        <w:spacing w:after="0" w:line="276" w:lineRule="auto"/>
        <w:ind w:firstLineChars="202" w:firstLine="566"/>
        <w:contextualSpacing/>
        <w:rPr>
          <w:rFonts w:eastAsia=".VnTime"/>
          <w:color w:val="auto"/>
          <w:sz w:val="28"/>
        </w:rPr>
      </w:pPr>
      <w:r w:rsidRPr="006158D2">
        <w:rPr>
          <w:rFonts w:eastAsia=".VnTime"/>
          <w:color w:val="auto"/>
          <w:sz w:val="28"/>
        </w:rPr>
        <w:t>- Cuối kỳ hạn nợ, khi thu được cả gốc và lãi, ghi:</w:t>
      </w:r>
    </w:p>
    <w:p w:rsidR="007477B5" w:rsidRPr="006158D2" w:rsidRDefault="00F6039D" w:rsidP="006B2D92">
      <w:pPr>
        <w:spacing w:after="0" w:line="276" w:lineRule="auto"/>
        <w:ind w:firstLineChars="202" w:firstLine="566"/>
        <w:contextualSpacing/>
        <w:rPr>
          <w:rFonts w:eastAsia=".VnTime"/>
          <w:color w:val="auto"/>
          <w:sz w:val="28"/>
        </w:rPr>
      </w:pPr>
      <w:r w:rsidRPr="006158D2">
        <w:rPr>
          <w:rFonts w:eastAsia=".VnTime"/>
          <w:color w:val="auto"/>
          <w:sz w:val="28"/>
        </w:rPr>
        <w:t>Nợ các TK 111, 112</w:t>
      </w:r>
    </w:p>
    <w:p w:rsidR="007477B5" w:rsidRPr="006158D2" w:rsidRDefault="00F6039D">
      <w:pPr>
        <w:spacing w:after="0" w:line="276" w:lineRule="auto"/>
        <w:ind w:leftChars="400" w:left="1080"/>
        <w:contextualSpacing/>
        <w:rPr>
          <w:color w:val="auto"/>
          <w:sz w:val="28"/>
          <w:szCs w:val="28"/>
        </w:rPr>
      </w:pPr>
      <w:r w:rsidRPr="006158D2">
        <w:rPr>
          <w:rFonts w:eastAsia=".VnTime"/>
          <w:color w:val="auto"/>
          <w:sz w:val="28"/>
        </w:rPr>
        <w:t xml:space="preserve">Có TK </w:t>
      </w:r>
      <w:r w:rsidRPr="006158D2">
        <w:rPr>
          <w:color w:val="auto"/>
          <w:sz w:val="28"/>
          <w:szCs w:val="28"/>
        </w:rPr>
        <w:t>121 - Đầu tư tài chính (1211)</w:t>
      </w:r>
    </w:p>
    <w:p w:rsidR="007477B5" w:rsidRPr="006158D2" w:rsidRDefault="00F6039D">
      <w:pPr>
        <w:spacing w:after="0" w:line="276" w:lineRule="auto"/>
        <w:ind w:leftChars="400" w:left="1080"/>
        <w:contextualSpacing/>
        <w:rPr>
          <w:rFonts w:eastAsia=".VnTime"/>
          <w:color w:val="auto"/>
          <w:sz w:val="28"/>
        </w:rPr>
      </w:pPr>
      <w:r w:rsidRPr="006158D2">
        <w:rPr>
          <w:rFonts w:eastAsia=".VnTime"/>
          <w:color w:val="auto"/>
          <w:sz w:val="28"/>
          <w:szCs w:val="28"/>
        </w:rPr>
        <w:t>Có TK 558 - Thu nhập khác (số tiền lãi kỳ cuối cùng)</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c) Trường hợp nhận lãi trước cho nhiều kỳ:</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Khi xuất tiền gửi vào ngân hàng, tổ chức tín dụng bù trừ với tổng số tiền lãi nhận được của nhiều kỳ, ghi:</w:t>
      </w:r>
    </w:p>
    <w:p w:rsidR="007477B5" w:rsidRPr="006158D2" w:rsidRDefault="00F6039D" w:rsidP="006B2D92">
      <w:pPr>
        <w:spacing w:after="0" w:line="276" w:lineRule="auto"/>
        <w:ind w:firstLineChars="202" w:firstLine="566"/>
        <w:contextualSpacing/>
        <w:rPr>
          <w:color w:val="auto"/>
          <w:sz w:val="28"/>
          <w:szCs w:val="28"/>
        </w:rPr>
      </w:pPr>
      <w:r w:rsidRPr="006158D2">
        <w:rPr>
          <w:rFonts w:eastAsia=".VnTime"/>
          <w:color w:val="auto"/>
          <w:sz w:val="28"/>
          <w:szCs w:val="28"/>
        </w:rPr>
        <w:t xml:space="preserve">Nợ TK </w:t>
      </w:r>
      <w:r w:rsidRPr="006158D2">
        <w:rPr>
          <w:color w:val="auto"/>
          <w:sz w:val="28"/>
          <w:szCs w:val="28"/>
        </w:rPr>
        <w:t>121 - Đầu tư tài chính (1211)</w:t>
      </w:r>
    </w:p>
    <w:p w:rsidR="007477B5" w:rsidRPr="006158D2" w:rsidRDefault="00F6039D">
      <w:pPr>
        <w:spacing w:after="0" w:line="276" w:lineRule="auto"/>
        <w:ind w:leftChars="400" w:left="1080"/>
        <w:contextualSpacing/>
        <w:rPr>
          <w:rFonts w:eastAsia=".VnTime"/>
          <w:color w:val="auto"/>
          <w:sz w:val="28"/>
          <w:szCs w:val="28"/>
        </w:rPr>
      </w:pPr>
      <w:r w:rsidRPr="006158D2">
        <w:rPr>
          <w:rFonts w:eastAsia=".VnTime"/>
          <w:color w:val="auto"/>
          <w:sz w:val="28"/>
          <w:szCs w:val="28"/>
        </w:rPr>
        <w:t>Có TK 338 - Phải trả khác (tổng số tiền lãi nhận trước cho nhiều kỳ)</w:t>
      </w:r>
    </w:p>
    <w:p w:rsidR="007477B5" w:rsidRPr="006158D2" w:rsidRDefault="00F6039D">
      <w:pPr>
        <w:spacing w:after="0" w:line="276" w:lineRule="auto"/>
        <w:ind w:leftChars="400" w:left="1080"/>
        <w:contextualSpacing/>
        <w:rPr>
          <w:rFonts w:eastAsia=".VnTime"/>
          <w:color w:val="auto"/>
          <w:sz w:val="28"/>
          <w:szCs w:val="28"/>
        </w:rPr>
      </w:pPr>
      <w:r w:rsidRPr="006158D2">
        <w:rPr>
          <w:rFonts w:eastAsia=".VnTime"/>
          <w:color w:val="auto"/>
          <w:sz w:val="28"/>
          <w:szCs w:val="28"/>
        </w:rPr>
        <w:t>Có các TK 111, 112 (số tiền thực gửi vào ngân hàng, tổ chức tài chính).</w:t>
      </w:r>
    </w:p>
    <w:p w:rsidR="007477B5" w:rsidRPr="006158D2" w:rsidRDefault="00F6039D">
      <w:pPr>
        <w:pStyle w:val="ListParagraph"/>
        <w:tabs>
          <w:tab w:val="left" w:pos="0"/>
          <w:tab w:val="left" w:pos="900"/>
        </w:tabs>
        <w:spacing w:after="0" w:line="276" w:lineRule="auto"/>
        <w:ind w:left="0" w:firstLine="567"/>
        <w:rPr>
          <w:rFonts w:eastAsia=".VnTime"/>
          <w:color w:val="auto"/>
          <w:sz w:val="28"/>
        </w:rPr>
      </w:pPr>
      <w:r w:rsidRPr="006158D2">
        <w:rPr>
          <w:rFonts w:ascii="Times New Roman" w:eastAsia=".VnTime" w:hAnsi="Times New Roman"/>
          <w:color w:val="auto"/>
          <w:sz w:val="28"/>
        </w:rPr>
        <w:t xml:space="preserve">- Định kỳ phân bổ đều tiền lãi nhận được vào thu nhập khác của từng kỳ, </w:t>
      </w:r>
      <w:r w:rsidRPr="006158D2">
        <w:rPr>
          <w:rFonts w:ascii="Times New Roman" w:eastAsia=".VnTime" w:hAnsi="Times New Roman"/>
          <w:color w:val="auto"/>
          <w:sz w:val="28"/>
        </w:rPr>
        <w:lastRenderedPageBreak/>
        <w:t>ghi:</w:t>
      </w:r>
    </w:p>
    <w:p w:rsidR="007477B5" w:rsidRPr="006158D2" w:rsidRDefault="00F6039D" w:rsidP="006B2D92">
      <w:pPr>
        <w:tabs>
          <w:tab w:val="left" w:pos="360"/>
          <w:tab w:val="left" w:pos="900"/>
        </w:tabs>
        <w:spacing w:after="0" w:line="276" w:lineRule="auto"/>
        <w:ind w:firstLineChars="202" w:firstLine="566"/>
        <w:contextualSpacing/>
        <w:rPr>
          <w:rFonts w:eastAsia=".VnTime"/>
          <w:color w:val="auto"/>
          <w:sz w:val="28"/>
        </w:rPr>
      </w:pPr>
      <w:r w:rsidRPr="006158D2">
        <w:rPr>
          <w:rFonts w:eastAsia=".VnTime"/>
          <w:color w:val="auto"/>
          <w:sz w:val="28"/>
        </w:rPr>
        <w:t xml:space="preserve">Nợ TK 338 </w:t>
      </w:r>
      <w:r w:rsidRPr="006158D2">
        <w:rPr>
          <w:rFonts w:eastAsia=".VnTime"/>
          <w:color w:val="auto"/>
          <w:sz w:val="28"/>
          <w:szCs w:val="28"/>
        </w:rPr>
        <w:t>- Phải trả khác (số tiền lãi phân bổ cho từng kỳ)</w:t>
      </w:r>
      <w:r w:rsidRPr="006158D2">
        <w:rPr>
          <w:rFonts w:eastAsia=".VnTime"/>
          <w:color w:val="auto"/>
          <w:sz w:val="28"/>
        </w:rPr>
        <w:t xml:space="preserve"> </w:t>
      </w:r>
    </w:p>
    <w:p w:rsidR="007477B5" w:rsidRPr="006158D2" w:rsidRDefault="00F6039D">
      <w:pPr>
        <w:spacing w:after="0" w:line="276" w:lineRule="auto"/>
        <w:ind w:leftChars="400" w:left="1080"/>
        <w:contextualSpacing/>
        <w:rPr>
          <w:color w:val="auto"/>
        </w:rPr>
      </w:pPr>
      <w:r w:rsidRPr="006158D2">
        <w:rPr>
          <w:rFonts w:eastAsia=".VnTime"/>
          <w:color w:val="auto"/>
          <w:sz w:val="28"/>
          <w:szCs w:val="28"/>
        </w:rPr>
        <w:t>Có TK 558 - Thu nhập khác (Lãi cho vay từng kỳ)</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3.2. Khi mua các khoản đầu tư tài chính, căn cứ vào chi phí mua thực tế (giá mua cộng (+) chi phí môi giới, giao dịch, chi phí thông tin, lệ phí, phí ngân hàng…),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121 - Đầu tư tài chính</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các TK 111, 112, 138, 141, 331,…</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3.3. Định kỳ, phản ánh số thu lãi trái phiếu và các chứng khoán khác: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Trường hợp nhận tiền lãi không mang tiền về HTX mà sử dụng tiền lãi tiếp tục mua bổ sung ngay trái phiếu, tín phiếu,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121 - Đầu tư tài chính (1218)</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TK 558 - Thu nhập khác.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Trường hợp nhận lãi bằng tiền hoặc nhận được thông báo về số lãi được nhận,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các TK 111, 112, 138</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TK 558 - Thu nhập khác.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Trường hợp nhận lãi đầu tư bao gồm cả khoản lãi đầu tư dồn tích trước khi mua lại khoản đầu tư đó thì phải phân bổ số tiền lãi này,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các TK 111, 112, 138... (tổng tiền lãi thu được)</w:t>
      </w:r>
    </w:p>
    <w:p w:rsidR="007477B5" w:rsidRPr="006158D2" w:rsidRDefault="00F6039D">
      <w:pPr>
        <w:spacing w:after="0" w:line="276" w:lineRule="auto"/>
        <w:ind w:leftChars="420" w:left="2692" w:hanging="1558"/>
        <w:contextualSpacing/>
        <w:rPr>
          <w:color w:val="auto"/>
          <w:sz w:val="28"/>
          <w:szCs w:val="28"/>
          <w:lang w:val="vi-VN"/>
        </w:rPr>
      </w:pPr>
      <w:r w:rsidRPr="006158D2">
        <w:rPr>
          <w:color w:val="auto"/>
          <w:sz w:val="28"/>
          <w:szCs w:val="28"/>
          <w:lang w:val="vi-VN"/>
        </w:rPr>
        <w:t>Có TK 121 - Đầu tư tài chính (phần tiền lãi đầu tư dồn tích trước khi HTX mua lại khoản đầu tư) (1218)</w:t>
      </w:r>
    </w:p>
    <w:p w:rsidR="007477B5" w:rsidRPr="006158D2" w:rsidRDefault="00F6039D">
      <w:pPr>
        <w:spacing w:after="0" w:line="276" w:lineRule="auto"/>
        <w:ind w:leftChars="420" w:left="2692" w:hanging="1558"/>
        <w:contextualSpacing/>
        <w:rPr>
          <w:color w:val="auto"/>
          <w:sz w:val="28"/>
          <w:szCs w:val="28"/>
          <w:lang w:val="vi-VN"/>
        </w:rPr>
      </w:pPr>
      <w:r w:rsidRPr="006158D2">
        <w:rPr>
          <w:color w:val="auto"/>
          <w:sz w:val="28"/>
          <w:szCs w:val="28"/>
          <w:lang w:val="vi-VN"/>
        </w:rPr>
        <w:t>Có TK 558 - Thu nhập khác (phần tiền lãi của các kỳ sau khi HTX mua khoản đầu tư).</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3.4. Kế toán cổ tức, lợi nhuận được chia:</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Trường hợp nhận cổ tức cho giai đoạn sau ngày đầu tư,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các TK 111, 112... (nếu đã nhận bằng tiền)</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138 - Phải thu khác (chưa thu được tiền ngay)</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TK 558 - Thu nhập khác.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Trường hợp nhận cổ tức của giai đoạn trước ngày đầu tư,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các TK 111, 112, 138... (tổng tiền lãi thu được)</w:t>
      </w:r>
    </w:p>
    <w:p w:rsidR="007477B5" w:rsidRPr="006158D2" w:rsidRDefault="00F6039D">
      <w:pPr>
        <w:spacing w:after="0" w:line="276" w:lineRule="auto"/>
        <w:ind w:leftChars="399" w:left="2691" w:hanging="1614"/>
        <w:contextualSpacing/>
        <w:rPr>
          <w:color w:val="auto"/>
          <w:sz w:val="28"/>
          <w:szCs w:val="28"/>
          <w:lang w:val="vi-VN"/>
        </w:rPr>
      </w:pPr>
      <w:r w:rsidRPr="006158D2">
        <w:rPr>
          <w:color w:val="auto"/>
          <w:sz w:val="28"/>
          <w:szCs w:val="28"/>
          <w:lang w:val="vi-VN"/>
        </w:rPr>
        <w:t>Có TK 121 - Đầu tư tài chính (phần tiền lãi đầu tư dồn tích trước khi HTX mua lại khoản đầu tư) (1218).</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3.5. Khi chuyển nhượng các khoản đầu tư tài chính, căn cứ vào giá bán:</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Trường hợp có lãi,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các TK 111, 112, 131... (tổng giá thanh toán)</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TK 121 - Đầu tư tài chính (giá vốn khoản đầu tư) (1218)</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TK 558 - Thu nhập khác (chênh lệch giá bán &gt; giá vốn)</w:t>
      </w:r>
      <w:r w:rsidRPr="006158D2">
        <w:rPr>
          <w:color w:val="auto"/>
          <w:sz w:val="28"/>
          <w:szCs w:val="28"/>
          <w:lang w:val="vi-VN"/>
        </w:rPr>
        <w:tab/>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lastRenderedPageBreak/>
        <w:t>- Trường hợp bị lỗ,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các TK 111, 112, 131 (tổng giá thanh toán)</w:t>
      </w:r>
    </w:p>
    <w:p w:rsidR="007477B5" w:rsidRPr="006158D2" w:rsidRDefault="00F6039D" w:rsidP="006B2D92">
      <w:pPr>
        <w:pStyle w:val="BodyText"/>
        <w:spacing w:after="0" w:line="276" w:lineRule="auto"/>
        <w:ind w:firstLineChars="202" w:firstLine="566"/>
        <w:contextualSpacing/>
        <w:rPr>
          <w:rFonts w:asciiTheme="majorHAnsi" w:hAnsiTheme="majorHAnsi" w:cstheme="majorHAnsi"/>
          <w:color w:val="auto"/>
          <w:sz w:val="28"/>
          <w:lang w:val="vi-VN"/>
        </w:rPr>
      </w:pPr>
      <w:r w:rsidRPr="006158D2">
        <w:rPr>
          <w:rFonts w:ascii="Times New Roman" w:hAnsi="Times New Roman"/>
          <w:color w:val="auto"/>
          <w:sz w:val="28"/>
          <w:lang w:val="vi-VN"/>
        </w:rPr>
        <w:t xml:space="preserve">Nợ TK 658 - Chi phí khác (chênh lệch giá bán &lt; </w:t>
      </w:r>
      <w:r w:rsidRPr="006158D2">
        <w:rPr>
          <w:rFonts w:asciiTheme="majorHAnsi" w:hAnsiTheme="majorHAnsi" w:cstheme="majorHAnsi"/>
          <w:color w:val="auto"/>
          <w:sz w:val="28"/>
          <w:lang w:val="vi-VN"/>
        </w:rPr>
        <w:t>giá v</w:t>
      </w:r>
      <w:r w:rsidRPr="006158D2">
        <w:rPr>
          <w:rFonts w:ascii="Times New Roman" w:hAnsi="Times New Roman"/>
          <w:color w:val="auto"/>
          <w:sz w:val="28"/>
          <w:lang w:val="vi-VN"/>
        </w:rPr>
        <w:t>ố</w:t>
      </w:r>
      <w:r w:rsidRPr="006158D2">
        <w:rPr>
          <w:rFonts w:asciiTheme="majorHAnsi" w:hAnsiTheme="majorHAnsi" w:cstheme="majorHAnsi"/>
          <w:color w:val="auto"/>
          <w:sz w:val="28"/>
          <w:lang w:val="vi-VN"/>
        </w:rPr>
        <w:t>n)</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TK 121 - Đầu tư tài chính (giá vốn khoản đầu tư) (1218).</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chi phí về chuyển nhượng các khoản đầu tư tài chính,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658 - Chi phí khác</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các TK 111, 112, 331...</w:t>
      </w:r>
    </w:p>
    <w:p w:rsidR="007477B5" w:rsidRPr="006158D2" w:rsidRDefault="00F6039D" w:rsidP="006B2D92">
      <w:pPr>
        <w:pStyle w:val="BodyText"/>
        <w:spacing w:after="0" w:line="276" w:lineRule="auto"/>
        <w:ind w:firstLineChars="202" w:firstLine="566"/>
        <w:contextualSpacing/>
        <w:rPr>
          <w:rFonts w:ascii="Times New Roman" w:hAnsi="Times New Roman"/>
          <w:color w:val="auto"/>
          <w:sz w:val="28"/>
          <w:lang w:val="vi-VN"/>
        </w:rPr>
      </w:pPr>
      <w:r w:rsidRPr="006158D2">
        <w:rPr>
          <w:rFonts w:ascii="Times New Roman" w:hAnsi="Times New Roman"/>
          <w:color w:val="auto"/>
          <w:sz w:val="28"/>
          <w:lang w:val="vi-VN"/>
        </w:rPr>
        <w:t xml:space="preserve">3.6. Thu hồi hoặc thanh toán các khoản </w:t>
      </w:r>
      <w:r w:rsidRPr="006158D2">
        <w:rPr>
          <w:rFonts w:ascii="Times New Roman" w:hAnsi="Times New Roman" w:hint="eastAsia"/>
          <w:color w:val="auto"/>
          <w:sz w:val="28"/>
          <w:lang w:val="vi-VN"/>
        </w:rPr>
        <w:t>đ</w:t>
      </w:r>
      <w:r w:rsidRPr="006158D2">
        <w:rPr>
          <w:rFonts w:ascii="Times New Roman" w:hAnsi="Times New Roman"/>
          <w:color w:val="auto"/>
          <w:sz w:val="28"/>
          <w:lang w:val="vi-VN"/>
        </w:rPr>
        <w:t>ầu t</w:t>
      </w:r>
      <w:r w:rsidRPr="006158D2">
        <w:rPr>
          <w:rFonts w:ascii="Times New Roman" w:hAnsi="Times New Roman" w:hint="eastAsia"/>
          <w:color w:val="auto"/>
          <w:sz w:val="28"/>
          <w:lang w:val="vi-VN"/>
        </w:rPr>
        <w:t>ư</w:t>
      </w:r>
      <w:r w:rsidRPr="006158D2">
        <w:rPr>
          <w:rFonts w:ascii="Times New Roman" w:hAnsi="Times New Roman"/>
          <w:color w:val="auto"/>
          <w:sz w:val="28"/>
          <w:lang w:val="vi-VN"/>
        </w:rPr>
        <w:t xml:space="preserve"> tài chính </w:t>
      </w:r>
      <w:r w:rsidRPr="006158D2">
        <w:rPr>
          <w:rFonts w:ascii="Times New Roman" w:hAnsi="Times New Roman" w:hint="eastAsia"/>
          <w:color w:val="auto"/>
          <w:sz w:val="28"/>
          <w:lang w:val="vi-VN"/>
        </w:rPr>
        <w:t>đã</w:t>
      </w:r>
      <w:r w:rsidRPr="006158D2">
        <w:rPr>
          <w:rFonts w:ascii="Times New Roman" w:hAnsi="Times New Roman"/>
          <w:color w:val="auto"/>
          <w:sz w:val="28"/>
          <w:lang w:val="vi-VN"/>
        </w:rPr>
        <w:t xml:space="preserve"> </w:t>
      </w:r>
      <w:r w:rsidRPr="006158D2">
        <w:rPr>
          <w:rFonts w:ascii="Times New Roman" w:hAnsi="Times New Roman" w:hint="eastAsia"/>
          <w:color w:val="auto"/>
          <w:sz w:val="28"/>
          <w:lang w:val="vi-VN"/>
        </w:rPr>
        <w:t>đá</w:t>
      </w:r>
      <w:r w:rsidRPr="006158D2">
        <w:rPr>
          <w:rFonts w:ascii="Times New Roman" w:hAnsi="Times New Roman"/>
          <w:color w:val="auto"/>
          <w:sz w:val="28"/>
          <w:lang w:val="vi-VN"/>
        </w:rPr>
        <w:t>o hạn,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các TK 111, 112, 131 (Tổng giá thanh toán)</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658 - Chi phí khác (nếu lỗ)</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TK 121 - Đầu tư tài chính (Giá vốn khoản đầu tư) (1218)</w:t>
      </w:r>
    </w:p>
    <w:p w:rsidR="007477B5" w:rsidRPr="006158D2" w:rsidRDefault="00F6039D">
      <w:pPr>
        <w:spacing w:after="0" w:line="276" w:lineRule="auto"/>
        <w:ind w:leftChars="400" w:left="1080"/>
        <w:contextualSpacing/>
        <w:rPr>
          <w:color w:val="auto"/>
          <w:sz w:val="28"/>
          <w:szCs w:val="28"/>
          <w:lang w:val="vi-VN"/>
        </w:rPr>
      </w:pPr>
      <w:r w:rsidRPr="006158D2">
        <w:rPr>
          <w:color w:val="auto"/>
          <w:sz w:val="28"/>
          <w:szCs w:val="28"/>
          <w:lang w:val="vi-VN"/>
        </w:rPr>
        <w:t>Có TK 558 - Thu nhập khác (nếu lãi).</w:t>
      </w:r>
    </w:p>
    <w:p w:rsidR="007477B5" w:rsidRPr="006158D2" w:rsidRDefault="007477B5" w:rsidP="006B2D92">
      <w:pPr>
        <w:pStyle w:val="BodyText"/>
        <w:spacing w:after="0" w:line="276" w:lineRule="auto"/>
        <w:ind w:firstLineChars="192" w:firstLine="538"/>
        <w:contextualSpacing/>
        <w:rPr>
          <w:rFonts w:ascii="Times New Roman" w:hAnsi="Times New Roman"/>
          <w:color w:val="auto"/>
          <w:sz w:val="28"/>
          <w:lang w:val="vi-VN"/>
        </w:rPr>
      </w:pP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br w:type="page"/>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lastRenderedPageBreak/>
        <w:t>NGUYÊN TẮC KẾ TOÁN CÁC KHOẢN PHẢI THU</w:t>
      </w:r>
    </w:p>
    <w:p w:rsidR="007477B5" w:rsidRPr="006158D2" w:rsidRDefault="007477B5" w:rsidP="006B2D92">
      <w:pPr>
        <w:spacing w:after="0" w:line="276" w:lineRule="auto"/>
        <w:ind w:firstLineChars="192" w:firstLine="538"/>
        <w:contextualSpacing/>
        <w:rPr>
          <w:color w:val="auto"/>
          <w:sz w:val="28"/>
          <w:szCs w:val="28"/>
          <w:lang w:val="vi-VN"/>
        </w:rPr>
      </w:pP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1. Các khoản phải thu được theo dõi chi tiết theo số tiền phải thu, kỳ hạn phải thu, đối tượng phải thu, loại nguyên tệ phải thu (nếu có) và các yếu tố khác theo nhu cầu quản lý của HTX.</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2. Các khoản phải thu của HTX bao gồm phải thu của khách hàng, phải thu của hoạt động cho vay nội bộ, phải thu từ các đơn vị nội bộ, phải thu khác được phân loại theo nguyên tắc: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a) Phải thu của khách hàng gồm các khoản phải thu mang tính chất thương mại phát sinh từ giao dịch có tính chất mua - bán, như: Phải thu về bán hàng, cung cấp dịch vụ, thanh lý, nhượng bán tài sản (TSCĐ, các khoản đầu tư tài chính) giữa HTX và người mua (bao gồm thành viên chính thức và khách hàng không phải là thành viên chính thức).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b) Phải thu của hoạt động cho vay nội bộ bao gồm các khoản thu của HTX đối với thành viên chính thức về hoạt động cho vay nội bộ (bao gồm gốc và lãi cho vay) và hoạt động cho vay nội bộ khác (nếu có).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c) Phải thu giữa các đơn vị nội bộ trong HTX bao gồm các khoản phải thu giữa HTX và các đơn vị trực thuộc (chi nhánh, văn phòng đại diện).</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d) Phải thu khác gồm các khoản phải thu không có tính chất thương mại, không liên quan đến giao dịch mua - bán, như: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khoản phải thu về lãi cho vay, tiền gửi, cổ tức và lợi nhuận được chia;</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khoản chi hộ bên thứ ba được quyền nhận lại;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Giá trị tài sản thiếu chờ xử lý hoặc bắt bồi thường nhưng chưa thu được;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Giá trị tài sản phi tiền tệ (tài sản bằng hiện vật) cho mượn;</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khoản ký quỹ, ký cược và các khoản phải thu khác…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3. Cuối kỳ kế toán nếu HTX có phát sinh các khoản nợ phải thu khó đòi thì HTX trích lập dự phòng nợ phải thu khó đòi theo quy định hiện hành (nếu quy định hiện hành cho phép).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4. Đối với các khoản phải thu bằng ngoại tệ, HTX phải theo dõi chi tiết các khoản nợ phải thu theo từng loại nguyên tệ, từng đối tượng công nợ và thực hiện theo nguyên tắc: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 </w:t>
      </w:r>
      <w:r w:rsidRPr="006158D2">
        <w:rPr>
          <w:bCs/>
          <w:color w:val="auto"/>
          <w:sz w:val="28"/>
          <w:szCs w:val="28"/>
          <w:lang w:val="vi-VN"/>
        </w:rPr>
        <w:t>Khi phát sinh các khoản nợ phải</w:t>
      </w:r>
      <w:r w:rsidRPr="006158D2">
        <w:rPr>
          <w:b/>
          <w:bCs/>
          <w:color w:val="auto"/>
          <w:sz w:val="28"/>
          <w:szCs w:val="28"/>
          <w:lang w:val="vi-VN"/>
        </w:rPr>
        <w:t xml:space="preserve"> </w:t>
      </w:r>
      <w:r w:rsidRPr="006158D2">
        <w:rPr>
          <w:color w:val="auto"/>
          <w:sz w:val="28"/>
          <w:szCs w:val="28"/>
          <w:lang w:val="vi-VN"/>
        </w:rPr>
        <w:t xml:space="preserve">thu (bên Nợ các TK phải thu), HTX phải quy đổi ra đồng tiền ghi sổ kế toán theo tỷ giá mua bán chuyển khoản trung bình của ngân hàng thương mại nơi HTX thường xuyên có giao dịch tại thời điểm phát sinh.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Khi thu hồi nợ phải thu (bên Có Tài khoản phải thu) áp dụng tỷ giá ghi sổ bình quân gia quyền cho từng đối tượng công nợ.</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rPr>
        <w:t xml:space="preserve">5. </w:t>
      </w:r>
      <w:r w:rsidRPr="006158D2">
        <w:rPr>
          <w:color w:val="auto"/>
          <w:sz w:val="28"/>
          <w:szCs w:val="28"/>
          <w:lang w:val="vi-VN"/>
        </w:rPr>
        <w:t xml:space="preserve">Cuối kỳ kế toán, HTX phải đánh giá lại các khoản nợ phải thu là khoản </w:t>
      </w:r>
      <w:r w:rsidRPr="006158D2">
        <w:rPr>
          <w:color w:val="auto"/>
          <w:sz w:val="28"/>
          <w:szCs w:val="28"/>
          <w:lang w:val="vi-VN"/>
        </w:rPr>
        <w:lastRenderedPageBreak/>
        <w:t xml:space="preserve">mục tiền tệ có gốc ngoại tệ (là những khoản mục mà HTX sẽ thu nợ bằng ngoại tệ) theo tỷ giá mua bán chuyển khoản trung bình cuối kỳ của ngân hàng thương mại nơi HTX thường xuyên có giao dịch. </w:t>
      </w:r>
    </w:p>
    <w:p w:rsidR="007477B5" w:rsidRPr="006158D2" w:rsidRDefault="00F6039D">
      <w:pPr>
        <w:spacing w:after="0" w:line="276" w:lineRule="auto"/>
        <w:contextualSpacing/>
        <w:jc w:val="center"/>
        <w:rPr>
          <w:b/>
          <w:color w:val="auto"/>
          <w:sz w:val="28"/>
          <w:szCs w:val="28"/>
          <w:lang w:val="vi-VN"/>
        </w:rPr>
      </w:pPr>
      <w:r w:rsidRPr="006158D2">
        <w:rPr>
          <w:color w:val="auto"/>
          <w:sz w:val="28"/>
          <w:szCs w:val="28"/>
          <w:lang w:val="vi-VN"/>
        </w:rPr>
        <w:br w:type="page"/>
      </w:r>
      <w:r w:rsidRPr="006158D2">
        <w:rPr>
          <w:b/>
          <w:color w:val="auto"/>
          <w:sz w:val="28"/>
          <w:szCs w:val="28"/>
          <w:lang w:val="vi-VN"/>
        </w:rPr>
        <w:lastRenderedPageBreak/>
        <w:t>TÀI KHOẢN 131 - PHẢI THU CỦA KHÁCH HÀNG</w:t>
      </w:r>
    </w:p>
    <w:p w:rsidR="007477B5" w:rsidRPr="006158D2" w:rsidRDefault="007477B5" w:rsidP="006B2D92">
      <w:pPr>
        <w:spacing w:after="0" w:line="276" w:lineRule="auto"/>
        <w:ind w:firstLineChars="192" w:firstLine="538"/>
        <w:contextualSpacing/>
        <w:rPr>
          <w:color w:val="auto"/>
          <w:sz w:val="28"/>
          <w:szCs w:val="28"/>
          <w:lang w:val="vi-VN"/>
        </w:rPr>
      </w:pPr>
    </w:p>
    <w:p w:rsidR="007477B5" w:rsidRPr="006158D2" w:rsidRDefault="00F6039D" w:rsidP="006B2D92">
      <w:pPr>
        <w:spacing w:after="0" w:line="276" w:lineRule="auto"/>
        <w:ind w:firstLineChars="202" w:firstLine="568"/>
        <w:contextualSpacing/>
        <w:rPr>
          <w:b/>
          <w:color w:val="auto"/>
          <w:sz w:val="28"/>
          <w:szCs w:val="28"/>
          <w:lang w:val="vi-VN"/>
        </w:rPr>
      </w:pPr>
      <w:r w:rsidRPr="006158D2">
        <w:rPr>
          <w:b/>
          <w:color w:val="auto"/>
          <w:sz w:val="28"/>
          <w:szCs w:val="28"/>
          <w:lang w:val="vi-VN"/>
        </w:rPr>
        <w:t>1. Nguyên tắc kế toán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 xml:space="preserve">a) </w:t>
      </w:r>
      <w:r w:rsidRPr="006158D2">
        <w:rPr>
          <w:rFonts w:ascii="Times New Roman" w:hAnsi="Times New Roman"/>
          <w:color w:val="auto"/>
          <w:sz w:val="28"/>
          <w:szCs w:val="28"/>
          <w:lang w:val="vi-VN"/>
        </w:rPr>
        <w:t xml:space="preserve">Tài khoản này dùng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ể phản ánh các khoản nợ phải thu và tình hình thanh toán các khoản nợ phải thu của HTX với khách hàng về tiền bán sản phẩm, hàng hóa, TSC</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 các khoản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tài chính, cung cấp dịch vụ.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b)</w:t>
      </w: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ối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ợng phải thu được hạch toán vào tài khoản này là các khách hàng có quan hệ kinh tế với HTX về mua sản phẩm, hàng hoá, nhận cung cấp dịch vụ, kể cả TSC</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 các khoản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tài chính. Khách hàng của HTX bao gồm: thành viên HTX và các khách hàng bên ngoài HTX.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Tài khoản này phải được hạch toán chi tiết theo từng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ối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ợng khách hàng, từng nội dung phải thu, từng kỳ hạn thu nợ và từng lần thanh toán. Tùy theo yêu cầu quản lý của HTX, tài khoản này có thể mở chi tiết theo thành viên HTX và khách hàng khác.</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bCs/>
          <w:color w:val="auto"/>
          <w:sz w:val="28"/>
          <w:szCs w:val="28"/>
          <w:lang w:val="vi-VN"/>
        </w:rPr>
      </w:pPr>
      <w:r w:rsidRPr="006158D2">
        <w:rPr>
          <w:rFonts w:ascii="Times New Roman" w:hAnsi="Times New Roman"/>
          <w:bCs/>
          <w:color w:val="auto"/>
          <w:sz w:val="28"/>
          <w:szCs w:val="28"/>
          <w:lang w:val="vi-VN"/>
        </w:rPr>
        <w:t xml:space="preserve">c) Trong hạch toán chi tiết tài khoản này, HTX phải tiến hành phân loại các khoản nợ, loại nợ có thể trả </w:t>
      </w:r>
      <w:r w:rsidRPr="006158D2">
        <w:rPr>
          <w:rFonts w:ascii="Times New Roman" w:hAnsi="Times New Roman" w:hint="eastAsia"/>
          <w:bCs/>
          <w:color w:val="auto"/>
          <w:sz w:val="28"/>
          <w:szCs w:val="28"/>
          <w:lang w:val="vi-VN"/>
        </w:rPr>
        <w:t>đú</w:t>
      </w:r>
      <w:r w:rsidRPr="006158D2">
        <w:rPr>
          <w:rFonts w:ascii="Times New Roman" w:hAnsi="Times New Roman"/>
          <w:bCs/>
          <w:color w:val="auto"/>
          <w:sz w:val="28"/>
          <w:szCs w:val="28"/>
          <w:lang w:val="vi-VN"/>
        </w:rPr>
        <w:t xml:space="preserve">ng hạn, khoản nợ khó </w:t>
      </w:r>
      <w:r w:rsidRPr="006158D2">
        <w:rPr>
          <w:rFonts w:ascii="Times New Roman" w:hAnsi="Times New Roman" w:hint="eastAsia"/>
          <w:bCs/>
          <w:color w:val="auto"/>
          <w:sz w:val="28"/>
          <w:szCs w:val="28"/>
          <w:lang w:val="vi-VN"/>
        </w:rPr>
        <w:t>đò</w:t>
      </w:r>
      <w:r w:rsidRPr="006158D2">
        <w:rPr>
          <w:rFonts w:ascii="Times New Roman" w:hAnsi="Times New Roman"/>
          <w:bCs/>
          <w:color w:val="auto"/>
          <w:sz w:val="28"/>
          <w:szCs w:val="28"/>
          <w:lang w:val="vi-VN"/>
        </w:rPr>
        <w:t>i hoặc có khả n</w:t>
      </w:r>
      <w:r w:rsidRPr="006158D2">
        <w:rPr>
          <w:rFonts w:ascii="Times New Roman" w:hAnsi="Times New Roman" w:hint="eastAsia"/>
          <w:bCs/>
          <w:color w:val="auto"/>
          <w:sz w:val="28"/>
          <w:szCs w:val="28"/>
          <w:lang w:val="vi-VN"/>
        </w:rPr>
        <w:t>ă</w:t>
      </w:r>
      <w:r w:rsidRPr="006158D2">
        <w:rPr>
          <w:rFonts w:ascii="Times New Roman" w:hAnsi="Times New Roman"/>
          <w:bCs/>
          <w:color w:val="auto"/>
          <w:sz w:val="28"/>
          <w:szCs w:val="28"/>
          <w:lang w:val="vi-VN"/>
        </w:rPr>
        <w:t xml:space="preserve">ng không thu hồi </w:t>
      </w:r>
      <w:r w:rsidRPr="006158D2">
        <w:rPr>
          <w:rFonts w:ascii="Times New Roman" w:hAnsi="Times New Roman" w:hint="eastAsia"/>
          <w:bCs/>
          <w:color w:val="auto"/>
          <w:sz w:val="28"/>
          <w:szCs w:val="28"/>
          <w:lang w:val="vi-VN"/>
        </w:rPr>
        <w:t>đư</w:t>
      </w:r>
      <w:r w:rsidRPr="006158D2">
        <w:rPr>
          <w:rFonts w:ascii="Times New Roman" w:hAnsi="Times New Roman"/>
          <w:bCs/>
          <w:color w:val="auto"/>
          <w:sz w:val="28"/>
          <w:szCs w:val="28"/>
          <w:lang w:val="vi-VN"/>
        </w:rPr>
        <w:t xml:space="preserve">ợc, </w:t>
      </w:r>
      <w:r w:rsidRPr="006158D2">
        <w:rPr>
          <w:rFonts w:ascii="Times New Roman" w:hAnsi="Times New Roman" w:hint="eastAsia"/>
          <w:bCs/>
          <w:color w:val="auto"/>
          <w:sz w:val="28"/>
          <w:szCs w:val="28"/>
          <w:lang w:val="vi-VN"/>
        </w:rPr>
        <w:t>đ</w:t>
      </w:r>
      <w:r w:rsidRPr="006158D2">
        <w:rPr>
          <w:rFonts w:ascii="Times New Roman" w:hAnsi="Times New Roman"/>
          <w:bCs/>
          <w:color w:val="auto"/>
          <w:sz w:val="28"/>
          <w:szCs w:val="28"/>
          <w:lang w:val="vi-VN"/>
        </w:rPr>
        <w:t>ể có c</w:t>
      </w:r>
      <w:r w:rsidRPr="006158D2">
        <w:rPr>
          <w:rFonts w:ascii="Times New Roman" w:hAnsi="Times New Roman" w:hint="eastAsia"/>
          <w:bCs/>
          <w:color w:val="auto"/>
          <w:sz w:val="28"/>
          <w:szCs w:val="28"/>
          <w:lang w:val="vi-VN"/>
        </w:rPr>
        <w:t>ă</w:t>
      </w:r>
      <w:r w:rsidRPr="006158D2">
        <w:rPr>
          <w:rFonts w:ascii="Times New Roman" w:hAnsi="Times New Roman"/>
          <w:bCs/>
          <w:color w:val="auto"/>
          <w:sz w:val="28"/>
          <w:szCs w:val="28"/>
          <w:lang w:val="vi-VN"/>
        </w:rPr>
        <w:t xml:space="preserve">n cứ xác </w:t>
      </w:r>
      <w:r w:rsidRPr="006158D2">
        <w:rPr>
          <w:rFonts w:ascii="Times New Roman" w:hAnsi="Times New Roman" w:hint="eastAsia"/>
          <w:bCs/>
          <w:color w:val="auto"/>
          <w:sz w:val="28"/>
          <w:szCs w:val="28"/>
          <w:lang w:val="vi-VN"/>
        </w:rPr>
        <w:t>đ</w:t>
      </w:r>
      <w:r w:rsidRPr="006158D2">
        <w:rPr>
          <w:rFonts w:ascii="Times New Roman" w:hAnsi="Times New Roman"/>
          <w:bCs/>
          <w:color w:val="auto"/>
          <w:sz w:val="28"/>
          <w:szCs w:val="28"/>
          <w:lang w:val="vi-VN"/>
        </w:rPr>
        <w:t xml:space="preserve">ịnh số trích lập dự phòng phải thu khó </w:t>
      </w:r>
      <w:r w:rsidRPr="006158D2">
        <w:rPr>
          <w:rFonts w:ascii="Times New Roman" w:hAnsi="Times New Roman" w:hint="eastAsia"/>
          <w:bCs/>
          <w:color w:val="auto"/>
          <w:sz w:val="28"/>
          <w:szCs w:val="28"/>
          <w:lang w:val="vi-VN"/>
        </w:rPr>
        <w:t>đò</w:t>
      </w:r>
      <w:r w:rsidRPr="006158D2">
        <w:rPr>
          <w:rFonts w:ascii="Times New Roman" w:hAnsi="Times New Roman"/>
          <w:bCs/>
          <w:color w:val="auto"/>
          <w:sz w:val="28"/>
          <w:szCs w:val="28"/>
          <w:lang w:val="vi-VN"/>
        </w:rPr>
        <w:t xml:space="preserve">i hoặc có biện pháp xử lý </w:t>
      </w:r>
      <w:r w:rsidRPr="006158D2">
        <w:rPr>
          <w:rFonts w:ascii="Times New Roman" w:hAnsi="Times New Roman" w:hint="eastAsia"/>
          <w:bCs/>
          <w:color w:val="auto"/>
          <w:sz w:val="28"/>
          <w:szCs w:val="28"/>
          <w:lang w:val="vi-VN"/>
        </w:rPr>
        <w:t>đ</w:t>
      </w:r>
      <w:r w:rsidRPr="006158D2">
        <w:rPr>
          <w:rFonts w:ascii="Times New Roman" w:hAnsi="Times New Roman"/>
          <w:bCs/>
          <w:color w:val="auto"/>
          <w:sz w:val="28"/>
          <w:szCs w:val="28"/>
          <w:lang w:val="vi-VN"/>
        </w:rPr>
        <w:t xml:space="preserve">ối với khoản nợ phải thu không </w:t>
      </w:r>
      <w:r w:rsidRPr="006158D2">
        <w:rPr>
          <w:rFonts w:ascii="Times New Roman" w:hAnsi="Times New Roman" w:hint="eastAsia"/>
          <w:bCs/>
          <w:color w:val="auto"/>
          <w:sz w:val="28"/>
          <w:szCs w:val="28"/>
          <w:lang w:val="vi-VN"/>
        </w:rPr>
        <w:t>đò</w:t>
      </w:r>
      <w:r w:rsidRPr="006158D2">
        <w:rPr>
          <w:rFonts w:ascii="Times New Roman" w:hAnsi="Times New Roman"/>
          <w:bCs/>
          <w:color w:val="auto"/>
          <w:sz w:val="28"/>
          <w:szCs w:val="28"/>
          <w:lang w:val="vi-VN"/>
        </w:rPr>
        <w:t xml:space="preserve">i </w:t>
      </w:r>
      <w:r w:rsidRPr="006158D2">
        <w:rPr>
          <w:rFonts w:ascii="Times New Roman" w:hAnsi="Times New Roman" w:hint="eastAsia"/>
          <w:bCs/>
          <w:color w:val="auto"/>
          <w:sz w:val="28"/>
          <w:szCs w:val="28"/>
          <w:lang w:val="vi-VN"/>
        </w:rPr>
        <w:t>đư</w:t>
      </w:r>
      <w:r w:rsidRPr="006158D2">
        <w:rPr>
          <w:rFonts w:ascii="Times New Roman" w:hAnsi="Times New Roman"/>
          <w:bCs/>
          <w:color w:val="auto"/>
          <w:sz w:val="28"/>
          <w:szCs w:val="28"/>
          <w:lang w:val="vi-VN"/>
        </w:rPr>
        <w:t xml:space="preserve">ợc. Khoản thiệt hại về nợ phải thu khó </w:t>
      </w:r>
      <w:r w:rsidRPr="006158D2">
        <w:rPr>
          <w:rFonts w:ascii="Times New Roman" w:hAnsi="Times New Roman" w:hint="eastAsia"/>
          <w:bCs/>
          <w:color w:val="auto"/>
          <w:sz w:val="28"/>
          <w:szCs w:val="28"/>
          <w:lang w:val="vi-VN"/>
        </w:rPr>
        <w:t>đò</w:t>
      </w:r>
      <w:r w:rsidRPr="006158D2">
        <w:rPr>
          <w:rFonts w:ascii="Times New Roman" w:hAnsi="Times New Roman"/>
          <w:bCs/>
          <w:color w:val="auto"/>
          <w:sz w:val="28"/>
          <w:szCs w:val="28"/>
          <w:lang w:val="vi-VN"/>
        </w:rPr>
        <w:t xml:space="preserve">i sau khi trừ dự phòng </w:t>
      </w:r>
      <w:r w:rsidRPr="006158D2">
        <w:rPr>
          <w:rFonts w:ascii="Times New Roman" w:hAnsi="Times New Roman" w:hint="eastAsia"/>
          <w:bCs/>
          <w:color w:val="auto"/>
          <w:sz w:val="28"/>
          <w:szCs w:val="28"/>
          <w:lang w:val="vi-VN"/>
        </w:rPr>
        <w:t>đã</w:t>
      </w:r>
      <w:r w:rsidRPr="006158D2">
        <w:rPr>
          <w:rFonts w:ascii="Times New Roman" w:hAnsi="Times New Roman"/>
          <w:bCs/>
          <w:color w:val="auto"/>
          <w:sz w:val="28"/>
          <w:szCs w:val="28"/>
          <w:lang w:val="vi-VN"/>
        </w:rPr>
        <w:t xml:space="preserve"> trích lập </w:t>
      </w:r>
      <w:r w:rsidRPr="006158D2">
        <w:rPr>
          <w:rFonts w:ascii="Times New Roman" w:hAnsi="Times New Roman" w:hint="eastAsia"/>
          <w:bCs/>
          <w:color w:val="auto"/>
          <w:sz w:val="28"/>
          <w:szCs w:val="28"/>
          <w:lang w:val="vi-VN"/>
        </w:rPr>
        <w:t>đư</w:t>
      </w:r>
      <w:r w:rsidRPr="006158D2">
        <w:rPr>
          <w:rFonts w:ascii="Times New Roman" w:hAnsi="Times New Roman"/>
          <w:bCs/>
          <w:color w:val="auto"/>
          <w:sz w:val="28"/>
          <w:szCs w:val="28"/>
          <w:lang w:val="vi-VN"/>
        </w:rPr>
        <w:t xml:space="preserve">ợc ghi nhận vào chi phí quản lý HTX trong kỳ báo cáo. Khoản nợ khó </w:t>
      </w:r>
      <w:r w:rsidRPr="006158D2">
        <w:rPr>
          <w:rFonts w:ascii="Times New Roman" w:hAnsi="Times New Roman" w:hint="eastAsia"/>
          <w:bCs/>
          <w:color w:val="auto"/>
          <w:sz w:val="28"/>
          <w:szCs w:val="28"/>
          <w:lang w:val="vi-VN"/>
        </w:rPr>
        <w:t>đò</w:t>
      </w:r>
      <w:r w:rsidRPr="006158D2">
        <w:rPr>
          <w:rFonts w:ascii="Times New Roman" w:hAnsi="Times New Roman"/>
          <w:bCs/>
          <w:color w:val="auto"/>
          <w:sz w:val="28"/>
          <w:szCs w:val="28"/>
          <w:lang w:val="vi-VN"/>
        </w:rPr>
        <w:t xml:space="preserve">i </w:t>
      </w:r>
      <w:r w:rsidRPr="006158D2">
        <w:rPr>
          <w:rFonts w:ascii="Times New Roman" w:hAnsi="Times New Roman" w:hint="eastAsia"/>
          <w:bCs/>
          <w:color w:val="auto"/>
          <w:sz w:val="28"/>
          <w:szCs w:val="28"/>
          <w:lang w:val="vi-VN"/>
        </w:rPr>
        <w:t>đã</w:t>
      </w:r>
      <w:r w:rsidRPr="006158D2">
        <w:rPr>
          <w:rFonts w:ascii="Times New Roman" w:hAnsi="Times New Roman"/>
          <w:bCs/>
          <w:color w:val="auto"/>
          <w:sz w:val="28"/>
          <w:szCs w:val="28"/>
          <w:lang w:val="vi-VN"/>
        </w:rPr>
        <w:t xml:space="preserve"> xử lý khi </w:t>
      </w:r>
      <w:r w:rsidRPr="006158D2">
        <w:rPr>
          <w:rFonts w:ascii="Times New Roman" w:hAnsi="Times New Roman" w:hint="eastAsia"/>
          <w:bCs/>
          <w:color w:val="auto"/>
          <w:sz w:val="28"/>
          <w:szCs w:val="28"/>
          <w:lang w:val="vi-VN"/>
        </w:rPr>
        <w:t>đò</w:t>
      </w:r>
      <w:r w:rsidRPr="006158D2">
        <w:rPr>
          <w:rFonts w:ascii="Times New Roman" w:hAnsi="Times New Roman"/>
          <w:bCs/>
          <w:color w:val="auto"/>
          <w:sz w:val="28"/>
          <w:szCs w:val="28"/>
          <w:lang w:val="vi-VN"/>
        </w:rPr>
        <w:t xml:space="preserve">i </w:t>
      </w:r>
      <w:r w:rsidRPr="006158D2">
        <w:rPr>
          <w:rFonts w:ascii="Times New Roman" w:hAnsi="Times New Roman" w:hint="eastAsia"/>
          <w:bCs/>
          <w:color w:val="auto"/>
          <w:sz w:val="28"/>
          <w:szCs w:val="28"/>
          <w:lang w:val="vi-VN"/>
        </w:rPr>
        <w:t>đư</w:t>
      </w:r>
      <w:r w:rsidRPr="006158D2">
        <w:rPr>
          <w:rFonts w:ascii="Times New Roman" w:hAnsi="Times New Roman"/>
          <w:bCs/>
          <w:color w:val="auto"/>
          <w:sz w:val="28"/>
          <w:szCs w:val="28"/>
          <w:lang w:val="vi-VN"/>
        </w:rPr>
        <w:t>ợc, hạch toán vào thu nhập khác.</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d)</w:t>
      </w:r>
      <w:r w:rsidRPr="006158D2">
        <w:rPr>
          <w:rFonts w:ascii="Times New Roman" w:hAnsi="Times New Roman"/>
          <w:color w:val="auto"/>
          <w:sz w:val="28"/>
          <w:szCs w:val="28"/>
          <w:lang w:val="vi-VN"/>
        </w:rPr>
        <w:t xml:space="preserve"> Trong quan hệ bán sản phẩm, hàng hoá, cung cấp dịch vụ theo thoả thuận giữa HTX với khách hàng, nếu sản phẩm, hàng hoá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giao, dịch vụ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cung cấp không </w:t>
      </w:r>
      <w:r w:rsidRPr="006158D2">
        <w:rPr>
          <w:rFonts w:ascii="Times New Roman" w:hAnsi="Times New Roman" w:hint="eastAsia"/>
          <w:color w:val="auto"/>
          <w:sz w:val="28"/>
          <w:szCs w:val="28"/>
          <w:lang w:val="vi-VN"/>
        </w:rPr>
        <w:t>đú</w:t>
      </w:r>
      <w:r w:rsidRPr="006158D2">
        <w:rPr>
          <w:rFonts w:ascii="Times New Roman" w:hAnsi="Times New Roman"/>
          <w:color w:val="auto"/>
          <w:sz w:val="28"/>
          <w:szCs w:val="28"/>
          <w:lang w:val="vi-VN"/>
        </w:rPr>
        <w:t xml:space="preserve">ng theo thoả thuận trong hợp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ồng kinh tế thì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mua có thể yêu cầu HTX giảm giá hàng bán hoặc trả lại số hàng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giao.</w:t>
      </w:r>
    </w:p>
    <w:p w:rsidR="007477B5" w:rsidRPr="006158D2" w:rsidRDefault="00F6039D" w:rsidP="006B2D92">
      <w:pPr>
        <w:pStyle w:val="4tenchuongCharChar"/>
        <w:spacing w:after="0" w:line="276" w:lineRule="auto"/>
        <w:ind w:firstLineChars="202" w:firstLine="568"/>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2. Kết cấu và nội dung phản ánh của Tài khoản 131 - Phải thu của khách hàng</w:t>
      </w:r>
    </w:p>
    <w:p w:rsidR="007477B5" w:rsidRPr="006158D2" w:rsidRDefault="00F6039D" w:rsidP="006B2D92">
      <w:pPr>
        <w:pStyle w:val="1chinhtrangChar1CharCharCharChar"/>
        <w:spacing w:before="0" w:after="0" w:line="276" w:lineRule="auto"/>
        <w:ind w:firstLineChars="202" w:firstLine="568"/>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Bên Nợ:</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tiền phải thu của khách hàng phát sinh trong kỳ khi bán sản phẩm, hàng hóa, TSC</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 dịch vụ hoặc các khoản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tài chính;</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tiền thừa trả lại cho khách hàng;</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Đá</w:t>
      </w:r>
      <w:r w:rsidRPr="006158D2">
        <w:rPr>
          <w:rFonts w:ascii="Times New Roman" w:hAnsi="Times New Roman"/>
          <w:color w:val="auto"/>
          <w:sz w:val="28"/>
          <w:szCs w:val="28"/>
          <w:lang w:val="vi-VN"/>
        </w:rPr>
        <w:t>nh giá lại các khoản phải thu của khách hàng là khoản mục tiền tệ có gốc ngoại tệ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hợp tỷ giá mua bán chuyển khoản trung bình cuối kỳ t</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ng so với tỷ giá ghi sổ kế toán).</w:t>
      </w:r>
    </w:p>
    <w:p w:rsidR="007477B5" w:rsidRPr="006158D2" w:rsidRDefault="00F6039D" w:rsidP="006B2D92">
      <w:pPr>
        <w:pStyle w:val="1chinhtrangChar1CharCharCharChar"/>
        <w:spacing w:before="0" w:after="0" w:line="276" w:lineRule="auto"/>
        <w:ind w:firstLineChars="202" w:firstLine="568"/>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Bên Có:</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Số tiền khách hàng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trả nợ;</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Số tiền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nhận ứng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trả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của khách hàng;</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Khoản giảm giá hàng bán trừ vào nợ phải thu của khách hàng;</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lastRenderedPageBreak/>
        <w:t xml:space="preserve">- Doanh thu của số hàng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bán bị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ời mua trả lại trừ vào nợ phải thu của khách hàng (có thuế GTGT hoặc không có thuế GTGT);</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tiền chiết khấu thanh toán và chiết khấu th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mại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ời mua được hưởng trừ vào nợ phải thu của khách hàng;</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Đá</w:t>
      </w:r>
      <w:r w:rsidRPr="006158D2">
        <w:rPr>
          <w:rFonts w:ascii="Times New Roman" w:hAnsi="Times New Roman"/>
          <w:color w:val="auto"/>
          <w:sz w:val="28"/>
          <w:szCs w:val="28"/>
          <w:lang w:val="vi-VN"/>
        </w:rPr>
        <w:t>nh giá lại các khoản phải thu của khách hàng là khoản mục tiền tệ có gốc ngoại tệ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hợp tỷ giá mua bán chuyển khoản trung bình cuối kỳ giảm so với tỷ giá ghi sổ kế toán).</w:t>
      </w:r>
    </w:p>
    <w:p w:rsidR="007477B5" w:rsidRPr="006158D2" w:rsidRDefault="00F6039D" w:rsidP="006B2D92">
      <w:pPr>
        <w:pStyle w:val="1chinhtrangChar1CharCharCharChar"/>
        <w:spacing w:before="0" w:after="0" w:line="276" w:lineRule="auto"/>
        <w:ind w:firstLineChars="202" w:firstLine="568"/>
        <w:contextualSpacing/>
        <w:rPr>
          <w:rFonts w:ascii="Times New Roman" w:hAnsi="Times New Roman"/>
          <w:color w:val="auto"/>
          <w:sz w:val="28"/>
          <w:szCs w:val="28"/>
          <w:lang w:val="vi-VN"/>
        </w:rPr>
      </w:pPr>
      <w:r w:rsidRPr="006158D2">
        <w:rPr>
          <w:rFonts w:ascii="Times New Roman" w:hAnsi="Times New Roman"/>
          <w:b/>
          <w:color w:val="auto"/>
          <w:sz w:val="28"/>
          <w:szCs w:val="28"/>
          <w:lang w:val="vi-VN"/>
        </w:rPr>
        <w:t>Số d</w:t>
      </w:r>
      <w:r w:rsidRPr="006158D2">
        <w:rPr>
          <w:rFonts w:ascii="Times New Roman" w:hAnsi="Times New Roman" w:hint="eastAsia"/>
          <w:b/>
          <w:color w:val="auto"/>
          <w:sz w:val="28"/>
          <w:szCs w:val="28"/>
          <w:lang w:val="vi-VN"/>
        </w:rPr>
        <w:t>ư</w:t>
      </w:r>
      <w:r w:rsidRPr="006158D2">
        <w:rPr>
          <w:rFonts w:ascii="Times New Roman" w:hAnsi="Times New Roman"/>
          <w:b/>
          <w:color w:val="auto"/>
          <w:sz w:val="28"/>
          <w:szCs w:val="28"/>
          <w:lang w:val="vi-VN"/>
        </w:rPr>
        <w:t xml:space="preserve"> bên Nợ: </w:t>
      </w:r>
      <w:r w:rsidRPr="006158D2">
        <w:rPr>
          <w:rFonts w:ascii="Times New Roman" w:hAnsi="Times New Roman"/>
          <w:color w:val="auto"/>
          <w:sz w:val="28"/>
          <w:szCs w:val="28"/>
          <w:lang w:val="vi-VN"/>
        </w:rPr>
        <w:t>Số tiền còn phải thu của khách hàng.</w:t>
      </w:r>
    </w:p>
    <w:p w:rsidR="007477B5" w:rsidRPr="006158D2" w:rsidRDefault="00F6039D" w:rsidP="006B2D92">
      <w:pPr>
        <w:pStyle w:val="1chinhtrangChar1CharCharCharChar"/>
        <w:spacing w:before="0" w:after="0" w:line="276" w:lineRule="auto"/>
        <w:ind w:firstLineChars="202" w:firstLine="568"/>
        <w:contextualSpacing/>
        <w:rPr>
          <w:rFonts w:ascii="Times New Roman" w:hAnsi="Times New Roman"/>
          <w:color w:val="auto"/>
          <w:sz w:val="28"/>
          <w:szCs w:val="28"/>
          <w:lang w:val="vi-VN"/>
        </w:rPr>
      </w:pPr>
      <w:r w:rsidRPr="006158D2">
        <w:rPr>
          <w:rFonts w:ascii="Times New Roman" w:hAnsi="Times New Roman"/>
          <w:b/>
          <w:color w:val="auto"/>
          <w:sz w:val="28"/>
          <w:szCs w:val="28"/>
          <w:lang w:val="vi-VN"/>
        </w:rPr>
        <w:t>Tài khoản này có thể có số d</w:t>
      </w:r>
      <w:r w:rsidRPr="006158D2">
        <w:rPr>
          <w:rFonts w:ascii="Times New Roman" w:hAnsi="Times New Roman" w:hint="eastAsia"/>
          <w:b/>
          <w:color w:val="auto"/>
          <w:sz w:val="28"/>
          <w:szCs w:val="28"/>
          <w:lang w:val="vi-VN"/>
        </w:rPr>
        <w:t>ư</w:t>
      </w:r>
      <w:r w:rsidRPr="006158D2">
        <w:rPr>
          <w:rFonts w:ascii="Times New Roman" w:hAnsi="Times New Roman"/>
          <w:b/>
          <w:color w:val="auto"/>
          <w:sz w:val="28"/>
          <w:szCs w:val="28"/>
          <w:lang w:val="vi-VN"/>
        </w:rPr>
        <w:t xml:space="preserve"> bên Có:</w:t>
      </w:r>
      <w:r w:rsidRPr="006158D2">
        <w:rPr>
          <w:rFonts w:ascii="Times New Roman" w:hAnsi="Times New Roman"/>
          <w:color w:val="auto"/>
          <w:sz w:val="28"/>
          <w:szCs w:val="28"/>
          <w:lang w:val="vi-VN"/>
        </w:rPr>
        <w:t xml:space="preserve">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bên Có phản ánh số tiền nhận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ớc hoặc số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thu nhiều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 xml:space="preserve">n số phải thu của khách hàng chi tiết theo từng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ối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ợng cụ thể. Cuối kỳ kế toán, phải lấy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chi tiết theo từng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ối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ợng phải thu của tài khoản này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ể ghi cả hai chỉ tiêu bên "Tài sản" và bên "Nguồn vốn".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Tùy theo yêu cầu quản lý của HTX để mở chi tiết Tài khoản 131 cho phù hợp, ví dụ TK 131 có thể mở chi tiết thành phải thu của khách hàng là thành viên chính thức và phải thu của các khách hàng bên ngoài HTX,…</w:t>
      </w:r>
    </w:p>
    <w:p w:rsidR="007477B5" w:rsidRPr="006158D2" w:rsidRDefault="00F6039D" w:rsidP="006B2D92">
      <w:pPr>
        <w:pStyle w:val="11chucdanhnguoiky-co11CharCharChar"/>
        <w:spacing w:after="0" w:line="276" w:lineRule="auto"/>
        <w:ind w:firstLineChars="202" w:firstLine="568"/>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rsidP="006B2D92">
      <w:pPr>
        <w:spacing w:after="0" w:line="276" w:lineRule="auto"/>
        <w:ind w:firstLineChars="202" w:firstLine="566"/>
        <w:contextualSpacing/>
        <w:rPr>
          <w:color w:val="auto"/>
          <w:sz w:val="28"/>
          <w:szCs w:val="28"/>
          <w:lang w:val="vi-VN"/>
        </w:rPr>
      </w:pPr>
      <w:r w:rsidRPr="006158D2">
        <w:rPr>
          <w:iCs/>
          <w:color w:val="auto"/>
          <w:sz w:val="28"/>
          <w:szCs w:val="28"/>
          <w:lang w:val="vi-VN"/>
        </w:rPr>
        <w:t xml:space="preserve">3.1. </w:t>
      </w:r>
      <w:r w:rsidRPr="006158D2">
        <w:rPr>
          <w:color w:val="auto"/>
          <w:sz w:val="28"/>
          <w:szCs w:val="28"/>
          <w:lang w:val="vi-VN"/>
        </w:rPr>
        <w:t>Khi bán sản phẩm, hàng hoá, cung cấp dịch vụ chưa thu được ngay bằng tiền, kế toán ghi nhận doanh thu, căn cứ vào hóa đơn GTGT hoặc hóa đơn bán hàng,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131 - Phải thu của khách hàng (tổng giá thanh toán)</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các TK 511, 512 (giá bán ch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a có thuế GTGT) </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3331 - Thuế GTGT phải nộp (nếu có).</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3.2. Kế toán hàng bán bị khách hàng trả lại, ghi: </w:t>
      </w:r>
    </w:p>
    <w:p w:rsidR="007477B5" w:rsidRPr="006158D2" w:rsidRDefault="00F6039D">
      <w:pPr>
        <w:spacing w:after="0" w:line="276" w:lineRule="auto"/>
        <w:ind w:leftChars="197" w:left="2124" w:hanging="1592"/>
        <w:contextualSpacing/>
        <w:rPr>
          <w:color w:val="auto"/>
          <w:sz w:val="28"/>
          <w:szCs w:val="28"/>
        </w:rPr>
      </w:pPr>
      <w:r w:rsidRPr="006158D2">
        <w:rPr>
          <w:color w:val="auto"/>
          <w:sz w:val="28"/>
          <w:szCs w:val="28"/>
        </w:rPr>
        <w:t>Nợ TK 521 - Các khoản giảm trừ doanh thu (giá bán chưa có thuế GTGT của hàng bán trả lại)</w:t>
      </w:r>
    </w:p>
    <w:p w:rsidR="007477B5" w:rsidRPr="006158D2" w:rsidRDefault="00F6039D">
      <w:pPr>
        <w:spacing w:after="0" w:line="276" w:lineRule="auto"/>
        <w:ind w:leftChars="197" w:left="2124" w:hanging="1592"/>
        <w:contextualSpacing/>
        <w:rPr>
          <w:color w:val="auto"/>
          <w:sz w:val="28"/>
          <w:szCs w:val="28"/>
        </w:rPr>
      </w:pPr>
      <w:r w:rsidRPr="006158D2">
        <w:rPr>
          <w:color w:val="auto"/>
          <w:sz w:val="28"/>
          <w:szCs w:val="28"/>
        </w:rPr>
        <w:t>Nợ TK 3331 - Thuế GTGT phải nộp (thuế GTGT của hàng bán bị trả lại) (nếu có)</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131 - Phải thu của khách hàng.</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3.3.</w:t>
      </w:r>
      <w:r w:rsidRPr="006158D2">
        <w:rPr>
          <w:rFonts w:ascii="Times New Roman" w:hAnsi="Times New Roman"/>
          <w:color w:val="auto"/>
          <w:sz w:val="28"/>
          <w:szCs w:val="28"/>
          <w:lang w:val="vi-VN"/>
        </w:rPr>
        <w:t xml:space="preserve"> Kế toán chiết khấu th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mại và giảm giá hàng bán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a)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hợp số tiền chiết khấu th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 xml:space="preserve">ng mại, giảm giá hàng bán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ghi ngay trên hóa </w:t>
      </w:r>
      <w:r w:rsidRPr="006158D2">
        <w:rPr>
          <w:rFonts w:ascii="Times New Roman" w:hAnsi="Times New Roman" w:hint="eastAsia"/>
          <w:color w:val="auto"/>
          <w:sz w:val="28"/>
          <w:szCs w:val="28"/>
          <w:lang w:val="vi-VN"/>
        </w:rPr>
        <w:t>đơ</w:t>
      </w:r>
      <w:r w:rsidRPr="006158D2">
        <w:rPr>
          <w:rFonts w:ascii="Times New Roman" w:hAnsi="Times New Roman"/>
          <w:color w:val="auto"/>
          <w:sz w:val="28"/>
          <w:szCs w:val="28"/>
          <w:lang w:val="vi-VN"/>
        </w:rPr>
        <w:t xml:space="preserve">n, kế toán phản </w:t>
      </w:r>
      <w:r w:rsidRPr="006158D2">
        <w:rPr>
          <w:rFonts w:ascii="Times New Roman" w:hAnsi="Times New Roman" w:hint="eastAsia"/>
          <w:color w:val="auto"/>
          <w:sz w:val="28"/>
          <w:szCs w:val="28"/>
          <w:lang w:val="vi-VN"/>
        </w:rPr>
        <w:t>á</w:t>
      </w:r>
      <w:r w:rsidRPr="006158D2">
        <w:rPr>
          <w:rFonts w:ascii="Times New Roman" w:hAnsi="Times New Roman"/>
          <w:color w:val="auto"/>
          <w:sz w:val="28"/>
          <w:szCs w:val="28"/>
          <w:lang w:val="vi-VN"/>
        </w:rPr>
        <w:t xml:space="preserve">nh doanh thu theo giá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trừ chiết khấu, giảm giá (ghi nhận theo doanh thu thuần) và không phản </w:t>
      </w:r>
      <w:r w:rsidRPr="006158D2">
        <w:rPr>
          <w:rFonts w:ascii="Times New Roman" w:hAnsi="Times New Roman" w:hint="eastAsia"/>
          <w:color w:val="auto"/>
          <w:sz w:val="28"/>
          <w:szCs w:val="28"/>
          <w:lang w:val="vi-VN"/>
        </w:rPr>
        <w:t>á</w:t>
      </w:r>
      <w:r w:rsidRPr="006158D2">
        <w:rPr>
          <w:rFonts w:ascii="Times New Roman" w:hAnsi="Times New Roman"/>
          <w:color w:val="auto"/>
          <w:sz w:val="28"/>
          <w:szCs w:val="28"/>
          <w:lang w:val="vi-VN"/>
        </w:rPr>
        <w:t>nh riêng số chiết khấu, giảm giá.</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b)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trên hóa </w:t>
      </w:r>
      <w:r w:rsidRPr="006158D2">
        <w:rPr>
          <w:rFonts w:ascii="Times New Roman" w:hAnsi="Times New Roman" w:hint="eastAsia"/>
          <w:color w:val="auto"/>
          <w:sz w:val="28"/>
          <w:szCs w:val="28"/>
          <w:lang w:val="vi-VN"/>
        </w:rPr>
        <w:t>đơ</w:t>
      </w:r>
      <w:r w:rsidRPr="006158D2">
        <w:rPr>
          <w:rFonts w:ascii="Times New Roman" w:hAnsi="Times New Roman"/>
          <w:color w:val="auto"/>
          <w:sz w:val="28"/>
          <w:szCs w:val="28"/>
          <w:lang w:val="vi-VN"/>
        </w:rPr>
        <w:t>n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thể hiện số tiền chiết khấu th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mại, giảm giá hàng bán do khách hàng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ủ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iều kiện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ể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hoặc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ịnh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số phải chiết khấu, giảm giá thì doanh thu ghi nhận theo giá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trừ chiết khấu, giảm giá (doanh thu gộp). Sau thời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iểm ghi nhận doanh thu, nếu </w:t>
      </w:r>
      <w:r w:rsidRPr="006158D2">
        <w:rPr>
          <w:rFonts w:ascii="Times New Roman" w:hAnsi="Times New Roman"/>
          <w:color w:val="auto"/>
          <w:sz w:val="28"/>
          <w:szCs w:val="28"/>
          <w:lang w:val="vi-VN"/>
        </w:rPr>
        <w:lastRenderedPageBreak/>
        <w:t xml:space="preserve">khách hàng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ủ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iều kiện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chiết khấu, giảm giá thì HTX phải ghi nhận khoản chiết khấu, giảm giá là khoản giảm trừ doanh thu gộp,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521 - Các khoản giảm trừ doanh thu</w:t>
      </w:r>
    </w:p>
    <w:p w:rsidR="007477B5" w:rsidRPr="006158D2" w:rsidRDefault="00F6039D">
      <w:pPr>
        <w:pStyle w:val="1chinhtrangChar1CharCharCharChar"/>
        <w:spacing w:before="0" w:after="0" w:line="276" w:lineRule="auto"/>
        <w:ind w:leftChars="210" w:left="2409" w:hangingChars="658" w:hanging="1842"/>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3331 - Thuế GTGT phải nộp (số thuế GTGT của hàng giảm giá, chiết khấu th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mại) (nếu có)</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131 - Phải thu của khách hàng (tổng số tiền giảm giá).</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3.4. Số chiết khấu thanh toán phải trả cho người mua khi người mua thanh toán tiền mua hàng trước thời hạn quy định, trừ vào khoản nợ phải thu của khách hàng, ghi:</w:t>
      </w:r>
    </w:p>
    <w:p w:rsidR="00000000" w:rsidRDefault="00F6039D">
      <w:pPr>
        <w:pStyle w:val="1chinhtrangChar1CharCharCharChar"/>
        <w:spacing w:before="0" w:after="0" w:line="276" w:lineRule="auto"/>
        <w:ind w:leftChars="210" w:left="3118" w:hangingChars="911" w:hanging="2551"/>
        <w:contextualSpacing/>
        <w:rPr>
          <w:rFonts w:ascii="Times New Roman" w:hAnsi="Times New Roman"/>
          <w:color w:val="auto"/>
          <w:sz w:val="28"/>
          <w:szCs w:val="28"/>
          <w:lang w:val="vi-VN"/>
        </w:rPr>
        <w:pPrChange w:id="2" w:author="Mai Thu Trang" w:date="2024-09-27T10:30:00Z">
          <w:pPr>
            <w:pStyle w:val="1chinhtrangChar1CharCharCharChar"/>
            <w:spacing w:before="0" w:after="0" w:line="276" w:lineRule="auto"/>
            <w:ind w:leftChars="210" w:left="2409" w:hangingChars="658" w:hanging="1842"/>
            <w:contextualSpacing/>
          </w:pPr>
        </w:pPrChange>
      </w:pPr>
      <w:r w:rsidRPr="006158D2">
        <w:rPr>
          <w:rFonts w:ascii="Times New Roman" w:hAnsi="Times New Roman"/>
          <w:color w:val="auto"/>
          <w:sz w:val="28"/>
          <w:szCs w:val="28"/>
          <w:lang w:val="vi-VN"/>
        </w:rPr>
        <w:t>Nợ các TK 111, 112 (</w:t>
      </w:r>
      <w:r w:rsidR="00017EAF" w:rsidRPr="00017EAF">
        <w:rPr>
          <w:rFonts w:ascii="Times New Roman" w:hAnsi="Times New Roman"/>
          <w:color w:val="auto"/>
          <w:sz w:val="28"/>
          <w:szCs w:val="28"/>
          <w:lang w:val="vi-VN"/>
          <w:rPrChange w:id="3" w:author="Mai Thu Trang" w:date="2024-09-27T10:30:00Z">
            <w:rPr>
              <w:rFonts w:ascii="Times New Roman" w:hAnsi="Times New Roman"/>
              <w:color w:val="auto"/>
              <w:spacing w:val="-20"/>
              <w:sz w:val="28"/>
              <w:szCs w:val="28"/>
              <w:lang w:val="vi-VN"/>
            </w:rPr>
          </w:rPrChange>
        </w:rPr>
        <w:t>Số tiền còn thu được sau khi trừ chiết khấu thanh toán)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658 - Chi phí khác (Số tiền chiết khấu thanh toán)</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131 - Phải thu của khách hàng.</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3.5.</w:t>
      </w:r>
      <w:r w:rsidRPr="006158D2">
        <w:rPr>
          <w:rFonts w:ascii="Times New Roman" w:hAnsi="Times New Roman"/>
          <w:color w:val="auto"/>
          <w:sz w:val="28"/>
          <w:szCs w:val="28"/>
          <w:lang w:val="vi-VN"/>
        </w:rPr>
        <w:t xml:space="preserve"> Nhận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tiền do khách hàng trả (kể cả tiền lãi của số nợ - nếu có), nhận tiền ứng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ớc của khách hàng theo hợp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ồng bán hàng hoặc cung cấp dịch vụ,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111, 112</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131 - Phải thu của khách hàng (Phần nợ gốc)</w:t>
      </w:r>
    </w:p>
    <w:p w:rsidR="007477B5" w:rsidRPr="006158D2" w:rsidRDefault="00F6039D">
      <w:pPr>
        <w:pStyle w:val="1chinhtrangChar1CharCharChar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558 - Thu nhập khác (phần tiền lãi của số nợ).</w:t>
      </w:r>
    </w:p>
    <w:p w:rsidR="007477B5" w:rsidRPr="006158D2" w:rsidRDefault="00F6039D" w:rsidP="006B2D92">
      <w:pPr>
        <w:spacing w:after="0" w:line="276" w:lineRule="auto"/>
        <w:ind w:firstLineChars="202" w:firstLine="566"/>
        <w:contextualSpacing/>
        <w:rPr>
          <w:color w:val="auto"/>
          <w:sz w:val="28"/>
          <w:szCs w:val="28"/>
          <w:lang w:val="vi-VN"/>
        </w:rPr>
      </w:pPr>
      <w:r w:rsidRPr="006158D2">
        <w:rPr>
          <w:bCs/>
          <w:color w:val="auto"/>
          <w:sz w:val="28"/>
          <w:szCs w:val="28"/>
          <w:lang w:val="vi-VN"/>
        </w:rPr>
        <w:t>3.6.</w:t>
      </w:r>
      <w:r w:rsidRPr="006158D2">
        <w:rPr>
          <w:color w:val="auto"/>
          <w:sz w:val="28"/>
          <w:szCs w:val="28"/>
          <w:lang w:val="vi-VN"/>
        </w:rPr>
        <w:t xml:space="preserve"> Trường hợp khách hàng không thanh toán bằng tiền mà thanh toán bằng hàng (theo phương thức hàng đổi hàng), căn cứ vào giá trị vật tư, hàng hoá nhận trao đổi (tính theo giá trị hợp lý ghi trong Hoá đơn GTGT hoặc Hoá đơn bán hàng của khách hàng) trừ vào số nợ phải thu của khách hàng,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các TK 152, 156</w:t>
      </w:r>
      <w:r w:rsidRPr="006158D2">
        <w:rPr>
          <w:color w:val="auto"/>
          <w:sz w:val="28"/>
          <w:szCs w:val="28"/>
          <w:lang w:val="vi-VN"/>
        </w:rPr>
        <w:tab/>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(nếu có)</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131 - Phải thu của khách hàng.</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3.7.</w:t>
      </w:r>
      <w:r w:rsidRPr="006158D2">
        <w:rPr>
          <w:rFonts w:ascii="Times New Roman" w:hAnsi="Times New Roman"/>
          <w:color w:val="auto"/>
          <w:sz w:val="28"/>
          <w:szCs w:val="28"/>
          <w:lang w:val="vi-VN"/>
        </w:rPr>
        <w:t xml:space="preserve">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phát sinh khoản nợ phải thu khó </w:t>
      </w:r>
      <w:r w:rsidRPr="006158D2">
        <w:rPr>
          <w:rFonts w:ascii="Times New Roman" w:hAnsi="Times New Roman" w:hint="eastAsia"/>
          <w:color w:val="auto"/>
          <w:sz w:val="28"/>
          <w:szCs w:val="28"/>
          <w:lang w:val="vi-VN"/>
        </w:rPr>
        <w:t>đò</w:t>
      </w:r>
      <w:r w:rsidRPr="006158D2">
        <w:rPr>
          <w:rFonts w:ascii="Times New Roman" w:hAnsi="Times New Roman"/>
          <w:color w:val="auto"/>
          <w:sz w:val="28"/>
          <w:szCs w:val="28"/>
          <w:lang w:val="vi-VN"/>
        </w:rPr>
        <w:t xml:space="preserve">i thực sự không thể thu nợ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phải xử lý xoá sổ, c</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 xml:space="preserve">n cứ vào biên bản xử lý xóa nợ, ghi: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229 - Dự phòng tổn thất tài sản (số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lập dự phòng)</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642 - Chi phí quản lý kinh doanh (số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lập dự phòng)</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131 - Phải thu của khách hàng.</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Đồng thời ghi Nợ TK 004 - Nợ khó đòi đã xử lý.</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rPr>
        <w:t>3.8. Khi phát sinh doanh thu, thu nhập khác bằng ngoại tệ chưa thu được tiền của khách hàng, căn cứ</w:t>
      </w:r>
      <w:r w:rsidRPr="006158D2">
        <w:rPr>
          <w:color w:val="auto"/>
          <w:sz w:val="28"/>
          <w:szCs w:val="28"/>
          <w:lang w:val="vi-VN"/>
        </w:rPr>
        <w:t xml:space="preserve"> vào tỷ giá mua bán chuyển khoản trung bình của ngân hàng thương mại nơi HTX thường xuyên có giao dịch tại thời điểm phát sinh,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131 - Phải thu của khách hàng</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511, 512, 558.</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lastRenderedPageBreak/>
        <w:t>Nếu thu được khoản nợ phải thu khó đòi đã xóa sổ thì đồng thời ghi Có TK 004 - Nợ khó đòi đã xử lý.</w:t>
      </w:r>
    </w:p>
    <w:p w:rsidR="007477B5" w:rsidRPr="006158D2" w:rsidRDefault="00F6039D" w:rsidP="006B2D92">
      <w:pPr>
        <w:spacing w:after="0" w:line="276" w:lineRule="auto"/>
        <w:ind w:firstLineChars="202" w:firstLine="566"/>
        <w:contextualSpacing/>
        <w:jc w:val="left"/>
        <w:rPr>
          <w:color w:val="auto"/>
          <w:sz w:val="28"/>
          <w:szCs w:val="28"/>
        </w:rPr>
      </w:pPr>
      <w:r w:rsidRPr="006158D2">
        <w:rPr>
          <w:color w:val="auto"/>
          <w:sz w:val="28"/>
          <w:szCs w:val="28"/>
        </w:rPr>
        <w:t>3.9. Khi thu nợ phải thu của khách hàng bằng ngoại tệ, ghi:</w:t>
      </w:r>
    </w:p>
    <w:p w:rsidR="007477B5" w:rsidRPr="006158D2" w:rsidRDefault="00F6039D">
      <w:pPr>
        <w:spacing w:after="0" w:line="276" w:lineRule="auto"/>
        <w:ind w:left="3402" w:hanging="2836"/>
        <w:contextualSpacing/>
        <w:rPr>
          <w:color w:val="auto"/>
          <w:sz w:val="28"/>
          <w:szCs w:val="28"/>
        </w:rPr>
      </w:pPr>
      <w:r w:rsidRPr="006158D2">
        <w:rPr>
          <w:color w:val="auto"/>
          <w:sz w:val="28"/>
          <w:szCs w:val="28"/>
        </w:rPr>
        <w:t>Nợ các TK 1112, 1122 (tỷ giá mua bán chuyển khoản trung bình tại thời điểm thu nợ)</w:t>
      </w:r>
    </w:p>
    <w:p w:rsidR="007477B5" w:rsidRPr="006158D2" w:rsidRDefault="00F6039D" w:rsidP="006B2D92">
      <w:pPr>
        <w:spacing w:after="0" w:line="276" w:lineRule="auto"/>
        <w:ind w:firstLineChars="202" w:firstLine="566"/>
        <w:contextualSpacing/>
        <w:jc w:val="left"/>
        <w:rPr>
          <w:color w:val="auto"/>
          <w:sz w:val="28"/>
          <w:szCs w:val="28"/>
        </w:rPr>
      </w:pPr>
      <w:r w:rsidRPr="006158D2">
        <w:rPr>
          <w:color w:val="auto"/>
          <w:sz w:val="28"/>
          <w:szCs w:val="28"/>
        </w:rPr>
        <w:t>Nợ TK 658 - Chi phí khác (lỗ tỷ giá hối đoái)</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131 - Phải thu của khách hàng (tỷ giá ghi sổ kế toán)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558 - Thu nhập khác (lãi tỷ giá hối đoái).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Đồng thời ghi Nợ TK 007 (chi tiết theo từng loại nguyên tệ).</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3.1</w:t>
      </w:r>
      <w:r w:rsidRPr="006158D2">
        <w:rPr>
          <w:rFonts w:ascii="Times New Roman" w:hAnsi="Times New Roman"/>
          <w:color w:val="auto"/>
          <w:sz w:val="28"/>
          <w:szCs w:val="28"/>
        </w:rPr>
        <w:t>0</w:t>
      </w:r>
      <w:r w:rsidRPr="006158D2">
        <w:rPr>
          <w:rFonts w:ascii="Times New Roman" w:hAnsi="Times New Roman"/>
          <w:color w:val="auto"/>
          <w:sz w:val="28"/>
          <w:szCs w:val="28"/>
          <w:lang w:val="vi-VN"/>
        </w:rPr>
        <w:t>. Cuối kỳ kế toán,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nợ phải thu của khách hàng là khoản mục tiền tệ có gốc ngoại tệ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w:t>
      </w:r>
      <w:r w:rsidRPr="006158D2">
        <w:rPr>
          <w:rFonts w:ascii="Times New Roman" w:hAnsi="Times New Roman" w:hint="eastAsia"/>
          <w:color w:val="auto"/>
          <w:sz w:val="28"/>
          <w:szCs w:val="28"/>
          <w:lang w:val="vi-VN"/>
        </w:rPr>
        <w:t>đá</w:t>
      </w:r>
      <w:r w:rsidRPr="006158D2">
        <w:rPr>
          <w:rFonts w:ascii="Times New Roman" w:hAnsi="Times New Roman"/>
          <w:color w:val="auto"/>
          <w:sz w:val="28"/>
          <w:szCs w:val="28"/>
          <w:lang w:val="vi-VN"/>
        </w:rPr>
        <w:t xml:space="preserve">nh giá theo tỷ giá mua bán chuyển khoản trung bình tại thời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iểm cuối kỳ kế toán: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Nếu tỷ giá mua bán chuyển khoản trung bình cuối kỳ t</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ng so với tỷ giá ghi sổ kế toán,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131 - Phải thu của khách hàng</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558 - Thu nhập khác.</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Nếu tỷ giá mua bán chuyển khoản trung bình cuối kỳ giảm so với tỷ giá ghi sổ kế toán,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658 - Chi phí khác</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131 - Phải thu của khách hàng.</w:t>
      </w:r>
    </w:p>
    <w:p w:rsidR="007477B5" w:rsidRPr="006158D2" w:rsidRDefault="007477B5" w:rsidP="006B2D92">
      <w:pPr>
        <w:pStyle w:val="4tenchuongCharChar"/>
        <w:spacing w:after="0" w:line="276" w:lineRule="auto"/>
        <w:ind w:firstLineChars="192" w:firstLine="540"/>
        <w:contextualSpacing/>
        <w:rPr>
          <w:rFonts w:ascii="Times New Roman" w:hAnsi="Times New Roman"/>
          <w:color w:val="auto"/>
          <w:sz w:val="28"/>
          <w:szCs w:val="28"/>
          <w:lang w:val="vi-VN"/>
        </w:rPr>
      </w:pPr>
    </w:p>
    <w:p w:rsidR="007477B5" w:rsidRPr="006158D2" w:rsidRDefault="00F6039D">
      <w:pPr>
        <w:tabs>
          <w:tab w:val="left" w:pos="360"/>
        </w:tabs>
        <w:spacing w:after="0" w:line="276" w:lineRule="auto"/>
        <w:contextualSpacing/>
        <w:rPr>
          <w:b/>
          <w:bCs/>
          <w:color w:val="auto"/>
          <w:sz w:val="28"/>
          <w:szCs w:val="26"/>
        </w:rPr>
      </w:pPr>
      <w:r w:rsidRPr="006158D2">
        <w:rPr>
          <w:color w:val="auto"/>
          <w:sz w:val="28"/>
          <w:szCs w:val="28"/>
          <w:lang w:val="vi-VN"/>
        </w:rPr>
        <w:br w:type="page"/>
      </w:r>
      <w:r w:rsidRPr="006158D2">
        <w:rPr>
          <w:b/>
          <w:color w:val="auto"/>
          <w:sz w:val="28"/>
          <w:szCs w:val="26"/>
        </w:rPr>
        <w:lastRenderedPageBreak/>
        <w:t>TÀI KHOẢN 132 - PHẢI THU CỦA HOẠT ĐỘNG CHO VAY NỘI BỘ</w:t>
      </w:r>
      <w:r w:rsidRPr="006158D2">
        <w:rPr>
          <w:b/>
          <w:bCs/>
          <w:color w:val="auto"/>
          <w:sz w:val="28"/>
          <w:szCs w:val="26"/>
        </w:rPr>
        <w:tab/>
      </w:r>
      <w:r w:rsidRPr="006158D2">
        <w:rPr>
          <w:b/>
          <w:bCs/>
          <w:color w:val="auto"/>
          <w:sz w:val="28"/>
          <w:szCs w:val="26"/>
        </w:rPr>
        <w:tab/>
      </w:r>
    </w:p>
    <w:p w:rsidR="007477B5" w:rsidRPr="006158D2" w:rsidRDefault="00F6039D" w:rsidP="006B2D92">
      <w:pPr>
        <w:tabs>
          <w:tab w:val="left" w:pos="360"/>
        </w:tabs>
        <w:spacing w:after="0" w:line="276" w:lineRule="auto"/>
        <w:ind w:firstLineChars="202" w:firstLine="568"/>
        <w:contextualSpacing/>
        <w:rPr>
          <w:b/>
          <w:bCs/>
          <w:i/>
          <w:color w:val="auto"/>
          <w:sz w:val="28"/>
          <w:szCs w:val="26"/>
        </w:rPr>
      </w:pPr>
      <w:r w:rsidRPr="006158D2">
        <w:rPr>
          <w:b/>
          <w:bCs/>
          <w:color w:val="auto"/>
          <w:sz w:val="28"/>
          <w:szCs w:val="26"/>
        </w:rPr>
        <w:t>1. Nguyên tắc kế toán</w:t>
      </w:r>
    </w:p>
    <w:p w:rsidR="007477B5" w:rsidRPr="006158D2" w:rsidRDefault="00F6039D" w:rsidP="006B2D92">
      <w:pPr>
        <w:spacing w:after="0" w:line="276" w:lineRule="auto"/>
        <w:ind w:firstLineChars="202" w:firstLine="566"/>
        <w:contextualSpacing/>
        <w:rPr>
          <w:bCs/>
          <w:color w:val="auto"/>
          <w:sz w:val="28"/>
          <w:szCs w:val="26"/>
        </w:rPr>
      </w:pPr>
      <w:r w:rsidRPr="006158D2">
        <w:rPr>
          <w:bCs/>
          <w:color w:val="auto"/>
          <w:sz w:val="28"/>
          <w:szCs w:val="26"/>
        </w:rPr>
        <w:t xml:space="preserve">1.1 Tài khoản này chỉ áp dụng cho những HTX đáp ứng được đầy đủ các điều kiện theo quy định của pháp luật hiện hành về hoạt động cho vay nội bộ trong HTX. </w:t>
      </w:r>
    </w:p>
    <w:p w:rsidR="007477B5" w:rsidRPr="006158D2" w:rsidRDefault="00F6039D" w:rsidP="006B2D92">
      <w:pPr>
        <w:spacing w:after="0" w:line="276" w:lineRule="auto"/>
        <w:ind w:firstLineChars="202" w:firstLine="566"/>
        <w:contextualSpacing/>
        <w:rPr>
          <w:bCs/>
          <w:color w:val="auto"/>
          <w:sz w:val="28"/>
          <w:szCs w:val="26"/>
        </w:rPr>
      </w:pPr>
      <w:r w:rsidRPr="006158D2">
        <w:rPr>
          <w:bCs/>
          <w:color w:val="auto"/>
          <w:sz w:val="28"/>
          <w:szCs w:val="26"/>
        </w:rPr>
        <w:t>1.2. Tài khoản này được sử dụng ở các HTX có hoạt động cho vay nội bộ để phản ánh số hiện có và tình hình tăng, giảm các khoản tiền cho thành viên chính thức vay.</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1.3. Mức cho vay, thời hạn cho vay, thu hồi nợ vay, lãi suất cho vay,… phải tuân thủ theo quy định của pháp luật đối với hoạt động cho vay nội bộ của HTX.</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1.4. Chỉ hạch toán phần nợ gốc cho vay vào Tài khoản 13211 - Phải thu về gốc cho vay nội bộ. Số tiền lãi vay chưa thu được phản ánh vào TK 13212 - Phải thu về lãi cho vay nội bộ. Không phản ánh vào Tài khoản này số lãi dự thu và khoản lãi từ khoản vay mà nợ gốc phải thu bị phân loại là quá hạn hoặc HTX không chắc chắn về khả năng thu được tiền lãi từ việc cho thành viên chính thức vay vốn.</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1.5. HTX phải mở sổ theo dõi chi tiết theo từng thành viên chính thức về nợ gốc cho vay (trong đó có thể chi tiết theo nợ trong hạn, quá hạn, khoanh nợ hoặc được phép xóa nợ theo quy định của pháp luật về hoạt động cho vay nội bộ), lãi và việc thanh toán các khoản tiền đó.</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 xml:space="preserve">1.6. Đối với các hợp đồng tín dụng nội bộ (cho thành viên vay) ký trước ngày 01/9/2023, HTX vẫn tiếp tục theo dõi trên Tài khoản 132 - Phải thu của hoạt động cho vay nội bộ (mở chi tiết Phải thu của hoạt động tín dụng nội bộ) cho đến khi hợp đồng tín dụng hết hiệu lực và HTX phải trình bày trên Thuyết minh báo cáo tài chính. </w:t>
      </w:r>
    </w:p>
    <w:p w:rsidR="007477B5" w:rsidRPr="006158D2" w:rsidRDefault="00F6039D" w:rsidP="006B2D92">
      <w:pPr>
        <w:spacing w:after="0" w:line="276" w:lineRule="auto"/>
        <w:ind w:firstLineChars="202" w:firstLine="568"/>
        <w:contextualSpacing/>
        <w:rPr>
          <w:rFonts w:eastAsia=".VnTime"/>
          <w:b/>
          <w:color w:val="auto"/>
          <w:sz w:val="28"/>
          <w:szCs w:val="26"/>
        </w:rPr>
      </w:pPr>
      <w:r w:rsidRPr="006158D2">
        <w:rPr>
          <w:rFonts w:eastAsia=".VnTime"/>
          <w:b/>
          <w:bCs/>
          <w:color w:val="auto"/>
          <w:sz w:val="28"/>
          <w:szCs w:val="26"/>
        </w:rPr>
        <w:t>2. Kết cấu và nội dung phản ánh của</w:t>
      </w:r>
      <w:r w:rsidRPr="006158D2">
        <w:rPr>
          <w:rFonts w:eastAsia=".VnTime"/>
          <w:b/>
          <w:color w:val="auto"/>
          <w:sz w:val="28"/>
          <w:szCs w:val="26"/>
        </w:rPr>
        <w:t xml:space="preserve"> T</w:t>
      </w:r>
      <w:r w:rsidRPr="006158D2">
        <w:rPr>
          <w:rFonts w:eastAsia=".VnTime"/>
          <w:b/>
          <w:bCs/>
          <w:color w:val="auto"/>
          <w:sz w:val="28"/>
          <w:szCs w:val="26"/>
        </w:rPr>
        <w:t>ài khoản 132 - Phải thu của hoạt động cho vay nội bộ</w:t>
      </w:r>
    </w:p>
    <w:p w:rsidR="007477B5" w:rsidRPr="006158D2" w:rsidRDefault="00F6039D" w:rsidP="006B2D92">
      <w:pPr>
        <w:spacing w:after="0" w:line="276" w:lineRule="auto"/>
        <w:ind w:firstLineChars="202" w:firstLine="568"/>
        <w:contextualSpacing/>
        <w:rPr>
          <w:rFonts w:eastAsia=".VnTime"/>
          <w:b/>
          <w:bCs/>
          <w:color w:val="auto"/>
          <w:sz w:val="28"/>
          <w:szCs w:val="26"/>
        </w:rPr>
      </w:pPr>
      <w:r w:rsidRPr="006158D2">
        <w:rPr>
          <w:rFonts w:eastAsia=".VnTime"/>
          <w:b/>
          <w:bCs/>
          <w:color w:val="auto"/>
          <w:sz w:val="28"/>
          <w:szCs w:val="26"/>
        </w:rPr>
        <w:t>Bên Nợ:</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 Số tiền gốc đã cho thành viên chính thức vay;</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 Số phải thu về lãi vay của thành viên chính thức.</w:t>
      </w:r>
    </w:p>
    <w:p w:rsidR="007477B5" w:rsidRPr="006158D2" w:rsidRDefault="00F6039D" w:rsidP="006B2D92">
      <w:pPr>
        <w:spacing w:after="0" w:line="276" w:lineRule="auto"/>
        <w:ind w:firstLineChars="202" w:firstLine="568"/>
        <w:contextualSpacing/>
        <w:rPr>
          <w:rFonts w:eastAsia=".VnTime"/>
          <w:b/>
          <w:bCs/>
          <w:color w:val="auto"/>
          <w:sz w:val="28"/>
          <w:szCs w:val="26"/>
        </w:rPr>
      </w:pPr>
      <w:r w:rsidRPr="006158D2">
        <w:rPr>
          <w:rFonts w:eastAsia=".VnTime"/>
          <w:b/>
          <w:bCs/>
          <w:color w:val="auto"/>
          <w:sz w:val="28"/>
          <w:szCs w:val="26"/>
        </w:rPr>
        <w:t xml:space="preserve">Bên Có: </w:t>
      </w:r>
    </w:p>
    <w:p w:rsidR="007477B5" w:rsidRPr="006158D2" w:rsidRDefault="00F6039D" w:rsidP="006B2D92">
      <w:pPr>
        <w:spacing w:after="0" w:line="276" w:lineRule="auto"/>
        <w:ind w:firstLineChars="202" w:firstLine="568"/>
        <w:contextualSpacing/>
        <w:rPr>
          <w:rFonts w:eastAsia=".VnTime"/>
          <w:color w:val="auto"/>
          <w:sz w:val="28"/>
          <w:szCs w:val="26"/>
        </w:rPr>
      </w:pPr>
      <w:r w:rsidRPr="006158D2">
        <w:rPr>
          <w:rFonts w:eastAsia=".VnTime"/>
          <w:b/>
          <w:bCs/>
          <w:color w:val="auto"/>
          <w:sz w:val="28"/>
          <w:szCs w:val="26"/>
        </w:rPr>
        <w:t xml:space="preserve">- </w:t>
      </w:r>
      <w:r w:rsidRPr="006158D2">
        <w:rPr>
          <w:rFonts w:eastAsia=".VnTime"/>
          <w:color w:val="auto"/>
          <w:sz w:val="28"/>
          <w:szCs w:val="26"/>
        </w:rPr>
        <w:t>Số tiền nợ gốc thành viên chính thức đã trả;</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 Số tiền lãi vay các thành viên chính thức đã trả;</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 Số tiền gốc cho thành viên chính thức vay được phép xoá nợ.</w:t>
      </w:r>
    </w:p>
    <w:p w:rsidR="007477B5" w:rsidRPr="006158D2" w:rsidRDefault="00F6039D" w:rsidP="006B2D92">
      <w:pPr>
        <w:spacing w:after="0" w:line="276" w:lineRule="auto"/>
        <w:ind w:firstLineChars="202" w:firstLine="568"/>
        <w:contextualSpacing/>
        <w:rPr>
          <w:rFonts w:eastAsia=".VnTime"/>
          <w:b/>
          <w:bCs/>
          <w:color w:val="auto"/>
          <w:sz w:val="28"/>
          <w:szCs w:val="26"/>
        </w:rPr>
      </w:pPr>
      <w:r w:rsidRPr="006158D2">
        <w:rPr>
          <w:rFonts w:eastAsia=".VnTime"/>
          <w:b/>
          <w:bCs/>
          <w:color w:val="auto"/>
          <w:sz w:val="28"/>
          <w:szCs w:val="26"/>
        </w:rPr>
        <w:t xml:space="preserve">Số dư bên Nợ: </w:t>
      </w:r>
    </w:p>
    <w:p w:rsidR="007477B5" w:rsidRPr="006158D2" w:rsidRDefault="00F6039D" w:rsidP="006B2D92">
      <w:pPr>
        <w:spacing w:after="0" w:line="276" w:lineRule="auto"/>
        <w:ind w:firstLineChars="202" w:firstLine="566"/>
        <w:contextualSpacing/>
        <w:rPr>
          <w:rFonts w:eastAsia=".VnTime"/>
          <w:color w:val="auto"/>
          <w:sz w:val="28"/>
          <w:szCs w:val="26"/>
        </w:rPr>
      </w:pPr>
      <w:del w:id="4" w:author="Mai Thu Trang" w:date="2024-09-27T10:33:00Z">
        <w:r w:rsidRPr="006158D2" w:rsidDel="00D93BBF">
          <w:rPr>
            <w:rFonts w:eastAsia=".VnTime"/>
            <w:color w:val="auto"/>
            <w:sz w:val="28"/>
            <w:szCs w:val="26"/>
          </w:rPr>
          <w:delText xml:space="preserve"> </w:delText>
        </w:r>
      </w:del>
      <w:r w:rsidRPr="006158D2">
        <w:rPr>
          <w:rFonts w:eastAsia=".VnTime"/>
          <w:color w:val="auto"/>
          <w:sz w:val="28"/>
          <w:szCs w:val="26"/>
        </w:rPr>
        <w:t xml:space="preserve">Số tiền gốc cho thành viên chính thức vay chưa đến hạn trả hoặc đã đến </w:t>
      </w:r>
      <w:r w:rsidRPr="006158D2">
        <w:rPr>
          <w:rFonts w:eastAsia=".VnTime"/>
          <w:color w:val="auto"/>
          <w:sz w:val="28"/>
          <w:szCs w:val="26"/>
        </w:rPr>
        <w:lastRenderedPageBreak/>
        <w:t>hạn nhưng thành viên chưa trả và số tiền lãi chưa thu được của thành viên còn lại đến kỳ báo cáo.</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Tài khoản 132 - Phải thu của hoạt động cho vay nội bộ</w:t>
      </w:r>
      <w:r w:rsidR="006158D2" w:rsidRPr="006158D2">
        <w:rPr>
          <w:rFonts w:eastAsia=".VnTime"/>
          <w:color w:val="auto"/>
          <w:sz w:val="28"/>
          <w:szCs w:val="26"/>
          <w:lang w:val="en-US"/>
        </w:rPr>
        <w:t xml:space="preserve"> </w:t>
      </w:r>
      <w:r w:rsidRPr="006158D2">
        <w:rPr>
          <w:rFonts w:eastAsia=".VnTime"/>
          <w:color w:val="auto"/>
          <w:sz w:val="28"/>
          <w:szCs w:val="26"/>
          <w:lang w:val="en-US"/>
        </w:rPr>
        <w:t>có</w:t>
      </w:r>
      <w:r w:rsidRPr="006158D2">
        <w:rPr>
          <w:rFonts w:eastAsia=".VnTime"/>
          <w:color w:val="auto"/>
          <w:sz w:val="28"/>
          <w:szCs w:val="26"/>
        </w:rPr>
        <w:t xml:space="preserve"> 2 TK cấp 2:</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 xml:space="preserve">- </w:t>
      </w:r>
      <w:r w:rsidRPr="006158D2">
        <w:rPr>
          <w:rFonts w:eastAsia=".VnTime"/>
          <w:i/>
          <w:color w:val="auto"/>
          <w:sz w:val="28"/>
          <w:szCs w:val="26"/>
        </w:rPr>
        <w:t>TK 1321- Phải thu hoạt động cho vay nội bộ</w:t>
      </w:r>
      <w:r w:rsidRPr="006158D2">
        <w:rPr>
          <w:rFonts w:eastAsia=".VnTime"/>
          <w:color w:val="auto"/>
          <w:sz w:val="28"/>
          <w:szCs w:val="26"/>
        </w:rPr>
        <w:t>: Tài khoản này dùng để phản ánh các khoản phải thu về cho vay (bao gồm cả nợ gốc và lãi cho vay) và tình hình thu hồi các khoản cho thành viên chính thức vay.</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Tài khoản 1321 có 2 tài khoản cấp 3:</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i/>
          <w:color w:val="auto"/>
          <w:sz w:val="28"/>
          <w:szCs w:val="26"/>
        </w:rPr>
        <w:t>+ Tài khoản 13211 - Phải thu về gốc cho vay nội bộ</w:t>
      </w:r>
      <w:r w:rsidRPr="006158D2">
        <w:rPr>
          <w:rFonts w:eastAsia=".VnTime"/>
          <w:color w:val="auto"/>
          <w:sz w:val="28"/>
          <w:szCs w:val="26"/>
        </w:rPr>
        <w:t>: Tài khoản này dùng để phản ánh các khoản tiền gốc cho thành viên chính thức vay của hoạt động cho vay nội bộ;</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 xml:space="preserve">+ </w:t>
      </w:r>
      <w:r w:rsidRPr="006158D2">
        <w:rPr>
          <w:rFonts w:eastAsia=".VnTime"/>
          <w:i/>
          <w:color w:val="auto"/>
          <w:sz w:val="28"/>
          <w:szCs w:val="26"/>
        </w:rPr>
        <w:t>Tài khoản 13212 - Phải thu về lãi cho vay nội bộ</w:t>
      </w:r>
      <w:r w:rsidRPr="006158D2">
        <w:rPr>
          <w:rFonts w:eastAsia=".VnTime"/>
          <w:color w:val="auto"/>
          <w:sz w:val="28"/>
          <w:szCs w:val="26"/>
        </w:rPr>
        <w:t>: Tài khoản này dùng để phản ánh các khoản phải thu về tiền lãi mà thành viên chính thức phải trả cho HTX của hoạt động cho vay nội bộ.</w:t>
      </w:r>
    </w:p>
    <w:p w:rsidR="007477B5" w:rsidRPr="006158D2" w:rsidRDefault="00F6039D" w:rsidP="006B2D92">
      <w:pPr>
        <w:spacing w:after="0" w:line="276" w:lineRule="auto"/>
        <w:ind w:firstLineChars="202" w:firstLine="566"/>
        <w:contextualSpacing/>
        <w:rPr>
          <w:rFonts w:eastAsia=".VnTime"/>
          <w:color w:val="auto"/>
          <w:sz w:val="28"/>
          <w:szCs w:val="26"/>
        </w:rPr>
      </w:pPr>
      <w:r w:rsidRPr="006158D2">
        <w:rPr>
          <w:rFonts w:eastAsia=".VnTime"/>
          <w:color w:val="auto"/>
          <w:sz w:val="28"/>
          <w:szCs w:val="26"/>
        </w:rPr>
        <w:t xml:space="preserve">- </w:t>
      </w:r>
      <w:r w:rsidRPr="006158D2">
        <w:rPr>
          <w:rFonts w:eastAsia=".VnTime"/>
          <w:i/>
          <w:color w:val="auto"/>
          <w:sz w:val="28"/>
          <w:szCs w:val="26"/>
        </w:rPr>
        <w:t xml:space="preserve">TK 1322 - Phải thu hoạt </w:t>
      </w:r>
      <w:r w:rsidRPr="006158D2">
        <w:rPr>
          <w:rFonts w:eastAsia=".VnTime" w:hint="cs"/>
          <w:i/>
          <w:color w:val="auto"/>
          <w:sz w:val="28"/>
          <w:szCs w:val="26"/>
        </w:rPr>
        <w:t>đ</w:t>
      </w:r>
      <w:r w:rsidRPr="006158D2">
        <w:rPr>
          <w:rFonts w:eastAsia=".VnTime"/>
          <w:i/>
          <w:color w:val="auto"/>
          <w:sz w:val="28"/>
          <w:szCs w:val="26"/>
        </w:rPr>
        <w:t>ộng cho vay nội bộ khác</w:t>
      </w:r>
      <w:r w:rsidRPr="006158D2">
        <w:rPr>
          <w:rFonts w:eastAsia=".VnTime"/>
          <w:color w:val="auto"/>
          <w:sz w:val="28"/>
          <w:szCs w:val="26"/>
        </w:rPr>
        <w:t xml:space="preserve">: Tài khoản này dùng </w:t>
      </w:r>
      <w:r w:rsidRPr="006158D2">
        <w:rPr>
          <w:rFonts w:eastAsia=".VnTime" w:hint="cs"/>
          <w:color w:val="auto"/>
          <w:sz w:val="28"/>
          <w:szCs w:val="26"/>
        </w:rPr>
        <w:t>đ</w:t>
      </w:r>
      <w:r w:rsidRPr="006158D2">
        <w:rPr>
          <w:rFonts w:eastAsia=".VnTime"/>
          <w:color w:val="auto"/>
          <w:sz w:val="28"/>
          <w:szCs w:val="26"/>
        </w:rPr>
        <w:t xml:space="preserve">ể phản </w:t>
      </w:r>
      <w:r w:rsidRPr="006158D2">
        <w:rPr>
          <w:rFonts w:eastAsia=".VnTime" w:hint="eastAsia"/>
          <w:color w:val="auto"/>
          <w:sz w:val="28"/>
          <w:szCs w:val="26"/>
        </w:rPr>
        <w:t>á</w:t>
      </w:r>
      <w:r w:rsidRPr="006158D2">
        <w:rPr>
          <w:rFonts w:eastAsia=".VnTime"/>
          <w:color w:val="auto"/>
          <w:sz w:val="28"/>
          <w:szCs w:val="26"/>
        </w:rPr>
        <w:t xml:space="preserve">nh các khoản phải thu khác liên quan trực tiếp đến hoạt </w:t>
      </w:r>
      <w:r w:rsidRPr="006158D2">
        <w:rPr>
          <w:rFonts w:eastAsia=".VnTime" w:hint="cs"/>
          <w:color w:val="auto"/>
          <w:sz w:val="28"/>
          <w:szCs w:val="26"/>
        </w:rPr>
        <w:t>đ</w:t>
      </w:r>
      <w:r w:rsidRPr="006158D2">
        <w:rPr>
          <w:rFonts w:eastAsia=".VnTime"/>
          <w:color w:val="auto"/>
          <w:sz w:val="28"/>
          <w:szCs w:val="26"/>
        </w:rPr>
        <w:t>ộng cho vay nội bộ ngoài hoạt động cho vay (nếu có).</w:t>
      </w:r>
    </w:p>
    <w:p w:rsidR="007477B5" w:rsidRPr="006158D2" w:rsidRDefault="00F6039D" w:rsidP="006B2D92">
      <w:pPr>
        <w:spacing w:after="0" w:line="276" w:lineRule="auto"/>
        <w:ind w:firstLineChars="202" w:firstLine="568"/>
        <w:contextualSpacing/>
        <w:rPr>
          <w:rFonts w:eastAsia=".VnTime"/>
          <w:color w:val="auto"/>
          <w:sz w:val="28"/>
          <w:szCs w:val="26"/>
        </w:rPr>
      </w:pPr>
      <w:r w:rsidRPr="006158D2">
        <w:rPr>
          <w:rFonts w:eastAsia=".VnTime"/>
          <w:b/>
          <w:color w:val="auto"/>
          <w:sz w:val="28"/>
          <w:szCs w:val="26"/>
        </w:rPr>
        <w:t>3. Ph</w:t>
      </w:r>
      <w:r w:rsidRPr="006158D2">
        <w:rPr>
          <w:rFonts w:eastAsia=".VnTime" w:hint="cs"/>
          <w:b/>
          <w:color w:val="auto"/>
          <w:sz w:val="28"/>
          <w:szCs w:val="26"/>
        </w:rPr>
        <w:t>ươ</w:t>
      </w:r>
      <w:r w:rsidRPr="006158D2">
        <w:rPr>
          <w:rFonts w:eastAsia=".VnTime"/>
          <w:b/>
          <w:color w:val="auto"/>
          <w:sz w:val="28"/>
          <w:szCs w:val="26"/>
        </w:rPr>
        <w:t>ng pháp hạch toán một số nghiệp vụ chủ yếu</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3.1. Khi xuất tiền cho thành viên chính thức vay, c</w:t>
      </w:r>
      <w:r w:rsidRPr="006158D2">
        <w:rPr>
          <w:rFonts w:eastAsia=".VnTime" w:hint="cs"/>
          <w:color w:val="auto"/>
          <w:sz w:val="28"/>
          <w:szCs w:val="28"/>
        </w:rPr>
        <w:t>ă</w:t>
      </w:r>
      <w:r w:rsidRPr="006158D2">
        <w:rPr>
          <w:rFonts w:eastAsia=".VnTime"/>
          <w:color w:val="auto"/>
          <w:sz w:val="28"/>
          <w:szCs w:val="28"/>
        </w:rPr>
        <w:t xml:space="preserve">n cứ hợp </w:t>
      </w:r>
      <w:r w:rsidRPr="006158D2">
        <w:rPr>
          <w:rFonts w:eastAsia=".VnTime" w:hint="cs"/>
          <w:color w:val="auto"/>
          <w:sz w:val="28"/>
          <w:szCs w:val="28"/>
        </w:rPr>
        <w:t>đ</w:t>
      </w:r>
      <w:r w:rsidRPr="006158D2">
        <w:rPr>
          <w:rFonts w:eastAsia=".VnTime"/>
          <w:color w:val="auto"/>
          <w:sz w:val="28"/>
          <w:szCs w:val="28"/>
        </w:rPr>
        <w:t xml:space="preserve">ồng vay hoặc khế </w:t>
      </w:r>
      <w:r w:rsidRPr="006158D2">
        <w:rPr>
          <w:rFonts w:eastAsia=".VnTime" w:hint="cs"/>
          <w:color w:val="auto"/>
          <w:sz w:val="28"/>
          <w:szCs w:val="28"/>
        </w:rPr>
        <w:t>ư</w:t>
      </w:r>
      <w:r w:rsidRPr="006158D2">
        <w:rPr>
          <w:rFonts w:eastAsia=".VnTime"/>
          <w:color w:val="auto"/>
          <w:sz w:val="28"/>
          <w:szCs w:val="28"/>
        </w:rPr>
        <w:t xml:space="preserve">ớc vay và chứng từ xuất tiền cho vay, ghi: </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Nợ TK 132 - Phải thu của hoạt </w:t>
      </w:r>
      <w:r w:rsidRPr="006158D2">
        <w:rPr>
          <w:rFonts w:eastAsia=".VnTime" w:hint="cs"/>
          <w:color w:val="auto"/>
          <w:sz w:val="28"/>
          <w:szCs w:val="28"/>
        </w:rPr>
        <w:t>đ</w:t>
      </w:r>
      <w:r w:rsidRPr="006158D2">
        <w:rPr>
          <w:rFonts w:eastAsia=".VnTime"/>
          <w:color w:val="auto"/>
          <w:sz w:val="28"/>
          <w:szCs w:val="28"/>
        </w:rPr>
        <w:t>ộng cho vay nội bộ</w:t>
      </w:r>
      <w:r w:rsidRPr="006158D2">
        <w:rPr>
          <w:color w:val="auto"/>
          <w:sz w:val="28"/>
          <w:szCs w:val="28"/>
        </w:rPr>
        <w:t xml:space="preserve"> (13211)</w:t>
      </w:r>
    </w:p>
    <w:p w:rsidR="007477B5" w:rsidRPr="006158D2" w:rsidRDefault="00F6039D">
      <w:pPr>
        <w:spacing w:after="0" w:line="276" w:lineRule="auto"/>
        <w:ind w:leftChars="400" w:left="1080"/>
        <w:contextualSpacing/>
        <w:rPr>
          <w:rFonts w:eastAsia=".VnTime"/>
          <w:color w:val="auto"/>
          <w:sz w:val="28"/>
          <w:szCs w:val="28"/>
        </w:rPr>
      </w:pPr>
      <w:r w:rsidRPr="006158D2">
        <w:rPr>
          <w:rFonts w:eastAsia=".VnTime"/>
          <w:color w:val="auto"/>
          <w:sz w:val="28"/>
          <w:szCs w:val="28"/>
        </w:rPr>
        <w:t>Có các TK 111, 112.</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hint="cs"/>
          <w:color w:val="auto"/>
          <w:sz w:val="28"/>
          <w:szCs w:val="28"/>
        </w:rPr>
        <w:t>Đ</w:t>
      </w:r>
      <w:r w:rsidRPr="006158D2">
        <w:rPr>
          <w:rFonts w:eastAsia=".VnTime"/>
          <w:color w:val="auto"/>
          <w:sz w:val="28"/>
          <w:szCs w:val="28"/>
        </w:rPr>
        <w:t xml:space="preserve">ối với các khoản vay phải có </w:t>
      </w:r>
      <w:r w:rsidRPr="006158D2">
        <w:rPr>
          <w:rFonts w:eastAsia=".VnTime" w:hint="cs"/>
          <w:color w:val="auto"/>
          <w:sz w:val="28"/>
          <w:szCs w:val="28"/>
        </w:rPr>
        <w:t>đ</w:t>
      </w:r>
      <w:r w:rsidRPr="006158D2">
        <w:rPr>
          <w:rFonts w:eastAsia=".VnTime"/>
          <w:color w:val="auto"/>
          <w:sz w:val="28"/>
          <w:szCs w:val="28"/>
        </w:rPr>
        <w:t>ảm bảo bằng tài sản, c</w:t>
      </w:r>
      <w:r w:rsidRPr="006158D2">
        <w:rPr>
          <w:rFonts w:eastAsia=".VnTime" w:hint="cs"/>
          <w:color w:val="auto"/>
          <w:sz w:val="28"/>
          <w:szCs w:val="28"/>
        </w:rPr>
        <w:t>ă</w:t>
      </w:r>
      <w:r w:rsidRPr="006158D2">
        <w:rPr>
          <w:rFonts w:eastAsia=".VnTime"/>
          <w:color w:val="auto"/>
          <w:sz w:val="28"/>
          <w:szCs w:val="28"/>
        </w:rPr>
        <w:t xml:space="preserve">n cứ vào biên bản </w:t>
      </w:r>
      <w:r w:rsidRPr="006158D2">
        <w:rPr>
          <w:rFonts w:eastAsia=".VnTime" w:hint="cs"/>
          <w:color w:val="auto"/>
          <w:sz w:val="28"/>
          <w:szCs w:val="28"/>
        </w:rPr>
        <w:t>đ</w:t>
      </w:r>
      <w:r w:rsidRPr="006158D2">
        <w:rPr>
          <w:rFonts w:eastAsia=".VnTime"/>
          <w:color w:val="auto"/>
          <w:sz w:val="28"/>
          <w:szCs w:val="28"/>
        </w:rPr>
        <w:t xml:space="preserve">ịnh giá tài sản thế chấp, cầm cố, ghi Nợ TK 006 - Tài sản </w:t>
      </w:r>
      <w:r w:rsidRPr="006158D2">
        <w:rPr>
          <w:rFonts w:eastAsia=".VnTime" w:hint="cs"/>
          <w:color w:val="auto"/>
          <w:sz w:val="28"/>
          <w:szCs w:val="28"/>
        </w:rPr>
        <w:t>đ</w:t>
      </w:r>
      <w:r w:rsidRPr="006158D2">
        <w:rPr>
          <w:rFonts w:eastAsia=".VnTime"/>
          <w:color w:val="auto"/>
          <w:sz w:val="28"/>
          <w:szCs w:val="28"/>
        </w:rPr>
        <w:t>ảm bảo khoản vay.</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3.2. Định kỳ, HTX phản ánh số tiền lãi cho vay thu được,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a) Trường hợp thu lãi định kỳ:</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các TK 111, 112 (nếu lãi cho vay thu được ngay bằng tiền)</w:t>
      </w:r>
    </w:p>
    <w:p w:rsidR="00000000" w:rsidRDefault="00F6039D">
      <w:pPr>
        <w:spacing w:after="0" w:line="276" w:lineRule="auto"/>
        <w:ind w:leftChars="209" w:left="2126" w:hangingChars="558" w:hanging="1562"/>
        <w:contextualSpacing/>
        <w:rPr>
          <w:rFonts w:eastAsia=".VnTime"/>
          <w:color w:val="auto"/>
          <w:sz w:val="28"/>
          <w:szCs w:val="28"/>
        </w:rPr>
        <w:pPrChange w:id="5" w:author="Mai Thu Trang" w:date="2024-09-27T10:33:00Z">
          <w:pPr>
            <w:spacing w:after="0" w:line="276" w:lineRule="auto"/>
            <w:ind w:leftChars="209" w:left="1984" w:hangingChars="507" w:hanging="1420"/>
            <w:contextualSpacing/>
          </w:pPr>
        </w:pPrChange>
      </w:pPr>
      <w:r w:rsidRPr="006158D2">
        <w:rPr>
          <w:rFonts w:eastAsia=".VnTime"/>
          <w:color w:val="auto"/>
          <w:sz w:val="28"/>
          <w:szCs w:val="28"/>
        </w:rPr>
        <w:t>Nợ TK 132 - Phải thu của hoạt động cho vay nội bộ (lãi cho vay chưa thu được) (13212)</w:t>
      </w:r>
    </w:p>
    <w:p w:rsidR="007477B5" w:rsidRPr="006158D2" w:rsidRDefault="00F6039D">
      <w:pPr>
        <w:spacing w:after="0" w:line="276" w:lineRule="auto"/>
        <w:ind w:leftChars="400" w:left="1080"/>
        <w:contextualSpacing/>
        <w:rPr>
          <w:rFonts w:eastAsia=".VnTime"/>
          <w:color w:val="auto"/>
          <w:sz w:val="28"/>
          <w:szCs w:val="28"/>
        </w:rPr>
      </w:pPr>
      <w:r w:rsidRPr="006158D2">
        <w:rPr>
          <w:rFonts w:eastAsia=".VnTime"/>
          <w:color w:val="auto"/>
          <w:sz w:val="28"/>
          <w:szCs w:val="28"/>
        </w:rPr>
        <w:t>Có TK 5123 - Doanh thu hoạt động cho vay nội bộ.</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b) Trường hợp thu lãi cho vay cuối kỳ:</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Định kỳ, phản ánh số lãi cho vay phải thu của thành viên,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13212 - Phải thu về lãi cho vay nội bộ</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5123 - Doanh thu hoạt động cho vay nội bộ.</w:t>
      </w:r>
    </w:p>
    <w:p w:rsidR="007477B5" w:rsidRPr="006158D2" w:rsidRDefault="00F6039D" w:rsidP="006B2D92">
      <w:pPr>
        <w:spacing w:after="0" w:line="276" w:lineRule="auto"/>
        <w:ind w:firstLineChars="202" w:firstLine="566"/>
        <w:contextualSpacing/>
        <w:rPr>
          <w:rFonts w:eastAsia=".VnTime"/>
          <w:color w:val="auto"/>
          <w:sz w:val="28"/>
        </w:rPr>
      </w:pPr>
      <w:r w:rsidRPr="006158D2">
        <w:rPr>
          <w:rFonts w:eastAsia=".VnTime"/>
          <w:color w:val="auto"/>
          <w:sz w:val="28"/>
        </w:rPr>
        <w:t>- Cuối kỳ hạn nợ, khi thu được cả gốc và lãi cho vay, ghi:</w:t>
      </w:r>
    </w:p>
    <w:p w:rsidR="007477B5" w:rsidRPr="006158D2" w:rsidRDefault="00F6039D" w:rsidP="006B2D92">
      <w:pPr>
        <w:spacing w:after="0" w:line="276" w:lineRule="auto"/>
        <w:ind w:firstLineChars="202" w:firstLine="566"/>
        <w:contextualSpacing/>
        <w:rPr>
          <w:rFonts w:eastAsia=".VnTime"/>
          <w:color w:val="auto"/>
          <w:sz w:val="28"/>
        </w:rPr>
      </w:pPr>
      <w:r w:rsidRPr="006158D2">
        <w:rPr>
          <w:rFonts w:eastAsia=".VnTime"/>
          <w:color w:val="auto"/>
          <w:sz w:val="28"/>
        </w:rPr>
        <w:t>Nợ các TK 111, 112</w:t>
      </w:r>
    </w:p>
    <w:p w:rsidR="007477B5" w:rsidRPr="006158D2" w:rsidRDefault="00F6039D">
      <w:pPr>
        <w:spacing w:after="0" w:line="276" w:lineRule="auto"/>
        <w:ind w:leftChars="400" w:left="2835" w:hanging="1755"/>
        <w:contextualSpacing/>
        <w:rPr>
          <w:rFonts w:eastAsia=".VnTime"/>
          <w:color w:val="auto"/>
          <w:sz w:val="28"/>
          <w:szCs w:val="28"/>
        </w:rPr>
      </w:pPr>
      <w:r w:rsidRPr="006158D2">
        <w:rPr>
          <w:rFonts w:eastAsia=".VnTime"/>
          <w:color w:val="auto"/>
          <w:sz w:val="28"/>
        </w:rPr>
        <w:t xml:space="preserve">Có TK </w:t>
      </w:r>
      <w:r w:rsidRPr="006158D2">
        <w:rPr>
          <w:rFonts w:eastAsia=".VnTime"/>
          <w:color w:val="auto"/>
          <w:sz w:val="28"/>
          <w:szCs w:val="28"/>
        </w:rPr>
        <w:t>13212 - Phải thu về lãi cho vay nội bộ (Lãi cho vay của các kỳ trước)</w:t>
      </w:r>
    </w:p>
    <w:p w:rsidR="007477B5" w:rsidRPr="006158D2" w:rsidRDefault="00F6039D">
      <w:pPr>
        <w:spacing w:after="0" w:line="276" w:lineRule="auto"/>
        <w:ind w:leftChars="400" w:left="2835" w:hanging="1755"/>
        <w:contextualSpacing/>
        <w:rPr>
          <w:rFonts w:eastAsia=".VnTime"/>
          <w:color w:val="auto"/>
          <w:sz w:val="28"/>
          <w:szCs w:val="28"/>
        </w:rPr>
      </w:pPr>
      <w:r w:rsidRPr="006158D2">
        <w:rPr>
          <w:rFonts w:eastAsia=".VnTime"/>
          <w:color w:val="auto"/>
          <w:sz w:val="28"/>
          <w:szCs w:val="28"/>
        </w:rPr>
        <w:t xml:space="preserve">Có TK 5123 - Doanh thu hoạt động cho vay nội bộ (Lãi cho vay kỳ </w:t>
      </w:r>
      <w:r w:rsidRPr="006158D2">
        <w:rPr>
          <w:rFonts w:eastAsia=".VnTime"/>
          <w:color w:val="auto"/>
          <w:sz w:val="28"/>
          <w:szCs w:val="28"/>
        </w:rPr>
        <w:lastRenderedPageBreak/>
        <w:t>cuối cùng).</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Trường hợp lãi cho vay không có khả năng thu được hoặc lãi cho vay của khoản nợ gốc đã quá hạn thì kế toán không phản ánh khoản lãi phải thu của thành viên vào TK 13212 mà theo dõi ở tài khoản ngoài bảng (Nợ TK 008 - Lãi cho vay quá hạn khó có khả năng thu được).</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c) Trường hợp lãi cho vay nhận trước cho nhiều kỳ:</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Chi tiền cho thành viên chính thức vay sau khi bù trừ với tổng số tiền lãi cho vay nhận được của nhiều kỳ,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Nợ TK 132 - Phải thu của hoạt </w:t>
      </w:r>
      <w:r w:rsidRPr="006158D2">
        <w:rPr>
          <w:rFonts w:eastAsia=".VnTime" w:hint="cs"/>
          <w:color w:val="auto"/>
          <w:sz w:val="28"/>
          <w:szCs w:val="28"/>
        </w:rPr>
        <w:t>đ</w:t>
      </w:r>
      <w:r w:rsidRPr="006158D2">
        <w:rPr>
          <w:rFonts w:eastAsia=".VnTime"/>
          <w:color w:val="auto"/>
          <w:sz w:val="28"/>
          <w:szCs w:val="28"/>
        </w:rPr>
        <w:t>ộng cho vay nội bộ</w:t>
      </w:r>
      <w:r w:rsidRPr="006158D2">
        <w:rPr>
          <w:color w:val="auto"/>
          <w:sz w:val="28"/>
          <w:szCs w:val="28"/>
        </w:rPr>
        <w:t xml:space="preserve"> (13211)</w:t>
      </w:r>
    </w:p>
    <w:p w:rsidR="007477B5" w:rsidRPr="006158D2" w:rsidRDefault="00F6039D">
      <w:pPr>
        <w:spacing w:after="0" w:line="276" w:lineRule="auto"/>
        <w:ind w:left="2835" w:hanging="1701"/>
        <w:contextualSpacing/>
        <w:rPr>
          <w:rFonts w:eastAsia=".VnTime"/>
          <w:color w:val="auto"/>
          <w:sz w:val="28"/>
          <w:szCs w:val="28"/>
        </w:rPr>
      </w:pPr>
      <w:r w:rsidRPr="006158D2">
        <w:rPr>
          <w:rFonts w:eastAsia=".VnTime"/>
          <w:color w:val="auto"/>
          <w:sz w:val="28"/>
          <w:szCs w:val="28"/>
        </w:rPr>
        <w:t>Có TK 338 - Phải trả khác (tổng số tiền lãi cho vay nhận trước cho nhiều kỳ)</w:t>
      </w:r>
    </w:p>
    <w:p w:rsidR="007477B5" w:rsidRPr="006158D2" w:rsidRDefault="00F6039D">
      <w:pPr>
        <w:spacing w:after="0" w:line="276" w:lineRule="auto"/>
        <w:ind w:left="2835" w:hanging="1701"/>
        <w:contextualSpacing/>
        <w:rPr>
          <w:rFonts w:eastAsia=".VnTime"/>
          <w:color w:val="auto"/>
          <w:sz w:val="28"/>
          <w:szCs w:val="28"/>
        </w:rPr>
      </w:pPr>
      <w:r w:rsidRPr="006158D2">
        <w:rPr>
          <w:rFonts w:eastAsia=".VnTime"/>
          <w:color w:val="auto"/>
          <w:sz w:val="28"/>
          <w:szCs w:val="28"/>
        </w:rPr>
        <w:t>Có các TK 111, 112 (số tiền thực cho vay).</w:t>
      </w:r>
    </w:p>
    <w:p w:rsidR="007477B5" w:rsidRPr="006158D2" w:rsidRDefault="00F6039D" w:rsidP="006B2D92">
      <w:pPr>
        <w:spacing w:after="0" w:line="276" w:lineRule="auto"/>
        <w:ind w:firstLineChars="202" w:firstLine="566"/>
        <w:contextualSpacing/>
        <w:rPr>
          <w:rFonts w:eastAsia=".VnTime"/>
          <w:color w:val="auto"/>
          <w:sz w:val="28"/>
        </w:rPr>
      </w:pPr>
      <w:r w:rsidRPr="006158D2">
        <w:rPr>
          <w:rFonts w:eastAsia=".VnTime"/>
          <w:color w:val="auto"/>
          <w:sz w:val="28"/>
          <w:szCs w:val="28"/>
        </w:rPr>
        <w:t xml:space="preserve">- </w:t>
      </w:r>
      <w:r w:rsidRPr="006158D2">
        <w:rPr>
          <w:rFonts w:eastAsia=".VnTime"/>
          <w:color w:val="auto"/>
          <w:sz w:val="28"/>
        </w:rPr>
        <w:t>Định kỳ phân bổ đều lãi cho vay vào doanh thu hoạt động cho vay nội bộ của từng kỳ, ghi:</w:t>
      </w:r>
    </w:p>
    <w:p w:rsidR="007477B5" w:rsidRPr="006158D2" w:rsidRDefault="00F6039D" w:rsidP="006B2D92">
      <w:pPr>
        <w:tabs>
          <w:tab w:val="left" w:pos="360"/>
          <w:tab w:val="left" w:pos="900"/>
        </w:tabs>
        <w:spacing w:after="0" w:line="276" w:lineRule="auto"/>
        <w:ind w:firstLineChars="202" w:firstLine="566"/>
        <w:contextualSpacing/>
        <w:rPr>
          <w:rFonts w:eastAsia=".VnTime"/>
          <w:color w:val="auto"/>
          <w:sz w:val="28"/>
        </w:rPr>
      </w:pPr>
      <w:r w:rsidRPr="006158D2">
        <w:rPr>
          <w:rFonts w:eastAsia=".VnTime"/>
          <w:color w:val="auto"/>
          <w:sz w:val="28"/>
        </w:rPr>
        <w:t xml:space="preserve">Nợ TK 338 </w:t>
      </w:r>
      <w:r w:rsidRPr="006158D2">
        <w:rPr>
          <w:rFonts w:eastAsia=".VnTime"/>
          <w:color w:val="auto"/>
          <w:sz w:val="28"/>
          <w:szCs w:val="28"/>
        </w:rPr>
        <w:t>- Phải trả khác (số tiền lãi cho vay phân bổ cho từng kỳ)</w:t>
      </w:r>
      <w:r w:rsidRPr="006158D2">
        <w:rPr>
          <w:rFonts w:eastAsia=".VnTime"/>
          <w:color w:val="auto"/>
          <w:sz w:val="28"/>
        </w:rPr>
        <w:t xml:space="preserve"> </w:t>
      </w:r>
    </w:p>
    <w:p w:rsidR="007477B5" w:rsidRPr="006158D2" w:rsidRDefault="00F6039D">
      <w:pPr>
        <w:spacing w:after="0" w:line="276" w:lineRule="auto"/>
        <w:ind w:leftChars="399" w:left="2694" w:hanging="1617"/>
        <w:contextualSpacing/>
        <w:rPr>
          <w:rFonts w:eastAsia=".VnTime"/>
          <w:color w:val="auto"/>
          <w:sz w:val="28"/>
          <w:szCs w:val="28"/>
        </w:rPr>
      </w:pPr>
      <w:r w:rsidRPr="006158D2">
        <w:rPr>
          <w:rFonts w:eastAsia=".VnTime"/>
          <w:color w:val="auto"/>
          <w:sz w:val="28"/>
          <w:szCs w:val="28"/>
        </w:rPr>
        <w:t>Có TK 5123 - Doanh thu hoạt động cho vay nội bộ (Lãi cho vay từng kỳ)</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3.3. Khi thu hồi khoản tiền, tài sản cho thành viên vay (tiền mặt hoặc tiền gửi ngân hàng), căn cứ số tiền thu hoặc tài sản thu được, ghi:</w:t>
      </w:r>
    </w:p>
    <w:p w:rsidR="007477B5" w:rsidRPr="006158D2" w:rsidRDefault="00F6039D">
      <w:pPr>
        <w:spacing w:after="0" w:line="276" w:lineRule="auto"/>
        <w:ind w:leftChars="198" w:left="535"/>
        <w:contextualSpacing/>
        <w:rPr>
          <w:rFonts w:eastAsia=".VnTime"/>
          <w:color w:val="auto"/>
          <w:sz w:val="28"/>
          <w:szCs w:val="28"/>
        </w:rPr>
      </w:pPr>
      <w:r w:rsidRPr="006158D2">
        <w:rPr>
          <w:rFonts w:eastAsia=".VnTime"/>
          <w:color w:val="auto"/>
          <w:sz w:val="28"/>
          <w:szCs w:val="28"/>
        </w:rPr>
        <w:t>Nợ các TK 111, 112 (nếu thu nợ bằng tiền)</w:t>
      </w:r>
    </w:p>
    <w:p w:rsidR="007477B5" w:rsidRPr="006158D2" w:rsidRDefault="00F6039D">
      <w:pPr>
        <w:spacing w:after="0" w:line="276" w:lineRule="auto"/>
        <w:ind w:leftChars="208" w:left="3542" w:hanging="2980"/>
        <w:contextualSpacing/>
        <w:rPr>
          <w:rFonts w:eastAsia=".VnTime"/>
          <w:color w:val="auto"/>
          <w:sz w:val="28"/>
          <w:szCs w:val="28"/>
        </w:rPr>
      </w:pPr>
      <w:r w:rsidRPr="006158D2">
        <w:rPr>
          <w:rFonts w:eastAsia=".VnTime"/>
          <w:color w:val="auto"/>
          <w:sz w:val="28"/>
          <w:szCs w:val="28"/>
        </w:rPr>
        <w:t>Nợ các TK 152, 156, 211 (nếu tài sản đảm bảo được chuyển quyền sở hữu cho HTX)</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 xml:space="preserve">Có TK 13211 - Phải thu về gốc cho vay nội bộ (Số tiền gốc cho vay) </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13212 - Phải thu về lãi cho vay nội bộ (Số tiền lãi cho vay).</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Đồng thời, kế toán xóa nợ trên Hợp đồng vay bằng cách ghi số tiền thu nợ vào cột “Số tiền trả nợ”, rút số dư. Hợp đồng vay đã thu hết nợ (Số dư bằng 0) thì được xuất khỏi hồ sơ vay đóng thành tập riêng. Khi hoàn trả tài sản thế chấp, cầm cố của thành viên, ghi Có TK 006 - Tài sản đảm bảo khoản vay.</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3.4. Khi có quyết định về việc xử lý những khoản cho vay bị thất thoát do nguyên nhân khách quan đối với những khoản cho vay của các hợp đồng tín dụng ký trước ngày 01/9/2023, căn cứ vào quyết định xử lý, ghi:</w:t>
      </w:r>
    </w:p>
    <w:p w:rsidR="007477B5" w:rsidRPr="006158D2" w:rsidRDefault="00F6039D">
      <w:pPr>
        <w:spacing w:after="0" w:line="276" w:lineRule="auto"/>
        <w:ind w:leftChars="209" w:left="2157" w:hangingChars="569" w:hanging="1593"/>
        <w:contextualSpacing/>
        <w:rPr>
          <w:rFonts w:eastAsia=".VnTime"/>
          <w:color w:val="auto"/>
          <w:sz w:val="28"/>
          <w:szCs w:val="28"/>
          <w:lang w:val="en-US"/>
        </w:rPr>
      </w:pPr>
      <w:r w:rsidRPr="006158D2">
        <w:rPr>
          <w:rFonts w:eastAsia=".VnTime"/>
          <w:color w:val="auto"/>
          <w:sz w:val="28"/>
          <w:szCs w:val="28"/>
        </w:rPr>
        <w:t xml:space="preserve">Nợ TK </w:t>
      </w:r>
      <w:r w:rsidRPr="006158D2">
        <w:rPr>
          <w:rFonts w:eastAsia=".VnTime"/>
          <w:color w:val="auto"/>
          <w:sz w:val="28"/>
        </w:rPr>
        <w:t xml:space="preserve">338 </w:t>
      </w:r>
      <w:r w:rsidRPr="006158D2">
        <w:rPr>
          <w:rFonts w:eastAsia=".VnTime"/>
          <w:color w:val="auto"/>
          <w:sz w:val="28"/>
          <w:szCs w:val="28"/>
        </w:rPr>
        <w:t>- Phải trả khác</w:t>
      </w:r>
      <w:r w:rsidRPr="006158D2">
        <w:rPr>
          <w:rFonts w:eastAsia=".VnTime"/>
          <w:color w:val="auto"/>
          <w:sz w:val="28"/>
          <w:szCs w:val="28"/>
          <w:lang w:val="en-US"/>
        </w:rPr>
        <w:t xml:space="preserve"> (số sử dụng khoản dự phòng rủi ro tín dụng để xử lý)</w:t>
      </w:r>
    </w:p>
    <w:p w:rsidR="007477B5" w:rsidRPr="006158D2" w:rsidRDefault="00F6039D">
      <w:pPr>
        <w:spacing w:after="0" w:line="276" w:lineRule="auto"/>
        <w:ind w:leftChars="209" w:left="2157" w:hangingChars="569" w:hanging="1593"/>
        <w:contextualSpacing/>
        <w:rPr>
          <w:rFonts w:eastAsia=".VnTime"/>
          <w:color w:val="auto"/>
          <w:sz w:val="28"/>
          <w:szCs w:val="28"/>
          <w:lang w:val="en-US"/>
        </w:rPr>
      </w:pPr>
      <w:r w:rsidRPr="006158D2">
        <w:rPr>
          <w:rFonts w:eastAsia=".VnTime"/>
          <w:color w:val="auto"/>
          <w:sz w:val="28"/>
          <w:szCs w:val="28"/>
          <w:lang w:val="en-US"/>
        </w:rPr>
        <w:t>Nợ TK 6123 - Chi phí hoạt động cho vay nội bộ (số được tính vào chi phí)</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 xml:space="preserve">Có TK 132 - Phải thu của hoạt động cho vay nội bộ. </w:t>
      </w:r>
    </w:p>
    <w:p w:rsidR="00D93BBF" w:rsidRPr="006158D2" w:rsidRDefault="00F6039D" w:rsidP="006B2D92">
      <w:pPr>
        <w:spacing w:after="0" w:line="276" w:lineRule="auto"/>
        <w:ind w:firstLineChars="192" w:firstLine="538"/>
        <w:contextualSpacing/>
        <w:rPr>
          <w:ins w:id="6" w:author="Mai Thu Trang" w:date="2024-09-27T10:35:00Z"/>
          <w:rFonts w:eastAsia=".VnTime"/>
          <w:color w:val="auto"/>
          <w:sz w:val="28"/>
          <w:szCs w:val="28"/>
        </w:rPr>
      </w:pPr>
      <w:r w:rsidRPr="006158D2">
        <w:rPr>
          <w:rFonts w:eastAsia=".VnTime"/>
          <w:color w:val="auto"/>
          <w:sz w:val="28"/>
          <w:szCs w:val="28"/>
        </w:rPr>
        <w:t>3.5. Khi khoản cho vay nội bộ bị thất thoát, ghi:</w:t>
      </w:r>
    </w:p>
    <w:p w:rsidR="00000000" w:rsidRDefault="00F6039D">
      <w:pPr>
        <w:spacing w:after="0" w:line="276" w:lineRule="auto"/>
        <w:ind w:leftChars="209" w:left="2406" w:hangingChars="658" w:hanging="1842"/>
        <w:contextualSpacing/>
        <w:rPr>
          <w:del w:id="7" w:author="Mai Thu Trang" w:date="2024-09-27T10:35:00Z"/>
          <w:rFonts w:eastAsia=".VnTime"/>
          <w:color w:val="auto"/>
          <w:sz w:val="28"/>
          <w:szCs w:val="28"/>
        </w:rPr>
        <w:pPrChange w:id="8" w:author="Mai Thu Trang" w:date="2024-09-27T10:35:00Z">
          <w:pPr>
            <w:spacing w:after="0" w:line="276" w:lineRule="auto"/>
            <w:ind w:firstLineChars="385" w:firstLine="1078"/>
            <w:contextualSpacing/>
          </w:pPr>
        </w:pPrChange>
      </w:pPr>
      <w:r w:rsidRPr="006158D2">
        <w:rPr>
          <w:rFonts w:eastAsia=".VnTime"/>
          <w:color w:val="auto"/>
          <w:sz w:val="28"/>
          <w:szCs w:val="28"/>
        </w:rPr>
        <w:t>Nợ các TK 111, 112, 138 ...(số phải thu từ bồi thường của cá nhân, tập thể, bảo hiểm...(nếu có))</w:t>
      </w:r>
    </w:p>
    <w:p w:rsidR="00D93BBF" w:rsidRPr="006158D2" w:rsidRDefault="00D93BBF" w:rsidP="00D93BBF">
      <w:pPr>
        <w:spacing w:after="0" w:line="276" w:lineRule="auto"/>
        <w:ind w:leftChars="209" w:left="2406" w:hangingChars="658" w:hanging="1842"/>
        <w:contextualSpacing/>
        <w:rPr>
          <w:ins w:id="9" w:author="Mai Thu Trang" w:date="2024-09-27T10:35:00Z"/>
          <w:rFonts w:eastAsia=".VnTime"/>
          <w:color w:val="auto"/>
          <w:sz w:val="28"/>
          <w:szCs w:val="28"/>
        </w:rPr>
      </w:pPr>
    </w:p>
    <w:p w:rsidR="00000000" w:rsidRDefault="00F6039D">
      <w:pPr>
        <w:spacing w:after="0" w:line="276" w:lineRule="auto"/>
        <w:ind w:leftChars="209" w:left="2406" w:hangingChars="658" w:hanging="1842"/>
        <w:contextualSpacing/>
        <w:rPr>
          <w:rFonts w:eastAsia=".VnTime"/>
          <w:color w:val="auto"/>
          <w:sz w:val="28"/>
          <w:szCs w:val="28"/>
        </w:rPr>
        <w:pPrChange w:id="10" w:author="Mai Thu Trang" w:date="2024-09-27T10:35:00Z">
          <w:pPr>
            <w:spacing w:after="0" w:line="276" w:lineRule="auto"/>
            <w:ind w:firstLineChars="385" w:firstLine="1078"/>
            <w:contextualSpacing/>
          </w:pPr>
        </w:pPrChange>
      </w:pPr>
      <w:r w:rsidRPr="006158D2">
        <w:rPr>
          <w:rFonts w:eastAsia=".VnTime"/>
          <w:color w:val="auto"/>
          <w:sz w:val="28"/>
          <w:szCs w:val="28"/>
        </w:rPr>
        <w:lastRenderedPageBreak/>
        <w:t xml:space="preserve">Nợ TK 6123 </w:t>
      </w:r>
      <w:ins w:id="11" w:author="Mai Thu Trang" w:date="2024-09-27T10:34:00Z">
        <w:r w:rsidR="00D93BBF" w:rsidRPr="006158D2">
          <w:rPr>
            <w:rFonts w:eastAsia=".VnTime"/>
            <w:color w:val="auto"/>
            <w:sz w:val="28"/>
            <w:szCs w:val="28"/>
          </w:rPr>
          <w:t>-</w:t>
        </w:r>
      </w:ins>
      <w:del w:id="12" w:author="Mai Thu Trang" w:date="2024-09-27T10:34:00Z">
        <w:r w:rsidRPr="006158D2" w:rsidDel="00D93BBF">
          <w:rPr>
            <w:rFonts w:eastAsia=".VnTime"/>
            <w:color w:val="auto"/>
            <w:sz w:val="28"/>
            <w:szCs w:val="28"/>
          </w:rPr>
          <w:delText>–</w:delText>
        </w:r>
      </w:del>
      <w:r w:rsidRPr="006158D2">
        <w:rPr>
          <w:rFonts w:eastAsia=".VnTime"/>
          <w:color w:val="auto"/>
          <w:sz w:val="28"/>
          <w:szCs w:val="28"/>
        </w:rPr>
        <w:t xml:space="preserve"> Chi phí hoạt động cho vay nội bộ (số tổn thất tính vào chi phí)</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ab/>
        <w:t>Có TK 132 - Phải thu của hoạt động cho vay nội bộ.</w:t>
      </w:r>
    </w:p>
    <w:p w:rsidR="007477B5" w:rsidRPr="006158D2" w:rsidRDefault="007477B5">
      <w:pPr>
        <w:spacing w:after="0" w:line="276" w:lineRule="auto"/>
        <w:contextualSpacing/>
        <w:rPr>
          <w:color w:val="auto"/>
        </w:rPr>
      </w:pPr>
    </w:p>
    <w:p w:rsidR="007477B5" w:rsidRPr="006158D2" w:rsidRDefault="007477B5">
      <w:pPr>
        <w:pStyle w:val="4tenchuongCharChar"/>
        <w:spacing w:after="0" w:line="276" w:lineRule="auto"/>
        <w:contextualSpacing/>
        <w:rPr>
          <w:rFonts w:ascii="Times New Roman" w:hAnsi="Times New Roman"/>
          <w:color w:val="auto"/>
          <w:sz w:val="28"/>
          <w:szCs w:val="28"/>
        </w:rPr>
      </w:pPr>
    </w:p>
    <w:p w:rsidR="007477B5" w:rsidRPr="006158D2" w:rsidRDefault="00F6039D">
      <w:pPr>
        <w:widowControl/>
        <w:spacing w:after="0" w:line="276" w:lineRule="auto"/>
        <w:contextualSpacing/>
        <w:jc w:val="left"/>
        <w:rPr>
          <w:b/>
          <w:color w:val="auto"/>
          <w:sz w:val="28"/>
          <w:szCs w:val="28"/>
          <w:lang w:val="vi-VN"/>
        </w:rPr>
      </w:pPr>
      <w:r w:rsidRPr="006158D2">
        <w:rPr>
          <w:color w:val="auto"/>
          <w:sz w:val="28"/>
          <w:szCs w:val="28"/>
          <w:lang w:val="vi-VN"/>
        </w:rPr>
        <w:br w:type="page"/>
      </w:r>
    </w:p>
    <w:p w:rsidR="007477B5" w:rsidRPr="006158D2" w:rsidRDefault="00F6039D">
      <w:pPr>
        <w:pStyle w:val="4tenchuongCharChar"/>
        <w:spacing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lastRenderedPageBreak/>
        <w:t xml:space="preserve">TÀI KHOẢN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w:t>
      </w:r>
    </w:p>
    <w:p w:rsidR="007477B5" w:rsidRPr="006158D2" w:rsidRDefault="007477B5">
      <w:pPr>
        <w:pStyle w:val="4tenchuongCharChar"/>
        <w:spacing w:after="0" w:line="276" w:lineRule="auto"/>
        <w:contextualSpacing/>
        <w:rPr>
          <w:rFonts w:ascii="Times New Roman" w:hAnsi="Times New Roman"/>
          <w:color w:val="auto"/>
          <w:sz w:val="28"/>
          <w:szCs w:val="28"/>
          <w:lang w:val="vi-VN"/>
        </w:rPr>
      </w:pPr>
    </w:p>
    <w:p w:rsidR="007477B5" w:rsidRPr="006158D2" w:rsidRDefault="00F6039D" w:rsidP="006B2D92">
      <w:pPr>
        <w:pStyle w:val="2dongcachCharChar"/>
        <w:spacing w:after="0" w:line="276" w:lineRule="auto"/>
        <w:ind w:firstLineChars="202" w:firstLine="568"/>
        <w:contextualSpacing/>
        <w:jc w:val="both"/>
        <w:rPr>
          <w:rFonts w:ascii="Times New Roman" w:hAnsi="Times New Roman"/>
          <w:b/>
          <w:color w:val="auto"/>
          <w:sz w:val="28"/>
          <w:szCs w:val="28"/>
          <w:lang w:val="vi-VN"/>
        </w:rPr>
      </w:pPr>
      <w:r w:rsidRPr="006158D2">
        <w:rPr>
          <w:rFonts w:ascii="Times New Roman" w:hAnsi="Times New Roman"/>
          <w:b/>
          <w:color w:val="auto"/>
          <w:sz w:val="28"/>
          <w:szCs w:val="28"/>
          <w:lang w:val="vi-VN"/>
        </w:rPr>
        <w:t>1. Nguyên tắc kế toán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b/>
          <w:bCs/>
          <w:color w:val="auto"/>
          <w:sz w:val="28"/>
          <w:szCs w:val="28"/>
          <w:lang w:val="vi-VN"/>
        </w:rPr>
      </w:pPr>
      <w:r w:rsidRPr="006158D2">
        <w:rPr>
          <w:rFonts w:ascii="Times New Roman" w:hAnsi="Times New Roman"/>
          <w:color w:val="auto"/>
          <w:sz w:val="28"/>
          <w:szCs w:val="28"/>
          <w:lang w:val="vi-VN"/>
        </w:rPr>
        <w:t xml:space="preserve">a) Tài khoản này dùng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ể phản ánh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khấu trừ và còn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của HTX.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b)</w:t>
      </w:r>
      <w:r w:rsidRPr="006158D2">
        <w:rPr>
          <w:rFonts w:ascii="Times New Roman" w:hAnsi="Times New Roman"/>
          <w:color w:val="auto"/>
          <w:sz w:val="28"/>
          <w:szCs w:val="28"/>
          <w:lang w:val="vi-VN"/>
        </w:rPr>
        <w:t xml:space="preserve"> HTX phải hạch toán riêng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và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không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không thể hạch toán riêng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thì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hạch toán vào TK 133. Cuối kỳ, HTX phải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ịnh số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và không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theo quy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ịnh của pháp luật về thuế GTGT.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không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tính vào giá trị tài sản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mua, giá vốn của hàng bán hoặc chi phí sản xuất, kinh doanh tuỳ theo từng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hợp cụ thể.</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d)</w:t>
      </w:r>
      <w:r w:rsidRPr="006158D2">
        <w:rPr>
          <w:rFonts w:ascii="Times New Roman" w:hAnsi="Times New Roman"/>
          <w:color w:val="auto"/>
          <w:sz w:val="28"/>
          <w:szCs w:val="28"/>
          <w:lang w:val="vi-VN"/>
        </w:rPr>
        <w:t xml:space="preserve"> Việc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ịnh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kê khai, quyết toán, nộp thuế phải tuân thủ theo </w:t>
      </w:r>
      <w:r w:rsidRPr="006158D2">
        <w:rPr>
          <w:rFonts w:ascii="Times New Roman" w:hAnsi="Times New Roman" w:hint="eastAsia"/>
          <w:color w:val="auto"/>
          <w:sz w:val="28"/>
          <w:szCs w:val="28"/>
          <w:lang w:val="vi-VN"/>
        </w:rPr>
        <w:t>đú</w:t>
      </w:r>
      <w:r w:rsidRPr="006158D2">
        <w:rPr>
          <w:rFonts w:ascii="Times New Roman" w:hAnsi="Times New Roman"/>
          <w:color w:val="auto"/>
          <w:sz w:val="28"/>
          <w:szCs w:val="28"/>
          <w:lang w:val="vi-VN"/>
        </w:rPr>
        <w:t xml:space="preserve">ng quy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của pháp luật về thuế GTGT.</w:t>
      </w:r>
    </w:p>
    <w:p w:rsidR="007477B5" w:rsidRPr="006158D2" w:rsidRDefault="00F6039D" w:rsidP="006B2D92">
      <w:pPr>
        <w:pStyle w:val="1chinhtrangChar1CharCharCharChar"/>
        <w:spacing w:before="0" w:after="0" w:line="276" w:lineRule="auto"/>
        <w:ind w:firstLineChars="202" w:firstLine="568"/>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 xml:space="preserve">2. Kết cấu và nội dung phản ánh của TK 133 - Thuế GTGT </w:t>
      </w:r>
      <w:r w:rsidRPr="006158D2">
        <w:rPr>
          <w:rFonts w:ascii="Times New Roman" w:hAnsi="Times New Roman" w:hint="eastAsia"/>
          <w:b/>
          <w:color w:val="auto"/>
          <w:sz w:val="28"/>
          <w:szCs w:val="28"/>
          <w:lang w:val="vi-VN"/>
        </w:rPr>
        <w:t>đư</w:t>
      </w:r>
      <w:r w:rsidRPr="006158D2">
        <w:rPr>
          <w:rFonts w:ascii="Times New Roman" w:hAnsi="Times New Roman"/>
          <w:b/>
          <w:color w:val="auto"/>
          <w:sz w:val="28"/>
          <w:szCs w:val="28"/>
          <w:lang w:val="vi-VN"/>
        </w:rPr>
        <w:t>ợc khấu trừ</w:t>
      </w:r>
    </w:p>
    <w:p w:rsidR="007477B5" w:rsidRPr="006158D2" w:rsidRDefault="00F6039D" w:rsidP="006B2D92">
      <w:pPr>
        <w:pStyle w:val="1chinhtrangChar1CharCharCharChar"/>
        <w:spacing w:before="0" w:after="0" w:line="276" w:lineRule="auto"/>
        <w:ind w:firstLineChars="202" w:firstLine="568"/>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 xml:space="preserve">Bên Nợ: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w:t>
      </w:r>
    </w:p>
    <w:p w:rsidR="007477B5" w:rsidRPr="006158D2" w:rsidRDefault="00F6039D" w:rsidP="006B2D92">
      <w:pPr>
        <w:pStyle w:val="1chinhtrangChar1CharCharCharChar"/>
        <w:spacing w:before="0" w:after="0" w:line="276" w:lineRule="auto"/>
        <w:ind w:firstLineChars="202" w:firstLine="568"/>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Bên Có:</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khấu trừ;</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Kết chuyển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không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vào của vật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hàng hóa mua vào nh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trả lại,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chiết khấu, giảm giá;</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hoàn lại.</w:t>
      </w:r>
    </w:p>
    <w:p w:rsidR="007477B5" w:rsidRPr="006158D2" w:rsidRDefault="00F6039D" w:rsidP="006B2D92">
      <w:pPr>
        <w:pStyle w:val="1chinhtrangChar1CharCharCharChar"/>
        <w:spacing w:before="0" w:after="0" w:line="276" w:lineRule="auto"/>
        <w:ind w:firstLineChars="202" w:firstLine="568"/>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Số d</w:t>
      </w:r>
      <w:r w:rsidRPr="006158D2">
        <w:rPr>
          <w:rFonts w:ascii="Times New Roman" w:hAnsi="Times New Roman" w:hint="eastAsia"/>
          <w:b/>
          <w:color w:val="auto"/>
          <w:sz w:val="28"/>
          <w:szCs w:val="28"/>
          <w:lang w:val="vi-VN"/>
        </w:rPr>
        <w:t>ư</w:t>
      </w:r>
      <w:r w:rsidRPr="006158D2">
        <w:rPr>
          <w:rFonts w:ascii="Times New Roman" w:hAnsi="Times New Roman"/>
          <w:b/>
          <w:color w:val="auto"/>
          <w:sz w:val="28"/>
          <w:szCs w:val="28"/>
          <w:lang w:val="vi-VN"/>
        </w:rPr>
        <w:t xml:space="preserve"> bên Nợ: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còn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hoàn lại nh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ng NSNN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hoàn trả.</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Tài khoản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w:t>
      </w:r>
      <w:r w:rsidR="006158D2" w:rsidRPr="006158D2">
        <w:rPr>
          <w:rFonts w:ascii="Times New Roman" w:hAnsi="Times New Roman"/>
          <w:color w:val="auto"/>
          <w:sz w:val="28"/>
          <w:szCs w:val="28"/>
          <w:lang w:val="en-US"/>
        </w:rPr>
        <w:t xml:space="preserve"> </w:t>
      </w:r>
      <w:r w:rsidRPr="006158D2">
        <w:rPr>
          <w:rFonts w:ascii="Times New Roman" w:hAnsi="Times New Roman"/>
          <w:color w:val="auto"/>
          <w:sz w:val="28"/>
          <w:szCs w:val="28"/>
          <w:lang w:val="en-US"/>
        </w:rPr>
        <w:t>có</w:t>
      </w:r>
      <w:r w:rsidRPr="006158D2">
        <w:rPr>
          <w:rFonts w:ascii="Times New Roman" w:hAnsi="Times New Roman"/>
          <w:color w:val="auto"/>
          <w:sz w:val="28"/>
          <w:szCs w:val="28"/>
          <w:lang w:val="vi-VN"/>
        </w:rPr>
        <w:t xml:space="preserve"> 2 tài khoản cấp 2: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i/>
          <w:iCs/>
          <w:color w:val="auto"/>
          <w:sz w:val="28"/>
          <w:szCs w:val="28"/>
          <w:lang w:val="vi-VN"/>
        </w:rPr>
        <w:t xml:space="preserve">- Tài khoản 1331 - Thuế GTGT </w:t>
      </w:r>
      <w:r w:rsidRPr="006158D2">
        <w:rPr>
          <w:rFonts w:ascii="Times New Roman" w:hAnsi="Times New Roman" w:hint="eastAsia"/>
          <w:i/>
          <w:iCs/>
          <w:color w:val="auto"/>
          <w:sz w:val="28"/>
          <w:szCs w:val="28"/>
          <w:lang w:val="vi-VN"/>
        </w:rPr>
        <w:t>đư</w:t>
      </w:r>
      <w:r w:rsidRPr="006158D2">
        <w:rPr>
          <w:rFonts w:ascii="Times New Roman" w:hAnsi="Times New Roman"/>
          <w:i/>
          <w:iCs/>
          <w:color w:val="auto"/>
          <w:sz w:val="28"/>
          <w:szCs w:val="28"/>
          <w:lang w:val="vi-VN"/>
        </w:rPr>
        <w:t>ợc khấu trừ của hàng hóa, dịch vụ:</w:t>
      </w:r>
      <w:r w:rsidRPr="006158D2">
        <w:rPr>
          <w:rFonts w:ascii="Times New Roman" w:hAnsi="Times New Roman"/>
          <w:color w:val="auto"/>
          <w:sz w:val="28"/>
          <w:szCs w:val="28"/>
          <w:lang w:val="vi-VN"/>
        </w:rPr>
        <w:t xml:space="preserve"> Phản ánh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của vật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hàng hoá, dịch vụ mua ngoài dùng vào sản xuất, kinh doanh hàng hóa, dịch vụ thuộc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ối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ợng chịu thuế GTGT tính theo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khấu trừ thuế.</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i/>
          <w:iCs/>
          <w:color w:val="auto"/>
          <w:sz w:val="28"/>
          <w:szCs w:val="28"/>
          <w:lang w:val="vi-VN"/>
        </w:rPr>
        <w:t xml:space="preserve">- Tài khoản 1332 - Thuế GTGT </w:t>
      </w:r>
      <w:r w:rsidRPr="006158D2">
        <w:rPr>
          <w:rFonts w:ascii="Times New Roman" w:hAnsi="Times New Roman" w:hint="eastAsia"/>
          <w:i/>
          <w:iCs/>
          <w:color w:val="auto"/>
          <w:sz w:val="28"/>
          <w:szCs w:val="28"/>
          <w:lang w:val="vi-VN"/>
        </w:rPr>
        <w:t>đư</w:t>
      </w:r>
      <w:r w:rsidRPr="006158D2">
        <w:rPr>
          <w:rFonts w:ascii="Times New Roman" w:hAnsi="Times New Roman"/>
          <w:i/>
          <w:iCs/>
          <w:color w:val="auto"/>
          <w:sz w:val="28"/>
          <w:szCs w:val="28"/>
          <w:lang w:val="vi-VN"/>
        </w:rPr>
        <w:t xml:space="preserve">ợc khấu trừ của tài sản cố </w:t>
      </w:r>
      <w:r w:rsidRPr="006158D2">
        <w:rPr>
          <w:rFonts w:ascii="Times New Roman" w:hAnsi="Times New Roman" w:hint="eastAsia"/>
          <w:i/>
          <w:iCs/>
          <w:color w:val="auto"/>
          <w:sz w:val="28"/>
          <w:szCs w:val="28"/>
          <w:lang w:val="vi-VN"/>
        </w:rPr>
        <w:t>đ</w:t>
      </w:r>
      <w:r w:rsidRPr="006158D2">
        <w:rPr>
          <w:rFonts w:ascii="Times New Roman" w:hAnsi="Times New Roman"/>
          <w:i/>
          <w:iCs/>
          <w:color w:val="auto"/>
          <w:sz w:val="28"/>
          <w:szCs w:val="28"/>
          <w:lang w:val="vi-VN"/>
        </w:rPr>
        <w:t>ịnh:</w:t>
      </w:r>
      <w:r w:rsidRPr="006158D2">
        <w:rPr>
          <w:rFonts w:ascii="Times New Roman" w:hAnsi="Times New Roman"/>
          <w:color w:val="auto"/>
          <w:sz w:val="28"/>
          <w:szCs w:val="28"/>
          <w:lang w:val="vi-VN"/>
        </w:rPr>
        <w:t xml:space="preserve"> Phản ánh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của quá trình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mua sắm tài sản cố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ịnh dùng vào hoạt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ộng sản xuất, kinh doanh hàng hóa, dịch vụ thuộc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ối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ợng chịu thuế GTGT tính theo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khấu trừ thuế.</w:t>
      </w:r>
    </w:p>
    <w:p w:rsidR="007477B5" w:rsidRPr="006158D2" w:rsidRDefault="007477B5"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p>
    <w:p w:rsidR="007477B5" w:rsidRPr="006158D2" w:rsidRDefault="00F6039D" w:rsidP="006B2D92">
      <w:pPr>
        <w:pStyle w:val="11chucdanhnguoiky-co11CharCharChar"/>
        <w:spacing w:after="0" w:line="276" w:lineRule="auto"/>
        <w:ind w:firstLineChars="202" w:firstLine="568"/>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lastRenderedPageBreak/>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rsidP="006B2D92">
      <w:pPr>
        <w:pStyle w:val="11chucdanhnguoiky-co11CharCharChar"/>
        <w:spacing w:after="0" w:line="276" w:lineRule="auto"/>
        <w:ind w:firstLineChars="202" w:firstLine="566"/>
        <w:contextualSpacing/>
        <w:jc w:val="both"/>
        <w:rPr>
          <w:rFonts w:ascii="Times New Roman" w:hAnsi="Times New Roman"/>
          <w:b w:val="0"/>
          <w:color w:val="auto"/>
          <w:sz w:val="28"/>
          <w:szCs w:val="28"/>
          <w:lang w:val="vi-VN"/>
        </w:rPr>
      </w:pPr>
      <w:r w:rsidRPr="006158D2">
        <w:rPr>
          <w:rFonts w:ascii="Times New Roman" w:hAnsi="Times New Roman"/>
          <w:b w:val="0"/>
          <w:color w:val="auto"/>
          <w:sz w:val="28"/>
          <w:szCs w:val="28"/>
          <w:lang w:val="vi-VN"/>
        </w:rPr>
        <w:t>3.1. Khi mua hàng tồn kho, TSC</w:t>
      </w:r>
      <w:r w:rsidRPr="006158D2">
        <w:rPr>
          <w:rFonts w:ascii="Times New Roman" w:hAnsi="Times New Roman" w:hint="eastAsia"/>
          <w:b w:val="0"/>
          <w:color w:val="auto"/>
          <w:sz w:val="28"/>
          <w:szCs w:val="28"/>
          <w:lang w:val="vi-VN"/>
        </w:rPr>
        <w:t>Đ</w:t>
      </w:r>
      <w:r w:rsidRPr="006158D2">
        <w:rPr>
          <w:rFonts w:ascii="Times New Roman" w:hAnsi="Times New Roman"/>
          <w:b w:val="0"/>
          <w:color w:val="auto"/>
          <w:sz w:val="28"/>
          <w:szCs w:val="28"/>
          <w:lang w:val="vi-VN"/>
        </w:rPr>
        <w:t xml:space="preserve">, nếu thuế GTGT </w:t>
      </w:r>
      <w:r w:rsidRPr="006158D2">
        <w:rPr>
          <w:rFonts w:ascii="Times New Roman" w:hAnsi="Times New Roman" w:hint="eastAsia"/>
          <w:b w:val="0"/>
          <w:color w:val="auto"/>
          <w:sz w:val="28"/>
          <w:szCs w:val="28"/>
          <w:lang w:val="vi-VN"/>
        </w:rPr>
        <w:t>đ</w:t>
      </w:r>
      <w:r w:rsidRPr="006158D2">
        <w:rPr>
          <w:rFonts w:ascii="Times New Roman" w:hAnsi="Times New Roman"/>
          <w:b w:val="0"/>
          <w:color w:val="auto"/>
          <w:sz w:val="28"/>
          <w:szCs w:val="28"/>
          <w:lang w:val="vi-VN"/>
        </w:rPr>
        <w:t xml:space="preserve">ầu vào </w:t>
      </w:r>
      <w:r w:rsidRPr="006158D2">
        <w:rPr>
          <w:rFonts w:ascii="Times New Roman" w:hAnsi="Times New Roman" w:hint="eastAsia"/>
          <w:b w:val="0"/>
          <w:color w:val="auto"/>
          <w:sz w:val="28"/>
          <w:szCs w:val="28"/>
          <w:lang w:val="vi-VN"/>
        </w:rPr>
        <w:t>đư</w:t>
      </w:r>
      <w:r w:rsidRPr="006158D2">
        <w:rPr>
          <w:rFonts w:ascii="Times New Roman" w:hAnsi="Times New Roman"/>
          <w:b w:val="0"/>
          <w:color w:val="auto"/>
          <w:sz w:val="28"/>
          <w:szCs w:val="28"/>
          <w:lang w:val="vi-VN"/>
        </w:rPr>
        <w:t>ợc khấu trừ,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151, 152, 156, 211 (giá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có thuế GTGT)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(1331, 1332)</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các TK 111, 112, 331,... (tổng giá thanh toán).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3.2.</w:t>
      </w:r>
      <w:r w:rsidRPr="006158D2">
        <w:rPr>
          <w:rFonts w:ascii="Times New Roman" w:hAnsi="Times New Roman"/>
          <w:color w:val="auto"/>
          <w:sz w:val="28"/>
          <w:szCs w:val="28"/>
          <w:lang w:val="vi-VN"/>
        </w:rPr>
        <w:t xml:space="preserve"> Khi mua vật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công cụ, dịch vụ dùng ngay vào sản xuất, kinh doanh, nếu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ghi:</w:t>
      </w:r>
    </w:p>
    <w:p w:rsidR="007477B5" w:rsidRPr="006158D2" w:rsidRDefault="00F6039D">
      <w:pPr>
        <w:pStyle w:val="nCharCharChar1"/>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154, 642, 242,... (giá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có thuế GTGT)</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(1331)</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các TK 111, 112, 331,... (tổng giá thanh toán).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3.3. Khi mua hàng hoá giao bán ngay cho khách hàng (không qua nhập kho), nếu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611, 612 (giá mua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có thuế GTGT)</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(1331)</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các TK 111, 112, 331,... (tổng giá thanh toán).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3.4.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hàng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mua và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trả lại hoặc hàng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mua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giảm giá do kém, mất phẩm chất: C</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 xml:space="preserve">n cứ vào chứng từ xuất hàng trả lại cho bên bán và các chứng từ liên quan, kế toán phản </w:t>
      </w:r>
      <w:r w:rsidRPr="006158D2">
        <w:rPr>
          <w:rFonts w:ascii="Times New Roman" w:hAnsi="Times New Roman" w:hint="eastAsia"/>
          <w:color w:val="auto"/>
          <w:sz w:val="28"/>
          <w:szCs w:val="28"/>
          <w:lang w:val="vi-VN"/>
        </w:rPr>
        <w:t>á</w:t>
      </w:r>
      <w:r w:rsidRPr="006158D2">
        <w:rPr>
          <w:rFonts w:ascii="Times New Roman" w:hAnsi="Times New Roman"/>
          <w:color w:val="auto"/>
          <w:sz w:val="28"/>
          <w:szCs w:val="28"/>
          <w:lang w:val="vi-VN"/>
        </w:rPr>
        <w:t xml:space="preserve">nh giá trị hàng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mua và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trả lại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bán hoặc hàng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mua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giảm giá, giảm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111, 112, 331 (tổng giá thanh toán)</w:t>
      </w:r>
    </w:p>
    <w:p w:rsidR="007477B5" w:rsidRPr="006158D2" w:rsidRDefault="00F6039D">
      <w:pPr>
        <w:spacing w:after="0" w:line="276" w:lineRule="auto"/>
        <w:ind w:leftChars="399" w:left="2835" w:hanging="1758"/>
        <w:contextualSpacing/>
        <w:rPr>
          <w:color w:val="auto"/>
          <w:sz w:val="28"/>
          <w:szCs w:val="28"/>
          <w:lang w:val="vi-VN"/>
        </w:rPr>
      </w:pPr>
      <w:r w:rsidRPr="006158D2">
        <w:rPr>
          <w:color w:val="auto"/>
          <w:sz w:val="28"/>
          <w:szCs w:val="28"/>
          <w:lang w:val="vi-VN"/>
        </w:rPr>
        <w:t>Có TK 133 - Thuế GTGT được khấu trừ (thuế GTGT đầu vào của hàng mua trả lại hoặc được giảm giá)</w:t>
      </w:r>
    </w:p>
    <w:p w:rsidR="007477B5" w:rsidRPr="006158D2" w:rsidRDefault="00F6039D">
      <w:pPr>
        <w:pStyle w:val="1chinhtrangChar1CharCharChar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152, 156, 211,... (giá mua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có thuế GTGT).</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3.5.</w:t>
      </w:r>
      <w:r w:rsidRPr="006158D2">
        <w:rPr>
          <w:rFonts w:ascii="Times New Roman" w:hAnsi="Times New Roman"/>
          <w:color w:val="auto"/>
          <w:sz w:val="28"/>
          <w:szCs w:val="28"/>
          <w:lang w:val="vi-VN"/>
        </w:rPr>
        <w:t xml:space="preserve">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mua vật liệu, dụng cụ, tài sản cố định không hạch toán riêng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a) Khi mua vật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hàng hóa, TSC</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151, 152, 156, 211 (giá mua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có thuế GTGT)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(nếu có)</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các TK 111, 112, 331,...</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b) Cuối kỳ, kế toán tính và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ịnh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không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theo quy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ịnh của pháp luật về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ối với số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không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nếu được tính vào giá vốn hàng bán trong kỳ,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các TK 611, 612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133 - Thuế GTGT được khấu trừ.</w:t>
      </w:r>
      <w:r w:rsidRPr="006158D2">
        <w:rPr>
          <w:color w:val="auto"/>
          <w:sz w:val="28"/>
          <w:szCs w:val="28"/>
          <w:lang w:val="vi-VN"/>
        </w:rPr>
        <w:tab/>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3.6. Vật tư, hàng hóa, TSCĐ mua vào bị tổn thất do thiên tai, hoả hoạn, bị </w:t>
      </w:r>
      <w:r w:rsidRPr="006158D2">
        <w:rPr>
          <w:color w:val="auto"/>
          <w:sz w:val="28"/>
          <w:szCs w:val="28"/>
          <w:lang w:val="vi-VN"/>
        </w:rPr>
        <w:lastRenderedPageBreak/>
        <w:t>mất, xác định do trách nhiệm của các tổ chức, cá nhân phải bồi thường, nếu thuế GTGT đầu vào của số hàng này không được khấu trừ:</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Trường hợp thuế GTGT của vật tư, hàng hoá, TSCĐ mua vào bị tổn thất chưa xác định được nguyên nhân chờ xử lý,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Nợ TK 138 - Phải thu khác </w:t>
      </w:r>
    </w:p>
    <w:p w:rsidR="007477B5" w:rsidRPr="006158D2" w:rsidRDefault="00F6039D">
      <w:pPr>
        <w:pStyle w:val="1chinhtrangChar1CharCharCharChar"/>
        <w:spacing w:before="0" w:after="0" w:line="276" w:lineRule="auto"/>
        <w:ind w:firstLineChars="385" w:firstLine="107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(1331, 1332).</w:t>
      </w:r>
    </w:p>
    <w:p w:rsidR="007477B5" w:rsidRPr="006158D2" w:rsidRDefault="00F6039D" w:rsidP="006B2D92">
      <w:pPr>
        <w:pStyle w:val="1chinhtrangChar1CharCharCharChar"/>
        <w:spacing w:before="0" w:after="0" w:line="276" w:lineRule="auto"/>
        <w:ind w:firstLineChars="202" w:firstLine="566"/>
        <w:rPr>
          <w:rFonts w:ascii="Times New Roman" w:hAnsi="Times New Roman"/>
          <w:color w:val="auto"/>
          <w:sz w:val="28"/>
          <w:szCs w:val="28"/>
          <w:lang w:val="vi-VN"/>
        </w:rPr>
      </w:pPr>
      <w:r w:rsidRPr="006158D2">
        <w:rPr>
          <w:rFonts w:ascii="Times New Roman" w:hAnsi="Times New Roman"/>
          <w:color w:val="auto"/>
          <w:sz w:val="28"/>
          <w:szCs w:val="28"/>
          <w:lang w:val="vi-VN"/>
        </w:rPr>
        <w:t>-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hợp thuế GTGT của vật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hàng hoá, TSC</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 mua vào bị tổn thất khi có quyết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xử lý của cấp có thẩm quyền về số thu bồi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của các tổ chức, cá nhân, ghi:</w:t>
      </w:r>
    </w:p>
    <w:p w:rsidR="007477B5" w:rsidRPr="006158D2" w:rsidRDefault="00F6039D" w:rsidP="006B2D92">
      <w:pPr>
        <w:pStyle w:val="1chinhtrangChar1CharCharCharChar"/>
        <w:spacing w:before="0" w:after="0" w:line="276" w:lineRule="auto"/>
        <w:ind w:firstLineChars="202" w:firstLine="566"/>
        <w:rPr>
          <w:rFonts w:ascii="Times New Roman" w:hAnsi="Times New Roman"/>
          <w:color w:val="auto"/>
          <w:sz w:val="28"/>
          <w:szCs w:val="28"/>
          <w:lang w:val="vi-VN"/>
        </w:rPr>
      </w:pPr>
      <w:r w:rsidRPr="006158D2">
        <w:rPr>
          <w:rFonts w:ascii="Times New Roman" w:hAnsi="Times New Roman"/>
          <w:color w:val="auto"/>
          <w:sz w:val="28"/>
          <w:szCs w:val="28"/>
          <w:lang w:val="vi-VN"/>
        </w:rPr>
        <w:t>Nợ các TK 111, 334,... (số thu bồi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w:t>
      </w:r>
    </w:p>
    <w:p w:rsidR="007477B5" w:rsidRPr="006158D2" w:rsidRDefault="00F6039D" w:rsidP="006B2D92">
      <w:pPr>
        <w:pStyle w:val="1chinhtrangChar1CharCharCharChar"/>
        <w:spacing w:before="0" w:after="0" w:line="276" w:lineRule="auto"/>
        <w:ind w:firstLineChars="202" w:firstLine="566"/>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các TK 611, 612 (nếu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tính vào chi phí)</w:t>
      </w:r>
    </w:p>
    <w:p w:rsidR="007477B5" w:rsidRPr="006158D2" w:rsidRDefault="00F6039D">
      <w:pPr>
        <w:pStyle w:val="1chinhtrangChar1CharCharCharChar"/>
        <w:spacing w:before="0" w:after="0" w:line="276" w:lineRule="auto"/>
        <w:ind w:firstLineChars="385" w:firstLine="1078"/>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138 - Phải thu khác </w:t>
      </w:r>
    </w:p>
    <w:p w:rsidR="007477B5" w:rsidRPr="006158D2" w:rsidRDefault="00F6039D">
      <w:pPr>
        <w:pStyle w:val="1chinhtrangChar1CharCharCharChar"/>
        <w:spacing w:before="0" w:after="0" w:line="276" w:lineRule="auto"/>
        <w:ind w:firstLineChars="385" w:firstLine="1078"/>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(nếu có).</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3.7. Cuối kỳ, kế toán xác định số thuế GTGT đầu vào được khấu trừ vào số thuế GTGT đầu ra khi xác định số thuế GTGT phải nộp trong kỳ,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3331 - Thuế GTGT phải nộp (nếu có)</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133 - Thuế GTGT được khấu trừ.</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3.8. Khi được hoàn thuế GTGT đầu vào,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các TK 111, 112</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133 - Thuế GTGT được khấu trừ.</w:t>
      </w:r>
    </w:p>
    <w:p w:rsidR="007477B5" w:rsidRPr="006158D2" w:rsidRDefault="007477B5" w:rsidP="006B2D92">
      <w:pPr>
        <w:pStyle w:val="4tenchuongCharChar"/>
        <w:spacing w:after="0" w:line="276" w:lineRule="auto"/>
        <w:ind w:firstLineChars="192" w:firstLine="540"/>
        <w:contextualSpacing/>
        <w:rPr>
          <w:rFonts w:ascii="Times New Roman" w:hAnsi="Times New Roman"/>
          <w:color w:val="auto"/>
          <w:sz w:val="28"/>
          <w:szCs w:val="28"/>
          <w:lang w:val="vi-VN"/>
        </w:rPr>
      </w:pPr>
    </w:p>
    <w:p w:rsidR="007477B5" w:rsidRPr="006158D2" w:rsidRDefault="00F6039D">
      <w:pPr>
        <w:spacing w:after="0" w:line="276" w:lineRule="auto"/>
        <w:rPr>
          <w:b/>
          <w:color w:val="auto"/>
          <w:sz w:val="28"/>
          <w:szCs w:val="28"/>
          <w:lang w:val="vi-VN"/>
        </w:rPr>
      </w:pPr>
      <w:r w:rsidRPr="006158D2">
        <w:rPr>
          <w:b/>
          <w:color w:val="auto"/>
          <w:sz w:val="28"/>
          <w:szCs w:val="28"/>
          <w:lang w:val="vi-VN"/>
        </w:rPr>
        <w:br w:type="page"/>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lastRenderedPageBreak/>
        <w:t xml:space="preserve">TÀI KHOẢN 136 - PHẢI THU GIỮA CÁC ĐƠN VỊ NỘI BỘ </w:t>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t>TRONG HTX</w:t>
      </w:r>
    </w:p>
    <w:p w:rsidR="007477B5" w:rsidRPr="006158D2" w:rsidRDefault="007477B5" w:rsidP="006B2D92">
      <w:pPr>
        <w:spacing w:after="0" w:line="276" w:lineRule="auto"/>
        <w:ind w:firstLineChars="192" w:firstLine="540"/>
        <w:contextualSpacing/>
        <w:jc w:val="center"/>
        <w:rPr>
          <w:b/>
          <w:color w:val="auto"/>
          <w:sz w:val="28"/>
          <w:szCs w:val="28"/>
          <w:lang w:val="vi-VN"/>
        </w:rPr>
      </w:pPr>
    </w:p>
    <w:p w:rsidR="007477B5" w:rsidRPr="006158D2" w:rsidRDefault="00F6039D" w:rsidP="006B2D92">
      <w:pPr>
        <w:pStyle w:val="4tenchuongCharChar"/>
        <w:spacing w:after="0" w:line="276" w:lineRule="auto"/>
        <w:ind w:firstLineChars="202" w:firstLine="568"/>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1. Nguyên tắc kế toán: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a) Tài khoản này dùng để phản ánh các khoản nợ phải thu và tình hình thanh toán các khoản nợ phải thu của hợp tác xã với đơn vị trực thuộc (chi nhánh, văn phòng đại diện,…) hoặc giữa các đơn vị trực thuộc với nhau.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b) Nội dung các khoản phải thu nội bộ phản ánh vào </w:t>
      </w:r>
      <w:r w:rsidRPr="006158D2">
        <w:rPr>
          <w:rFonts w:ascii="Times New Roman" w:hAnsi="Times New Roman"/>
          <w:color w:val="auto"/>
          <w:sz w:val="28"/>
          <w:szCs w:val="28"/>
          <w:lang w:val="en-US"/>
        </w:rPr>
        <w:t>T</w:t>
      </w:r>
      <w:r w:rsidRPr="006158D2">
        <w:rPr>
          <w:rFonts w:ascii="Times New Roman" w:hAnsi="Times New Roman"/>
          <w:color w:val="auto"/>
          <w:sz w:val="28"/>
          <w:szCs w:val="28"/>
          <w:lang w:val="vi-VN"/>
        </w:rPr>
        <w:t>ài khoản 136 bao gồm:</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iCs/>
          <w:color w:val="auto"/>
          <w:sz w:val="28"/>
          <w:szCs w:val="28"/>
          <w:lang w:val="vi-VN"/>
        </w:rPr>
      </w:pPr>
      <w:r w:rsidRPr="006158D2">
        <w:rPr>
          <w:rFonts w:ascii="Times New Roman" w:hAnsi="Times New Roman"/>
          <w:iCs/>
          <w:color w:val="auto"/>
          <w:sz w:val="28"/>
          <w:szCs w:val="28"/>
          <w:lang w:val="vi-VN"/>
        </w:rPr>
        <w:t xml:space="preserve">- Ở hợp tác xã: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Vốn, quỹ hoặc kinh phí đã giao, đã cấp cho đơn vị trực thuộc;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Các khoản đơn vị trực thuộc phải nộp lên hợp tác xã theo quy định;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Các khoản nhờ đơn vị trực thuộc thu hộ;</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Các khoản đã chi, đã trả hộ đơn vị trực thuộc;</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Các khoản đã giao cho đơn vị trực thuộc để thực hiện khối lượng giao khoán nội bộ và nhận lại giá trị giao khoán giữa các đơn vị trực thuộc với nhau hoặc giữa HTX với đơn vị trực thuộc;</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Doanh thu bán hàng hóa, cung cấp dịch vụ cho các đơn vị trực thuộc;</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Các khoản phải thu vãng lai khác giữa HTX và các đơn vị trực thuộc.</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iCs/>
          <w:color w:val="auto"/>
          <w:sz w:val="28"/>
          <w:szCs w:val="28"/>
          <w:lang w:val="vi-VN"/>
        </w:rPr>
      </w:pPr>
      <w:r w:rsidRPr="006158D2">
        <w:rPr>
          <w:rFonts w:ascii="Times New Roman" w:hAnsi="Times New Roman"/>
          <w:iCs/>
          <w:color w:val="auto"/>
          <w:sz w:val="28"/>
          <w:szCs w:val="28"/>
          <w:lang w:val="vi-VN"/>
        </w:rPr>
        <w:t>- Ở đơn vị trực thuộc:</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Các khoản được </w:t>
      </w:r>
      <w:r w:rsidRPr="006158D2">
        <w:rPr>
          <w:rFonts w:ascii="Times New Roman" w:hAnsi="Times New Roman"/>
          <w:iCs/>
          <w:color w:val="auto"/>
          <w:sz w:val="28"/>
          <w:szCs w:val="28"/>
          <w:lang w:val="vi-VN"/>
        </w:rPr>
        <w:t>hợp tác xã</w:t>
      </w:r>
      <w:r w:rsidRPr="006158D2">
        <w:rPr>
          <w:rFonts w:ascii="Times New Roman" w:hAnsi="Times New Roman"/>
          <w:color w:val="auto"/>
          <w:sz w:val="28"/>
          <w:szCs w:val="28"/>
          <w:lang w:val="vi-VN"/>
        </w:rPr>
        <w:t xml:space="preserve"> cấp nhưng chưa nhận được;</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Giá trị sản phẩm, hàng hóa dịch vụ chuyển cho hợp tác xã hoặc các đơn vị trực thuộc khác để bán;</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Doanh thu bán hàng hóa, cung cấp dịch vụ cho các đơn vị trực thuộc;</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Các khoản nhờ </w:t>
      </w:r>
      <w:r w:rsidRPr="006158D2">
        <w:rPr>
          <w:rFonts w:ascii="Times New Roman" w:hAnsi="Times New Roman"/>
          <w:iCs/>
          <w:color w:val="auto"/>
          <w:sz w:val="28"/>
          <w:szCs w:val="28"/>
          <w:lang w:val="vi-VN"/>
        </w:rPr>
        <w:t>hợp tác xã</w:t>
      </w:r>
      <w:r w:rsidRPr="006158D2">
        <w:rPr>
          <w:rFonts w:ascii="Times New Roman" w:hAnsi="Times New Roman"/>
          <w:color w:val="auto"/>
          <w:sz w:val="28"/>
          <w:szCs w:val="28"/>
          <w:lang w:val="vi-VN"/>
        </w:rPr>
        <w:t xml:space="preserve"> hoặc đơn vị trực thuộc khác thu hộ; </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Các khoản đã chi, đã trả hộ </w:t>
      </w:r>
      <w:r w:rsidRPr="006158D2">
        <w:rPr>
          <w:rFonts w:ascii="Times New Roman" w:hAnsi="Times New Roman"/>
          <w:iCs/>
          <w:color w:val="auto"/>
          <w:sz w:val="28"/>
          <w:szCs w:val="28"/>
          <w:lang w:val="vi-VN"/>
        </w:rPr>
        <w:t>hợp tác xã</w:t>
      </w:r>
      <w:r w:rsidRPr="006158D2">
        <w:rPr>
          <w:rFonts w:ascii="Times New Roman" w:hAnsi="Times New Roman"/>
          <w:color w:val="auto"/>
          <w:sz w:val="28"/>
          <w:szCs w:val="28"/>
          <w:lang w:val="vi-VN"/>
        </w:rPr>
        <w:t xml:space="preserve"> và đơn vị trực thuộc khác; </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Các khoản phải thu vãng lai khác giữa HTX với đơn vị trực thuộc.</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 Tài khoản 136 phải hạch toán chi tiết theo từng đơn vị trực thuộc có quan hệ thanh toán và theo dõi riêng từng khoản phải thu. Hợp tác xã cần có biện pháp đôn đốc giải quyết dứt điểm các khoản nợ phải thu giữa các đơn vị trực thuộc trong HTX trong kỳ kế toán.</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d) Cuối kỳ kế toán, phải kiểm tra, đối chiếu và xác nhận số phát sinh, số dư Tài khoản 136 "Phải thu giữa các đơn vị nội bộ trong HTX", Tài khoản 336 "Phải trả giữa các đơn vị nội bộ trong HTX" với từng đơn vị trực thuộc có quan hệ theo từng nội dung thanh toán. Tiến hành thanh toán bù trừ theo từng khoản của từng đơn vị trực thuộc hoặc đơn vị trực thuộc khác, đồng thời hạch toán bù trừ trên 2 Tài khoản 136 “Phải thu giữa các đơn vị nội bộ trong HTX" và Tài khoản 336 "Phải trả giữa các đơn vị nội bộ trong HTX" (theo chi tiết từng đối </w:t>
      </w:r>
      <w:r w:rsidRPr="006158D2">
        <w:rPr>
          <w:rFonts w:ascii="Times New Roman" w:hAnsi="Times New Roman"/>
          <w:color w:val="auto"/>
          <w:sz w:val="28"/>
          <w:szCs w:val="28"/>
          <w:lang w:val="vi-VN"/>
        </w:rPr>
        <w:lastRenderedPageBreak/>
        <w:t>tượng). Khi đối chiếu, nếu có chênh lệch, phải tìm nguyên nhân và điều chỉnh kịp thời.</w:t>
      </w:r>
    </w:p>
    <w:p w:rsidR="007477B5" w:rsidRPr="006158D2" w:rsidRDefault="00F6039D" w:rsidP="006B2D92">
      <w:pPr>
        <w:pStyle w:val="1chinhtrangCharCharChar1Char"/>
        <w:spacing w:before="0" w:after="0" w:line="276" w:lineRule="auto"/>
        <w:ind w:firstLineChars="202" w:firstLine="568"/>
        <w:contextualSpacing/>
        <w:rPr>
          <w:rFonts w:ascii="Times New Roman" w:hAnsi="Times New Roman"/>
          <w:b/>
          <w:bCs/>
          <w:color w:val="auto"/>
          <w:sz w:val="28"/>
          <w:szCs w:val="28"/>
          <w:lang w:val="vi-VN"/>
        </w:rPr>
      </w:pPr>
      <w:r w:rsidRPr="006158D2">
        <w:rPr>
          <w:rFonts w:ascii="Times New Roman" w:hAnsi="Times New Roman"/>
          <w:b/>
          <w:bCs/>
          <w:color w:val="auto"/>
          <w:sz w:val="28"/>
          <w:szCs w:val="28"/>
          <w:lang w:val="vi-VN"/>
        </w:rPr>
        <w:t>2. Kết cấu và nội dung phản ánh của Tài khoản 136 - Phải thu giữa các đơn vị nội bộ trong HTX</w:t>
      </w:r>
    </w:p>
    <w:p w:rsidR="007477B5" w:rsidRPr="006158D2" w:rsidRDefault="00F6039D" w:rsidP="006B2D92">
      <w:pPr>
        <w:pStyle w:val="1chinhtrangCharCharChar1Char"/>
        <w:spacing w:before="0" w:after="0" w:line="276" w:lineRule="auto"/>
        <w:ind w:firstLineChars="202" w:firstLine="568"/>
        <w:contextualSpacing/>
        <w:rPr>
          <w:rFonts w:ascii="Times New Roman" w:hAnsi="Times New Roman"/>
          <w:b/>
          <w:bCs/>
          <w:color w:val="auto"/>
          <w:sz w:val="28"/>
          <w:szCs w:val="28"/>
          <w:lang w:val="vi-VN"/>
        </w:rPr>
      </w:pPr>
      <w:r w:rsidRPr="006158D2">
        <w:rPr>
          <w:rFonts w:ascii="Times New Roman" w:hAnsi="Times New Roman"/>
          <w:b/>
          <w:bCs/>
          <w:color w:val="auto"/>
          <w:sz w:val="28"/>
          <w:szCs w:val="28"/>
          <w:lang w:val="vi-VN"/>
        </w:rPr>
        <w:t>Bên Nợ:</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vốn kinh doanh đã giao cho đơn vị trực thuộc;</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Các khoản đã chi hộ, trả hộ hợp tác xã hoặc các đơn vị trực thuộc khác;</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tiền hợp tác xã phải thu về, các khoản đơn vị trực thuộc phải nộp lên;</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tiền trực thuộc phải thu về, các khoản hợp tác xã phải giao xuống;</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tiền phải thu về bán sản phẩm, hàng hoá, dịch vụ giữa các đơn vị trực thuộc với nhau;</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bCs/>
          <w:color w:val="auto"/>
          <w:sz w:val="28"/>
          <w:szCs w:val="28"/>
          <w:lang w:val="vi-VN"/>
        </w:rPr>
      </w:pPr>
      <w:r w:rsidRPr="006158D2">
        <w:rPr>
          <w:rFonts w:ascii="Times New Roman" w:hAnsi="Times New Roman"/>
          <w:bCs/>
          <w:color w:val="auto"/>
          <w:sz w:val="28"/>
          <w:szCs w:val="28"/>
          <w:lang w:val="vi-VN"/>
        </w:rPr>
        <w:t>- Các khoản phải thu khác giữa các đơn vị trực thuộc trong HTX.</w:t>
      </w:r>
    </w:p>
    <w:p w:rsidR="007477B5" w:rsidRPr="006158D2" w:rsidRDefault="00F6039D" w:rsidP="006B2D92">
      <w:pPr>
        <w:pStyle w:val="1chinhtrangCharCharChar1Char"/>
        <w:spacing w:before="0" w:after="0" w:line="276" w:lineRule="auto"/>
        <w:ind w:firstLineChars="202" w:firstLine="568"/>
        <w:contextualSpacing/>
        <w:rPr>
          <w:rFonts w:ascii="Times New Roman" w:hAnsi="Times New Roman"/>
          <w:b/>
          <w:bCs/>
          <w:color w:val="auto"/>
          <w:sz w:val="28"/>
          <w:szCs w:val="28"/>
          <w:lang w:val="vi-VN"/>
        </w:rPr>
      </w:pPr>
      <w:r w:rsidRPr="006158D2">
        <w:rPr>
          <w:rFonts w:ascii="Times New Roman" w:hAnsi="Times New Roman"/>
          <w:b/>
          <w:bCs/>
          <w:color w:val="auto"/>
          <w:sz w:val="28"/>
          <w:szCs w:val="28"/>
          <w:lang w:val="vi-VN"/>
        </w:rPr>
        <w:t>Bên Có:</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Thu hồi vốn, quỹ ở đơn vị trực thuộc;</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tiền đã thu về các khoản phải thu trong nội bộ HTX;</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Bù trừ phải thu với phải trả trong nội bộ HTX với cùng một đối tượng.</w:t>
      </w:r>
    </w:p>
    <w:p w:rsidR="007477B5" w:rsidRPr="006158D2" w:rsidRDefault="00F6039D" w:rsidP="006B2D92">
      <w:pPr>
        <w:pStyle w:val="1chinhtrangCharCharChar1Char"/>
        <w:spacing w:before="0" w:after="0" w:line="276" w:lineRule="auto"/>
        <w:ind w:firstLineChars="202" w:firstLine="568"/>
        <w:contextualSpacing/>
        <w:rPr>
          <w:rFonts w:ascii="Times New Roman" w:hAnsi="Times New Roman"/>
          <w:color w:val="auto"/>
          <w:sz w:val="28"/>
          <w:szCs w:val="28"/>
          <w:lang w:val="vi-VN"/>
        </w:rPr>
      </w:pPr>
      <w:r w:rsidRPr="006158D2">
        <w:rPr>
          <w:rFonts w:ascii="Times New Roman" w:hAnsi="Times New Roman"/>
          <w:b/>
          <w:bCs/>
          <w:color w:val="auto"/>
          <w:sz w:val="28"/>
          <w:szCs w:val="28"/>
          <w:lang w:val="vi-VN"/>
        </w:rPr>
        <w:t xml:space="preserve">Số dư bên Nợ: </w:t>
      </w:r>
      <w:r w:rsidRPr="006158D2">
        <w:rPr>
          <w:rFonts w:ascii="Times New Roman" w:hAnsi="Times New Roman"/>
          <w:color w:val="auto"/>
          <w:sz w:val="28"/>
          <w:szCs w:val="28"/>
          <w:lang w:val="vi-VN"/>
        </w:rPr>
        <w:t>Số nợ còn phải thu ở các đơn vị nội bộ.</w:t>
      </w:r>
    </w:p>
    <w:p w:rsidR="007477B5" w:rsidRPr="006158D2" w:rsidRDefault="00F6039D" w:rsidP="006B2D92">
      <w:pPr>
        <w:pStyle w:val="1chinhtrangCharCharChar1Char"/>
        <w:spacing w:before="0" w:after="0" w:line="276" w:lineRule="auto"/>
        <w:ind w:firstLineChars="202" w:firstLine="568"/>
        <w:contextualSpacing/>
        <w:rPr>
          <w:rFonts w:ascii="Times New Roman" w:hAnsi="Times New Roman"/>
          <w:b/>
          <w:bCs/>
          <w:i/>
          <w:iCs/>
          <w:color w:val="auto"/>
          <w:sz w:val="28"/>
          <w:szCs w:val="28"/>
          <w:lang w:val="vi-VN"/>
        </w:rPr>
      </w:pPr>
      <w:r w:rsidRPr="006158D2">
        <w:rPr>
          <w:rFonts w:ascii="Times New Roman" w:hAnsi="Times New Roman"/>
          <w:b/>
          <w:bCs/>
          <w:i/>
          <w:iCs/>
          <w:color w:val="auto"/>
          <w:sz w:val="28"/>
          <w:szCs w:val="28"/>
          <w:lang w:val="vi-VN"/>
        </w:rPr>
        <w:t>Tài khoản 136 - Phải thu giữa các đơn vị nội bộ trong HTX</w:t>
      </w:r>
      <w:r w:rsidR="006158D2" w:rsidRPr="006158D2">
        <w:rPr>
          <w:rFonts w:ascii="Times New Roman" w:hAnsi="Times New Roman"/>
          <w:b/>
          <w:bCs/>
          <w:i/>
          <w:iCs/>
          <w:color w:val="auto"/>
          <w:sz w:val="28"/>
          <w:szCs w:val="28"/>
          <w:lang w:val="en-US"/>
        </w:rPr>
        <w:t xml:space="preserve"> </w:t>
      </w:r>
      <w:r w:rsidRPr="006158D2">
        <w:rPr>
          <w:rFonts w:ascii="Times New Roman" w:hAnsi="Times New Roman"/>
          <w:b/>
          <w:bCs/>
          <w:i/>
          <w:iCs/>
          <w:color w:val="auto"/>
          <w:sz w:val="28"/>
          <w:szCs w:val="28"/>
          <w:lang w:val="en-US"/>
        </w:rPr>
        <w:t>có</w:t>
      </w:r>
      <w:r w:rsidRPr="006158D2">
        <w:rPr>
          <w:rFonts w:ascii="Times New Roman" w:hAnsi="Times New Roman"/>
          <w:b/>
          <w:bCs/>
          <w:i/>
          <w:iCs/>
          <w:color w:val="auto"/>
          <w:sz w:val="28"/>
          <w:szCs w:val="28"/>
          <w:lang w:val="vi-VN"/>
        </w:rPr>
        <w:t xml:space="preserve"> 2 tài khoản cấp 2: </w:t>
      </w:r>
    </w:p>
    <w:p w:rsidR="007477B5" w:rsidRPr="006158D2" w:rsidRDefault="00F6039D" w:rsidP="006B2D92">
      <w:pPr>
        <w:pStyle w:val="1chinhtrangCharCharChar2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iCs/>
          <w:color w:val="auto"/>
          <w:sz w:val="28"/>
          <w:szCs w:val="28"/>
          <w:lang w:val="vi-VN"/>
        </w:rPr>
        <w:t xml:space="preserve">- </w:t>
      </w:r>
      <w:r w:rsidRPr="006158D2">
        <w:rPr>
          <w:rFonts w:ascii="Times New Roman" w:hAnsi="Times New Roman"/>
          <w:i/>
          <w:iCs/>
          <w:color w:val="auto"/>
          <w:sz w:val="28"/>
          <w:szCs w:val="28"/>
          <w:lang w:val="vi-VN"/>
        </w:rPr>
        <w:t>Tài khoản 1361 - Vốn kinh doanh ở đơn vị trực thuộc</w:t>
      </w:r>
      <w:r w:rsidRPr="006158D2">
        <w:rPr>
          <w:rFonts w:ascii="Times New Roman" w:hAnsi="Times New Roman"/>
          <w:iCs/>
          <w:color w:val="auto"/>
          <w:sz w:val="28"/>
          <w:szCs w:val="28"/>
          <w:lang w:val="vi-VN"/>
        </w:rPr>
        <w:t>:</w:t>
      </w:r>
      <w:r w:rsidRPr="006158D2">
        <w:rPr>
          <w:rFonts w:ascii="Times New Roman" w:hAnsi="Times New Roman"/>
          <w:color w:val="auto"/>
          <w:sz w:val="28"/>
          <w:szCs w:val="28"/>
          <w:lang w:val="vi-VN"/>
        </w:rPr>
        <w:t xml:space="preserve"> Tài khoản này chỉ mở ở hợp tác xã để phản ánh số vốn kinh doanh hiện có ở các đơn vị trực thuộc do hợp tác xã giao. </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iCs/>
          <w:color w:val="auto"/>
          <w:sz w:val="28"/>
          <w:szCs w:val="28"/>
          <w:lang w:val="vi-VN"/>
        </w:rPr>
        <w:t xml:space="preserve">- </w:t>
      </w:r>
      <w:r w:rsidRPr="006158D2">
        <w:rPr>
          <w:rFonts w:ascii="Times New Roman" w:hAnsi="Times New Roman"/>
          <w:i/>
          <w:iCs/>
          <w:color w:val="auto"/>
          <w:sz w:val="28"/>
          <w:szCs w:val="28"/>
          <w:lang w:val="vi-VN"/>
        </w:rPr>
        <w:t>Tài khoản 1368 - Phải thu khác giữa các đơn vị nội bộ:</w:t>
      </w:r>
      <w:r w:rsidRPr="006158D2">
        <w:rPr>
          <w:rFonts w:ascii="Times New Roman" w:hAnsi="Times New Roman"/>
          <w:color w:val="auto"/>
          <w:sz w:val="28"/>
          <w:szCs w:val="28"/>
          <w:lang w:val="vi-VN"/>
        </w:rPr>
        <w:t xml:space="preserve"> Phản ánh tất cả các khoản phải thu khác giữa các đơn vị nội bộ ngoài vốn kinh doanh ở đơn vị trực thuộc.</w:t>
      </w:r>
    </w:p>
    <w:p w:rsidR="007477B5" w:rsidRPr="006158D2" w:rsidRDefault="00F6039D" w:rsidP="006B2D92">
      <w:pPr>
        <w:pStyle w:val="11chucdanhnguoiky-co11CharCharChar"/>
        <w:spacing w:after="0" w:line="276" w:lineRule="auto"/>
        <w:ind w:firstLineChars="202" w:firstLine="568"/>
        <w:contextualSpacing/>
        <w:jc w:val="both"/>
        <w:rPr>
          <w:rFonts w:ascii="Times New Roman" w:hAnsi="Times New Roman"/>
          <w:bCs/>
          <w:color w:val="auto"/>
          <w:sz w:val="28"/>
          <w:szCs w:val="28"/>
          <w:lang w:val="vi-VN"/>
        </w:rPr>
      </w:pPr>
      <w:r w:rsidRPr="006158D2">
        <w:rPr>
          <w:rFonts w:ascii="Times New Roman" w:hAnsi="Times New Roman"/>
          <w:bCs/>
          <w:color w:val="auto"/>
          <w:sz w:val="28"/>
          <w:szCs w:val="28"/>
          <w:lang w:val="vi-VN"/>
        </w:rPr>
        <w:t>3. Ph</w:t>
      </w:r>
      <w:r w:rsidRPr="006158D2">
        <w:rPr>
          <w:rFonts w:ascii="Times New Roman" w:hAnsi="Times New Roman" w:hint="eastAsia"/>
          <w:bCs/>
          <w:color w:val="auto"/>
          <w:sz w:val="28"/>
          <w:szCs w:val="28"/>
          <w:lang w:val="vi-VN"/>
        </w:rPr>
        <w:t>ươ</w:t>
      </w:r>
      <w:r w:rsidRPr="006158D2">
        <w:rPr>
          <w:rFonts w:ascii="Times New Roman" w:hAnsi="Times New Roman"/>
          <w:bCs/>
          <w:color w:val="auto"/>
          <w:sz w:val="28"/>
          <w:szCs w:val="28"/>
          <w:lang w:val="vi-VN"/>
        </w:rPr>
        <w:t>ng ph</w:t>
      </w:r>
      <w:r w:rsidRPr="006158D2">
        <w:rPr>
          <w:rFonts w:ascii="Times New Roman" w:hAnsi="Times New Roman" w:hint="eastAsia"/>
          <w:bCs/>
          <w:color w:val="auto"/>
          <w:sz w:val="28"/>
          <w:szCs w:val="28"/>
          <w:lang w:val="vi-VN"/>
        </w:rPr>
        <w:t>á</w:t>
      </w:r>
      <w:r w:rsidRPr="006158D2">
        <w:rPr>
          <w:rFonts w:ascii="Times New Roman" w:hAnsi="Times New Roman"/>
          <w:bCs/>
          <w:color w:val="auto"/>
          <w:sz w:val="28"/>
          <w:szCs w:val="28"/>
          <w:lang w:val="vi-VN"/>
        </w:rPr>
        <w:t>p kế to</w:t>
      </w:r>
      <w:r w:rsidRPr="006158D2">
        <w:rPr>
          <w:rFonts w:ascii="Times New Roman" w:hAnsi="Times New Roman" w:hint="eastAsia"/>
          <w:bCs/>
          <w:color w:val="auto"/>
          <w:sz w:val="28"/>
          <w:szCs w:val="28"/>
          <w:lang w:val="vi-VN"/>
        </w:rPr>
        <w:t>á</w:t>
      </w:r>
      <w:r w:rsidRPr="006158D2">
        <w:rPr>
          <w:rFonts w:ascii="Times New Roman" w:hAnsi="Times New Roman"/>
          <w:bCs/>
          <w:color w:val="auto"/>
          <w:sz w:val="28"/>
          <w:szCs w:val="28"/>
          <w:lang w:val="vi-VN"/>
        </w:rPr>
        <w:t>n một số giao dịch kinh tế chủ yếu</w:t>
      </w:r>
    </w:p>
    <w:p w:rsidR="007477B5" w:rsidRPr="006158D2" w:rsidRDefault="00F6039D" w:rsidP="006B2D92">
      <w:pPr>
        <w:pStyle w:val="1chinhtrangCharCharChar1Char"/>
        <w:spacing w:before="0" w:after="0" w:line="276" w:lineRule="auto"/>
        <w:ind w:firstLineChars="202" w:firstLine="568"/>
        <w:contextualSpacing/>
        <w:rPr>
          <w:rFonts w:ascii="Times New Roman" w:hAnsi="Times New Roman"/>
          <w:b/>
          <w:bCs/>
          <w:i/>
          <w:color w:val="auto"/>
          <w:sz w:val="28"/>
          <w:szCs w:val="28"/>
          <w:lang w:val="vi-VN"/>
        </w:rPr>
      </w:pPr>
      <w:r w:rsidRPr="006158D2">
        <w:rPr>
          <w:rFonts w:ascii="Times New Roman" w:hAnsi="Times New Roman"/>
          <w:b/>
          <w:bCs/>
          <w:i/>
          <w:color w:val="auto"/>
          <w:sz w:val="28"/>
          <w:szCs w:val="28"/>
          <w:lang w:val="vi-VN"/>
        </w:rPr>
        <w:t xml:space="preserve">3.1. Tại đơn vị cấp dưới hạch toán phụ thuộc </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a) Khi chi hộ, trả hộ hợp tác xã và các đơn vị trực thuộc khác: </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136 - Phải thu giữa các đơn vị nội bộ trong HTX (1368)</w:t>
      </w:r>
    </w:p>
    <w:p w:rsidR="007477B5" w:rsidRPr="006158D2" w:rsidRDefault="00F6039D">
      <w:pPr>
        <w:pStyle w:val="cCharChar"/>
        <w:spacing w:before="0" w:after="0" w:line="276" w:lineRule="auto"/>
        <w:ind w:leftChars="399" w:left="1077"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các TK 111, 112.</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b) Trường hợp HTX cấp quỹ khen thưởng, phúc lợi cho các đơn vị trực thuộc thì căn cứ vào thông báo của HTX về số quỹ khen thưởng, phúc lợi được cấp, ghi:</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136 - Phải thu giữa các đơn vị nội bộ trong HTX (1368)</w:t>
      </w:r>
    </w:p>
    <w:p w:rsidR="007477B5" w:rsidRPr="006158D2" w:rsidRDefault="00F6039D">
      <w:pPr>
        <w:pStyle w:val="cCharChar"/>
        <w:spacing w:before="0" w:after="0" w:line="276" w:lineRule="auto"/>
        <w:ind w:leftChars="399" w:left="1077"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338 - Phải thu khác (Chi tiết Quỹ khen thưởng phúc lợi).</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 Khi bán sản phẩm, hàng hóa, cung cấp dịch vụ cho các đơn vị trong nội bộ hợp tác xã, tùy thuộc vào đặc điểm hoạt động và phân cấp của từng đơn vị:</w:t>
      </w:r>
    </w:p>
    <w:p w:rsidR="007477B5" w:rsidRPr="006158D2" w:rsidRDefault="00F6039D" w:rsidP="006B2D92">
      <w:pPr>
        <w:pStyle w:val="1chinhtrangCharCharChar1Char"/>
        <w:spacing w:before="0" w:after="0" w:line="276" w:lineRule="auto"/>
        <w:ind w:firstLineChars="202" w:firstLine="553"/>
        <w:contextualSpacing/>
        <w:rPr>
          <w:rFonts w:ascii="Times New Roman" w:hAnsi="Times New Roman"/>
          <w:color w:val="auto"/>
          <w:spacing w:val="-6"/>
          <w:sz w:val="28"/>
          <w:szCs w:val="28"/>
          <w:lang w:val="vi-VN"/>
        </w:rPr>
      </w:pPr>
      <w:r w:rsidRPr="006158D2">
        <w:rPr>
          <w:rFonts w:ascii="Times New Roman" w:hAnsi="Times New Roman"/>
          <w:color w:val="auto"/>
          <w:spacing w:val="-6"/>
          <w:sz w:val="28"/>
          <w:szCs w:val="28"/>
          <w:lang w:val="vi-VN"/>
        </w:rPr>
        <w:t>- Trường hợp đơn vị trực thuộc được phân cấp ghi nhận doanh thu, ghi:</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lastRenderedPageBreak/>
        <w:t>Nợ TK 136 - Phải thu giữa các đơn vị nội bộ trong HTX (1368)</w:t>
      </w:r>
    </w:p>
    <w:p w:rsidR="007477B5" w:rsidRPr="006158D2" w:rsidRDefault="00F6039D">
      <w:pPr>
        <w:pStyle w:val="1chinhtrangCharCharChar1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511, 512 (chi tiết giao dịch bán hàng nội bộ)</w:t>
      </w:r>
    </w:p>
    <w:p w:rsidR="007477B5" w:rsidRPr="006158D2" w:rsidRDefault="00F6039D">
      <w:pPr>
        <w:pStyle w:val="cCharChar"/>
        <w:spacing w:before="0" w:after="0" w:line="276" w:lineRule="auto"/>
        <w:ind w:leftChars="399" w:left="1077"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333 - Thuế và các khoản phải nộp Nhà nước.</w:t>
      </w:r>
    </w:p>
    <w:p w:rsidR="007477B5" w:rsidRPr="006158D2" w:rsidRDefault="00F6039D" w:rsidP="006B2D92">
      <w:pPr>
        <w:pStyle w:val="cCharChar"/>
        <w:spacing w:before="0" w:after="0" w:line="276" w:lineRule="auto"/>
        <w:ind w:left="0" w:firstLineChars="202" w:firstLine="566"/>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Đồng thời ghi nhận giá vốn, ghi:</w:t>
      </w:r>
    </w:p>
    <w:p w:rsidR="007477B5" w:rsidRPr="006158D2" w:rsidRDefault="00F6039D" w:rsidP="006B2D92">
      <w:pPr>
        <w:pStyle w:val="cCharChar"/>
        <w:spacing w:before="0" w:after="0" w:line="276" w:lineRule="auto"/>
        <w:ind w:left="0" w:firstLineChars="202" w:firstLine="566"/>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 xml:space="preserve">Nợ các TK 611, 612 </w:t>
      </w:r>
    </w:p>
    <w:p w:rsidR="007477B5" w:rsidRPr="006158D2" w:rsidRDefault="00F6039D">
      <w:pPr>
        <w:pStyle w:val="1chinhtrangChar1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154, 156….</w:t>
      </w:r>
    </w:p>
    <w:p w:rsidR="007477B5" w:rsidRPr="006158D2" w:rsidRDefault="00F6039D" w:rsidP="006B2D92">
      <w:pPr>
        <w:pStyle w:val="1chinhtrang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Trường hợp đơn vị trực thuộc không được phân cấp ghi nhận doanh thu, giá trị sản phẩm, hàng hóa, dịch vụ cung cấp nội bộ được phản ánh là khoản phải thu nội bộ, ghi:</w:t>
      </w:r>
    </w:p>
    <w:p w:rsidR="007477B5" w:rsidRPr="006158D2" w:rsidRDefault="00F6039D" w:rsidP="006B2D92">
      <w:pPr>
        <w:pStyle w:val="1chinhtrang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136 - Phải thu giữa các đơn vị nội bộ trong HTX (1368)</w:t>
      </w:r>
    </w:p>
    <w:p w:rsidR="007477B5" w:rsidRPr="006158D2" w:rsidRDefault="00F6039D">
      <w:pPr>
        <w:pStyle w:val="1chinhtrangChar1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154, 156</w:t>
      </w:r>
    </w:p>
    <w:p w:rsidR="007477B5" w:rsidRPr="006158D2" w:rsidRDefault="00F6039D">
      <w:pPr>
        <w:pStyle w:val="1chinhtrangChar1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333 - Thuế và các khoản phải nộp Nhà nước.</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d) Khi nhận được tiền hoặc vật tư, tài sản của hợp tác xã hoặc đơn vị nội bộ khác thanh toán về các khoản phải thu, ghi:</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111, 112, 152, ...</w:t>
      </w:r>
    </w:p>
    <w:p w:rsidR="007477B5" w:rsidRPr="006158D2" w:rsidRDefault="00F6039D">
      <w:pPr>
        <w:pStyle w:val="cCharChar"/>
        <w:spacing w:before="0" w:after="0" w:line="276" w:lineRule="auto"/>
        <w:ind w:leftChars="399" w:left="1077"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136 - Phải thu giữa các đơn vị nội bộ trong HTX (1368).</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đ) Bù trừ các khoản phải thu nội bộ với các khoản phải trả nội bộ của cùng một đối tượng, ghi:</w:t>
      </w:r>
    </w:p>
    <w:p w:rsidR="007477B5" w:rsidRPr="006158D2" w:rsidRDefault="00F6039D" w:rsidP="006B2D92">
      <w:pPr>
        <w:pStyle w:val="1chinhtrangCharChar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336 - Phải trả giữa các đơn vị nội bộ trong HTX (3368)</w:t>
      </w:r>
    </w:p>
    <w:p w:rsidR="007477B5" w:rsidRPr="006158D2" w:rsidRDefault="00F6039D">
      <w:pPr>
        <w:pStyle w:val="cCharChar"/>
        <w:spacing w:before="0" w:after="0" w:line="276" w:lineRule="auto"/>
        <w:ind w:leftChars="399" w:left="1077"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136 - Phải thu giữa các đơn vị nội bộ trong HTX (1368).</w:t>
      </w:r>
    </w:p>
    <w:p w:rsidR="007477B5" w:rsidRPr="006158D2" w:rsidRDefault="00F6039D" w:rsidP="006B2D92">
      <w:pPr>
        <w:pStyle w:val="1chinhtrangCharCharChar1Char"/>
        <w:spacing w:before="0" w:after="0" w:line="276" w:lineRule="auto"/>
        <w:ind w:firstLineChars="202" w:firstLine="568"/>
        <w:contextualSpacing/>
        <w:rPr>
          <w:rFonts w:ascii="Times New Roman" w:hAnsi="Times New Roman"/>
          <w:b/>
          <w:i/>
          <w:color w:val="auto"/>
          <w:sz w:val="28"/>
          <w:szCs w:val="28"/>
          <w:lang w:val="vi-VN"/>
        </w:rPr>
      </w:pPr>
      <w:r w:rsidRPr="006158D2">
        <w:rPr>
          <w:rFonts w:ascii="Times New Roman" w:hAnsi="Times New Roman"/>
          <w:b/>
          <w:i/>
          <w:color w:val="auto"/>
          <w:sz w:val="28"/>
          <w:szCs w:val="28"/>
          <w:lang w:val="vi-VN"/>
        </w:rPr>
        <w:t>3.2. Hạch toán ở hợp tác xã</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a) Khi hợp tác xã giao vốn kinh doanh cho đơn vị trực thuộc:</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Trường hợp giao vốn bằng tiền,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1361 - Vốn kinh doanh ở đơn vị trực thuộc</w:t>
      </w:r>
    </w:p>
    <w:p w:rsidR="007477B5" w:rsidRPr="006158D2" w:rsidRDefault="00F6039D">
      <w:pPr>
        <w:pStyle w:val="cCharChar"/>
        <w:spacing w:before="0" w:after="0" w:line="276" w:lineRule="auto"/>
        <w:ind w:leftChars="399" w:left="1077"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các TK 111, 112.</w:t>
      </w:r>
    </w:p>
    <w:p w:rsidR="007477B5" w:rsidRPr="006158D2" w:rsidRDefault="00F6039D" w:rsidP="006B2D92">
      <w:pPr>
        <w:pStyle w:val="1chinhtrangChar1CharCharCharChar"/>
        <w:spacing w:before="0" w:after="0" w:line="276" w:lineRule="auto"/>
        <w:ind w:firstLineChars="202" w:firstLine="568"/>
        <w:contextualSpacing/>
        <w:rPr>
          <w:rFonts w:ascii="Times New Roman" w:hAnsi="Times New Roman"/>
          <w:color w:val="auto"/>
          <w:sz w:val="28"/>
          <w:szCs w:val="28"/>
          <w:lang w:val="vi-VN"/>
        </w:rPr>
      </w:pPr>
      <w:r w:rsidRPr="006158D2">
        <w:rPr>
          <w:rFonts w:ascii="Times New Roman" w:hAnsi="Times New Roman"/>
          <w:b/>
          <w:bCs/>
          <w:color w:val="auto"/>
          <w:sz w:val="28"/>
          <w:szCs w:val="28"/>
          <w:lang w:val="vi-VN"/>
        </w:rPr>
        <w:t xml:space="preserve">- </w:t>
      </w:r>
      <w:r w:rsidRPr="006158D2">
        <w:rPr>
          <w:rFonts w:ascii="Times New Roman" w:hAnsi="Times New Roman"/>
          <w:color w:val="auto"/>
          <w:sz w:val="28"/>
          <w:szCs w:val="28"/>
          <w:lang w:val="vi-VN"/>
        </w:rPr>
        <w:t>Trường hợp giao vốn bằng TSCĐ, ghi:</w:t>
      </w:r>
    </w:p>
    <w:p w:rsidR="007477B5" w:rsidRPr="006158D2" w:rsidRDefault="00F6039D" w:rsidP="006B2D92">
      <w:pPr>
        <w:pStyle w:val="nCharChar"/>
        <w:spacing w:before="0" w:after="0" w:line="276" w:lineRule="auto"/>
        <w:ind w:leftChars="210" w:left="2127" w:hangingChars="557" w:hanging="156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136 - Phải thu giữa các đơn vị nội bộ trong HTX (giá trị còn lại của TSCĐ) (1361)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214 - Hao mòn tài sản cố định (giá trị hao mòn lũy kế) </w:t>
      </w:r>
    </w:p>
    <w:p w:rsidR="007477B5" w:rsidRPr="006158D2" w:rsidRDefault="00F6039D">
      <w:pPr>
        <w:pStyle w:val="cCharChar"/>
        <w:spacing w:before="0" w:after="0" w:line="276" w:lineRule="auto"/>
        <w:ind w:leftChars="399" w:left="1077"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211 - TSCĐ (nguyên giá).</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b)</w:t>
      </w:r>
      <w:r w:rsidRPr="006158D2">
        <w:rPr>
          <w:rFonts w:ascii="Times New Roman" w:hAnsi="Times New Roman"/>
          <w:color w:val="auto"/>
          <w:sz w:val="28"/>
          <w:szCs w:val="28"/>
          <w:lang w:val="vi-VN"/>
        </w:rPr>
        <w:t xml:space="preserve"> Trường hợp đơn vị trực thuộc phải hoàn lại vốn kinh doanh cho hợp tác xã, khi nhận được tiền do đơn vị trực thuộc nộp lên, ghi: </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111, 112</w:t>
      </w:r>
    </w:p>
    <w:p w:rsidR="007477B5" w:rsidRPr="006158D2" w:rsidRDefault="00F6039D">
      <w:pPr>
        <w:pStyle w:val="cCharChar"/>
        <w:spacing w:before="0" w:after="0" w:line="276" w:lineRule="auto"/>
        <w:ind w:leftChars="399" w:left="1077"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136 - Phải thu giữa các đơn vị nội bộ trong HTX (1361).</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 Khi bán sản phẩm, hàng hóa, cung cấp dịch vụ cho các đơn vị trong nội bộ hợp tác xã, tùy thuộc vào đặc điểm hoạt động và phân cấp của từng đơn vị, hợp tác xã có thể ghi nhận doanh thu tại thời điểm chuyển giao hàng hóa dịch vụ cho các đơn vị trực thuộc hoặc tại thời điểm khi đơn vị trực thuộc bán hàng hóa, </w:t>
      </w:r>
      <w:r w:rsidRPr="006158D2">
        <w:rPr>
          <w:rFonts w:ascii="Times New Roman" w:hAnsi="Times New Roman"/>
          <w:color w:val="auto"/>
          <w:sz w:val="28"/>
          <w:szCs w:val="28"/>
          <w:lang w:val="vi-VN"/>
        </w:rPr>
        <w:lastRenderedPageBreak/>
        <w:t>cung cấp dịch vụ ra bên ngoài: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hợp tác xã ghi nhận doanh thu tại thời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iểm chuyển giao hàng hóa, dịch vụ cho </w:t>
      </w:r>
      <w:r w:rsidRPr="006158D2">
        <w:rPr>
          <w:rFonts w:ascii="Times New Roman" w:hAnsi="Times New Roman" w:hint="eastAsia"/>
          <w:color w:val="auto"/>
          <w:sz w:val="28"/>
          <w:szCs w:val="28"/>
          <w:lang w:val="vi-VN"/>
        </w:rPr>
        <w:t>đơ</w:t>
      </w:r>
      <w:r w:rsidRPr="006158D2">
        <w:rPr>
          <w:rFonts w:ascii="Times New Roman" w:hAnsi="Times New Roman"/>
          <w:color w:val="auto"/>
          <w:sz w:val="28"/>
          <w:szCs w:val="28"/>
          <w:lang w:val="vi-VN"/>
        </w:rPr>
        <w:t>n vị trực thuộc, ghi:</w:t>
      </w:r>
      <w:r w:rsidRPr="006158D2">
        <w:rPr>
          <w:rFonts w:ascii="Times New Roman" w:hAnsi="Times New Roman"/>
          <w:color w:val="auto"/>
          <w:sz w:val="28"/>
          <w:szCs w:val="28"/>
          <w:lang w:val="vi-VN"/>
        </w:rPr>
        <w:tab/>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136 - Phải thu giữa các đơn vị nội bộ trong HTX (1368)</w:t>
      </w:r>
    </w:p>
    <w:p w:rsidR="007477B5" w:rsidRPr="006158D2" w:rsidRDefault="00F6039D">
      <w:pPr>
        <w:pStyle w:val="1chinhtrangChar1CharCharCharChar"/>
        <w:spacing w:before="0" w:after="0" w:line="276" w:lineRule="auto"/>
        <w:ind w:leftChars="399" w:left="1077" w:firstLine="0"/>
        <w:contextualSpacing/>
        <w:rPr>
          <w:rFonts w:ascii="Times New Roman" w:hAnsi="Times New Roman"/>
          <w:i/>
          <w:color w:val="auto"/>
          <w:sz w:val="28"/>
          <w:szCs w:val="28"/>
          <w:lang w:val="vi-VN"/>
        </w:rPr>
      </w:pPr>
      <w:r w:rsidRPr="006158D2">
        <w:rPr>
          <w:rFonts w:ascii="Times New Roman" w:hAnsi="Times New Roman"/>
          <w:color w:val="auto"/>
          <w:sz w:val="28"/>
          <w:szCs w:val="28"/>
          <w:lang w:val="vi-VN"/>
        </w:rPr>
        <w:t>Có TK 511 - Doanh thu từ giao dịch bên ngoài</w:t>
      </w:r>
    </w:p>
    <w:p w:rsidR="007477B5" w:rsidRPr="006158D2" w:rsidRDefault="00F6039D">
      <w:pPr>
        <w:pStyle w:val="1chinhtrangChar1CharCharCharChar"/>
        <w:spacing w:before="0" w:after="0" w:line="276" w:lineRule="auto"/>
        <w:ind w:leftChars="399" w:left="1077" w:firstLine="0"/>
        <w:contextualSpacing/>
        <w:rPr>
          <w:rFonts w:ascii="Times New Roman" w:hAnsi="Times New Roman"/>
          <w:i/>
          <w:color w:val="auto"/>
          <w:sz w:val="28"/>
          <w:szCs w:val="28"/>
          <w:lang w:val="vi-VN"/>
        </w:rPr>
      </w:pPr>
      <w:r w:rsidRPr="006158D2">
        <w:rPr>
          <w:rFonts w:ascii="Times New Roman" w:hAnsi="Times New Roman"/>
          <w:color w:val="auto"/>
          <w:sz w:val="28"/>
          <w:szCs w:val="28"/>
          <w:lang w:val="vi-VN"/>
        </w:rPr>
        <w:t>Có TK 333 - Thuế và các khoản phải nộp Nhà nước.</w:t>
      </w:r>
    </w:p>
    <w:p w:rsidR="007477B5" w:rsidRPr="006158D2" w:rsidRDefault="00F6039D" w:rsidP="006B2D92">
      <w:pPr>
        <w:pStyle w:val="1chinhtrang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Trường hợp hợp tác xã không ghi nhận doanh thu tại thời điểm chuyển giao hàng hóa, dịch vụ cho đơn vị trực thuộc:</w:t>
      </w:r>
    </w:p>
    <w:p w:rsidR="007477B5" w:rsidRPr="006158D2" w:rsidRDefault="00F6039D" w:rsidP="006B2D92">
      <w:pPr>
        <w:pStyle w:val="1chinhtrang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Khi chuyển giao hàng hóa, dịch vụ, ghi: </w:t>
      </w:r>
    </w:p>
    <w:p w:rsidR="007477B5" w:rsidRPr="006158D2" w:rsidRDefault="00F6039D" w:rsidP="006B2D92">
      <w:pPr>
        <w:pStyle w:val="1chinhtrangChar1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136 - Phải thu giữa các đơn vị nội bộ trong HTX (1368)</w:t>
      </w:r>
    </w:p>
    <w:p w:rsidR="007477B5" w:rsidRPr="006158D2" w:rsidRDefault="00F6039D">
      <w:pPr>
        <w:pStyle w:val="1chinhtrangChar1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154, 156 (giá vốn sản phẩm, hàng hóa)</w:t>
      </w:r>
    </w:p>
    <w:p w:rsidR="007477B5" w:rsidRPr="006158D2" w:rsidRDefault="00F6039D">
      <w:pPr>
        <w:pStyle w:val="1chinhtrangChar1Char"/>
        <w:spacing w:before="0" w:after="0" w:line="276" w:lineRule="auto"/>
        <w:ind w:firstLineChars="385" w:firstLine="107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333 - Thuế và các khoản phải nộp Nhà nước (nếu có).</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bCs/>
          <w:color w:val="auto"/>
          <w:sz w:val="28"/>
          <w:szCs w:val="28"/>
          <w:lang w:val="vi-VN"/>
        </w:rPr>
      </w:pPr>
      <w:r w:rsidRPr="006158D2">
        <w:rPr>
          <w:rFonts w:ascii="Times New Roman" w:hAnsi="Times New Roman"/>
          <w:bCs/>
          <w:color w:val="auto"/>
          <w:sz w:val="28"/>
          <w:szCs w:val="28"/>
          <w:lang w:val="vi-VN"/>
        </w:rPr>
        <w:t>+ Khi đơn vị trực thuộc thông báo đã tiêu thụ được sản phẩm, hàng hóa, dịch vụ cho bên thứ ba bên ngoài hợp tác xã, kế toán ghi doanh thu, ghi:</w:t>
      </w:r>
    </w:p>
    <w:p w:rsidR="007477B5" w:rsidRPr="006158D2" w:rsidRDefault="00F6039D" w:rsidP="006B2D92">
      <w:pPr>
        <w:pStyle w:val="1chinhtrangChar1CharCharCharChar"/>
        <w:spacing w:before="0" w:after="0" w:line="276" w:lineRule="auto"/>
        <w:ind w:leftChars="210" w:left="2127" w:hangingChars="557" w:hanging="1560"/>
        <w:contextualSpacing/>
        <w:rPr>
          <w:rFonts w:ascii="Times New Roman" w:hAnsi="Times New Roman"/>
          <w:bCs/>
          <w:color w:val="auto"/>
          <w:sz w:val="28"/>
          <w:szCs w:val="28"/>
          <w:lang w:val="vi-VN"/>
        </w:rPr>
      </w:pPr>
      <w:r w:rsidRPr="006158D2">
        <w:rPr>
          <w:rFonts w:ascii="Times New Roman" w:hAnsi="Times New Roman"/>
          <w:bCs/>
          <w:color w:val="auto"/>
          <w:sz w:val="28"/>
          <w:szCs w:val="28"/>
          <w:lang w:val="vi-VN"/>
        </w:rPr>
        <w:t xml:space="preserve">Nợ TK 136 - </w:t>
      </w:r>
      <w:r w:rsidRPr="006158D2">
        <w:rPr>
          <w:rFonts w:ascii="Times New Roman" w:hAnsi="Times New Roman"/>
          <w:color w:val="auto"/>
          <w:sz w:val="28"/>
          <w:szCs w:val="28"/>
          <w:lang w:val="vi-VN"/>
        </w:rPr>
        <w:t>Phải thu giữa các đơn vị nội bộ trong HTX (1368)</w:t>
      </w:r>
      <w:r w:rsidRPr="006158D2">
        <w:rPr>
          <w:rFonts w:ascii="Times New Roman" w:hAnsi="Times New Roman"/>
          <w:bCs/>
          <w:color w:val="auto"/>
          <w:sz w:val="28"/>
          <w:szCs w:val="28"/>
          <w:lang w:val="vi-VN"/>
        </w:rPr>
        <w:t xml:space="preserve"> (doanh thu bán sản phẩm, hàng hóa)</w:t>
      </w:r>
    </w:p>
    <w:p w:rsidR="007477B5" w:rsidRPr="006158D2" w:rsidRDefault="00F6039D">
      <w:pPr>
        <w:pStyle w:val="1chinhtrangChar1CharCharCharChar"/>
        <w:spacing w:before="0" w:after="0" w:line="276" w:lineRule="auto"/>
        <w:ind w:firstLineChars="385" w:firstLine="1078"/>
        <w:contextualSpacing/>
        <w:rPr>
          <w:rFonts w:ascii="Times New Roman" w:hAnsi="Times New Roman"/>
          <w:bCs/>
          <w:color w:val="auto"/>
          <w:sz w:val="28"/>
          <w:szCs w:val="28"/>
          <w:lang w:val="vi-VN"/>
        </w:rPr>
      </w:pPr>
      <w:r w:rsidRPr="006158D2">
        <w:rPr>
          <w:rFonts w:ascii="Times New Roman" w:hAnsi="Times New Roman"/>
          <w:bCs/>
          <w:color w:val="auto"/>
          <w:sz w:val="28"/>
          <w:szCs w:val="28"/>
          <w:lang w:val="vi-VN"/>
        </w:rPr>
        <w:t>Có TK 511 - Doanh thu từ giao dịch bên ngoài.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bCs/>
          <w:color w:val="auto"/>
          <w:sz w:val="28"/>
          <w:szCs w:val="28"/>
          <w:lang w:val="vi-VN"/>
        </w:rPr>
      </w:pPr>
      <w:r w:rsidRPr="006158D2">
        <w:rPr>
          <w:rFonts w:ascii="Times New Roman" w:hAnsi="Times New Roman"/>
          <w:bCs/>
          <w:color w:val="auto"/>
          <w:sz w:val="28"/>
          <w:szCs w:val="28"/>
          <w:lang w:val="vi-VN"/>
        </w:rPr>
        <w:t>Đồng thời ghi nhận giá vốn,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bCs/>
          <w:color w:val="auto"/>
          <w:sz w:val="28"/>
          <w:szCs w:val="28"/>
          <w:lang w:val="vi-VN"/>
        </w:rPr>
      </w:pPr>
      <w:r w:rsidRPr="006158D2">
        <w:rPr>
          <w:rFonts w:ascii="Times New Roman" w:hAnsi="Times New Roman"/>
          <w:bCs/>
          <w:color w:val="auto"/>
          <w:sz w:val="28"/>
          <w:szCs w:val="28"/>
          <w:lang w:val="vi-VN"/>
        </w:rPr>
        <w:t>Nợ TK 611 - Giá vốn hàng bán của giao dịch bên ngoài</w:t>
      </w:r>
    </w:p>
    <w:p w:rsidR="007477B5" w:rsidRPr="006158D2" w:rsidRDefault="00F6039D">
      <w:pPr>
        <w:pStyle w:val="1chinhtrangChar1CharCharCharChar"/>
        <w:spacing w:before="0" w:after="0" w:line="276" w:lineRule="auto"/>
        <w:ind w:leftChars="419" w:left="2693" w:hangingChars="558" w:hanging="1562"/>
        <w:contextualSpacing/>
        <w:rPr>
          <w:rFonts w:ascii="Times New Roman" w:hAnsi="Times New Roman"/>
          <w:bCs/>
          <w:color w:val="auto"/>
          <w:sz w:val="28"/>
          <w:szCs w:val="28"/>
          <w:lang w:val="vi-VN"/>
        </w:rPr>
      </w:pPr>
      <w:r w:rsidRPr="006158D2">
        <w:rPr>
          <w:rFonts w:ascii="Times New Roman" w:hAnsi="Times New Roman"/>
          <w:bCs/>
          <w:color w:val="auto"/>
          <w:sz w:val="28"/>
          <w:szCs w:val="28"/>
          <w:lang w:val="vi-VN"/>
        </w:rPr>
        <w:t xml:space="preserve">Có TK 136 - </w:t>
      </w:r>
      <w:r w:rsidRPr="006158D2">
        <w:rPr>
          <w:rFonts w:ascii="Times New Roman" w:hAnsi="Times New Roman"/>
          <w:color w:val="auto"/>
          <w:sz w:val="28"/>
          <w:szCs w:val="28"/>
          <w:lang w:val="vi-VN"/>
        </w:rPr>
        <w:t>Phải thu giữa các đơn vị nội bộ trong HTX (1368)</w:t>
      </w:r>
      <w:r w:rsidRPr="006158D2">
        <w:rPr>
          <w:rFonts w:ascii="Times New Roman" w:hAnsi="Times New Roman"/>
          <w:bCs/>
          <w:color w:val="auto"/>
          <w:sz w:val="28"/>
          <w:szCs w:val="28"/>
          <w:lang w:val="vi-VN"/>
        </w:rPr>
        <w:t xml:space="preserve"> (giá vốn hàng bán).</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bCs/>
          <w:color w:val="auto"/>
          <w:sz w:val="28"/>
          <w:szCs w:val="28"/>
          <w:lang w:val="vi-VN"/>
        </w:rPr>
      </w:pPr>
      <w:r w:rsidRPr="006158D2">
        <w:rPr>
          <w:rFonts w:ascii="Times New Roman" w:hAnsi="Times New Roman"/>
          <w:bCs/>
          <w:color w:val="auto"/>
          <w:sz w:val="28"/>
          <w:szCs w:val="28"/>
          <w:lang w:val="vi-VN"/>
        </w:rPr>
        <w:t>d) Khoản phải thu về lãi của hoạt động sản xuất, kinh doanh, hoạt động khác ở các đơn vị trực thuộc,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136 - Phải thu giữa các đơn vị nội bộ trong HTX (1368)</w:t>
      </w:r>
    </w:p>
    <w:p w:rsidR="007477B5" w:rsidRPr="006158D2" w:rsidRDefault="00F6039D">
      <w:pPr>
        <w:pStyle w:val="cCharChar"/>
        <w:spacing w:before="0" w:after="0" w:line="276" w:lineRule="auto"/>
        <w:ind w:left="0" w:firstLineChars="385" w:firstLine="1078"/>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421 - Lợi nhuận sau thuế chưa phân phối.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đ</w:t>
      </w:r>
      <w:r w:rsidRPr="006158D2">
        <w:rPr>
          <w:rFonts w:ascii="Times New Roman" w:hAnsi="Times New Roman"/>
          <w:bCs/>
          <w:color w:val="auto"/>
          <w:sz w:val="28"/>
          <w:szCs w:val="28"/>
          <w:lang w:val="vi-VN"/>
        </w:rPr>
        <w:t>)</w:t>
      </w:r>
      <w:r w:rsidRPr="006158D2">
        <w:rPr>
          <w:rFonts w:ascii="Times New Roman" w:hAnsi="Times New Roman"/>
          <w:color w:val="auto"/>
          <w:sz w:val="28"/>
          <w:szCs w:val="28"/>
          <w:lang w:val="vi-VN"/>
        </w:rPr>
        <w:t xml:space="preserve"> Khi chi hộ, trả hộ các đơn vị trực thuộc,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136 - Phải thu giữa các đơn vị nội bộ trong HTX (1368)</w:t>
      </w:r>
    </w:p>
    <w:p w:rsidR="007477B5" w:rsidRPr="006158D2" w:rsidRDefault="00F6039D">
      <w:pPr>
        <w:pStyle w:val="1chinhtrangChar1CharCharCharChar"/>
        <w:spacing w:before="0" w:after="0" w:line="276" w:lineRule="auto"/>
        <w:ind w:firstLineChars="385" w:firstLine="107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w:t>
      </w:r>
    </w:p>
    <w:p w:rsidR="007477B5" w:rsidRPr="006158D2" w:rsidRDefault="00F6039D" w:rsidP="006B2D92">
      <w:pPr>
        <w:pStyle w:val="cCharChar"/>
        <w:spacing w:before="0" w:after="0" w:line="276" w:lineRule="auto"/>
        <w:ind w:left="0" w:firstLineChars="202" w:firstLine="566"/>
        <w:contextualSpacing/>
        <w:rPr>
          <w:rFonts w:ascii="Times New Roman" w:hAnsi="Times New Roman"/>
          <w:i w:val="0"/>
          <w:color w:val="auto"/>
          <w:sz w:val="28"/>
          <w:szCs w:val="28"/>
          <w:lang w:val="vi-VN"/>
        </w:rPr>
      </w:pPr>
      <w:r w:rsidRPr="006158D2">
        <w:rPr>
          <w:rFonts w:ascii="Times New Roman" w:hAnsi="Times New Roman"/>
          <w:bCs/>
          <w:i w:val="0"/>
          <w:color w:val="auto"/>
          <w:sz w:val="28"/>
          <w:szCs w:val="28"/>
          <w:lang w:val="vi-VN"/>
        </w:rPr>
        <w:t>e)</w:t>
      </w:r>
      <w:r w:rsidRPr="006158D2">
        <w:rPr>
          <w:rFonts w:ascii="Times New Roman" w:hAnsi="Times New Roman"/>
          <w:i w:val="0"/>
          <w:color w:val="auto"/>
          <w:sz w:val="28"/>
          <w:szCs w:val="28"/>
          <w:lang w:val="vi-VN"/>
        </w:rPr>
        <w:t xml:space="preserve"> Khi nhận được tiền do đơn vị trực thuộc nộp lên về tiền lãi kinh doanh, thanh toán các khoản đã chi hộ, trả hộ đơn vị trực thuộc,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111, 112</w:t>
      </w:r>
    </w:p>
    <w:p w:rsidR="007477B5" w:rsidRPr="006158D2" w:rsidRDefault="00F6039D">
      <w:pPr>
        <w:pStyle w:val="cCharChar"/>
        <w:spacing w:before="0" w:after="0" w:line="276" w:lineRule="auto"/>
        <w:ind w:left="0" w:firstLineChars="385" w:firstLine="1078"/>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136 - Phải thu giữa các đơn vị nội bộ trong HTX (1368).</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g)</w:t>
      </w:r>
      <w:r w:rsidRPr="006158D2">
        <w:rPr>
          <w:rFonts w:ascii="Times New Roman" w:hAnsi="Times New Roman"/>
          <w:color w:val="auto"/>
          <w:sz w:val="28"/>
          <w:szCs w:val="28"/>
          <w:lang w:val="vi-VN"/>
        </w:rPr>
        <w:t xml:space="preserve"> Bù trừ các khoản phải thu nội bộ với các khoản phải trả nội bộ của cùng một đối tượng,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336 - Phải trả giữa các đơn vị nội bộ trong HTX (3368)</w:t>
      </w:r>
    </w:p>
    <w:p w:rsidR="007477B5" w:rsidRPr="006158D2" w:rsidRDefault="00F6039D">
      <w:pPr>
        <w:pStyle w:val="cCharChar"/>
        <w:spacing w:before="0" w:after="0" w:line="276" w:lineRule="auto"/>
        <w:ind w:left="0" w:firstLineChars="385" w:firstLine="1078"/>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136 - Phải thu giữa các đơn vị nội bộ trong HTX (1368).</w:t>
      </w:r>
    </w:p>
    <w:p w:rsidR="007477B5" w:rsidRPr="006158D2" w:rsidRDefault="00F6039D">
      <w:pPr>
        <w:spacing w:after="0" w:line="276" w:lineRule="auto"/>
        <w:rPr>
          <w:b/>
          <w:color w:val="auto"/>
          <w:sz w:val="28"/>
          <w:szCs w:val="28"/>
          <w:lang w:val="vi-VN"/>
        </w:rPr>
      </w:pPr>
      <w:r w:rsidRPr="006158D2">
        <w:rPr>
          <w:b/>
          <w:color w:val="auto"/>
          <w:sz w:val="28"/>
          <w:szCs w:val="28"/>
          <w:lang w:val="vi-VN"/>
        </w:rPr>
        <w:br w:type="page"/>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lastRenderedPageBreak/>
        <w:t>TÀI KHOẢN 138 - PHẢI THU KHÁC</w:t>
      </w:r>
    </w:p>
    <w:p w:rsidR="007477B5" w:rsidRPr="006158D2" w:rsidRDefault="007477B5" w:rsidP="006B2D92">
      <w:pPr>
        <w:spacing w:after="0" w:line="276" w:lineRule="auto"/>
        <w:ind w:firstLineChars="192" w:firstLine="538"/>
        <w:contextualSpacing/>
        <w:rPr>
          <w:color w:val="auto"/>
          <w:sz w:val="28"/>
          <w:szCs w:val="28"/>
          <w:lang w:val="vi-VN"/>
        </w:rPr>
      </w:pPr>
    </w:p>
    <w:p w:rsidR="007477B5" w:rsidRPr="006158D2" w:rsidRDefault="00F6039D" w:rsidP="006B2D92">
      <w:pPr>
        <w:spacing w:after="0" w:line="276" w:lineRule="auto"/>
        <w:ind w:firstLineChars="202" w:firstLine="568"/>
        <w:contextualSpacing/>
        <w:rPr>
          <w:b/>
          <w:color w:val="auto"/>
          <w:sz w:val="28"/>
          <w:szCs w:val="28"/>
          <w:lang w:val="vi-VN"/>
        </w:rPr>
      </w:pPr>
      <w:r w:rsidRPr="006158D2">
        <w:rPr>
          <w:b/>
          <w:color w:val="auto"/>
          <w:sz w:val="28"/>
          <w:szCs w:val="28"/>
          <w:lang w:val="vi-VN"/>
        </w:rPr>
        <w:t>1. Nguyên tắc kế toán</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1.1. Tài khoản này dùng để phản ánh các khoản nợ phải thu ngoài phạm vi đã phản ánh ở TK 131 - Phải thu của khách hàng, TK 132 - Phải thu của hoạt động cho vay nội bộ, TK 136 - Phải thu giữa các đơn vị nội bộ trong HTX và tình hình thanh toán các khoản nợ phải thu này, gồm những nội dung chủ yếu sau:</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Giá trị tài sản thiếu đã được phát hiện nhưng chưa xác định được nguyên nhân, phải chờ xử lý hoặc các khoản phải thu về bồi thường vật chất do cá nhân, tập thể (trong và ngoài HTX) gây ra như mất mát, hư hỏng vật tư, hàng hóa, tiền vốn,... đã được xử lý bắt bồi thường;</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khoản chi đầu tư XDCB, chi phí sản xuất, kinh doanh nhưng không được cấp có thẩm quyền phê duyệt phải thu hồi (nếu có);</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 Tiền lãi cho vay, cổ tức, lợi nhuận phải thu từ các hoạt động đầu tư tài chính;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khoản chi hộ bên thứ 3 phải thu hồi;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Số tiền hoặc giá trị tài sản mà HTX đem đi cầm cố, thế chấp, ký quỹ, ký cược tại các tổ chức khác trong quan hệ kinh tế theo quy định của pháp luật;</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khoản cho mượn bằng hiện vật (tài sản phi tiền tệ);</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khoản phải thu khác ngoài các khoản trên.</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1.2. Nguyên tắc kế toán đối với các khoản cầm cố, thế chấp, ký quỹ, ký cược: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a) Các khoản tiền, tài sản đem cầm cố, thế chấp, ký quỹ, ký cược phải được theo dõi chặt chẽ và kịp thời thu hồi khi hết thời hạn cầm cố, thế chấp, ký quỹ, ký cược.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b) HTX phải theo dõi chi tiết các khoản cầm cố, thế chấp, ký cược, ký quỹ theo từng loại, từng đối tượng, kỳ hạn, nguyên tệ.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c) Đối với tài sản đưa đi cầm cố, ký quỹ, ký cược được phản ánh theo giá đã ghi sổ kế toán của HTX. Khi xuất tài sản phi tiền tệ mang đi cầm cố ghi theo giá nào thì thu về ghi theo giá đó. Trường hợp thế chấp bằng giấy chứng nhận quyền sở hữu tài sản (như giấy chứng nhận quyền sử dụng đất, đăng ký ô tô,...) thì không ghi giảm tài sản mà theo dõi chi tiết trên sổ kế toán (chi tiết loại giấy tờ đang thế chấp) và thuyết minh trên Báo cáo tài chính.</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rPr>
        <w:t xml:space="preserve">1.3. </w:t>
      </w:r>
      <w:r w:rsidRPr="006158D2">
        <w:rPr>
          <w:color w:val="auto"/>
          <w:sz w:val="28"/>
          <w:szCs w:val="28"/>
          <w:lang w:val="vi-VN"/>
        </w:rPr>
        <w:t xml:space="preserve">Về nguyên tắc trong mọi trường hợp phát hiện thiếu tài sản, phải truy tìm nguyên nhân và người phạm lỗi để có biện pháp xử lý cụ thể.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Giá trị hàng tồn kho bị hao hụt, mất mát (trừ hao hụt trong định mức trong quá trình thu mua được hạch toán vào giá trị hàng tồn kho) sau khi trừ số thu bồi </w:t>
      </w:r>
      <w:r w:rsidRPr="006158D2">
        <w:rPr>
          <w:color w:val="auto"/>
          <w:sz w:val="28"/>
          <w:szCs w:val="28"/>
          <w:lang w:val="vi-VN"/>
        </w:rPr>
        <w:lastRenderedPageBreak/>
        <w:t xml:space="preserve">thường được hạch toán vào giá vốn hàng bán.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Giá trị tài sản thiếu chờ xử lý đối với phần giá trị còn lại của TSCĐ thiếu qua kiểm kê sau khi trừ đi phần bồi thường của các tổ chức, cá nhân có liên quan được hạch toán vào chi phí khác của HTX.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1.4. Khoản tổn thất về nợ phải thu khác khó đòi sau khi trừ số dự phòng đã trích lập (nếu có) được hạch toán vào chi phí quản lý kinh doanh của HTX. </w:t>
      </w:r>
    </w:p>
    <w:p w:rsidR="007477B5" w:rsidRPr="006158D2" w:rsidRDefault="00F6039D" w:rsidP="006B2D92">
      <w:pPr>
        <w:spacing w:after="0" w:line="276" w:lineRule="auto"/>
        <w:ind w:firstLineChars="202" w:firstLine="568"/>
        <w:contextualSpacing/>
        <w:rPr>
          <w:b/>
          <w:color w:val="auto"/>
          <w:sz w:val="28"/>
          <w:szCs w:val="28"/>
          <w:lang w:val="vi-VN"/>
        </w:rPr>
      </w:pPr>
      <w:r w:rsidRPr="006158D2">
        <w:rPr>
          <w:b/>
          <w:color w:val="auto"/>
          <w:sz w:val="28"/>
          <w:szCs w:val="28"/>
          <w:lang w:val="vi-VN"/>
        </w:rPr>
        <w:t>2. Kết cấu và nội dung phản ánh của Tài khoản 138 - Phải thu khác</w:t>
      </w:r>
    </w:p>
    <w:p w:rsidR="007477B5" w:rsidRPr="006158D2" w:rsidRDefault="00F6039D" w:rsidP="006B2D92">
      <w:pPr>
        <w:spacing w:after="0" w:line="276" w:lineRule="auto"/>
        <w:ind w:firstLineChars="202" w:firstLine="568"/>
        <w:contextualSpacing/>
        <w:rPr>
          <w:b/>
          <w:color w:val="auto"/>
          <w:sz w:val="28"/>
          <w:szCs w:val="28"/>
          <w:lang w:val="vi-VN"/>
        </w:rPr>
      </w:pPr>
      <w:r w:rsidRPr="006158D2">
        <w:rPr>
          <w:b/>
          <w:color w:val="auto"/>
          <w:sz w:val="28"/>
          <w:szCs w:val="28"/>
          <w:lang w:val="vi-VN"/>
        </w:rPr>
        <w:t>Bên Nợ:</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Giá trị tài sản thiếu;</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Phải thu về tiền lãi cho vay, lãi tiền gửi, cổ tức, lợi nhuận được chia từ các hoạt động đầu tư tài chính;</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khoản chi hộ bên thứ ba phải thu hồi, các khoản nợ phải thu khác;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Giá trị tài sản mang đi cầm cố hoặc số tiền đã ký quỹ, ký cược;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Các khoản cho mượn bằng hiện vật (tài sản phi tiền tệ);</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Đá</w:t>
      </w:r>
      <w:r w:rsidRPr="006158D2">
        <w:rPr>
          <w:rFonts w:ascii="Times New Roman" w:hAnsi="Times New Roman"/>
          <w:color w:val="auto"/>
          <w:sz w:val="28"/>
          <w:szCs w:val="28"/>
          <w:lang w:val="vi-VN"/>
        </w:rPr>
        <w:t>nh giá lại các khoản phải thu khác là khoản mục tiền tệ có gốc ngoại tệ tại thời điểm lập BCTC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hợp tỷ giá mua bán chuyển khoản trung bình cuối kỳ t</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ng so với tỷ giá ghi sổ kế toán).</w:t>
      </w:r>
    </w:p>
    <w:p w:rsidR="007477B5" w:rsidRPr="006158D2" w:rsidRDefault="00F6039D" w:rsidP="006B2D92">
      <w:pPr>
        <w:spacing w:after="0" w:line="276" w:lineRule="auto"/>
        <w:ind w:firstLineChars="202" w:firstLine="568"/>
        <w:contextualSpacing/>
        <w:rPr>
          <w:b/>
          <w:color w:val="auto"/>
          <w:sz w:val="28"/>
          <w:szCs w:val="28"/>
          <w:lang w:val="vi-VN"/>
        </w:rPr>
      </w:pPr>
      <w:r w:rsidRPr="006158D2">
        <w:rPr>
          <w:b/>
          <w:color w:val="auto"/>
          <w:sz w:val="28"/>
          <w:szCs w:val="28"/>
          <w:lang w:val="vi-VN"/>
        </w:rPr>
        <w:t>Bên Có:</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Kết chuyển giá trị tài sản thiếu vào các tài khoản liên quan theo quyết định ghi trong biên bản xử lý;</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Số tiền đã thu được về các khoản nợ phải thu khác;</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 Giá trị tài sản cầm cố hoặc số tiền ký quỹ, ký cược đã nhận lại hoặc đã thanh toán; </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Nhận lại tài sản mà cho đơn vị khác mượn bằng hiện vật;</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Khoản bị phạt khấu trừ vào tiền ký quỹ, ký cược tính vào chi phí khác;</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Đá</w:t>
      </w:r>
      <w:r w:rsidRPr="006158D2">
        <w:rPr>
          <w:rFonts w:ascii="Times New Roman" w:hAnsi="Times New Roman"/>
          <w:color w:val="auto"/>
          <w:sz w:val="28"/>
          <w:szCs w:val="28"/>
          <w:lang w:val="vi-VN"/>
        </w:rPr>
        <w:t>nh giá lại các khoản phải thu khác là khoản mục tiền tệ có gốc ngoại tệ tại thời điểm lập BCTC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hợp tỷ giá mua bán chuyển khoản trung bình cuối kỳ giảm so với tỷ giá ghi sổ kế toán).</w:t>
      </w:r>
    </w:p>
    <w:p w:rsidR="007477B5" w:rsidRPr="006158D2" w:rsidRDefault="00F6039D" w:rsidP="006B2D92">
      <w:pPr>
        <w:spacing w:after="0" w:line="276" w:lineRule="auto"/>
        <w:ind w:firstLineChars="202" w:firstLine="568"/>
        <w:contextualSpacing/>
        <w:rPr>
          <w:color w:val="auto"/>
          <w:sz w:val="28"/>
          <w:szCs w:val="28"/>
          <w:lang w:val="vi-VN"/>
        </w:rPr>
      </w:pPr>
      <w:r w:rsidRPr="006158D2">
        <w:rPr>
          <w:b/>
          <w:color w:val="auto"/>
          <w:sz w:val="28"/>
          <w:szCs w:val="28"/>
          <w:lang w:val="vi-VN"/>
        </w:rPr>
        <w:t>Số dư bên Nợ:</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Các khoản nợ phải thu khác chưa thu được.</w:t>
      </w:r>
    </w:p>
    <w:p w:rsidR="007477B5" w:rsidRPr="006158D2" w:rsidRDefault="00F6039D" w:rsidP="006B2D92">
      <w:pPr>
        <w:spacing w:after="0" w:line="276" w:lineRule="auto"/>
        <w:ind w:firstLineChars="202" w:firstLine="568"/>
        <w:contextualSpacing/>
        <w:rPr>
          <w:color w:val="auto"/>
          <w:sz w:val="28"/>
          <w:szCs w:val="28"/>
          <w:lang w:val="vi-VN"/>
        </w:rPr>
      </w:pPr>
      <w:r w:rsidRPr="006158D2">
        <w:rPr>
          <w:b/>
          <w:color w:val="auto"/>
          <w:sz w:val="28"/>
          <w:szCs w:val="28"/>
          <w:lang w:val="vi-VN"/>
        </w:rPr>
        <w:t>Tài khoản này có thể có số dư bên Có:</w:t>
      </w:r>
      <w:r w:rsidRPr="006158D2">
        <w:rPr>
          <w:color w:val="auto"/>
          <w:sz w:val="28"/>
          <w:szCs w:val="28"/>
          <w:lang w:val="vi-VN"/>
        </w:rPr>
        <w:t xml:space="preserve"> Số dư bên Có phản ánh số đã thu nhiều hơn số phải thu (trường hợp cá biệt và chi tiết của một số đối tượng cụ thể).</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Tùy theo yêu cầu quản lý của HTX, TK 138 - Phải thu khác có thể chi tiết theo các nội dung phải thu khác như tài sản thiếu chờ xử lý; cầm cố, thế chấp, ký quỹ, ký cược và phải thu khác.</w:t>
      </w:r>
    </w:p>
    <w:p w:rsidR="007477B5" w:rsidRPr="006158D2" w:rsidRDefault="00F6039D" w:rsidP="006B2D92">
      <w:pPr>
        <w:pStyle w:val="11chucdanhnguoiky-co11CharCharChar"/>
        <w:spacing w:after="0" w:line="276" w:lineRule="auto"/>
        <w:ind w:firstLineChars="202" w:firstLine="568"/>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3.1. Tài sản cố định hữu hình dùng cho hoạt động sản xuất, kinh doanh phát </w:t>
      </w:r>
      <w:r w:rsidRPr="006158D2">
        <w:rPr>
          <w:color w:val="auto"/>
          <w:sz w:val="28"/>
          <w:szCs w:val="28"/>
          <w:lang w:val="vi-VN"/>
        </w:rPr>
        <w:lastRenderedPageBreak/>
        <w:t>hiện thiếu,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138 - Phải thu khác (giá trị còn lại của TSCĐ)</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214 - Hao mòn TSCĐ (2141) (giá trị hao mòn)</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211 - Tài sản cố định (2111) (nguyên giá).</w:t>
      </w:r>
      <w:r w:rsidRPr="006158D2">
        <w:rPr>
          <w:color w:val="auto"/>
          <w:sz w:val="28"/>
          <w:szCs w:val="28"/>
          <w:lang w:val="vi-VN"/>
        </w:rPr>
        <w:tab/>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3.2. TSCĐ hữu hình dùng cho hoạt động phúc lợi phát hiện thiếu, chưa xác định rõ nguyên nhân, chờ xử lý, ghi giảm TSCĐ:</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214 - Hao mòn TSCĐ (2141) (giá trị hao mòn lũy kế)</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3532 - Quỹ phúc lợi (Giá trị còn lại)</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211 - Tài sản cố định (2111) (nguyên giá).</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Đồng thời phản ánh phần giá trị còn lại của tài sản thiếu,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Nợ TK 138 - Phải thu khác </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353 - Quỹ khen thưởng, phúc lợi (3532).</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 3.3. Trường hợp tiền mặt tồn quỹ, vật tư, hàng hóa,... phát hiện thiếu khi kiểm kê:</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a) Phản ánh giá trị tài sản bị thiếu,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 xml:space="preserve">Nợ TK 138 - Phải thu khác </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các TK 111, 152, 156.</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b) Khi có quyết định xử lý của cấp có thẩm quyền đối với tài sản thiếu, căn cứ vào quyết định xử lý, ghi:</w:t>
      </w:r>
    </w:p>
    <w:p w:rsidR="007477B5" w:rsidRPr="006158D2" w:rsidRDefault="00F6039D" w:rsidP="006B2D92">
      <w:pPr>
        <w:spacing w:after="0" w:line="276" w:lineRule="auto"/>
        <w:ind w:leftChars="198" w:left="535" w:firstLineChars="11" w:firstLine="31"/>
        <w:contextualSpacing/>
        <w:rPr>
          <w:color w:val="auto"/>
          <w:sz w:val="28"/>
          <w:szCs w:val="28"/>
          <w:lang w:val="vi-VN"/>
        </w:rPr>
      </w:pPr>
      <w:r w:rsidRPr="006158D2">
        <w:rPr>
          <w:color w:val="auto"/>
          <w:sz w:val="28"/>
          <w:szCs w:val="28"/>
          <w:lang w:val="vi-VN"/>
        </w:rPr>
        <w:t>Nợ TK 111 - Tiền mặt (cá nhân, tổ chức nộp tiền bồi thường)</w:t>
      </w:r>
    </w:p>
    <w:p w:rsidR="007477B5" w:rsidRPr="006158D2" w:rsidRDefault="00F6039D" w:rsidP="006B2D92">
      <w:pPr>
        <w:spacing w:after="0" w:line="276" w:lineRule="auto"/>
        <w:ind w:leftChars="198" w:left="535" w:firstLineChars="11" w:firstLine="31"/>
        <w:contextualSpacing/>
        <w:rPr>
          <w:color w:val="auto"/>
          <w:sz w:val="28"/>
          <w:szCs w:val="28"/>
          <w:lang w:val="vi-VN"/>
        </w:rPr>
      </w:pPr>
      <w:r w:rsidRPr="006158D2">
        <w:rPr>
          <w:color w:val="auto"/>
          <w:sz w:val="28"/>
          <w:szCs w:val="28"/>
          <w:lang w:val="vi-VN"/>
        </w:rPr>
        <w:t>Nợ TK 334 - Phải trả người lao động (số bồi thường trừ vào lương)</w:t>
      </w:r>
    </w:p>
    <w:p w:rsidR="007477B5" w:rsidRPr="006158D2" w:rsidRDefault="00F6039D" w:rsidP="006B2D92">
      <w:pPr>
        <w:spacing w:after="0" w:line="276" w:lineRule="auto"/>
        <w:ind w:leftChars="209" w:left="2124" w:hangingChars="557" w:hanging="1560"/>
        <w:contextualSpacing/>
        <w:rPr>
          <w:color w:val="auto"/>
          <w:sz w:val="28"/>
          <w:szCs w:val="28"/>
          <w:lang w:val="vi-VN"/>
        </w:rPr>
      </w:pPr>
      <w:r w:rsidRPr="006158D2">
        <w:rPr>
          <w:color w:val="auto"/>
          <w:sz w:val="28"/>
          <w:szCs w:val="28"/>
          <w:lang w:val="vi-VN"/>
        </w:rPr>
        <w:t xml:space="preserve">Nợ TK 418 - Các quỹ thuộc vốn chủ sở hữu (nếu tài sản thiếu được phép bù đắp bằng quỹ thuộc vốn chủ sở hữu) </w:t>
      </w:r>
    </w:p>
    <w:p w:rsidR="007477B5" w:rsidRPr="006158D2" w:rsidRDefault="00F6039D" w:rsidP="006B2D92">
      <w:pPr>
        <w:spacing w:after="0" w:line="276" w:lineRule="auto"/>
        <w:ind w:leftChars="209" w:left="2124" w:hangingChars="557" w:hanging="1560"/>
        <w:contextualSpacing/>
        <w:rPr>
          <w:color w:val="auto"/>
          <w:sz w:val="28"/>
          <w:szCs w:val="28"/>
          <w:lang w:val="vi-VN"/>
        </w:rPr>
      </w:pPr>
      <w:r w:rsidRPr="006158D2">
        <w:rPr>
          <w:color w:val="auto"/>
          <w:sz w:val="28"/>
          <w:szCs w:val="28"/>
          <w:lang w:val="vi-VN"/>
        </w:rPr>
        <w:t>Nợ các TK 611, 612 (giá trị hao hụt mất mát của hàng tồn kho sau khi trừ số thu bồi thường theo quyết định xử lý)</w:t>
      </w:r>
    </w:p>
    <w:p w:rsidR="007477B5" w:rsidRPr="006158D2" w:rsidRDefault="00F6039D" w:rsidP="006B2D92">
      <w:pPr>
        <w:spacing w:after="0" w:line="276" w:lineRule="auto"/>
        <w:ind w:leftChars="209" w:left="2124" w:hangingChars="557" w:hanging="1560"/>
        <w:contextualSpacing/>
        <w:rPr>
          <w:color w:val="auto"/>
          <w:sz w:val="28"/>
          <w:szCs w:val="28"/>
          <w:lang w:val="vi-VN"/>
        </w:rPr>
      </w:pPr>
      <w:r w:rsidRPr="006158D2">
        <w:rPr>
          <w:color w:val="auto"/>
          <w:sz w:val="28"/>
          <w:szCs w:val="28"/>
          <w:lang w:val="vi-VN"/>
        </w:rPr>
        <w:t>Nợ TK 658 - Chi phí khác (phần giá trị còn lại của TSCĐ thiếu qua kiểm kê phải tính vào tổn thất của HTX)</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 xml:space="preserve">Có TK 138 - </w:t>
      </w:r>
      <w:r w:rsidRPr="006158D2">
        <w:rPr>
          <w:color w:val="auto"/>
          <w:sz w:val="28"/>
          <w:szCs w:val="28"/>
          <w:lang w:val="en-US"/>
        </w:rPr>
        <w:t>Phải thu khác</w:t>
      </w:r>
      <w:r w:rsidRPr="006158D2">
        <w:rPr>
          <w:color w:val="auto"/>
          <w:sz w:val="28"/>
          <w:szCs w:val="28"/>
          <w:lang w:val="vi-VN"/>
        </w:rPr>
        <w:t>.</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3.4. Cho đơn vị khác mượn tài sản bằng hiện vật (phi tiền tệ),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138 - Phải thu khác</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các TK 152, 156,...</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3.5. Các khoản chi hộ bên thứ ba phải thu hồi, ghi:</w:t>
      </w:r>
    </w:p>
    <w:p w:rsidR="007477B5" w:rsidRPr="006158D2" w:rsidRDefault="00F6039D" w:rsidP="006B2D92">
      <w:pPr>
        <w:spacing w:after="0" w:line="276" w:lineRule="auto"/>
        <w:ind w:firstLineChars="202" w:firstLine="566"/>
        <w:contextualSpacing/>
        <w:rPr>
          <w:color w:val="auto"/>
          <w:sz w:val="28"/>
          <w:szCs w:val="28"/>
          <w:lang w:val="vi-VN"/>
        </w:rPr>
      </w:pPr>
      <w:r w:rsidRPr="006158D2">
        <w:rPr>
          <w:color w:val="auto"/>
          <w:sz w:val="28"/>
          <w:szCs w:val="28"/>
          <w:lang w:val="vi-VN"/>
        </w:rPr>
        <w:t>Nợ TK 138 - Phải thu khác</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các TK 111, 112.</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3.6. Định kỳ, khi xác định khoản phải thu về tiền lãi cho vay, lãi tiền gửi, cổ tức, lợi nhuận được chia,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138 - Phải thu khác</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 xml:space="preserve">Có TK 558 - Thu nhập khác.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lastRenderedPageBreak/>
        <w:t>3.7. Khi thu được tiền của các khoản nợ phải thu khác,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111, 112</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138 - Phải thu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3.8. Khi có quyết định xử lý nợ phải thu khác không có khả năng thu hồi,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111 - Tiền mặt (số bồi thường của cá nhân, tập thể có liên quan)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334 - Phải trả người lao động (số bồi thường trừ vào lương)</w:t>
      </w:r>
    </w:p>
    <w:p w:rsidR="007477B5" w:rsidRPr="006158D2" w:rsidRDefault="00F6039D" w:rsidP="006B2D92">
      <w:pPr>
        <w:spacing w:after="0" w:line="276" w:lineRule="auto"/>
        <w:ind w:leftChars="209" w:left="2124" w:hangingChars="557" w:hanging="1560"/>
        <w:contextualSpacing/>
        <w:rPr>
          <w:color w:val="auto"/>
          <w:sz w:val="28"/>
          <w:szCs w:val="28"/>
        </w:rPr>
      </w:pPr>
      <w:r w:rsidRPr="006158D2">
        <w:rPr>
          <w:color w:val="auto"/>
          <w:sz w:val="28"/>
          <w:szCs w:val="28"/>
        </w:rPr>
        <w:t>Nợ TK 229 - Dự phòng tổn thất tài sản (nếu được bù đắp bằng khoản dự phòng phải thu khó đòi)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642 - Chi phí quản lý kinh doanh (số hạch toán vào chi phí)</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138 - Phải thu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3.9. Kế toán cầm cố, thế chấp, ký quỹ, ký cược: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a) Dùng tiền mặt hoặc tiền gửi ngân hàng để ký cược, ký quỹ,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138 - Phải thu khác</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111, 112.</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b) Khi mang hàng tồn kho hoặc tài sản khác đi cầm cố,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138 - Phải thu khác (chi tiết theo từng khoản)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152, 156,...</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c) Trường hợp dùng tài sản cố định để cầm cố,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138 - Phải thu khác (giá trị còn lại)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214 - Hao mòn tài sản cố định (giá trị hao mòn lũy kế)</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211- TSCĐ (nguyên giá).</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d) Khi nhận lại tài sản cầm cố hoặc tiền ký quỹ, ký cược: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Nhận lại số tiền ký quỹ, ký cược,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111, 112</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 xml:space="preserve">Có TK 138 - Phải thu khác.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Khi nhận lại hàng tồn kho phi tiền tệ cho đơn vị khác mượn hoặc mang đi cầm cố,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152, 156,...</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138 - Phải thu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Nhận lại tài sản cố định cầm cố,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211 - TSCĐ (nguyên giá khi đưa đi cầm cố)</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138 - Phải thu khác (giá trị còn lại)</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214 - Hao mòn tài sản cố định (giá trị hao mòn lũy kế).</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 Trường hợp HTX không thực hiện đúng những cam kết, bị phạt vi phạm hợp đồng trừ vào tiền ký quỹ, ký cược,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658 - Chi phí khác (số tiền bị trừ)</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138 - Phải thu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lastRenderedPageBreak/>
        <w:t>e) Trường hợp sử dụng khoản ký cược, ký quỹ thanh toán cho người bán,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331 - Phải trả cho người bán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138 - Phải thu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3.10. </w:t>
      </w:r>
      <w:r w:rsidRPr="006158D2">
        <w:rPr>
          <w:color w:val="auto"/>
          <w:sz w:val="28"/>
          <w:szCs w:val="28"/>
          <w:lang w:val="vi-VN"/>
        </w:rPr>
        <w:t>Cuối kỳ kế toán</w:t>
      </w:r>
      <w:r w:rsidRPr="006158D2">
        <w:rPr>
          <w:color w:val="auto"/>
          <w:sz w:val="28"/>
          <w:szCs w:val="28"/>
        </w:rPr>
        <w:t>, số dư nợ phải thu khác là khoản mục tiền tệ có gốc ngoại tệ được đánh giá theo tỷ giá mua bán chuyển khoản trung bình cuối kỳ của ngân hàng thương mại nơi HTX thường xuyên có giao dịch.</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 Nếu tỷ giá mua bán chuyển khoản trung bình cuối kỳ t</w:t>
      </w:r>
      <w:r w:rsidRPr="006158D2">
        <w:rPr>
          <w:rFonts w:ascii="Times New Roman" w:hAnsi="Times New Roman" w:hint="eastAsia"/>
          <w:color w:val="auto"/>
          <w:sz w:val="28"/>
          <w:szCs w:val="28"/>
        </w:rPr>
        <w:t>ă</w:t>
      </w:r>
      <w:r w:rsidRPr="006158D2">
        <w:rPr>
          <w:rFonts w:ascii="Times New Roman" w:hAnsi="Times New Roman"/>
          <w:color w:val="auto"/>
          <w:sz w:val="28"/>
          <w:szCs w:val="28"/>
        </w:rPr>
        <w:t>ng so với tỷ giá ghi sổ kế toán,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Nợ TK 138 - Phải thu khác</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558 - Thu nhập khác.</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 Nếu tỷ giá mua bán chuyển khoản trung bình cuối kỳ giảm so với tỷ giá ghi sổ kế toán, ghi:</w:t>
      </w:r>
    </w:p>
    <w:p w:rsidR="007477B5" w:rsidRPr="006158D2" w:rsidRDefault="00F6039D" w:rsidP="006B2D92">
      <w:pPr>
        <w:pStyle w:val="1chinhtrangChar1CharCharCharChar"/>
        <w:spacing w:before="0" w:after="0" w:line="276" w:lineRule="auto"/>
        <w:ind w:firstLineChars="202" w:firstLine="566"/>
        <w:contextualSpacing/>
        <w:rPr>
          <w:rFonts w:ascii="Times New Roman" w:hAnsi="Times New Roman"/>
          <w:bCs/>
          <w:color w:val="auto"/>
          <w:sz w:val="28"/>
          <w:szCs w:val="28"/>
        </w:rPr>
      </w:pPr>
      <w:r w:rsidRPr="006158D2">
        <w:rPr>
          <w:rFonts w:ascii="Times New Roman" w:hAnsi="Times New Roman"/>
          <w:bCs/>
          <w:color w:val="auto"/>
          <w:sz w:val="28"/>
          <w:szCs w:val="28"/>
        </w:rPr>
        <w:t xml:space="preserve">Nợ TK </w:t>
      </w:r>
      <w:r w:rsidRPr="006158D2">
        <w:rPr>
          <w:rFonts w:ascii="Times New Roman" w:hAnsi="Times New Roman"/>
          <w:color w:val="auto"/>
          <w:sz w:val="28"/>
          <w:szCs w:val="28"/>
        </w:rPr>
        <w:t>658 - Chi phí khác</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138 - Phải thu khác.</w:t>
      </w:r>
    </w:p>
    <w:p w:rsidR="007477B5" w:rsidRPr="006158D2" w:rsidRDefault="007477B5" w:rsidP="006B2D92">
      <w:pPr>
        <w:pStyle w:val="TK0"/>
        <w:spacing w:before="0" w:after="0" w:line="276" w:lineRule="auto"/>
        <w:ind w:firstLineChars="192" w:firstLine="540"/>
        <w:contextualSpacing/>
        <w:rPr>
          <w:rFonts w:ascii="Times New Roman" w:hAnsi="Times New Roman"/>
          <w:color w:val="auto"/>
          <w:sz w:val="28"/>
          <w:szCs w:val="28"/>
        </w:rPr>
      </w:pPr>
    </w:p>
    <w:p w:rsidR="007477B5" w:rsidRPr="006158D2" w:rsidRDefault="00F6039D" w:rsidP="006B2D92">
      <w:pPr>
        <w:widowControl/>
        <w:spacing w:after="0" w:line="276" w:lineRule="auto"/>
        <w:ind w:firstLineChars="192" w:firstLine="538"/>
        <w:jc w:val="left"/>
        <w:rPr>
          <w:b/>
          <w:bCs/>
          <w:color w:val="auto"/>
          <w:sz w:val="28"/>
          <w:szCs w:val="28"/>
        </w:rPr>
      </w:pPr>
      <w:r w:rsidRPr="006158D2">
        <w:rPr>
          <w:color w:val="auto"/>
          <w:sz w:val="28"/>
          <w:szCs w:val="28"/>
        </w:rPr>
        <w:br w:type="page"/>
      </w:r>
    </w:p>
    <w:p w:rsidR="007477B5" w:rsidRPr="006158D2" w:rsidRDefault="00F6039D">
      <w:pPr>
        <w:pStyle w:val="TK0"/>
        <w:spacing w:before="0" w:after="0" w:line="276" w:lineRule="auto"/>
        <w:contextualSpacing/>
        <w:jc w:val="center"/>
        <w:rPr>
          <w:rFonts w:ascii="Times New Roman" w:hAnsi="Times New Roman"/>
          <w:color w:val="auto"/>
          <w:sz w:val="28"/>
          <w:szCs w:val="28"/>
        </w:rPr>
      </w:pPr>
      <w:r w:rsidRPr="006158D2">
        <w:rPr>
          <w:rFonts w:ascii="Times New Roman" w:hAnsi="Times New Roman"/>
          <w:color w:val="auto"/>
          <w:sz w:val="28"/>
          <w:szCs w:val="28"/>
        </w:rPr>
        <w:lastRenderedPageBreak/>
        <w:t>TÀI KHOẢN 141 - TẠM ỨNG</w:t>
      </w:r>
    </w:p>
    <w:p w:rsidR="007477B5" w:rsidRPr="006158D2" w:rsidRDefault="007477B5" w:rsidP="006B2D92">
      <w:pPr>
        <w:pStyle w:val="TK0"/>
        <w:spacing w:before="0" w:after="0" w:line="276" w:lineRule="auto"/>
        <w:ind w:firstLineChars="192" w:firstLine="540"/>
        <w:contextualSpacing/>
        <w:rPr>
          <w:rFonts w:ascii="Times New Roman" w:hAnsi="Times New Roman"/>
          <w:color w:val="auto"/>
          <w:sz w:val="28"/>
          <w:szCs w:val="28"/>
        </w:rPr>
      </w:pPr>
    </w:p>
    <w:p w:rsidR="007477B5" w:rsidRPr="006158D2" w:rsidRDefault="00F6039D" w:rsidP="006B2D92">
      <w:pPr>
        <w:pStyle w:val="PlainText"/>
        <w:spacing w:after="0" w:line="276" w:lineRule="auto"/>
        <w:ind w:firstLineChars="201" w:firstLine="565"/>
        <w:contextualSpacing/>
        <w:rPr>
          <w:rFonts w:ascii="Times New Roman" w:hAnsi="Times New Roman"/>
          <w:b/>
          <w:color w:val="auto"/>
          <w:sz w:val="28"/>
          <w:szCs w:val="28"/>
        </w:rPr>
      </w:pPr>
      <w:r w:rsidRPr="006158D2">
        <w:rPr>
          <w:rFonts w:ascii="Times New Roman" w:hAnsi="Times New Roman"/>
          <w:b/>
          <w:color w:val="auto"/>
          <w:sz w:val="28"/>
          <w:szCs w:val="28"/>
        </w:rPr>
        <w:t>1. Nguyên tắc kế toán</w:t>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a) Tài khoản này dùng để phản ánh các khoản tạm ứng của HTX cho người lao động trong HTX và tình hình thanh toán các khoản tạm ứng đó.</w:t>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b) Khoản tạm ứng là một khoản tiền, vật tư, hàng hóa,... do HTX giao cho người nhận tạm ứng để thực hiện nhiệm vụ sản xuất, kinh doanh hoặc giải quyết một công việc nào đó được phê duyệt. Người nhận tạm ứng phải là người lao động làm việc tại HTX. Đối với người nhận tạm ứng thường xuyên (thuộc các bộ phận cung ứng vật tư, quản trị, hành chính) phải được người có thẩm quyền trong HTX chỉ định bằng văn bản.</w:t>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c) Người nhận tạm ứng (có tư cách cá nhân hay tập thể) phải chịu trách nhiệm với HTX về số đã nhận tạm ứng và chỉ được sử dụng tạm ứng theo đúng mục đích và nội dung công việc đã được phê duyệt. Nếu khoản tạm ứng không sử dụng hoặc không sử dụng hết phải nộp lại cho HTX. Người nhận tạm ứng không được chuyển khoản tạm ứng cho người khác sử dụng.</w:t>
      </w:r>
      <w:r w:rsidRPr="006158D2">
        <w:rPr>
          <w:rFonts w:ascii="Times New Roman" w:hAnsi="Times New Roman"/>
          <w:color w:val="auto"/>
          <w:sz w:val="28"/>
          <w:szCs w:val="28"/>
        </w:rPr>
        <w:tab/>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 xml:space="preserve">Khi hoàn thành, kết thúc công việc được giao, người nhận tạm ứng phải lập bảng thanh toán tạm ứng (kèm theo chứng từ gốc) để thanh toán toàn bộ, dứt điểm (theo từng lần, từng khoản) số tạm ứng đã nhận, số tạm ứng đã sử dụng và khoản chênh lệch giữa số đã nhận tạm ứng với số đã sử dụng (nếu có). Khoản tạm ứng sử dụng không hết nếu không nộp lại cho HTX thì phải tính trừ vào lương của người nhận tạm ứng. </w:t>
      </w:r>
      <w:r w:rsidRPr="006158D2">
        <w:rPr>
          <w:rFonts w:ascii="Times New Roman" w:hAnsi="Times New Roman"/>
          <w:color w:val="auto"/>
          <w:sz w:val="28"/>
          <w:szCs w:val="28"/>
          <w:u w:val="wave" w:color="FF0000"/>
        </w:rPr>
        <w:t xml:space="preserve">Trường hợp </w:t>
      </w:r>
      <w:r w:rsidRPr="006158D2">
        <w:rPr>
          <w:rFonts w:ascii="Times New Roman" w:hAnsi="Times New Roman"/>
          <w:color w:val="auto"/>
          <w:sz w:val="28"/>
          <w:szCs w:val="28"/>
        </w:rPr>
        <w:t>số thực chi đã được duyệt lớn hơn số đã nhận tạm ứng thì HTX sẽ chi bổ sung số còn thiếu.</w:t>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 xml:space="preserve">d) Đối với từng HTX thì việc người lao động của bộ phận nào trong HTX được tạm ứng, giá trị khoản tạm ứng, mục đích và nội dung công việc tạm ứng, hình thức tạm ứng bằng tiền hay vật tư, thời hạn hoàn thành công việc và thanh toán khoản tạm ứng, thẩm quyền phê duyệt tạm ứng, ...được thực hiện theo các quy trình hoặc quy chế liên quan của HTX hoặc được người có thẩm quyền trong HTX quyết định. </w:t>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đ) HTX phải mở sổ kế toán chi tiết theo dõi cho từng người nhận tạm ứng và ghi chép đầy đủ tình hình nhận, thanh toán tạm ứng theo từng lần tạm ứng.</w:t>
      </w:r>
    </w:p>
    <w:p w:rsidR="007477B5" w:rsidRPr="006158D2" w:rsidRDefault="00F6039D" w:rsidP="006B2D92">
      <w:pPr>
        <w:pStyle w:val="MUC"/>
        <w:spacing w:before="0" w:after="0" w:line="276" w:lineRule="auto"/>
        <w:ind w:firstLineChars="201" w:firstLine="565"/>
        <w:contextualSpacing/>
        <w:jc w:val="both"/>
        <w:rPr>
          <w:rFonts w:ascii="Times New Roman" w:hAnsi="Times New Roman"/>
          <w:b/>
          <w:color w:val="auto"/>
          <w:sz w:val="28"/>
          <w:szCs w:val="28"/>
        </w:rPr>
      </w:pPr>
      <w:r w:rsidRPr="006158D2">
        <w:rPr>
          <w:rFonts w:ascii="Times New Roman" w:hAnsi="Times New Roman"/>
          <w:b/>
          <w:color w:val="auto"/>
          <w:sz w:val="28"/>
          <w:szCs w:val="28"/>
        </w:rPr>
        <w:t>2. Kết cấu và nội dung phản ánh của Tài khoản 141 - Tạm ứng</w:t>
      </w:r>
    </w:p>
    <w:p w:rsidR="007477B5" w:rsidRPr="006158D2" w:rsidRDefault="00F6039D" w:rsidP="006B2D92">
      <w:pPr>
        <w:pStyle w:val="MUC"/>
        <w:spacing w:before="0" w:after="0" w:line="276" w:lineRule="auto"/>
        <w:ind w:firstLineChars="201" w:firstLine="565"/>
        <w:contextualSpacing/>
        <w:jc w:val="both"/>
        <w:rPr>
          <w:rFonts w:ascii="Times New Roman" w:hAnsi="Times New Roman"/>
          <w:b/>
          <w:color w:val="auto"/>
          <w:sz w:val="28"/>
          <w:szCs w:val="28"/>
        </w:rPr>
      </w:pPr>
      <w:r w:rsidRPr="006158D2">
        <w:rPr>
          <w:rFonts w:ascii="Times New Roman" w:hAnsi="Times New Roman"/>
          <w:b/>
          <w:color w:val="auto"/>
          <w:sz w:val="28"/>
          <w:szCs w:val="28"/>
        </w:rPr>
        <w:t xml:space="preserve">Bên Nợ: </w:t>
      </w:r>
    </w:p>
    <w:p w:rsidR="007477B5" w:rsidRPr="006158D2" w:rsidRDefault="00F6039D" w:rsidP="006B2D92">
      <w:pPr>
        <w:pStyle w:val="PlainText"/>
        <w:spacing w:after="0" w:line="276" w:lineRule="auto"/>
        <w:ind w:firstLineChars="201" w:firstLine="563"/>
        <w:contextualSpacing/>
        <w:rPr>
          <w:rFonts w:ascii="Times New Roman" w:hAnsi="Times New Roman"/>
          <w:b/>
          <w:bCs/>
          <w:color w:val="auto"/>
          <w:sz w:val="28"/>
          <w:szCs w:val="28"/>
        </w:rPr>
      </w:pPr>
      <w:r w:rsidRPr="006158D2">
        <w:rPr>
          <w:rFonts w:ascii="Times New Roman" w:hAnsi="Times New Roman"/>
          <w:color w:val="auto"/>
          <w:sz w:val="28"/>
          <w:szCs w:val="28"/>
        </w:rPr>
        <w:t>Các khoản tiền, vật tư đã tạm ứng cho người lao động của hợp tác xã.</w:t>
      </w:r>
    </w:p>
    <w:p w:rsidR="007477B5" w:rsidRPr="006158D2" w:rsidRDefault="00F6039D" w:rsidP="006B2D92">
      <w:pPr>
        <w:pStyle w:val="PlainText"/>
        <w:spacing w:after="0" w:line="276" w:lineRule="auto"/>
        <w:ind w:firstLineChars="201" w:firstLine="565"/>
        <w:contextualSpacing/>
        <w:rPr>
          <w:rFonts w:ascii="Times New Roman" w:hAnsi="Times New Roman"/>
          <w:b/>
          <w:color w:val="auto"/>
          <w:sz w:val="28"/>
          <w:szCs w:val="28"/>
        </w:rPr>
      </w:pPr>
      <w:r w:rsidRPr="006158D2">
        <w:rPr>
          <w:rFonts w:ascii="Times New Roman" w:hAnsi="Times New Roman"/>
          <w:b/>
          <w:color w:val="auto"/>
          <w:sz w:val="28"/>
          <w:szCs w:val="28"/>
        </w:rPr>
        <w:t>Bên Có:</w:t>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 Các khoản tạm ứng đã được thanh toán;</w:t>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 Số tiền tạm ứng dùng không hết nhập lại quỹ hoặc tính trừ vào lương;</w:t>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 Các khoản vật tư đã tạm ứng sử dụng không hết nhập lại kho.</w:t>
      </w:r>
    </w:p>
    <w:p w:rsidR="007477B5" w:rsidRPr="006158D2" w:rsidRDefault="00F6039D" w:rsidP="006B2D92">
      <w:pPr>
        <w:pStyle w:val="PlainText"/>
        <w:spacing w:after="0" w:line="276" w:lineRule="auto"/>
        <w:ind w:firstLineChars="201" w:firstLine="565"/>
        <w:contextualSpacing/>
        <w:rPr>
          <w:rFonts w:ascii="Times New Roman" w:hAnsi="Times New Roman"/>
          <w:b/>
          <w:color w:val="auto"/>
          <w:sz w:val="28"/>
          <w:szCs w:val="28"/>
        </w:rPr>
      </w:pPr>
      <w:r w:rsidRPr="006158D2">
        <w:rPr>
          <w:rFonts w:ascii="Times New Roman" w:hAnsi="Times New Roman"/>
          <w:b/>
          <w:color w:val="auto"/>
          <w:sz w:val="28"/>
          <w:szCs w:val="28"/>
        </w:rPr>
        <w:lastRenderedPageBreak/>
        <w:t>Số dư bên Nợ:</w:t>
      </w:r>
    </w:p>
    <w:p w:rsidR="007477B5" w:rsidRPr="006158D2" w:rsidRDefault="00F6039D" w:rsidP="006B2D92">
      <w:pPr>
        <w:pStyle w:val="PlainText"/>
        <w:spacing w:after="0" w:line="276" w:lineRule="auto"/>
        <w:ind w:firstLineChars="201" w:firstLine="563"/>
        <w:contextualSpacing/>
        <w:rPr>
          <w:rFonts w:ascii="Times New Roman" w:hAnsi="Times New Roman"/>
          <w:b/>
          <w:bCs/>
          <w:color w:val="auto"/>
          <w:sz w:val="28"/>
          <w:szCs w:val="28"/>
        </w:rPr>
      </w:pPr>
      <w:r w:rsidRPr="006158D2">
        <w:rPr>
          <w:rFonts w:ascii="Times New Roman" w:hAnsi="Times New Roman"/>
          <w:color w:val="auto"/>
          <w:sz w:val="28"/>
          <w:szCs w:val="28"/>
        </w:rPr>
        <w:t>Số tạm ứng chưa thanh toán.</w:t>
      </w:r>
    </w:p>
    <w:p w:rsidR="007477B5" w:rsidRPr="006158D2" w:rsidRDefault="00F6039D" w:rsidP="006B2D92">
      <w:pPr>
        <w:pStyle w:val="11chucdanhnguoiky-co11CharCharChar"/>
        <w:spacing w:after="0" w:line="276" w:lineRule="auto"/>
        <w:ind w:firstLineChars="201" w:firstLine="565"/>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rsidP="006B2D92">
      <w:pPr>
        <w:pStyle w:val="MUC"/>
        <w:spacing w:before="0" w:after="0" w:line="276" w:lineRule="auto"/>
        <w:ind w:firstLineChars="201" w:firstLine="563"/>
        <w:contextualSpacing/>
        <w:jc w:val="both"/>
        <w:rPr>
          <w:rFonts w:ascii="Times New Roman" w:hAnsi="Times New Roman"/>
          <w:color w:val="auto"/>
          <w:sz w:val="28"/>
          <w:szCs w:val="28"/>
        </w:rPr>
      </w:pPr>
      <w:r w:rsidRPr="006158D2">
        <w:rPr>
          <w:rFonts w:ascii="Times New Roman" w:hAnsi="Times New Roman"/>
          <w:color w:val="auto"/>
          <w:sz w:val="28"/>
          <w:szCs w:val="28"/>
        </w:rPr>
        <w:t>a) Khi tạm ứng tiền,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lao </w:t>
      </w:r>
      <w:r w:rsidRPr="006158D2">
        <w:rPr>
          <w:rFonts w:ascii="Times New Roman" w:hAnsi="Times New Roman" w:hint="eastAsia"/>
          <w:color w:val="auto"/>
          <w:sz w:val="28"/>
          <w:szCs w:val="28"/>
        </w:rPr>
        <w:t>đ</w:t>
      </w:r>
      <w:r w:rsidRPr="006158D2">
        <w:rPr>
          <w:rFonts w:ascii="Times New Roman" w:hAnsi="Times New Roman"/>
          <w:color w:val="auto"/>
          <w:sz w:val="28"/>
          <w:szCs w:val="28"/>
        </w:rPr>
        <w:t>ộng trong HTX, ghi:</w:t>
      </w:r>
    </w:p>
    <w:p w:rsidR="007477B5" w:rsidRPr="006158D2" w:rsidRDefault="00F6039D" w:rsidP="006B2D92">
      <w:pPr>
        <w:pStyle w:val="PlainText"/>
        <w:spacing w:after="0" w:line="276" w:lineRule="auto"/>
        <w:ind w:firstLineChars="201" w:firstLine="563"/>
        <w:contextualSpacing/>
        <w:rPr>
          <w:rFonts w:ascii="Times New Roman" w:hAnsi="Times New Roman"/>
          <w:color w:val="auto"/>
          <w:sz w:val="28"/>
          <w:szCs w:val="28"/>
        </w:rPr>
      </w:pPr>
      <w:r w:rsidRPr="006158D2">
        <w:rPr>
          <w:rFonts w:ascii="Times New Roman" w:hAnsi="Times New Roman"/>
          <w:color w:val="auto"/>
          <w:sz w:val="28"/>
          <w:szCs w:val="28"/>
        </w:rPr>
        <w:t>Nợ TK 141 - Tạm ứng</w:t>
      </w:r>
    </w:p>
    <w:p w:rsidR="007477B5" w:rsidRPr="006158D2" w:rsidRDefault="00F6039D">
      <w:pPr>
        <w:pStyle w:val="PlainText"/>
        <w:spacing w:after="0" w:line="276" w:lineRule="auto"/>
        <w:ind w:firstLineChars="385" w:firstLine="1078"/>
        <w:contextualSpacing/>
        <w:rPr>
          <w:rFonts w:ascii="Times New Roman" w:hAnsi="Times New Roman"/>
          <w:color w:val="auto"/>
          <w:sz w:val="28"/>
          <w:szCs w:val="28"/>
        </w:rPr>
      </w:pPr>
      <w:r w:rsidRPr="006158D2">
        <w:rPr>
          <w:rFonts w:ascii="Times New Roman" w:hAnsi="Times New Roman"/>
          <w:color w:val="auto"/>
          <w:sz w:val="28"/>
          <w:szCs w:val="28"/>
        </w:rPr>
        <w:t>Có các TK 111, 112, 152,...</w:t>
      </w:r>
      <w:r w:rsidRPr="006158D2">
        <w:rPr>
          <w:rFonts w:ascii="Times New Roman" w:hAnsi="Times New Roman"/>
          <w:color w:val="auto"/>
          <w:sz w:val="28"/>
          <w:szCs w:val="28"/>
        </w:rPr>
        <w:tab/>
      </w:r>
    </w:p>
    <w:p w:rsidR="007477B5" w:rsidRPr="006158D2" w:rsidRDefault="00F6039D" w:rsidP="006B2D92">
      <w:pPr>
        <w:pStyle w:val="PlainText"/>
        <w:spacing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b) Khi thực hiện xong công việc được giao, người nhận tạm ứng lập Bảng thanh toán tạm ứng kèm theo các chứng từ gốc đã được ký duyệt để quyết toán khoản tạm ứng, ghi:</w:t>
      </w:r>
    </w:p>
    <w:p w:rsidR="007477B5" w:rsidRPr="006158D2" w:rsidRDefault="00F6039D" w:rsidP="006B2D92">
      <w:pPr>
        <w:pStyle w:val="PlainText"/>
        <w:spacing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Nợ các TK 152, 156, 642, ...</w:t>
      </w:r>
    </w:p>
    <w:p w:rsidR="007477B5" w:rsidRPr="006158D2" w:rsidRDefault="00F6039D" w:rsidP="006B2D92">
      <w:pPr>
        <w:pStyle w:val="PlainText"/>
        <w:spacing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Nợ TK 133 - Thuế GTGT được khấu trừ (nếu có)</w:t>
      </w:r>
    </w:p>
    <w:p w:rsidR="007477B5" w:rsidRPr="006158D2" w:rsidRDefault="00F6039D">
      <w:pPr>
        <w:pStyle w:val="PlainText"/>
        <w:spacing w:after="0" w:line="276" w:lineRule="auto"/>
        <w:ind w:firstLineChars="385" w:firstLine="1078"/>
        <w:contextualSpacing/>
        <w:rPr>
          <w:rFonts w:ascii="Times New Roman" w:hAnsi="Times New Roman"/>
          <w:color w:val="auto"/>
          <w:sz w:val="28"/>
          <w:szCs w:val="28"/>
        </w:rPr>
      </w:pPr>
      <w:r w:rsidRPr="006158D2">
        <w:rPr>
          <w:rFonts w:ascii="Times New Roman" w:hAnsi="Times New Roman"/>
          <w:color w:val="auto"/>
          <w:sz w:val="28"/>
          <w:szCs w:val="28"/>
        </w:rPr>
        <w:t>Có TK 141 - Tạm ứng.</w:t>
      </w:r>
    </w:p>
    <w:p w:rsidR="007477B5" w:rsidRPr="006158D2" w:rsidRDefault="00F6039D" w:rsidP="006B2D92">
      <w:pPr>
        <w:pStyle w:val="PlainText"/>
        <w:spacing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c) Các khoản tạm ứng chi (hoặc sử dụng) không hết, phải nhập lại quỹ, nhập lại kho hoặc trừ vào lương của người nhận tạm ứng, ghi:</w:t>
      </w:r>
    </w:p>
    <w:p w:rsidR="007477B5" w:rsidRPr="006158D2" w:rsidRDefault="00F6039D" w:rsidP="006B2D92">
      <w:pPr>
        <w:pStyle w:val="PlainText"/>
        <w:spacing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Nợ TK 111 - Tiền mặt</w:t>
      </w:r>
    </w:p>
    <w:p w:rsidR="007477B5" w:rsidRPr="006158D2" w:rsidRDefault="00F6039D" w:rsidP="006B2D92">
      <w:pPr>
        <w:pStyle w:val="PlainText"/>
        <w:spacing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Nợ TK 152 - Vật liệu, dụng cụ</w:t>
      </w:r>
    </w:p>
    <w:p w:rsidR="007477B5" w:rsidRPr="006158D2" w:rsidRDefault="00F6039D" w:rsidP="006B2D92">
      <w:pPr>
        <w:pStyle w:val="PlainText"/>
        <w:spacing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Nợ TK 334 - Phải trả người lao động</w:t>
      </w:r>
    </w:p>
    <w:p w:rsidR="007477B5" w:rsidRPr="006158D2" w:rsidRDefault="00F6039D">
      <w:pPr>
        <w:pStyle w:val="PlainText"/>
        <w:spacing w:after="0" w:line="276" w:lineRule="auto"/>
        <w:ind w:firstLineChars="385" w:firstLine="1078"/>
        <w:contextualSpacing/>
        <w:rPr>
          <w:rFonts w:ascii="Times New Roman" w:hAnsi="Times New Roman"/>
          <w:color w:val="auto"/>
          <w:sz w:val="28"/>
          <w:szCs w:val="28"/>
        </w:rPr>
      </w:pPr>
      <w:r w:rsidRPr="006158D2">
        <w:rPr>
          <w:rFonts w:ascii="Times New Roman" w:hAnsi="Times New Roman"/>
          <w:color w:val="auto"/>
          <w:sz w:val="28"/>
          <w:szCs w:val="28"/>
        </w:rPr>
        <w:t>Có TK 141 - Tạm ứng.</w:t>
      </w:r>
    </w:p>
    <w:p w:rsidR="007477B5" w:rsidRPr="006158D2" w:rsidRDefault="00F6039D" w:rsidP="006B2D92">
      <w:pPr>
        <w:pStyle w:val="PlainText"/>
        <w:spacing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d) Trường hợp số thực chi đã được duyệt lớn hơn số đã nhận tạm ứng, kế toán lập phiếu chi để thanh toán thêm cho người nhận tạm ứng, ghi:</w:t>
      </w:r>
    </w:p>
    <w:p w:rsidR="007477B5" w:rsidRPr="006158D2" w:rsidRDefault="00F6039D" w:rsidP="006B2D92">
      <w:pPr>
        <w:pStyle w:val="PlainText"/>
        <w:spacing w:after="0" w:line="276" w:lineRule="auto"/>
        <w:ind w:firstLineChars="202" w:firstLine="566"/>
        <w:contextualSpacing/>
        <w:rPr>
          <w:rFonts w:ascii="Times New Roman" w:hAnsi="Times New Roman"/>
          <w:color w:val="auto"/>
          <w:sz w:val="28"/>
          <w:szCs w:val="28"/>
        </w:rPr>
      </w:pPr>
      <w:r w:rsidRPr="006158D2">
        <w:rPr>
          <w:rFonts w:ascii="Times New Roman" w:hAnsi="Times New Roman"/>
          <w:color w:val="auto"/>
          <w:sz w:val="28"/>
          <w:szCs w:val="28"/>
        </w:rPr>
        <w:t>Nợ các TK 152, 156, 642,...</w:t>
      </w:r>
    </w:p>
    <w:p w:rsidR="007477B5" w:rsidRPr="006158D2" w:rsidRDefault="00F6039D">
      <w:pPr>
        <w:pStyle w:val="PlainText"/>
        <w:spacing w:after="0" w:line="276" w:lineRule="auto"/>
        <w:ind w:firstLineChars="385" w:firstLine="1078"/>
        <w:contextualSpacing/>
        <w:rPr>
          <w:rFonts w:ascii="Times New Roman" w:hAnsi="Times New Roman"/>
          <w:color w:val="auto"/>
          <w:sz w:val="28"/>
          <w:szCs w:val="28"/>
        </w:rPr>
      </w:pPr>
      <w:r w:rsidRPr="006158D2">
        <w:rPr>
          <w:rFonts w:ascii="Times New Roman" w:hAnsi="Times New Roman"/>
          <w:color w:val="auto"/>
          <w:sz w:val="28"/>
          <w:szCs w:val="28"/>
        </w:rPr>
        <w:t>Có TK 111 - Tiền mặt.</w:t>
      </w:r>
    </w:p>
    <w:p w:rsidR="007477B5" w:rsidRPr="006158D2" w:rsidRDefault="007477B5">
      <w:pPr>
        <w:spacing w:after="0" w:line="276" w:lineRule="auto"/>
        <w:contextualSpacing/>
        <w:rPr>
          <w:color w:val="auto"/>
          <w:sz w:val="28"/>
          <w:szCs w:val="28"/>
        </w:rPr>
      </w:pPr>
    </w:p>
    <w:p w:rsidR="007477B5" w:rsidRPr="006158D2" w:rsidRDefault="00F6039D">
      <w:pPr>
        <w:spacing w:after="0" w:line="276" w:lineRule="auto"/>
        <w:contextualSpacing/>
        <w:rPr>
          <w:color w:val="auto"/>
          <w:sz w:val="28"/>
          <w:szCs w:val="28"/>
        </w:rPr>
      </w:pPr>
      <w:r w:rsidRPr="006158D2">
        <w:rPr>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NGUYÊN TẮC KẾ TOÁN HÀNG TỒN KHO</w:t>
      </w:r>
    </w:p>
    <w:p w:rsidR="007477B5" w:rsidRPr="006158D2" w:rsidRDefault="007477B5" w:rsidP="006B2D92">
      <w:pPr>
        <w:spacing w:after="0" w:line="276" w:lineRule="auto"/>
        <w:ind w:firstLineChars="192" w:firstLine="538"/>
        <w:contextualSpacing/>
        <w:rPr>
          <w:color w:val="auto"/>
          <w:sz w:val="28"/>
          <w:szCs w:val="28"/>
        </w:rPr>
      </w:pP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1. Nhóm tài khoản hàng tồn kho được dùng để phản ánh trị giá hiện có và tình hình biến động hàng tồn kho của HTX.</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2. Hàng tồn kho của HTX là những tài sản được mua vào để sản xuất hoặc để bán, gồm: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Hàng mua đang đi trên đường;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 Vật liệu, dụng cụ;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Sản phẩm dở dang;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 Thành phẩm, hàng hoá;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Hàng gửi bán.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3. Các loại sản phẩm, hàng hóa, vật tư, tài sản nhận giữ hộ, nhận ký gửi, nhận gia công... không thuộc quyền sở hữu và kiểm soát của HTX thì không được phản ánh là hàng tồn kho.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4. Nguyên tắc xác định giá gốc hàng tồn kho được quy định cụ thể cho từng loại vật tư, hàng hoá, theo nguồn hình thành và thời điểm tính giá.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5. Các khoản chiết khấu thương mại, giảm giá nhận được sau khi mua hàng tồn kho phải được phân bổ cho số hàng tồn kho trong kho, hàng đã bán, đã sử dụng cho sản xuất kinh doanh để hạch toán cho phù hợp:</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Nếu hàng tồn kho còn tồn trong kho ghi giảm giá trị hàng tồn kho;</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Nếu hàng tồn kho đã bán thì ghi giảm giá vốn hàng bán;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Nếu hàng tồn kho đã sử dụng cho hoạt động nào thì ghi giảm chi phí của hoạt động đó.</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Khoản chiết khấu thanh toán khi mua hàng tồn kho được hạch toán vào thu nhập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6. Khi bán hàng tồn kho (kể cả trường hợp xuất hàng tồn kho để trả lương cho người lao động), giá gốc của hàng tồn kho đã bán được ghi nhận là giá vốn hàng bán.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Trường hợp xuất hàng tồn kho để khuyến mại, quảng cáo không thu tiền (kể cả trường hợp có kèm theo điều kiện khách hàng phải mua hàng hay không) thì toàn bộ giá trị hàng tồn kho được hạch toán vào chi phí quản lý kinh doanh;</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Trường hợp dùng hàng tồn kho biếu tặng cho người lao động được trang trải bằng quỹ khen thưởng, phúc lợi thì giá trị hàng tồn kho biếu tặng được ghi giảm quỹ khen thưởng, phúc lợi.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Khoản chiết khấu thanh toán cho khách hàng được hưởng khi bán hàng tồn kho được hạch toán vào chi phí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7. Khi xác định giá trị hàng tồn kho xuất trong kỳ, HTX áp dụng theo một trong các phương pháp sau: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lastRenderedPageBreak/>
        <w:t>a) Phương pháp tính theo giá đích danh: Phương pháp tính theo giá đích danh được áp dụng dựa trên giá trị thực tế của từng lần nhập hàng hoá mua vào, từng thứ sản phẩm sản xuất ra nên chỉ áp dụng cho các HTX có ít mặt hàng hoặc mặt hàng ổn định và nhận diện được chi tiết về giá nhập của từng lô hàng tồn kho.</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b) Phương pháp bình quân gia quyền: Theo phương pháp này, giá trị của từng loại hàng tồn kho được tính theo giá trị trung bình của từng loại hàng tồn kho đầu kỳ và giá trị từng loại hàng tồn kho được mua hoặc sản xuất trong kỳ. Giá trị trung bình có thể được tính theo từng kỳ hoặc sau từng lô hàng nhập về, phụ thuộc vào điều kiện cụ thể của mỗi HTX.</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c) Phương pháp nhập trước, xuất trước (FIFO): Phương pháp nhập trước, xuất trước áp dụng dựa trên giả định là giá trị hàng tồn kho được nhập kho trước thì được xuất trước và giá trị hàng tồn kho còn lại cuối kỳ là giá trị hàng tồn kho được nhập kho gần thời điểm cuối kỳ. Theo phương pháp này thì giá trị hàng xuất kho được tính theo giá của lô hàng nhập kho ở thời điểm đầu kỳ hoặc gần đầu kỳ, giá trị của hàng tồn kho cuối kỳ được tính theo giá của hàng nhập kho ở thời điểm cuối kỳ hoặc gần cuối kỳ còn tồn kho.</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Mỗi phương pháp tính giá trị hàng tồn kho đều có những ưu, nhược điểm nhất định. Mức độ chính xác và độ tin cậy của mỗi phương pháp tuỳ thuộc vào yêu cầu quản lý, trình độ, năng lực nghiệp vụ và trình độ trang bị công cụ tính toán, phương tiện xử lý thông tin của HTX. Đồng thời cũng tuỳ thuộc vào yêu cầu bảo quản, tính phức tạp về chủng loại, quy cách và sự biến động của vật tư, hàng hóa ở HTX.</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d) Phương pháp giá bán lẻ được dùng trong ngành bán lẻ (ví dụ như các đơn vị kinh doanh siêu thị hoặc tương tự), có đặc thù là hàng tồn kho với số lượng lớn, các mặt hàng thay đổi nhanh chóng và có lợi nhuận biên tương tự mà không thể sử dụng các phương pháp tính giá khác. Giá xuất hàng tồn kho được xác định bằng cách lấy giá bán của hàng tồn kho trừ đi lợi nhuận biên theo tỷ lệ phần trăm hợp lý. Tỷ lệ được sử dụng có tính đến các mặt hàng đó bị hạ giá xuống thấp hơn giá bán ban đầu của nó. Thông thường mỗi bộ phận bán lẻ sẽ sử dụng một tỷ lệ phần trăm bình quân riêng.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8. Đối với hàng tồn kho mua vào bằng ngoại tệ, giá mua hàng tồn kho phải căn cứ vào tỷ giá mua bán chuyển khoản trung bình của ngân hàng thương mại nơi HTX thường xuyên có giao dịch tại thời điểm có quyền sở hữu hàng tồn kho để ghi nhận.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9. Cuối kỳ kế toán, việc lập dự phòng giảm giá hàng tồn kho (nếu có) được thực hiện theo quy định hiện hành.</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10. Kế toán hàng tồn kho phải đồng thời kế toán chi tiết cả về giá trị và </w:t>
      </w:r>
      <w:r w:rsidRPr="006158D2">
        <w:rPr>
          <w:color w:val="auto"/>
          <w:sz w:val="28"/>
          <w:szCs w:val="28"/>
        </w:rPr>
        <w:lastRenderedPageBreak/>
        <w:t>hiện vật theo từng thứ, từng loại, quy cách vật tư, hàng hóa theo từng địa điểm quản lý và sử dụng, luôn phải đảm bảo sự khớp, đúng cả về giá trị và hiện vật giữa thực tế về vật tư, hàng hóa với sổ kế toán tổng hợp và sổ kế toán chi tiết.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Trường hợp hàng tồn kho thừa phát hiện khi kiểm kê của đơn vị khác nếu xác định được là của HTX khác thì không ghi tăng hàng tồn kho tương ứng với khoản phải trả khác.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11. Chi phí vận chuyển, bảo quản hàng tồn kho phát sinh trong quá trình mua hàng hoặc tiếp tục quá trình sản xuất, chế biến thì được ghi nhận vào giá gốc hàng tồn kho. Chi phí vận chuyển, bảo quản hàng tồn kho liên quan đến việc tiêu thụ hàng tồn kho (kể cả chuyển hàng tồn kho đi gửi bán) thì được tính vào chi phí quản lý kinh doanh.</w:t>
      </w: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F6039D">
      <w:pPr>
        <w:widowControl/>
        <w:spacing w:after="0" w:line="276" w:lineRule="auto"/>
        <w:jc w:val="left"/>
        <w:rPr>
          <w:b/>
          <w:color w:val="auto"/>
          <w:sz w:val="28"/>
          <w:szCs w:val="28"/>
        </w:rPr>
      </w:pPr>
      <w:r w:rsidRPr="006158D2">
        <w:rPr>
          <w:b/>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151 - HÀNG MUA ĐANG ĐI ĐƯỜNG</w:t>
      </w:r>
    </w:p>
    <w:p w:rsidR="007477B5" w:rsidRPr="006158D2" w:rsidRDefault="007477B5">
      <w:pPr>
        <w:spacing w:after="0" w:line="276" w:lineRule="auto"/>
        <w:contextualSpacing/>
        <w:jc w:val="center"/>
        <w:rPr>
          <w:b/>
          <w:color w:val="auto"/>
          <w:sz w:val="28"/>
          <w:szCs w:val="28"/>
        </w:rPr>
      </w:pP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1. Nguyên tắc kế toán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a) Tài khoản này dùng để phản ánh trị giá của các loại hàng hóa, vật tư (nguyên liệu, vật liệu; công cụ, dụng cụ; hàng hóa) mua ngoài đã thuộc quyền sở hữu của HTX nhưng đến cuối kỳ vẫn còn đang trên đường vận chuyển, ở bến cảng, bến bãi hoặc đã về đến HTX nhưng đang chờ kiểm nhận nhập kho.</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b) Hàng hóa, vật tư được coi là thuộc quyền sở hữu của HTX nhưng chưa nhập kho, bao gồm:</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Hàng hóa, vật tư mua ngoài đã thanh toán tiền hoặc đã chấp nhận thanh toán nhưng còn để ở kho người bán, ở bến cảng, bến bãi hoặc đang trên đường vận chuyển;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Hàng hóa, vật tư mua ngoài đã về đến HTX nhưng đang chờ kiểm nghiệm, kiểm nhận nhập kho.</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c) Kế toán hàng mua đang đi đường được ghi nhận trên Tài khoản 151 theo nguyên tắc giá gốc.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d) Hàng ngày, khi nhận được hóa đơn mua hàng nhưng hàng chưa về nhập kho, kế toán chưa ghi sổ mà tiến hành đối chiếu với hợp đồng kinh tế và lưu hóa đơn vào tập hồ sơ riêng: “Hàng mua đang đi đường”.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Trong kỳ, nếu hàng về nhập kho, kế toán căn cứ vào phiếu nhập kho và hóa đơn mua hàng ghi sổ trực tiếp vào các Tài khoản 152 “Vật liệu, dụng cụ”, Tài khoản 156 “Thành phẩm, hàng hóa”.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đ) Nếu cuối kỳ hàng vẫn chưa về thì căn cứ hóa đơn mua hàng ghi vào Tài khoản 151 “Hàng mua đang đi đường”. Kế toán phải mở chi tiết để theo dõi hàng mua đang đi đường theo từng chủng loại hàng hóa, vật tư, từng lô hàng, từng hợp đồng kinh tế.</w:t>
      </w: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2. Kết cấu và nội dung phản ánh của Tài khoản 151 - Hàng mua đang đi đường</w:t>
      </w: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Bên Nợ:</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Trị giá hàng hóa, vật tư đã mua đang đi đường;</w:t>
      </w: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Bên Có:</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Trị giá hàng hóa, vật tư đã mua đang đi đường đã về nhập kho hoặc đã chuyển giao thẳng cho khách hàng;</w:t>
      </w:r>
    </w:p>
    <w:p w:rsidR="007477B5" w:rsidRPr="006158D2" w:rsidRDefault="00F6039D" w:rsidP="006B2D92">
      <w:pPr>
        <w:spacing w:after="0" w:line="276" w:lineRule="auto"/>
        <w:ind w:firstLineChars="202" w:firstLine="568"/>
        <w:contextualSpacing/>
        <w:rPr>
          <w:color w:val="auto"/>
          <w:sz w:val="28"/>
          <w:szCs w:val="28"/>
        </w:rPr>
      </w:pPr>
      <w:r w:rsidRPr="006158D2">
        <w:rPr>
          <w:b/>
          <w:color w:val="auto"/>
          <w:sz w:val="28"/>
          <w:szCs w:val="28"/>
        </w:rPr>
        <w:t xml:space="preserve">Số dư bên Nợ: </w:t>
      </w:r>
      <w:r w:rsidRPr="006158D2">
        <w:rPr>
          <w:color w:val="auto"/>
          <w:sz w:val="28"/>
          <w:szCs w:val="28"/>
        </w:rPr>
        <w:t>Trị giá hàng hóa, vật tư đã mua nhưng còn đang đi đường (chưa về nhập kho HTX).</w:t>
      </w:r>
    </w:p>
    <w:p w:rsidR="007477B5" w:rsidRPr="006158D2" w:rsidRDefault="00F6039D" w:rsidP="006B2D92">
      <w:pPr>
        <w:pStyle w:val="11chucdanhnguoiky-co11CharCharChar"/>
        <w:spacing w:after="0" w:line="276" w:lineRule="auto"/>
        <w:ind w:firstLineChars="202" w:firstLine="568"/>
        <w:contextualSpacing/>
        <w:jc w:val="both"/>
        <w:rPr>
          <w:rFonts w:ascii="Times New Roman" w:hAnsi="Times New Roman"/>
          <w:bCs/>
          <w:color w:val="auto"/>
          <w:sz w:val="28"/>
          <w:szCs w:val="28"/>
          <w:lang w:val="vi-VN"/>
        </w:rPr>
      </w:pPr>
      <w:r w:rsidRPr="006158D2">
        <w:rPr>
          <w:rFonts w:ascii="Times New Roman" w:hAnsi="Times New Roman"/>
          <w:bCs/>
          <w:color w:val="auto"/>
          <w:sz w:val="28"/>
          <w:szCs w:val="28"/>
          <w:lang w:val="vi-VN"/>
        </w:rPr>
        <w:t>3. Ph</w:t>
      </w:r>
      <w:r w:rsidRPr="006158D2">
        <w:rPr>
          <w:rFonts w:ascii="Times New Roman" w:hAnsi="Times New Roman" w:hint="eastAsia"/>
          <w:bCs/>
          <w:color w:val="auto"/>
          <w:sz w:val="28"/>
          <w:szCs w:val="28"/>
          <w:lang w:val="vi-VN"/>
        </w:rPr>
        <w:t>ươ</w:t>
      </w:r>
      <w:r w:rsidRPr="006158D2">
        <w:rPr>
          <w:rFonts w:ascii="Times New Roman" w:hAnsi="Times New Roman"/>
          <w:bCs/>
          <w:color w:val="auto"/>
          <w:sz w:val="28"/>
          <w:szCs w:val="28"/>
          <w:lang w:val="vi-VN"/>
        </w:rPr>
        <w:t>ng ph</w:t>
      </w:r>
      <w:r w:rsidRPr="006158D2">
        <w:rPr>
          <w:rFonts w:ascii="Times New Roman" w:hAnsi="Times New Roman" w:hint="eastAsia"/>
          <w:bCs/>
          <w:color w:val="auto"/>
          <w:sz w:val="28"/>
          <w:szCs w:val="28"/>
          <w:lang w:val="vi-VN"/>
        </w:rPr>
        <w:t>á</w:t>
      </w:r>
      <w:r w:rsidRPr="006158D2">
        <w:rPr>
          <w:rFonts w:ascii="Times New Roman" w:hAnsi="Times New Roman"/>
          <w:bCs/>
          <w:color w:val="auto"/>
          <w:sz w:val="28"/>
          <w:szCs w:val="28"/>
          <w:lang w:val="vi-VN"/>
        </w:rPr>
        <w:t>p kế to</w:t>
      </w:r>
      <w:r w:rsidRPr="006158D2">
        <w:rPr>
          <w:rFonts w:ascii="Times New Roman" w:hAnsi="Times New Roman" w:hint="eastAsia"/>
          <w:bCs/>
          <w:color w:val="auto"/>
          <w:sz w:val="28"/>
          <w:szCs w:val="28"/>
          <w:lang w:val="vi-VN"/>
        </w:rPr>
        <w:t>á</w:t>
      </w:r>
      <w:r w:rsidRPr="006158D2">
        <w:rPr>
          <w:rFonts w:ascii="Times New Roman" w:hAnsi="Times New Roman"/>
          <w:bCs/>
          <w:color w:val="auto"/>
          <w:sz w:val="28"/>
          <w:szCs w:val="28"/>
          <w:lang w:val="vi-VN"/>
        </w:rPr>
        <w:t>n một số giao dịch kinh tế chủ yếu</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Cuối kỳ kế toán, căn cứ vào hóa đơn mua hàng của các loại hàng mua chưa về nhập kho, nếu thuế GTGT đầu vào được khấu trừ,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lastRenderedPageBreak/>
        <w:t>Nợ TK 151 - Hàng mua đang đi đường (giá chưa có thuế GTGT)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133 - Thuế GTGT được khấu trừ</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331 - Phải trả cho người bán; hoặc</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các TK 111, 112, 141,...</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Trường hợp thuế GTGT đầu vào không được khấu trừ thì giá trị hàng mua bao gồm cả thuế GTGT.</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Sang kỳ sau, khi hàng về nhập kho, căn cứ hóa đơn và phiếu nhập kho,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152 - Vật liệu, dụng cụ</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156 - Thành phẩm, hàng hóa</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151 - Hàng mua đang đi đường.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Trường hợp sang kỳ sau hàng hóa, vật tư đã mua đang đi đường không nhập kho mà giao thẳng cho khách hàng theo hợp đồng kinh tế tại phương tiện, tại kho người bán, tại bến cảng, bến bãi, hoặc gửi thẳng cho khách hàng, gửi bán đại lý, ký gửi,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các TK 611, 612</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157 - Hàng gửi đi bán</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151 - Hàng mua đang đi đường.</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Trường hợp hàng mua đang đi đường bị hao hụt, mất mát phát hiện ngay khi phát sinh, căn cứ vào biên bản về mất mát, hao hụt, kế toán phản ánh giá trị hàng tồn kho bị mất mát, hao hụt, ghi:</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Nợ TK 138 - Phải thu khác</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151 - Hàng mua đang đi đường.</w:t>
      </w: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7477B5">
      <w:pPr>
        <w:spacing w:after="0" w:line="276" w:lineRule="auto"/>
        <w:ind w:firstLine="567"/>
        <w:contextualSpacing/>
        <w:jc w:val="center"/>
        <w:rPr>
          <w:b/>
          <w:color w:val="auto"/>
          <w:sz w:val="28"/>
          <w:szCs w:val="28"/>
        </w:rPr>
      </w:pPr>
    </w:p>
    <w:p w:rsidR="007477B5" w:rsidRPr="006158D2" w:rsidRDefault="00F6039D">
      <w:pPr>
        <w:widowControl/>
        <w:spacing w:after="0" w:line="276" w:lineRule="auto"/>
        <w:jc w:val="left"/>
        <w:rPr>
          <w:b/>
          <w:color w:val="auto"/>
          <w:sz w:val="28"/>
          <w:szCs w:val="28"/>
        </w:rPr>
      </w:pPr>
      <w:r w:rsidRPr="006158D2">
        <w:rPr>
          <w:b/>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152 - VẬT LIỆU, DỤNG CỤ</w:t>
      </w:r>
    </w:p>
    <w:p w:rsidR="007477B5" w:rsidRPr="006158D2" w:rsidRDefault="007477B5">
      <w:pPr>
        <w:spacing w:after="0" w:line="276" w:lineRule="auto"/>
        <w:contextualSpacing/>
        <w:rPr>
          <w:color w:val="auto"/>
          <w:sz w:val="28"/>
          <w:szCs w:val="28"/>
        </w:rPr>
      </w:pPr>
    </w:p>
    <w:p w:rsidR="007477B5" w:rsidRPr="006158D2" w:rsidRDefault="00F6039D" w:rsidP="006B2D92">
      <w:pPr>
        <w:spacing w:after="0" w:line="276" w:lineRule="auto"/>
        <w:ind w:firstLineChars="202" w:firstLine="568"/>
        <w:contextualSpacing/>
        <w:rPr>
          <w:b/>
          <w:color w:val="auto"/>
          <w:sz w:val="28"/>
          <w:szCs w:val="28"/>
        </w:rPr>
      </w:pPr>
      <w:r w:rsidRPr="006158D2">
        <w:rPr>
          <w:b/>
          <w:color w:val="auto"/>
          <w:sz w:val="28"/>
          <w:szCs w:val="28"/>
        </w:rPr>
        <w:t>1. Nguyên tắc kế toán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a) Tài khoản này dùng để phản ánh trị giá hiện có và tình hình biến động tăng, giảm của các loại vật liệu, nguyên liệu, công cụ, dụng cụ trong kho của HTX.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Vật liệu của HTX là những đối tượng lao động mua ngoài hoặc tự chế biến dùng cho mục đích sản xuất, kinh doanh của HTX. Vật liệu phản ánh vào TK này có thể bao gồm:</w:t>
      </w:r>
    </w:p>
    <w:p w:rsidR="007477B5" w:rsidRPr="006158D2" w:rsidRDefault="00F6039D" w:rsidP="006B2D92">
      <w:pPr>
        <w:spacing w:after="0" w:line="276" w:lineRule="auto"/>
        <w:ind w:firstLineChars="202" w:firstLine="566"/>
        <w:contextualSpacing/>
        <w:rPr>
          <w:color w:val="auto"/>
          <w:sz w:val="28"/>
          <w:szCs w:val="28"/>
        </w:rPr>
      </w:pPr>
      <w:r w:rsidRPr="006158D2">
        <w:rPr>
          <w:i/>
          <w:color w:val="auto"/>
          <w:sz w:val="28"/>
          <w:szCs w:val="28"/>
        </w:rPr>
        <w:t>+ Nguyên liệu, vật liệu chính</w:t>
      </w:r>
      <w:r w:rsidRPr="006158D2">
        <w:rPr>
          <w:color w:val="auto"/>
          <w:sz w:val="28"/>
          <w:szCs w:val="28"/>
        </w:rPr>
        <w:t xml:space="preserve">: Là những loại nguyên liệu và vật liệu khi tham gia vào quá trình sản xuất thì cấu thành thực thể vật chất, thực thể chính của sản phẩm. Vì vậy khái niệm nguyên liệu, vật liệu chính gắn liền với từng HTX sản xuất cụ thể. </w:t>
      </w:r>
    </w:p>
    <w:p w:rsidR="007477B5" w:rsidRPr="006158D2" w:rsidRDefault="00F6039D" w:rsidP="006B2D92">
      <w:pPr>
        <w:spacing w:after="0" w:line="276" w:lineRule="auto"/>
        <w:ind w:firstLineChars="202" w:firstLine="566"/>
        <w:contextualSpacing/>
        <w:rPr>
          <w:color w:val="auto"/>
          <w:sz w:val="28"/>
          <w:szCs w:val="28"/>
        </w:rPr>
      </w:pPr>
      <w:r w:rsidRPr="006158D2">
        <w:rPr>
          <w:i/>
          <w:color w:val="auto"/>
          <w:sz w:val="28"/>
          <w:szCs w:val="28"/>
        </w:rPr>
        <w:t>+ Vật liệu phụ:</w:t>
      </w:r>
      <w:r w:rsidRPr="006158D2">
        <w:rPr>
          <w:color w:val="auto"/>
          <w:sz w:val="28"/>
          <w:szCs w:val="28"/>
        </w:rPr>
        <w:t xml:space="preserve"> Là những loại vật liệu khi tham gia vào quá trình sản xuất, không cấu thành thực thể chính của sản phẩm nhưng có thể kết hợp với vật liệu chính làm thay đổi màu sắc, mùi vị, hình dáng bề ngoài, tăng thêm chất lượng của sản phẩm hoặc tạo điều kiện cho quá trình chế tạo sản phẩm được thực hiện bình thường, hoặc phục vụ cho nhu cầu công nghệ, kỹ thuật, bảo quản đóng gói; phục vụ cho quá trình lao động.</w:t>
      </w:r>
    </w:p>
    <w:p w:rsidR="007477B5" w:rsidRPr="006158D2" w:rsidRDefault="00F6039D" w:rsidP="006B2D92">
      <w:pPr>
        <w:spacing w:after="0" w:line="276" w:lineRule="auto"/>
        <w:ind w:firstLineChars="202" w:firstLine="566"/>
        <w:contextualSpacing/>
        <w:rPr>
          <w:color w:val="auto"/>
          <w:sz w:val="28"/>
          <w:szCs w:val="28"/>
        </w:rPr>
      </w:pPr>
      <w:r w:rsidRPr="006158D2">
        <w:rPr>
          <w:i/>
          <w:color w:val="auto"/>
          <w:sz w:val="28"/>
          <w:szCs w:val="28"/>
        </w:rPr>
        <w:t>+ Nhiên liệu:</w:t>
      </w:r>
      <w:r w:rsidRPr="006158D2">
        <w:rPr>
          <w:color w:val="auto"/>
          <w:sz w:val="28"/>
          <w:szCs w:val="28"/>
        </w:rPr>
        <w:t xml:space="preserve"> Là những thứ có tác dụng cung cấp nhiệt lượng trong quá trình sản xuất, kinh doanh tạo điều kiện cho quá trình chế tạo sản phẩm diễn ra bình thường. Nhiên liệu có thể tồn tại ở thể lỏng, thể rắn và thể khí.</w:t>
      </w:r>
    </w:p>
    <w:p w:rsidR="007477B5" w:rsidRPr="006158D2" w:rsidRDefault="00F6039D" w:rsidP="006B2D92">
      <w:pPr>
        <w:spacing w:after="0" w:line="276" w:lineRule="auto"/>
        <w:ind w:firstLineChars="202" w:firstLine="566"/>
        <w:contextualSpacing/>
        <w:rPr>
          <w:color w:val="auto"/>
          <w:sz w:val="28"/>
          <w:szCs w:val="28"/>
        </w:rPr>
      </w:pPr>
      <w:r w:rsidRPr="006158D2">
        <w:rPr>
          <w:i/>
          <w:color w:val="auto"/>
          <w:sz w:val="28"/>
          <w:szCs w:val="28"/>
        </w:rPr>
        <w:t>+ Vật tư thay thế:</w:t>
      </w:r>
      <w:r w:rsidRPr="006158D2">
        <w:rPr>
          <w:color w:val="auto"/>
          <w:sz w:val="28"/>
          <w:szCs w:val="28"/>
        </w:rPr>
        <w:t xml:space="preserve"> Là những vật tư dùng để thay thế, sửa chữa máy móc thiết bị, phương tiện vận tải, công cụ, dụng cụ sản xuất...</w:t>
      </w:r>
    </w:p>
    <w:p w:rsidR="007477B5" w:rsidRPr="006158D2" w:rsidRDefault="00F6039D" w:rsidP="006B2D92">
      <w:pPr>
        <w:spacing w:after="0" w:line="276" w:lineRule="auto"/>
        <w:ind w:firstLineChars="202" w:firstLine="566"/>
        <w:contextualSpacing/>
        <w:rPr>
          <w:color w:val="auto"/>
          <w:sz w:val="28"/>
          <w:szCs w:val="28"/>
        </w:rPr>
      </w:pPr>
      <w:r w:rsidRPr="006158D2">
        <w:rPr>
          <w:i/>
          <w:color w:val="auto"/>
          <w:sz w:val="28"/>
          <w:szCs w:val="28"/>
        </w:rPr>
        <w:t>+ Vật liệu và thiết bị xây dựng cơ bản:</w:t>
      </w:r>
      <w:r w:rsidRPr="006158D2">
        <w:rPr>
          <w:color w:val="auto"/>
          <w:sz w:val="28"/>
          <w:szCs w:val="28"/>
        </w:rPr>
        <w:t xml:space="preserve"> Là những loại vật liệu và thiết bị được sử dụng cho công tác xây dựng cơ bản. Đối với thiết bị xây dựng cơ bản bao gồm cả thiết bị cần lắp, không cần lắp, công cụ, khí cụ và vật kết cấu dùng để lắp đặt vào công trình xây dựng cơ bản.</w:t>
      </w:r>
    </w:p>
    <w:p w:rsidR="007477B5" w:rsidRPr="006158D2" w:rsidRDefault="00F6039D" w:rsidP="006B2D92">
      <w:pPr>
        <w:spacing w:after="0" w:line="276" w:lineRule="auto"/>
        <w:ind w:firstLineChars="202" w:firstLine="566"/>
        <w:contextualSpacing/>
        <w:rPr>
          <w:color w:val="auto"/>
          <w:sz w:val="28"/>
          <w:szCs w:val="28"/>
          <w:lang w:val="es-ES"/>
        </w:rPr>
      </w:pPr>
      <w:r w:rsidRPr="006158D2">
        <w:rPr>
          <w:color w:val="auto"/>
          <w:sz w:val="28"/>
          <w:szCs w:val="28"/>
          <w:lang w:val="es-ES"/>
        </w:rPr>
        <w:t>- Dụng cụ là những tư liệu lao động không có đủ các tiêu chuẩn về giá trị và thời gian sử dụng quy định đối với TSCĐ. Vì vậy dụng cụ được quản lý và hạch toán như vật liệu. Những tư liệu lao động sau đây nếu không đủ tiêu chuẩn ghi nhận TSCĐ thì được ghi nhận là dụng cụ:</w:t>
      </w:r>
    </w:p>
    <w:p w:rsidR="007477B5" w:rsidRPr="006158D2" w:rsidRDefault="00F6039D" w:rsidP="006B2D92">
      <w:pPr>
        <w:spacing w:after="0" w:line="276" w:lineRule="auto"/>
        <w:ind w:firstLineChars="202" w:firstLine="566"/>
        <w:contextualSpacing/>
        <w:rPr>
          <w:color w:val="auto"/>
          <w:sz w:val="28"/>
          <w:szCs w:val="28"/>
          <w:lang w:val="es-ES"/>
        </w:rPr>
      </w:pPr>
      <w:r w:rsidRPr="006158D2">
        <w:rPr>
          <w:color w:val="auto"/>
          <w:sz w:val="28"/>
          <w:szCs w:val="28"/>
          <w:lang w:val="es-ES"/>
        </w:rPr>
        <w:t>+ Các đà giáo, ván khuôn, công cụ, dụng cụ gá lắp chuyên dùng cho sản xuất xây lắp;</w:t>
      </w:r>
    </w:p>
    <w:p w:rsidR="007477B5" w:rsidRPr="006158D2" w:rsidRDefault="00F6039D" w:rsidP="006B2D92">
      <w:pPr>
        <w:spacing w:after="0" w:line="276" w:lineRule="auto"/>
        <w:ind w:firstLineChars="202" w:firstLine="566"/>
        <w:contextualSpacing/>
        <w:rPr>
          <w:color w:val="auto"/>
          <w:sz w:val="28"/>
          <w:szCs w:val="28"/>
          <w:lang w:val="es-ES"/>
        </w:rPr>
      </w:pPr>
      <w:r w:rsidRPr="006158D2">
        <w:rPr>
          <w:color w:val="auto"/>
          <w:sz w:val="28"/>
          <w:szCs w:val="28"/>
          <w:lang w:val="es-ES"/>
        </w:rPr>
        <w:t>+ Các loại bao bì bán kèm theo hàng hóa có tính tiền riêng, nhưng trong quá trình bảo quản hàng hóa vận chuyển trên đường và dự trữ trong kho có tính giá trị hao mòn để trừ dần giá trị của bao bì;</w:t>
      </w:r>
    </w:p>
    <w:p w:rsidR="007477B5" w:rsidRPr="006158D2" w:rsidRDefault="00F6039D" w:rsidP="006B2D92">
      <w:pPr>
        <w:spacing w:after="0" w:line="276" w:lineRule="auto"/>
        <w:ind w:firstLineChars="202" w:firstLine="566"/>
        <w:contextualSpacing/>
        <w:rPr>
          <w:color w:val="auto"/>
          <w:sz w:val="28"/>
          <w:szCs w:val="28"/>
          <w:lang w:val="es-ES"/>
        </w:rPr>
      </w:pPr>
      <w:r w:rsidRPr="006158D2">
        <w:rPr>
          <w:color w:val="auto"/>
          <w:sz w:val="28"/>
          <w:szCs w:val="28"/>
          <w:lang w:val="es-ES"/>
        </w:rPr>
        <w:t>+ Những dụng cụ, đồ nghề bằng thuỷ tinh, sành, sứ;</w:t>
      </w:r>
    </w:p>
    <w:p w:rsidR="007477B5" w:rsidRPr="006158D2" w:rsidRDefault="00F6039D" w:rsidP="006B2D92">
      <w:pPr>
        <w:spacing w:after="0" w:line="276" w:lineRule="auto"/>
        <w:ind w:firstLineChars="202" w:firstLine="566"/>
        <w:contextualSpacing/>
        <w:rPr>
          <w:color w:val="auto"/>
          <w:sz w:val="28"/>
          <w:szCs w:val="28"/>
          <w:lang w:val="es-ES"/>
        </w:rPr>
      </w:pPr>
      <w:r w:rsidRPr="006158D2">
        <w:rPr>
          <w:color w:val="auto"/>
          <w:sz w:val="28"/>
          <w:szCs w:val="28"/>
          <w:lang w:val="es-ES"/>
        </w:rPr>
        <w:lastRenderedPageBreak/>
        <w:t>+ Phương tiện quản lý, đồ dùng văn phòng;</w:t>
      </w:r>
    </w:p>
    <w:p w:rsidR="007477B5" w:rsidRPr="006158D2" w:rsidRDefault="00F6039D" w:rsidP="006B2D92">
      <w:pPr>
        <w:spacing w:after="0" w:line="276" w:lineRule="auto"/>
        <w:ind w:firstLineChars="202" w:firstLine="566"/>
        <w:contextualSpacing/>
        <w:rPr>
          <w:color w:val="auto"/>
          <w:sz w:val="28"/>
          <w:szCs w:val="28"/>
          <w:lang w:val="es-ES"/>
        </w:rPr>
      </w:pPr>
      <w:r w:rsidRPr="006158D2">
        <w:rPr>
          <w:color w:val="auto"/>
          <w:sz w:val="28"/>
          <w:szCs w:val="28"/>
          <w:lang w:val="es-ES"/>
        </w:rPr>
        <w:t xml:space="preserve">+ Quần áo, giày dép chuyên dùng để làm việc,...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b) Kế toán nhập, xuất, tồn kho vật liệu, dụng cụ trên TK 152 phải được thực hiện theo nguyên tắc giá gốc. Nội dung giá gốc của vật liệu, dụng cụ được xác định tuỳ theo từng nguồn nhập.</w:t>
      </w:r>
    </w:p>
    <w:p w:rsidR="007477B5" w:rsidRPr="006158D2" w:rsidRDefault="00F6039D" w:rsidP="006B2D92">
      <w:pPr>
        <w:spacing w:after="0" w:line="276" w:lineRule="auto"/>
        <w:ind w:firstLineChars="202" w:firstLine="566"/>
        <w:contextualSpacing/>
        <w:rPr>
          <w:color w:val="auto"/>
          <w:sz w:val="28"/>
          <w:szCs w:val="28"/>
        </w:rPr>
      </w:pPr>
      <w:r w:rsidRPr="006158D2">
        <w:rPr>
          <w:i/>
          <w:color w:val="auto"/>
          <w:sz w:val="28"/>
          <w:szCs w:val="28"/>
        </w:rPr>
        <w:t>- Giá gốc của vật liệu, dụng cụ mua ngoài</w:t>
      </w:r>
      <w:r w:rsidRPr="006158D2">
        <w:rPr>
          <w:color w:val="auto"/>
          <w:sz w:val="28"/>
          <w:szCs w:val="28"/>
        </w:rPr>
        <w:t>, bao gồm: Giá mua ghi trên hóa đơn, các khoản thuế không được hoàn lại, chi phí vận chuyển, bốc xếp, bảo quản, phân loại, bảo hiểm,... vật liệu, dụng cụ từ nơi mua về đến kho của HTX, công tác phí của cán bộ thu mua, chi phí của bộ phận thu mua độc lập, các chi phí khác có liên quan trực tiếp đến việc thu mua vật liệu, dụng cụ và số hao hụt tự nhiên trong định mức (nếu có):</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 Trường hợp thuế GTGT hàng nhập khẩu được khấu trừ thì giá trị của vật liệu, dụng cụ mua vào được phản ánh theo giá mua chưa có thuế GTGT. </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 Trường hợp thuế GTGT hàng nhập khẩu không được khấu trừ thì giá trị của vật liệu, dụng cụ mua vào bao gồm cả thuế GTGT. </w:t>
      </w:r>
    </w:p>
    <w:p w:rsidR="007477B5" w:rsidRPr="006158D2" w:rsidRDefault="00F6039D" w:rsidP="006B2D92">
      <w:pPr>
        <w:spacing w:after="0" w:line="276" w:lineRule="auto"/>
        <w:ind w:firstLineChars="202" w:firstLine="566"/>
        <w:contextualSpacing/>
        <w:rPr>
          <w:color w:val="auto"/>
          <w:sz w:val="28"/>
          <w:szCs w:val="28"/>
        </w:rPr>
      </w:pPr>
      <w:r w:rsidRPr="006158D2">
        <w:rPr>
          <w:i/>
          <w:color w:val="auto"/>
          <w:sz w:val="28"/>
          <w:szCs w:val="28"/>
        </w:rPr>
        <w:t>- Giá gốc của vật liệu, dụng cụ tự chế biến</w:t>
      </w:r>
      <w:r w:rsidRPr="006158D2">
        <w:rPr>
          <w:color w:val="auto"/>
          <w:sz w:val="28"/>
          <w:szCs w:val="28"/>
        </w:rPr>
        <w:t>, bao gồm: Giá thực tế của nguyên liệu xuất chế biến và chi phí chế biến.</w:t>
      </w:r>
    </w:p>
    <w:p w:rsidR="007477B5" w:rsidRPr="006158D2" w:rsidRDefault="00F6039D" w:rsidP="006B2D92">
      <w:pPr>
        <w:spacing w:after="0" w:line="276" w:lineRule="auto"/>
        <w:ind w:firstLineChars="202" w:firstLine="566"/>
        <w:contextualSpacing/>
        <w:rPr>
          <w:color w:val="auto"/>
          <w:sz w:val="28"/>
          <w:szCs w:val="28"/>
        </w:rPr>
      </w:pPr>
      <w:r w:rsidRPr="006158D2">
        <w:rPr>
          <w:i/>
          <w:color w:val="auto"/>
          <w:sz w:val="28"/>
          <w:szCs w:val="28"/>
        </w:rPr>
        <w:t>- Giá gốc của vật liệu, dụng cụ thuê ngoài gia công chế biến</w:t>
      </w:r>
      <w:r w:rsidRPr="006158D2">
        <w:rPr>
          <w:color w:val="auto"/>
          <w:sz w:val="28"/>
          <w:szCs w:val="28"/>
        </w:rPr>
        <w:t>, bao gồm: Giá thực tế của vật liệu xuất thuê ngoài gia công chế biến, chi phí vận chuyển vật liệu đến nơi chế biến và từ nơi chế biến về HTX, tiền thuê ngoài gia công chế biến.</w:t>
      </w:r>
    </w:p>
    <w:p w:rsidR="007477B5" w:rsidRPr="006158D2" w:rsidRDefault="00F6039D" w:rsidP="006B2D92">
      <w:pPr>
        <w:spacing w:after="0" w:line="276" w:lineRule="auto"/>
        <w:ind w:firstLineChars="202" w:firstLine="566"/>
        <w:contextualSpacing/>
        <w:rPr>
          <w:color w:val="auto"/>
          <w:sz w:val="28"/>
          <w:szCs w:val="28"/>
        </w:rPr>
      </w:pPr>
      <w:r w:rsidRPr="006158D2">
        <w:rPr>
          <w:i/>
          <w:color w:val="auto"/>
          <w:sz w:val="28"/>
          <w:szCs w:val="28"/>
        </w:rPr>
        <w:t>- Giá gốc của vật liệu, dụng cụ nhận góp vốn liên doanh, cổ phần</w:t>
      </w:r>
      <w:r w:rsidRPr="006158D2">
        <w:rPr>
          <w:color w:val="auto"/>
          <w:sz w:val="28"/>
          <w:szCs w:val="28"/>
        </w:rPr>
        <w:t xml:space="preserve"> là giá trị được các bên tham gia góp vốn liên doanh thống nhất đánh giá chấp thuận.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c) Việc tính trị giá của vật liệu, dụng cụ xuất kho trong kỳ, được thực hiện theo một trong các phương pháp sau:</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Phương pháp giá thực tế đích danh;</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Phương pháp bình quân gia quyền sau mỗi lần nhập hoặc cuối kỳ;</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Phương pháp nhập trước, xuất trước.</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HTX lựa chọn phương pháp tính giá nào thì phải đảm bảo tính nhất quán trong cả niên độ kế toán.</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d) Kế toán chi tiết vật liệu, dụng cụ phải thực hiện theo từng kho, từng loại, từng nhóm, thứ vật liệu, dụng cụ.</w:t>
      </w:r>
    </w:p>
    <w:p w:rsidR="007477B5" w:rsidRPr="006158D2" w:rsidRDefault="00F6039D" w:rsidP="006B2D92">
      <w:pPr>
        <w:spacing w:after="0" w:line="276" w:lineRule="auto"/>
        <w:ind w:firstLineChars="202" w:firstLine="566"/>
        <w:contextualSpacing/>
        <w:rPr>
          <w:color w:val="auto"/>
          <w:sz w:val="28"/>
          <w:szCs w:val="28"/>
        </w:rPr>
      </w:pPr>
      <w:r w:rsidRPr="006158D2">
        <w:rPr>
          <w:color w:val="auto"/>
          <w:sz w:val="28"/>
          <w:szCs w:val="28"/>
        </w:rPr>
        <w:t xml:space="preserve">đ) Không phản ánh vào tài khoản này đối với nguyên vật liệu, dụng cụ không thuộc quyền sở hữu của HTX như nguyên vật liệu, dụng cụ nhận giữ hộ; nguyên vật liệu, dụng cụ nhận để gia công; nguyên vật liệu, dụng cụ nhận từ bên giao ủy thác xuất nhập khẩu... </w:t>
      </w:r>
    </w:p>
    <w:p w:rsidR="007477B5" w:rsidRPr="006158D2" w:rsidRDefault="00F6039D" w:rsidP="006B2D92">
      <w:pPr>
        <w:spacing w:after="0" w:line="276" w:lineRule="auto"/>
        <w:ind w:firstLineChars="202" w:firstLine="566"/>
        <w:contextualSpacing/>
        <w:rPr>
          <w:color w:val="auto"/>
          <w:sz w:val="28"/>
          <w:szCs w:val="28"/>
          <w:lang w:val="es-ES"/>
        </w:rPr>
      </w:pPr>
      <w:r w:rsidRPr="006158D2">
        <w:rPr>
          <w:color w:val="auto"/>
          <w:sz w:val="28"/>
          <w:szCs w:val="28"/>
          <w:lang w:val="es-ES"/>
        </w:rPr>
        <w:t xml:space="preserve">e) Đối với công cụ, dụng cụ có giá trị lớn, quý hiếm phải có thể thức bảo quản đặc biệt. Đối với các công cụ, dụng cụ có giá trị nhỏ khi xuất dùng cho sản </w:t>
      </w:r>
      <w:r w:rsidRPr="006158D2">
        <w:rPr>
          <w:color w:val="auto"/>
          <w:sz w:val="28"/>
          <w:szCs w:val="28"/>
          <w:lang w:val="es-ES"/>
        </w:rPr>
        <w:lastRenderedPageBreak/>
        <w:t>xuất, kinh doanh phải ghi nhận toàn bộ một lần vào chi phí sản xuất, kinh doanh.</w:t>
      </w:r>
    </w:p>
    <w:p w:rsidR="007477B5" w:rsidRPr="006158D2" w:rsidRDefault="00F6039D" w:rsidP="006B2D92">
      <w:pPr>
        <w:spacing w:after="0" w:line="276" w:lineRule="auto"/>
        <w:ind w:firstLineChars="202" w:firstLine="566"/>
        <w:contextualSpacing/>
        <w:rPr>
          <w:b/>
          <w:color w:val="auto"/>
          <w:sz w:val="28"/>
          <w:szCs w:val="28"/>
        </w:rPr>
      </w:pPr>
      <w:r w:rsidRPr="006158D2">
        <w:rPr>
          <w:color w:val="auto"/>
          <w:sz w:val="28"/>
          <w:szCs w:val="28"/>
          <w:lang w:val="es-ES"/>
        </w:rPr>
        <w:t>g) Trường hợp công cụ, dụng cụ, bao bì luân chuyển, đồ dùng cho thuê xuất dùng hoặc cho thuê liên quan đến hoạt động sản xuất, kinh doanh trong nhiều kỳ kế toán thì được ghi nhận vào TK 242 “Tài sản khác” (Chi tiết TK 2421) và phân bổ dần vào giá vốn hàng bán hoặc chi phí sản xuất kinh doanh theo từng bộ phận sử dụng.</w:t>
      </w:r>
    </w:p>
    <w:p w:rsidR="007477B5" w:rsidRPr="006158D2" w:rsidRDefault="00F6039D" w:rsidP="006B2D92">
      <w:pPr>
        <w:tabs>
          <w:tab w:val="left" w:pos="567"/>
        </w:tabs>
        <w:spacing w:after="0" w:line="276" w:lineRule="auto"/>
        <w:ind w:firstLineChars="202" w:firstLine="576"/>
        <w:contextualSpacing/>
        <w:rPr>
          <w:rFonts w:ascii="Times New Roman Bold" w:hAnsi="Times New Roman Bold"/>
          <w:b/>
          <w:color w:val="auto"/>
          <w:spacing w:val="4"/>
          <w:sz w:val="28"/>
          <w:szCs w:val="28"/>
        </w:rPr>
      </w:pPr>
      <w:r w:rsidRPr="006158D2">
        <w:rPr>
          <w:rFonts w:ascii="Times New Roman Bold" w:hAnsi="Times New Roman Bold"/>
          <w:b/>
          <w:color w:val="auto"/>
          <w:spacing w:val="4"/>
          <w:sz w:val="28"/>
          <w:szCs w:val="28"/>
        </w:rPr>
        <w:t>2. Kết cấu v</w:t>
      </w:r>
      <w:r w:rsidRPr="006158D2">
        <w:rPr>
          <w:rFonts w:ascii="Times New Roman Bold" w:hAnsi="Times New Roman Bold" w:hint="eastAsia"/>
          <w:b/>
          <w:color w:val="auto"/>
          <w:spacing w:val="4"/>
          <w:sz w:val="28"/>
          <w:szCs w:val="28"/>
        </w:rPr>
        <w:t>à</w:t>
      </w:r>
      <w:r w:rsidRPr="006158D2">
        <w:rPr>
          <w:rFonts w:ascii="Times New Roman Bold" w:hAnsi="Times New Roman Bold"/>
          <w:b/>
          <w:color w:val="auto"/>
          <w:spacing w:val="4"/>
          <w:sz w:val="28"/>
          <w:szCs w:val="28"/>
        </w:rPr>
        <w:t xml:space="preserve"> nội dung phản </w:t>
      </w:r>
      <w:r w:rsidRPr="006158D2">
        <w:rPr>
          <w:rFonts w:ascii="Times New Roman Bold" w:hAnsi="Times New Roman Bold" w:hint="eastAsia"/>
          <w:b/>
          <w:color w:val="auto"/>
          <w:spacing w:val="4"/>
          <w:sz w:val="28"/>
          <w:szCs w:val="28"/>
        </w:rPr>
        <w:t>á</w:t>
      </w:r>
      <w:r w:rsidRPr="006158D2">
        <w:rPr>
          <w:rFonts w:ascii="Times New Roman Bold" w:hAnsi="Times New Roman Bold"/>
          <w:b/>
          <w:color w:val="auto"/>
          <w:spacing w:val="4"/>
          <w:sz w:val="28"/>
          <w:szCs w:val="28"/>
        </w:rPr>
        <w:t>nh của T</w:t>
      </w:r>
      <w:r w:rsidRPr="006158D2">
        <w:rPr>
          <w:rFonts w:ascii="Times New Roman Bold" w:hAnsi="Times New Roman Bold" w:hint="eastAsia"/>
          <w:b/>
          <w:color w:val="auto"/>
          <w:spacing w:val="4"/>
          <w:sz w:val="28"/>
          <w:szCs w:val="28"/>
        </w:rPr>
        <w:t>à</w:t>
      </w:r>
      <w:r w:rsidRPr="006158D2">
        <w:rPr>
          <w:rFonts w:ascii="Times New Roman Bold" w:hAnsi="Times New Roman Bold"/>
          <w:b/>
          <w:color w:val="auto"/>
          <w:spacing w:val="4"/>
          <w:sz w:val="28"/>
          <w:szCs w:val="28"/>
        </w:rPr>
        <w:t>i khoản 152 - Vật liệu, dụng cụ</w:t>
      </w:r>
    </w:p>
    <w:p w:rsidR="007477B5" w:rsidRPr="006158D2" w:rsidRDefault="00F6039D" w:rsidP="006B2D92">
      <w:pPr>
        <w:tabs>
          <w:tab w:val="left" w:pos="567"/>
        </w:tabs>
        <w:spacing w:after="0" w:line="276" w:lineRule="auto"/>
        <w:ind w:firstLineChars="202" w:firstLine="568"/>
        <w:contextualSpacing/>
        <w:rPr>
          <w:b/>
          <w:color w:val="auto"/>
          <w:sz w:val="28"/>
          <w:szCs w:val="28"/>
        </w:rPr>
      </w:pPr>
      <w:r w:rsidRPr="006158D2">
        <w:rPr>
          <w:b/>
          <w:color w:val="auto"/>
          <w:sz w:val="28"/>
          <w:szCs w:val="28"/>
        </w:rPr>
        <w:t>Bên Nợ:</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Trị giá thực tế của vật liệu, dụng cụ nhập kho do mua ngoài, tự chế, thuê ngoài gia công, chế biến, nhận góp vốn hoặc từ các nguồn khác;</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Trị giá vật liệu, dụng cụ thừa phát hiện khi kiểm kê.</w:t>
      </w:r>
    </w:p>
    <w:p w:rsidR="007477B5" w:rsidRPr="006158D2" w:rsidRDefault="00F6039D" w:rsidP="006B2D92">
      <w:pPr>
        <w:tabs>
          <w:tab w:val="left" w:pos="567"/>
        </w:tabs>
        <w:spacing w:after="0" w:line="276" w:lineRule="auto"/>
        <w:ind w:firstLineChars="202" w:firstLine="568"/>
        <w:contextualSpacing/>
        <w:rPr>
          <w:b/>
          <w:color w:val="auto"/>
          <w:sz w:val="28"/>
          <w:szCs w:val="28"/>
        </w:rPr>
      </w:pPr>
      <w:r w:rsidRPr="006158D2">
        <w:rPr>
          <w:b/>
          <w:color w:val="auto"/>
          <w:sz w:val="28"/>
          <w:szCs w:val="28"/>
        </w:rPr>
        <w:t>Bên Có:</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xml:space="preserve">- Trị giá thực tế của vật liệu, dụng cụ xuất kho dùng vào sản xuất, kinh doanh, để bán, thuê ngoài gia công chế biến hoặc đưa đi góp vốn; </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Trị giá vật liệu, dụng cụ trả lại người bán hoặc được giảm giá hàng mua;</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xml:space="preserve">- Chiết khấu thương mại được hưởng khi mua vật liệu, dụng cụ; </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Trị giá vật liệu, dụng cụ hao hụt, mất mát phát hiện khi kiểm kê.</w:t>
      </w:r>
    </w:p>
    <w:p w:rsidR="007477B5" w:rsidRPr="006158D2" w:rsidRDefault="00F6039D" w:rsidP="006B2D92">
      <w:pPr>
        <w:tabs>
          <w:tab w:val="left" w:pos="567"/>
        </w:tabs>
        <w:spacing w:after="0" w:line="276" w:lineRule="auto"/>
        <w:ind w:firstLineChars="202" w:firstLine="568"/>
        <w:contextualSpacing/>
        <w:rPr>
          <w:color w:val="auto"/>
          <w:sz w:val="28"/>
          <w:szCs w:val="28"/>
        </w:rPr>
      </w:pPr>
      <w:r w:rsidRPr="006158D2">
        <w:rPr>
          <w:b/>
          <w:color w:val="auto"/>
          <w:sz w:val="28"/>
          <w:szCs w:val="28"/>
        </w:rPr>
        <w:t>Số dư bên Nợ:</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xml:space="preserve">Trị giá thực tế của vật liệu, dụng cụ tồn kho cuối kỳ. </w:t>
      </w:r>
    </w:p>
    <w:p w:rsidR="007477B5" w:rsidRPr="006158D2" w:rsidRDefault="00F6039D" w:rsidP="006B2D92">
      <w:pPr>
        <w:pStyle w:val="11chucdanhnguoiky-co11CharCharChar"/>
        <w:tabs>
          <w:tab w:val="left" w:pos="567"/>
        </w:tabs>
        <w:spacing w:after="0" w:line="276" w:lineRule="auto"/>
        <w:ind w:firstLineChars="202" w:firstLine="568"/>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3.1. Khi mua vật liệu, dụng cụ về nhập kho, căn cứ hóa đơn, phiếu nhập kho và các chứng từ có liên quan phản ánh giá trị vật liệu, dụng cụ nhập kho:</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Nếu thuế GTGT đầu vào được khấu trừ, ghi:</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Nợ TK 152 - Vật liệu, dụng cụ (giá mua chưa có thuế GTGT)</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xml:space="preserve">Nợ TK 133 - Thuế GTGT được khấu trừ (1331) </w:t>
      </w:r>
    </w:p>
    <w:p w:rsidR="007477B5" w:rsidRPr="006158D2" w:rsidRDefault="00F6039D">
      <w:pPr>
        <w:tabs>
          <w:tab w:val="left" w:pos="1040"/>
        </w:tabs>
        <w:spacing w:after="0" w:line="276" w:lineRule="auto"/>
        <w:ind w:leftChars="398" w:left="1075"/>
        <w:contextualSpacing/>
        <w:rPr>
          <w:color w:val="auto"/>
          <w:sz w:val="28"/>
          <w:szCs w:val="28"/>
        </w:rPr>
      </w:pPr>
      <w:r w:rsidRPr="006158D2">
        <w:rPr>
          <w:color w:val="auto"/>
          <w:sz w:val="28"/>
          <w:szCs w:val="28"/>
        </w:rPr>
        <w:t>Có các TK 111, 112, 141, 331,... (tổng giá thanh toán).</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Nếu thuế GTGT đầu vào không được khấu trừ thì giá trị nguyên vật liệu bao gồm cả thuế GTGT.</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Nợ TK 152 - Vật liệu, dụng cụ (tổng giá thanh toán)</w:t>
      </w:r>
    </w:p>
    <w:p w:rsidR="007477B5" w:rsidRPr="006158D2" w:rsidRDefault="00F6039D">
      <w:pPr>
        <w:tabs>
          <w:tab w:val="left" w:pos="1040"/>
        </w:tabs>
        <w:spacing w:after="0" w:line="276" w:lineRule="auto"/>
        <w:ind w:leftChars="398" w:left="1075"/>
        <w:contextualSpacing/>
        <w:rPr>
          <w:color w:val="auto"/>
          <w:sz w:val="28"/>
          <w:szCs w:val="28"/>
        </w:rPr>
      </w:pPr>
      <w:r w:rsidRPr="006158D2">
        <w:rPr>
          <w:color w:val="auto"/>
          <w:sz w:val="28"/>
          <w:szCs w:val="28"/>
        </w:rPr>
        <w:t>Có các TK 111, 112, 141, 331,... (tổng giá thanh toán).</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3.2. Kế toán vật liệu, dụng cụ trả lại cho người bán, khoản chiết khấu thương mại hoặc giảm giá nhận được khi mua vật liệu, dụng cụ:</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Trường hợp trả lại vật liệu, dụng cụ cho người bán, ghi:</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Nợ TK 331 - Phải trả cho người bán</w:t>
      </w:r>
    </w:p>
    <w:p w:rsidR="007477B5" w:rsidRPr="006158D2" w:rsidRDefault="00F6039D">
      <w:pPr>
        <w:tabs>
          <w:tab w:val="left" w:pos="1040"/>
        </w:tabs>
        <w:spacing w:after="0" w:line="276" w:lineRule="auto"/>
        <w:ind w:leftChars="398" w:left="1075"/>
        <w:contextualSpacing/>
        <w:rPr>
          <w:color w:val="auto"/>
          <w:sz w:val="28"/>
          <w:szCs w:val="28"/>
        </w:rPr>
      </w:pPr>
      <w:r w:rsidRPr="006158D2">
        <w:rPr>
          <w:color w:val="auto"/>
          <w:sz w:val="28"/>
          <w:szCs w:val="28"/>
        </w:rPr>
        <w:t>Có TK 152 - Vật liệu, dụng cụ</w:t>
      </w:r>
    </w:p>
    <w:p w:rsidR="007477B5" w:rsidRPr="006158D2" w:rsidRDefault="00F6039D">
      <w:pPr>
        <w:tabs>
          <w:tab w:val="left" w:pos="1040"/>
        </w:tabs>
        <w:spacing w:after="0" w:line="276" w:lineRule="auto"/>
        <w:ind w:leftChars="398" w:left="1075"/>
        <w:contextualSpacing/>
        <w:rPr>
          <w:color w:val="auto"/>
          <w:sz w:val="28"/>
          <w:szCs w:val="28"/>
        </w:rPr>
      </w:pPr>
      <w:r w:rsidRPr="006158D2">
        <w:rPr>
          <w:color w:val="auto"/>
          <w:sz w:val="28"/>
          <w:szCs w:val="28"/>
        </w:rPr>
        <w:t>Có TK 133 - Thuế GTGT được khấu trừ (nếu có).</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 xml:space="preserve">- Trường hợp khoản chiết khấu thương mại hoặc giảm giá hàng bán nhận </w:t>
      </w:r>
      <w:r w:rsidRPr="006158D2">
        <w:rPr>
          <w:color w:val="auto"/>
          <w:sz w:val="28"/>
          <w:szCs w:val="28"/>
        </w:rPr>
        <w:lastRenderedPageBreak/>
        <w:t>được sau khi mua nguyên, vật liệu thì HTX phải căn cứ vào tình hình biến động của nguyên vật liệu để phân bổ số chiết khấu thương mại, giảm giá hàng bán được hưởng dựa trên số nguyên vật liệu còn tồn kho, số đã xuất dùng cho hoạt động sản xuất kinh doanh, dùng để bán,..</w:t>
      </w:r>
      <w:r w:rsidR="006158D2" w:rsidRPr="006158D2">
        <w:rPr>
          <w:color w:val="auto"/>
          <w:sz w:val="28"/>
          <w:szCs w:val="28"/>
        </w:rPr>
        <w:t>., ghi</w:t>
      </w:r>
      <w:r w:rsidRPr="006158D2">
        <w:rPr>
          <w:color w:val="auto"/>
          <w:sz w:val="28"/>
          <w:szCs w:val="28"/>
        </w:rPr>
        <w:t>:</w:t>
      </w:r>
    </w:p>
    <w:p w:rsidR="007477B5" w:rsidRPr="006158D2" w:rsidRDefault="00F6039D" w:rsidP="006B2D92">
      <w:pPr>
        <w:tabs>
          <w:tab w:val="left" w:pos="567"/>
        </w:tabs>
        <w:spacing w:after="0" w:line="276" w:lineRule="auto"/>
        <w:ind w:firstLineChars="202" w:firstLine="566"/>
        <w:contextualSpacing/>
        <w:rPr>
          <w:color w:val="auto"/>
          <w:sz w:val="28"/>
          <w:szCs w:val="28"/>
        </w:rPr>
      </w:pPr>
      <w:r w:rsidRPr="006158D2">
        <w:rPr>
          <w:color w:val="auto"/>
          <w:sz w:val="28"/>
          <w:szCs w:val="28"/>
        </w:rPr>
        <w:t>Nợ các TK 111, 112, 331,....</w:t>
      </w:r>
    </w:p>
    <w:p w:rsidR="007477B5" w:rsidRPr="006158D2" w:rsidRDefault="00F6039D">
      <w:pPr>
        <w:tabs>
          <w:tab w:val="left" w:pos="1985"/>
        </w:tabs>
        <w:spacing w:after="0" w:line="276" w:lineRule="auto"/>
        <w:ind w:leftChars="420" w:left="2552" w:hanging="1418"/>
        <w:contextualSpacing/>
        <w:rPr>
          <w:color w:val="auto"/>
          <w:sz w:val="28"/>
          <w:szCs w:val="28"/>
        </w:rPr>
      </w:pPr>
      <w:r w:rsidRPr="006158D2">
        <w:rPr>
          <w:color w:val="auto"/>
          <w:sz w:val="28"/>
          <w:szCs w:val="28"/>
        </w:rPr>
        <w:t>Có TK 152 - Vật liệu, dụng cụ (nếu VL, DC còn tồn kho)</w:t>
      </w:r>
    </w:p>
    <w:p w:rsidR="007477B5" w:rsidRPr="006158D2" w:rsidRDefault="00F6039D">
      <w:pPr>
        <w:tabs>
          <w:tab w:val="left" w:pos="1985"/>
        </w:tabs>
        <w:spacing w:after="0" w:line="276" w:lineRule="auto"/>
        <w:ind w:leftChars="420" w:left="2552" w:hanging="1418"/>
        <w:contextualSpacing/>
        <w:rPr>
          <w:color w:val="auto"/>
          <w:sz w:val="28"/>
          <w:szCs w:val="28"/>
        </w:rPr>
      </w:pPr>
      <w:r w:rsidRPr="006158D2">
        <w:rPr>
          <w:color w:val="auto"/>
          <w:sz w:val="28"/>
          <w:szCs w:val="28"/>
        </w:rPr>
        <w:t>Có TK 154 - Chi phí sản xuất, kinh doanh dở dang (nếu VL, DC đã xuất dùng cho sản xuất)</w:t>
      </w:r>
    </w:p>
    <w:p w:rsidR="007477B5" w:rsidRPr="006158D2" w:rsidRDefault="00F6039D">
      <w:pPr>
        <w:tabs>
          <w:tab w:val="left" w:pos="1985"/>
        </w:tabs>
        <w:spacing w:after="0" w:line="276" w:lineRule="auto"/>
        <w:ind w:leftChars="420" w:left="2552" w:hanging="1418"/>
        <w:contextualSpacing/>
        <w:rPr>
          <w:color w:val="auto"/>
          <w:sz w:val="28"/>
          <w:szCs w:val="28"/>
        </w:rPr>
      </w:pPr>
      <w:r w:rsidRPr="006158D2">
        <w:rPr>
          <w:color w:val="auto"/>
          <w:sz w:val="28"/>
          <w:szCs w:val="28"/>
        </w:rPr>
        <w:t>Có các TK 611, 612 (nếu VL, DC được xác định là đã tiêu thụ trong kỳ)</w:t>
      </w:r>
    </w:p>
    <w:p w:rsidR="007477B5" w:rsidRPr="006158D2" w:rsidRDefault="00F6039D">
      <w:pPr>
        <w:tabs>
          <w:tab w:val="left" w:pos="1985"/>
        </w:tabs>
        <w:spacing w:after="0" w:line="276" w:lineRule="auto"/>
        <w:ind w:leftChars="420" w:left="2552" w:hanging="1418"/>
        <w:contextualSpacing/>
        <w:rPr>
          <w:color w:val="auto"/>
          <w:sz w:val="28"/>
          <w:szCs w:val="28"/>
        </w:rPr>
      </w:pPr>
      <w:r w:rsidRPr="006158D2">
        <w:rPr>
          <w:color w:val="auto"/>
          <w:sz w:val="28"/>
          <w:szCs w:val="28"/>
        </w:rPr>
        <w:t>Có TK 642 - Chi phí quản lý kinh doanh (nếu VL, DC đã dùng cho hoạt động quản lý kinh doanh)</w:t>
      </w:r>
    </w:p>
    <w:p w:rsidR="007477B5" w:rsidRPr="006158D2" w:rsidRDefault="00F6039D">
      <w:pPr>
        <w:tabs>
          <w:tab w:val="left" w:pos="1985"/>
        </w:tabs>
        <w:spacing w:after="0" w:line="276" w:lineRule="auto"/>
        <w:ind w:leftChars="420" w:left="2552" w:hanging="1418"/>
        <w:contextualSpacing/>
        <w:rPr>
          <w:color w:val="auto"/>
          <w:sz w:val="28"/>
          <w:szCs w:val="28"/>
        </w:rPr>
      </w:pPr>
      <w:r w:rsidRPr="006158D2">
        <w:rPr>
          <w:color w:val="auto"/>
          <w:sz w:val="28"/>
          <w:szCs w:val="28"/>
        </w:rPr>
        <w:t>Có TK 133 - Thuế GTGT được khấu trừ (1331) (nếu có).</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3.3. Khi trả tiền cho người bán, nếu được hưởng chiết khấu thanh toán thì khoản chiết khấu thanh toán thực tế được hưởng được ghi nhận vào thu nhập khác,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xml:space="preserve">Nợ TK 331 - Phải trả cho người bán </w:t>
      </w:r>
    </w:p>
    <w:p w:rsidR="007477B5" w:rsidRPr="006158D2" w:rsidRDefault="00F6039D">
      <w:pPr>
        <w:tabs>
          <w:tab w:val="left" w:pos="1040"/>
          <w:tab w:val="left" w:pos="1134"/>
        </w:tabs>
        <w:spacing w:after="0" w:line="276" w:lineRule="auto"/>
        <w:ind w:leftChars="398" w:left="1075"/>
        <w:contextualSpacing/>
        <w:rPr>
          <w:color w:val="auto"/>
          <w:sz w:val="28"/>
          <w:szCs w:val="28"/>
          <w:lang w:val="es-ES"/>
        </w:rPr>
      </w:pPr>
      <w:r w:rsidRPr="006158D2">
        <w:rPr>
          <w:color w:val="auto"/>
          <w:sz w:val="28"/>
          <w:szCs w:val="28"/>
          <w:lang w:val="es-ES"/>
        </w:rPr>
        <w:tab/>
        <w:t>Có TK 558 - Thu nhập khác.</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3.4. Đối với vật liệu, dụng cụ nhập kho do thuê ngoài gia công, chế biến:</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Khi xuất vật liệu, dụng cụ đưa đi gia công, chế biến,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xml:space="preserve">Nợ TK 154 - Chi phí sản xuất, kinh doanh dở dang </w:t>
      </w:r>
    </w:p>
    <w:p w:rsidR="007477B5" w:rsidRPr="006158D2" w:rsidRDefault="00F6039D">
      <w:pPr>
        <w:tabs>
          <w:tab w:val="left" w:pos="1040"/>
        </w:tabs>
        <w:spacing w:after="0" w:line="276" w:lineRule="auto"/>
        <w:ind w:leftChars="398" w:left="1075"/>
        <w:contextualSpacing/>
        <w:rPr>
          <w:color w:val="auto"/>
          <w:sz w:val="28"/>
          <w:szCs w:val="28"/>
          <w:lang w:val="es-ES"/>
        </w:rPr>
      </w:pPr>
      <w:r w:rsidRPr="006158D2">
        <w:rPr>
          <w:color w:val="auto"/>
          <w:sz w:val="28"/>
          <w:szCs w:val="28"/>
          <w:lang w:val="es-ES"/>
        </w:rPr>
        <w:t>Có TK 152 - Vật liệu, dụng cụ.</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Khi phát sinh chi phí thuê ngoài gia công, chế biến,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xml:space="preserve">Nợ TK 154 - Chi phí sản xuất, kinh doanh dở dang </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TK 133 - Thuế GTGT được khấu trừ (1331) (nếu có)</w:t>
      </w:r>
    </w:p>
    <w:p w:rsidR="007477B5" w:rsidRPr="006158D2" w:rsidRDefault="00F6039D">
      <w:pPr>
        <w:tabs>
          <w:tab w:val="left" w:pos="1040"/>
        </w:tabs>
        <w:spacing w:after="0" w:line="276" w:lineRule="auto"/>
        <w:ind w:leftChars="398" w:left="1075"/>
        <w:contextualSpacing/>
        <w:rPr>
          <w:color w:val="auto"/>
          <w:sz w:val="28"/>
          <w:szCs w:val="28"/>
          <w:lang w:val="es-ES"/>
        </w:rPr>
      </w:pPr>
      <w:r w:rsidRPr="006158D2">
        <w:rPr>
          <w:color w:val="auto"/>
          <w:sz w:val="28"/>
          <w:szCs w:val="28"/>
          <w:lang w:val="es-ES"/>
        </w:rPr>
        <w:t>Có các TK 111, 112, 131, 141,...</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Khi nhập lại kho số vật liệu, dụng cụ thuê ngoài gia công, chế biến xong,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xml:space="preserve">Nợ TK 152 - Vật liệu, dụng cụ </w:t>
      </w:r>
    </w:p>
    <w:p w:rsidR="007477B5" w:rsidRPr="006158D2" w:rsidRDefault="00F6039D">
      <w:pPr>
        <w:tabs>
          <w:tab w:val="left" w:pos="1040"/>
        </w:tabs>
        <w:spacing w:after="0" w:line="276" w:lineRule="auto"/>
        <w:ind w:leftChars="398" w:left="1075"/>
        <w:contextualSpacing/>
        <w:rPr>
          <w:color w:val="auto"/>
          <w:sz w:val="28"/>
          <w:szCs w:val="28"/>
          <w:lang w:val="es-ES"/>
        </w:rPr>
      </w:pPr>
      <w:r w:rsidRPr="006158D2">
        <w:rPr>
          <w:color w:val="auto"/>
          <w:sz w:val="28"/>
          <w:szCs w:val="28"/>
          <w:lang w:val="es-ES"/>
        </w:rPr>
        <w:t>Có TK 154 - Chi phí sản xuất, kinh doanh dở dang.</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3.5. Đối với vật liệu, dụng cụ nhập kho do tự chế:</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Khi xuất kho vật liệu, dụng cụ để tự chế biến,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xml:space="preserve">Nợ TK 154 - Chi phí sản xuất, kinh doanh dở dang </w:t>
      </w:r>
    </w:p>
    <w:p w:rsidR="007477B5" w:rsidRPr="006158D2" w:rsidRDefault="00F6039D">
      <w:pPr>
        <w:tabs>
          <w:tab w:val="left" w:pos="1040"/>
        </w:tabs>
        <w:spacing w:after="0" w:line="276" w:lineRule="auto"/>
        <w:ind w:leftChars="398" w:left="1075"/>
        <w:contextualSpacing/>
        <w:rPr>
          <w:color w:val="auto"/>
          <w:sz w:val="28"/>
          <w:szCs w:val="28"/>
          <w:lang w:val="es-ES"/>
        </w:rPr>
      </w:pPr>
      <w:r w:rsidRPr="006158D2">
        <w:rPr>
          <w:color w:val="auto"/>
          <w:sz w:val="28"/>
          <w:szCs w:val="28"/>
          <w:lang w:val="es-ES"/>
        </w:rPr>
        <w:t>Có TK 152 - Vật liệu, dụng cụ.</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Khi nhập kho vật liệu, dụng cụ đã tự chế,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TK 152 - Vật liệu, dụng cụ</w:t>
      </w:r>
    </w:p>
    <w:p w:rsidR="007477B5" w:rsidRPr="006158D2" w:rsidRDefault="00F6039D">
      <w:pPr>
        <w:tabs>
          <w:tab w:val="left" w:pos="1040"/>
        </w:tabs>
        <w:spacing w:after="0" w:line="276" w:lineRule="auto"/>
        <w:ind w:leftChars="398" w:left="1075"/>
        <w:contextualSpacing/>
        <w:rPr>
          <w:color w:val="auto"/>
          <w:sz w:val="28"/>
          <w:szCs w:val="28"/>
          <w:lang w:val="es-ES"/>
        </w:rPr>
      </w:pPr>
      <w:r w:rsidRPr="006158D2">
        <w:rPr>
          <w:color w:val="auto"/>
          <w:sz w:val="28"/>
          <w:szCs w:val="28"/>
          <w:lang w:val="es-ES"/>
        </w:rPr>
        <w:t>Có TK 154 - Chi phí sản xuất, kinh doanh dở dang.</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xml:space="preserve">3.6. Đối với vật liệu, dụng cụ thừa phát hiện khi kiểm kê đã xác định được </w:t>
      </w:r>
      <w:r w:rsidRPr="006158D2">
        <w:rPr>
          <w:color w:val="auto"/>
          <w:sz w:val="28"/>
          <w:szCs w:val="28"/>
          <w:lang w:val="es-ES"/>
        </w:rPr>
        <w:lastRenderedPageBreak/>
        <w:t>nguyên nhân thì căn cứ nguyên nhân thừa để ghi sổ, nếu chưa xác định được nguyên nhân thì căn cứ vào giá trị vật liệu, dụng cụ thừa,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TK 152 - Vật liệu, dụng cụ</w:t>
      </w:r>
    </w:p>
    <w:p w:rsidR="007477B5" w:rsidRPr="006158D2" w:rsidRDefault="00F6039D">
      <w:pPr>
        <w:tabs>
          <w:tab w:val="left" w:pos="1040"/>
        </w:tabs>
        <w:spacing w:after="0" w:line="276" w:lineRule="auto"/>
        <w:ind w:leftChars="398" w:left="1075"/>
        <w:contextualSpacing/>
        <w:rPr>
          <w:color w:val="auto"/>
          <w:sz w:val="28"/>
          <w:szCs w:val="28"/>
          <w:lang w:val="es-ES"/>
        </w:rPr>
      </w:pPr>
      <w:r w:rsidRPr="006158D2">
        <w:rPr>
          <w:color w:val="auto"/>
          <w:sz w:val="28"/>
          <w:szCs w:val="28"/>
          <w:lang w:val="es-ES"/>
        </w:rPr>
        <w:t>Có TK 338 - Phải trả khác .</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Khi có quyết định xử lý vật liệu, dụng cụ thừa phát hiện trong kiểm kê, căn cứ vào quyết định xử lý,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TK 338 - Phải trả khác</w:t>
      </w:r>
    </w:p>
    <w:p w:rsidR="007477B5" w:rsidRPr="006158D2" w:rsidRDefault="00F6039D">
      <w:pPr>
        <w:tabs>
          <w:tab w:val="left" w:pos="1040"/>
        </w:tabs>
        <w:spacing w:after="0" w:line="276" w:lineRule="auto"/>
        <w:ind w:leftChars="398" w:left="1075"/>
        <w:contextualSpacing/>
        <w:rPr>
          <w:color w:val="auto"/>
          <w:sz w:val="28"/>
          <w:szCs w:val="28"/>
          <w:lang w:val="es-ES"/>
        </w:rPr>
      </w:pPr>
      <w:r w:rsidRPr="006158D2">
        <w:rPr>
          <w:color w:val="auto"/>
          <w:sz w:val="28"/>
          <w:szCs w:val="28"/>
          <w:lang w:val="es-ES"/>
        </w:rPr>
        <w:t>Có các Tài khoản có liên quan.</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Nếu xác định ngay khi kiểm kê số vật liệu, dụng cụ thừa là của các đơn vị khác thì không ghi vào bên Nợ TK152 tương ứng với bên Có TK 338 thì HTX ghi vào Tài khoản 002 - Vật tư, hàng hóa, TSCĐ nhận giữ hộ, nhận gia công và trình bày trong phần thuyết minh Báo cáo tài chính.</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3.7. Khi xuất kho vật liệu, dụng cụ sử dụng vào sản xuất, kinh doanh,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các TK 154, 642,... (nếu dụng cụ thuộc loại phân bổ một lần)</w:t>
      </w:r>
    </w:p>
    <w:p w:rsidR="007477B5" w:rsidRPr="006158D2" w:rsidRDefault="00F6039D">
      <w:pPr>
        <w:tabs>
          <w:tab w:val="left" w:pos="2268"/>
        </w:tabs>
        <w:spacing w:after="0" w:line="276" w:lineRule="auto"/>
        <w:ind w:left="2268" w:hanging="1702"/>
        <w:contextualSpacing/>
        <w:rPr>
          <w:color w:val="auto"/>
          <w:sz w:val="28"/>
          <w:szCs w:val="28"/>
          <w:lang w:val="es-ES"/>
        </w:rPr>
      </w:pPr>
      <w:r w:rsidRPr="006158D2">
        <w:rPr>
          <w:color w:val="auto"/>
          <w:sz w:val="28"/>
          <w:szCs w:val="28"/>
          <w:lang w:val="es-ES"/>
        </w:rPr>
        <w:t>Nợ TK 242 - Tài sản khác (nếu dụng cụ thuộc loại phân bổ nhiều lần) (2421)</w:t>
      </w:r>
    </w:p>
    <w:p w:rsidR="007477B5" w:rsidRPr="006158D2" w:rsidRDefault="00F6039D">
      <w:pPr>
        <w:tabs>
          <w:tab w:val="left" w:pos="567"/>
        </w:tabs>
        <w:spacing w:after="0" w:line="276" w:lineRule="auto"/>
        <w:ind w:firstLine="1080"/>
        <w:contextualSpacing/>
        <w:rPr>
          <w:color w:val="auto"/>
          <w:sz w:val="28"/>
          <w:szCs w:val="28"/>
          <w:lang w:val="es-ES"/>
        </w:rPr>
      </w:pPr>
      <w:r w:rsidRPr="006158D2">
        <w:rPr>
          <w:color w:val="auto"/>
          <w:sz w:val="28"/>
          <w:szCs w:val="28"/>
          <w:lang w:val="es-ES"/>
        </w:rPr>
        <w:t>Có TK 152 - Vật liệu, dụng cụ.</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Trường hợp xuất công cụ dụng cụ lâu bền ra sử dụng, đồng thời ghi Nợ TK 005 - Công cụ dung cụ lâu bền đang sử dụng.</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3.8. Xuất vật liệu, dụng cụ sử dụng cho hoạt động đầu tư xây dựng cơ bản hoặc sửa chữa lớn TSCĐ,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TK 242 - Tài sản khác (2422)</w:t>
      </w:r>
    </w:p>
    <w:p w:rsidR="007477B5" w:rsidRPr="006158D2" w:rsidRDefault="00F6039D">
      <w:pPr>
        <w:tabs>
          <w:tab w:val="left" w:pos="567"/>
        </w:tabs>
        <w:spacing w:after="0" w:line="276" w:lineRule="auto"/>
        <w:ind w:firstLine="1080"/>
        <w:contextualSpacing/>
        <w:rPr>
          <w:color w:val="auto"/>
          <w:sz w:val="28"/>
          <w:szCs w:val="28"/>
          <w:lang w:val="es-ES"/>
        </w:rPr>
      </w:pPr>
      <w:r w:rsidRPr="006158D2">
        <w:rPr>
          <w:color w:val="auto"/>
          <w:sz w:val="28"/>
          <w:szCs w:val="28"/>
          <w:lang w:val="es-ES"/>
        </w:rPr>
        <w:t>Có TK 152 - Vật liệu, dụng cụ.</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Trường hợp xuất công cụ dụng cụ lâu bền ra sử dụng, đồng thời ghi Nợ TK 005 - Công cụ dung cụ lâu bền đang sử dụng.</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3.9. Đối với vật liệu, dụng cụ đưa đi góp vốn vào đơn vị khác, khi xuất vật liệu, dụng cụ,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TK 1218 - Đầu tư tài chính khác (giá đánh giá lại)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TK 658 - Chi phí khác (giá đánh giá lại &lt; giá trị ghi sổ)</w:t>
      </w:r>
    </w:p>
    <w:p w:rsidR="007477B5" w:rsidRPr="006158D2" w:rsidRDefault="00F6039D">
      <w:pPr>
        <w:tabs>
          <w:tab w:val="left" w:pos="567"/>
        </w:tabs>
        <w:spacing w:after="0" w:line="276" w:lineRule="auto"/>
        <w:ind w:firstLineChars="385" w:firstLine="1078"/>
        <w:contextualSpacing/>
        <w:rPr>
          <w:color w:val="auto"/>
          <w:sz w:val="28"/>
          <w:szCs w:val="28"/>
          <w:lang w:val="es-ES"/>
        </w:rPr>
      </w:pPr>
      <w:r w:rsidRPr="006158D2">
        <w:rPr>
          <w:color w:val="auto"/>
          <w:sz w:val="28"/>
          <w:szCs w:val="28"/>
          <w:lang w:val="es-ES"/>
        </w:rPr>
        <w:t>Có TK 152 - Vật liệu, dụng cụ (giá trị ghi sổ)</w:t>
      </w:r>
    </w:p>
    <w:p w:rsidR="007477B5" w:rsidRPr="006158D2" w:rsidRDefault="00F6039D">
      <w:pPr>
        <w:tabs>
          <w:tab w:val="left" w:pos="567"/>
        </w:tabs>
        <w:spacing w:after="0" w:line="276" w:lineRule="auto"/>
        <w:ind w:firstLineChars="385" w:firstLine="1078"/>
        <w:contextualSpacing/>
        <w:rPr>
          <w:color w:val="auto"/>
          <w:sz w:val="28"/>
          <w:szCs w:val="28"/>
          <w:lang w:val="es-ES"/>
        </w:rPr>
      </w:pPr>
      <w:r w:rsidRPr="006158D2">
        <w:rPr>
          <w:color w:val="auto"/>
          <w:sz w:val="28"/>
          <w:szCs w:val="28"/>
          <w:lang w:val="es-ES"/>
        </w:rPr>
        <w:t xml:space="preserve">Có TK 558 - Thu nhập khác (giá đánh giá lại &gt; giá trị ghi sổ). </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xml:space="preserve">3.10. Đối với vật liệu, dụng cụ thiếu hụt phát hiện khi kiểm kê: </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Mọi trường hợp thiếu hụt vật liệu, dụng cụ trong kho hoặc tại nơi quản lý, bảo quản phát hiện khi kiểm kê phải lập biên bản và truy tìm nguyên nhân, xác định người phạm lỗi. Căn cứ vào biên bản kiểm kê và quyết định xử lý của cấp có thẩm quyền để ghi sổ kế toán:</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Nếu do nhầm lẫn hoặc chưa ghi sổ phải tiến hành ghi bổ sung hoặc điều chỉnh lại số liệu trên sổ kế toán;</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lastRenderedPageBreak/>
        <w:t>- Nếu giá trị vật liệu, dụng cụ hao hụt nằm trong phạm vi hao hụt cho phép (hao hụt vật liệu trong định mức),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xml:space="preserve">Nợ các TK 611, 612 </w:t>
      </w:r>
    </w:p>
    <w:p w:rsidR="007477B5" w:rsidRPr="006158D2" w:rsidRDefault="00F6039D">
      <w:pPr>
        <w:tabs>
          <w:tab w:val="left" w:pos="567"/>
        </w:tabs>
        <w:spacing w:after="0" w:line="276" w:lineRule="auto"/>
        <w:ind w:firstLineChars="385" w:firstLine="1078"/>
        <w:contextualSpacing/>
        <w:rPr>
          <w:color w:val="auto"/>
          <w:sz w:val="28"/>
          <w:szCs w:val="28"/>
          <w:lang w:val="es-ES"/>
        </w:rPr>
      </w:pPr>
      <w:r w:rsidRPr="006158D2">
        <w:rPr>
          <w:color w:val="auto"/>
          <w:sz w:val="28"/>
          <w:szCs w:val="28"/>
          <w:lang w:val="es-ES"/>
        </w:rPr>
        <w:t>Có TK 152 - Vật liệu, dụng cụ.</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Nếu hàng tồn kho bị mất mát hoặc bị hao hụt ngoài định mức,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xml:space="preserve">Nợ TK 138 - Phải thu khác </w:t>
      </w:r>
    </w:p>
    <w:p w:rsidR="007477B5" w:rsidRPr="006158D2" w:rsidRDefault="00F6039D">
      <w:pPr>
        <w:tabs>
          <w:tab w:val="left" w:pos="567"/>
        </w:tabs>
        <w:spacing w:after="0" w:line="276" w:lineRule="auto"/>
        <w:ind w:firstLineChars="385" w:firstLine="1078"/>
        <w:contextualSpacing/>
        <w:rPr>
          <w:color w:val="auto"/>
          <w:sz w:val="28"/>
          <w:szCs w:val="28"/>
          <w:lang w:val="es-ES"/>
        </w:rPr>
      </w:pPr>
      <w:r w:rsidRPr="006158D2">
        <w:rPr>
          <w:color w:val="auto"/>
          <w:sz w:val="28"/>
          <w:szCs w:val="28"/>
          <w:lang w:val="es-ES"/>
        </w:rPr>
        <w:t>Có TK 152 - Vật liệu, dụng cụ</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Nếu dụng cụ lâu bền đang sử dụng bị mất, hư hỏng thì đồng thời ghi Có TK 005 - Công cụ dung cụ lâu bền đang sử dụng.</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Khi có quyết định xử lý, căn cứ vào quyết định, ghi:</w:t>
      </w:r>
    </w:p>
    <w:p w:rsidR="007477B5" w:rsidRPr="006158D2" w:rsidRDefault="00F6039D">
      <w:pPr>
        <w:tabs>
          <w:tab w:val="left" w:pos="567"/>
        </w:tabs>
        <w:spacing w:after="0" w:line="276" w:lineRule="auto"/>
        <w:ind w:leftChars="200" w:left="2973" w:hangingChars="869" w:hanging="2433"/>
        <w:contextualSpacing/>
        <w:rPr>
          <w:color w:val="auto"/>
          <w:sz w:val="28"/>
          <w:szCs w:val="28"/>
          <w:lang w:val="es-ES"/>
        </w:rPr>
      </w:pPr>
      <w:r w:rsidRPr="006158D2">
        <w:rPr>
          <w:color w:val="auto"/>
          <w:sz w:val="28"/>
          <w:szCs w:val="28"/>
          <w:lang w:val="es-ES"/>
        </w:rPr>
        <w:t>Nợ TK 111 - Tiền mặt (người phạm lỗi nộp tiền bồi thường)</w:t>
      </w:r>
    </w:p>
    <w:p w:rsidR="007477B5" w:rsidRPr="006158D2" w:rsidRDefault="00F6039D">
      <w:pPr>
        <w:tabs>
          <w:tab w:val="left" w:pos="567"/>
        </w:tabs>
        <w:spacing w:after="0" w:line="276" w:lineRule="auto"/>
        <w:ind w:leftChars="200" w:left="2973" w:hangingChars="869" w:hanging="2433"/>
        <w:contextualSpacing/>
        <w:rPr>
          <w:color w:val="auto"/>
          <w:sz w:val="28"/>
          <w:szCs w:val="28"/>
          <w:lang w:val="es-ES"/>
        </w:rPr>
      </w:pPr>
      <w:r w:rsidRPr="006158D2">
        <w:rPr>
          <w:color w:val="auto"/>
          <w:sz w:val="28"/>
          <w:szCs w:val="28"/>
          <w:lang w:val="es-ES"/>
        </w:rPr>
        <w:t>Nợ TK 334 - Phải trả người lao động (trừ tiền lương của người phạm lỗi)</w:t>
      </w:r>
    </w:p>
    <w:p w:rsidR="007477B5" w:rsidRPr="006158D2" w:rsidRDefault="00F6039D">
      <w:pPr>
        <w:tabs>
          <w:tab w:val="left" w:pos="1701"/>
        </w:tabs>
        <w:spacing w:after="0" w:line="276" w:lineRule="auto"/>
        <w:ind w:leftChars="200" w:left="2973" w:hangingChars="869" w:hanging="2433"/>
        <w:contextualSpacing/>
        <w:rPr>
          <w:color w:val="auto"/>
          <w:sz w:val="28"/>
          <w:szCs w:val="28"/>
          <w:lang w:val="es-ES"/>
        </w:rPr>
      </w:pPr>
      <w:r w:rsidRPr="006158D2">
        <w:rPr>
          <w:color w:val="auto"/>
          <w:sz w:val="28"/>
          <w:szCs w:val="28"/>
          <w:lang w:val="es-ES"/>
        </w:rPr>
        <w:t>Nợ các TK 611, 612 (phần giá trị VL, DC hao hụt, mất mát còn lại phải tính vào giá vốn hàng bán)</w:t>
      </w:r>
    </w:p>
    <w:p w:rsidR="007477B5" w:rsidRPr="006158D2" w:rsidRDefault="00F6039D">
      <w:pPr>
        <w:tabs>
          <w:tab w:val="left" w:pos="567"/>
        </w:tabs>
        <w:spacing w:after="0" w:line="276" w:lineRule="auto"/>
        <w:ind w:firstLineChars="385" w:firstLine="1078"/>
        <w:contextualSpacing/>
        <w:rPr>
          <w:color w:val="auto"/>
          <w:sz w:val="28"/>
          <w:szCs w:val="28"/>
          <w:lang w:val="es-ES"/>
        </w:rPr>
      </w:pPr>
      <w:r w:rsidRPr="006158D2">
        <w:rPr>
          <w:color w:val="auto"/>
          <w:sz w:val="28"/>
          <w:szCs w:val="28"/>
          <w:lang w:val="es-ES"/>
        </w:rPr>
        <w:t xml:space="preserve">Có TK 138 - Phải thu khác. </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3.11. Đối với nguyên vật liệu, phế liệu ứ đọng, không cần dùng</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 Phản ánh giá vốn khi thanh lý, nhượng bán nguyên vật liệu, phế liệu,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các TK 611, 612</w:t>
      </w:r>
    </w:p>
    <w:p w:rsidR="007477B5" w:rsidRPr="006158D2" w:rsidRDefault="00F6039D">
      <w:pPr>
        <w:tabs>
          <w:tab w:val="left" w:pos="567"/>
        </w:tabs>
        <w:spacing w:after="0" w:line="276" w:lineRule="auto"/>
        <w:ind w:firstLineChars="385" w:firstLine="1078"/>
        <w:contextualSpacing/>
        <w:rPr>
          <w:color w:val="auto"/>
          <w:sz w:val="28"/>
          <w:szCs w:val="28"/>
          <w:lang w:val="es-ES"/>
        </w:rPr>
      </w:pPr>
      <w:r w:rsidRPr="006158D2">
        <w:rPr>
          <w:color w:val="auto"/>
          <w:sz w:val="28"/>
          <w:szCs w:val="28"/>
          <w:lang w:val="es-ES"/>
        </w:rPr>
        <w:t>Có TK 152 - Vật liệu, dụng cụ.</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ab/>
        <w:t>- Phản ánh doanh thu bán nguyên vật liệu, phế liệu, ghi:</w:t>
      </w:r>
    </w:p>
    <w:p w:rsidR="007477B5" w:rsidRPr="006158D2" w:rsidRDefault="00F6039D" w:rsidP="006B2D92">
      <w:pPr>
        <w:tabs>
          <w:tab w:val="left" w:pos="567"/>
        </w:tabs>
        <w:spacing w:after="0" w:line="276" w:lineRule="auto"/>
        <w:ind w:firstLineChars="202" w:firstLine="566"/>
        <w:contextualSpacing/>
        <w:rPr>
          <w:color w:val="auto"/>
          <w:sz w:val="28"/>
          <w:szCs w:val="28"/>
          <w:lang w:val="es-ES"/>
        </w:rPr>
      </w:pPr>
      <w:r w:rsidRPr="006158D2">
        <w:rPr>
          <w:color w:val="auto"/>
          <w:sz w:val="28"/>
          <w:szCs w:val="28"/>
          <w:lang w:val="es-ES"/>
        </w:rPr>
        <w:t>Nợ các TK 111, 112, 131</w:t>
      </w:r>
    </w:p>
    <w:p w:rsidR="007477B5" w:rsidRPr="006158D2" w:rsidRDefault="00F6039D">
      <w:pPr>
        <w:tabs>
          <w:tab w:val="left" w:pos="567"/>
        </w:tabs>
        <w:spacing w:after="0" w:line="276" w:lineRule="auto"/>
        <w:ind w:firstLineChars="385" w:firstLine="1078"/>
        <w:contextualSpacing/>
        <w:rPr>
          <w:color w:val="auto"/>
          <w:sz w:val="28"/>
          <w:szCs w:val="28"/>
          <w:lang w:val="es-ES"/>
        </w:rPr>
      </w:pPr>
      <w:r w:rsidRPr="006158D2">
        <w:rPr>
          <w:color w:val="auto"/>
          <w:sz w:val="28"/>
          <w:szCs w:val="28"/>
          <w:lang w:val="es-ES"/>
        </w:rPr>
        <w:t xml:space="preserve">Có các TK 511, 512 </w:t>
      </w:r>
    </w:p>
    <w:p w:rsidR="007477B5" w:rsidRPr="006158D2" w:rsidRDefault="00F6039D">
      <w:pPr>
        <w:tabs>
          <w:tab w:val="left" w:pos="567"/>
        </w:tabs>
        <w:spacing w:after="0" w:line="276" w:lineRule="auto"/>
        <w:ind w:firstLineChars="385" w:firstLine="1078"/>
        <w:contextualSpacing/>
        <w:rPr>
          <w:color w:val="auto"/>
          <w:sz w:val="28"/>
          <w:szCs w:val="28"/>
          <w:lang w:val="es-ES"/>
        </w:rPr>
      </w:pPr>
      <w:r w:rsidRPr="006158D2">
        <w:rPr>
          <w:color w:val="auto"/>
          <w:sz w:val="28"/>
          <w:szCs w:val="28"/>
          <w:lang w:val="es-ES"/>
        </w:rPr>
        <w:t>Có TK 333 - Thuế và các khoản phải nộp Nhà nước.</w:t>
      </w:r>
    </w:p>
    <w:p w:rsidR="007477B5" w:rsidRPr="006158D2" w:rsidRDefault="00F6039D" w:rsidP="006B2D92">
      <w:pPr>
        <w:widowControl/>
        <w:spacing w:after="0" w:line="276" w:lineRule="auto"/>
        <w:ind w:firstLineChars="192" w:firstLine="540"/>
        <w:contextualSpacing/>
        <w:jc w:val="left"/>
        <w:rPr>
          <w:b/>
          <w:color w:val="auto"/>
          <w:sz w:val="28"/>
          <w:szCs w:val="28"/>
          <w:lang w:val="es-ES"/>
        </w:rPr>
      </w:pPr>
      <w:r w:rsidRPr="006158D2">
        <w:rPr>
          <w:b/>
          <w:color w:val="auto"/>
          <w:sz w:val="28"/>
          <w:szCs w:val="28"/>
          <w:lang w:val="es-ES"/>
        </w:rPr>
        <w:br w:type="page"/>
      </w:r>
    </w:p>
    <w:p w:rsidR="007477B5" w:rsidRPr="006158D2" w:rsidRDefault="00F6039D">
      <w:pPr>
        <w:spacing w:after="0" w:line="276" w:lineRule="auto"/>
        <w:contextualSpacing/>
        <w:jc w:val="center"/>
        <w:rPr>
          <w:color w:val="auto"/>
          <w:sz w:val="28"/>
          <w:szCs w:val="28"/>
          <w:lang w:val="es-ES"/>
        </w:rPr>
      </w:pPr>
      <w:r w:rsidRPr="006158D2">
        <w:rPr>
          <w:b/>
          <w:color w:val="auto"/>
          <w:sz w:val="28"/>
          <w:szCs w:val="28"/>
          <w:lang w:val="es-ES"/>
        </w:rPr>
        <w:lastRenderedPageBreak/>
        <w:t>TÀI KHOẢN 154 - CHI PHÍ SẢN XUẤT, KINH DOANH DỞ DANG</w:t>
      </w:r>
    </w:p>
    <w:p w:rsidR="007477B5" w:rsidRPr="006158D2" w:rsidRDefault="00F6039D" w:rsidP="006B2D92">
      <w:pPr>
        <w:pStyle w:val="1chinhtrangChar1CharCharCharChar"/>
        <w:spacing w:before="0" w:after="0" w:line="276" w:lineRule="auto"/>
        <w:ind w:firstLineChars="201" w:firstLine="565"/>
        <w:contextualSpacing/>
        <w:rPr>
          <w:rStyle w:val="Style1chinhtrangChar1BoldCharCharCharChar1"/>
          <w:rFonts w:ascii="Times New Roman" w:hAnsi="Times New Roman"/>
          <w:b w:val="0"/>
          <w:color w:val="auto"/>
          <w:sz w:val="28"/>
          <w:szCs w:val="26"/>
          <w:lang w:val="es-ES"/>
        </w:rPr>
      </w:pPr>
      <w:r w:rsidRPr="006158D2">
        <w:rPr>
          <w:rStyle w:val="Style1chinhtrangChar1BoldCharCharCharChar1"/>
          <w:rFonts w:ascii="Times New Roman" w:hAnsi="Times New Roman"/>
          <w:color w:val="auto"/>
          <w:sz w:val="28"/>
          <w:szCs w:val="26"/>
          <w:lang w:val="es-ES"/>
        </w:rPr>
        <w:t>1. Nguyên tắc kế toán</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es-ES"/>
        </w:rPr>
      </w:pPr>
      <w:r w:rsidRPr="006158D2">
        <w:rPr>
          <w:rFonts w:ascii="Times New Roman" w:hAnsi="Times New Roman"/>
          <w:color w:val="auto"/>
          <w:sz w:val="28"/>
          <w:szCs w:val="26"/>
          <w:lang w:val="es-ES"/>
        </w:rPr>
        <w:t>1.1. Tài khoản này dùng để phản ánh tổng hợp chi phí sản xuất, kinh doanh phục vụ cho việc tính giá thành sản phẩm, dịch vụ ở HTX.</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es-ES"/>
        </w:rPr>
      </w:pPr>
      <w:r w:rsidRPr="006158D2">
        <w:rPr>
          <w:rFonts w:ascii="Times New Roman" w:hAnsi="Times New Roman"/>
          <w:color w:val="auto"/>
          <w:sz w:val="28"/>
          <w:szCs w:val="26"/>
          <w:lang w:val="es-ES"/>
        </w:rPr>
        <w:t>1.2. Tài khoản 154 "Chi phí sản xuất, kinh doanh dở dang" phản ánh chi phí sản xuất, kinh doanh phát sinh trong kỳ; chi phí sản xuất, kinh doanh của khối lượng sản phẩm, dịch vụ hoàn thành trong kỳ; chi phí sản xuất, kinh doanh dở dang đầu kỳ, cuối kỳ của các hoạt động sản xuất, kinh doanh chính, phụ và thuê ngoài gia công chế biến ở các HTX sản xuất hoặc ở các HTX kinh doanh dịch vụ. Tài khoản 154 cũng phản ánh chi phí sản xuất, kinh doanh của các hoạt động sản xuất, gia công chế biến, hoặc cung cấp dịch vụ của các HTX thương mại, nếu có tổ chức các loại hình hoạt động này.</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es-ES"/>
        </w:rPr>
      </w:pPr>
      <w:r w:rsidRPr="006158D2">
        <w:rPr>
          <w:rFonts w:ascii="Times New Roman" w:hAnsi="Times New Roman"/>
          <w:color w:val="auto"/>
          <w:sz w:val="28"/>
          <w:szCs w:val="26"/>
          <w:lang w:val="es-ES"/>
        </w:rPr>
        <w:t>1.3. Chi phí sản xuất, kinh doanh hạch toán trên Tài khoản 154 phải được chi tiết theo địa điểm phát sinh chi phí (phân xưởng, bộ phận sản xuất, đội sản xu</w:t>
      </w:r>
      <w:r w:rsidR="006158D2" w:rsidRPr="006158D2">
        <w:rPr>
          <w:rFonts w:ascii="Times New Roman" w:hAnsi="Times New Roman"/>
          <w:color w:val="auto"/>
          <w:sz w:val="28"/>
          <w:szCs w:val="26"/>
          <w:lang w:val="es-ES"/>
        </w:rPr>
        <w:t xml:space="preserve">ất, </w:t>
      </w:r>
      <w:r w:rsidRPr="006158D2">
        <w:rPr>
          <w:rFonts w:ascii="Times New Roman" w:hAnsi="Times New Roman"/>
          <w:color w:val="auto"/>
          <w:sz w:val="28"/>
          <w:szCs w:val="26"/>
          <w:lang w:val="es-ES"/>
        </w:rPr>
        <w:t>công</w:t>
      </w:r>
      <w:r w:rsidR="006158D2" w:rsidRPr="006158D2">
        <w:rPr>
          <w:rFonts w:ascii="Times New Roman" w:hAnsi="Times New Roman"/>
          <w:color w:val="auto"/>
          <w:sz w:val="28"/>
          <w:szCs w:val="26"/>
          <w:lang w:val="es-ES"/>
        </w:rPr>
        <w:t xml:space="preserve"> </w:t>
      </w:r>
      <w:r w:rsidRPr="006158D2">
        <w:rPr>
          <w:rFonts w:ascii="Times New Roman" w:hAnsi="Times New Roman"/>
          <w:color w:val="auto"/>
          <w:sz w:val="28"/>
          <w:szCs w:val="26"/>
          <w:lang w:val="es-ES"/>
        </w:rPr>
        <w:t>trường,...); theo loại, nhóm sản phẩm, hoặc chi tiết, bộ phận sản phẩm; theo từng loại dịch vụ hoặc theo từng công đoạn dịch vụ.</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es-ES"/>
        </w:rPr>
      </w:pPr>
      <w:r w:rsidRPr="006158D2">
        <w:rPr>
          <w:rFonts w:ascii="Times New Roman" w:hAnsi="Times New Roman"/>
          <w:color w:val="auto"/>
          <w:sz w:val="28"/>
          <w:szCs w:val="26"/>
          <w:lang w:val="es-ES"/>
        </w:rPr>
        <w:t>1.4. Chi phí sản xuất, kinh doanh dở dang phản ánh trên Tài khoản 154 gồm những chi phí sau:</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es-ES"/>
        </w:rPr>
      </w:pPr>
      <w:r w:rsidRPr="006158D2">
        <w:rPr>
          <w:rFonts w:ascii="Times New Roman" w:hAnsi="Times New Roman"/>
          <w:color w:val="auto"/>
          <w:sz w:val="28"/>
          <w:szCs w:val="26"/>
          <w:lang w:val="es-ES"/>
        </w:rPr>
        <w:t>- Chi phí nguyên liệu, vật liệu trực tiếp;</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es-ES"/>
        </w:rPr>
      </w:pPr>
      <w:r w:rsidRPr="006158D2">
        <w:rPr>
          <w:rFonts w:ascii="Times New Roman" w:hAnsi="Times New Roman"/>
          <w:color w:val="auto"/>
          <w:sz w:val="28"/>
          <w:szCs w:val="26"/>
          <w:lang w:val="es-ES"/>
        </w:rPr>
        <w:t>- Chi phí nhân công trực tiếp;</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es-ES"/>
        </w:rPr>
      </w:pPr>
      <w:r w:rsidRPr="006158D2">
        <w:rPr>
          <w:rFonts w:ascii="Times New Roman" w:hAnsi="Times New Roman"/>
          <w:color w:val="auto"/>
          <w:sz w:val="28"/>
          <w:szCs w:val="26"/>
          <w:lang w:val="es-ES"/>
        </w:rPr>
        <w:t xml:space="preserve">- Chi phí sử dụng máy thi công (đối với hoạt động xây lắp) (nếu có); </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es-ES"/>
        </w:rPr>
      </w:pPr>
      <w:r w:rsidRPr="006158D2">
        <w:rPr>
          <w:rFonts w:ascii="Times New Roman" w:hAnsi="Times New Roman"/>
          <w:color w:val="auto"/>
          <w:sz w:val="28"/>
          <w:szCs w:val="26"/>
          <w:lang w:val="es-ES"/>
        </w:rPr>
        <w:t>- Chi phí sản xuất chung.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bCs/>
          <w:color w:val="auto"/>
          <w:sz w:val="28"/>
          <w:szCs w:val="26"/>
          <w:lang w:val="es-ES"/>
        </w:rPr>
      </w:pPr>
      <w:r w:rsidRPr="006158D2">
        <w:rPr>
          <w:rFonts w:ascii="Times New Roman" w:hAnsi="Times New Roman"/>
          <w:bCs/>
          <w:color w:val="auto"/>
          <w:sz w:val="28"/>
          <w:szCs w:val="26"/>
          <w:lang w:val="es-ES"/>
        </w:rPr>
        <w:t xml:space="preserve">1.5. Chi phí nguyên liệu, vật liệu, chi phí nhân công vượt trên mức bình thường và chi phí sản xuất chung cố định không phân bổ thì không được tính vào giá trị hàng tồn kho mà phải tính vào giá vốn hàng bán của kỳ kế toán. </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es-ES"/>
        </w:rPr>
      </w:pPr>
      <w:r w:rsidRPr="006158D2">
        <w:rPr>
          <w:rFonts w:ascii="Times New Roman" w:hAnsi="Times New Roman"/>
          <w:color w:val="auto"/>
          <w:sz w:val="28"/>
          <w:szCs w:val="26"/>
          <w:lang w:val="es-ES"/>
        </w:rPr>
        <w:t xml:space="preserve">1.6. Cuối kỳ, phân bổ chi phí sản xuất chung cố định và chi phí sản xuất chung biến đổi vào chi phí chế biến cho mỗi đơn vị sản phẩm theo chi phí thực tế phát sinh. </w:t>
      </w:r>
    </w:p>
    <w:p w:rsidR="007477B5" w:rsidRPr="006158D2" w:rsidRDefault="00F6039D" w:rsidP="006B2D92">
      <w:pPr>
        <w:pStyle w:val="11chucdanhnguoiky-co11CharCharChar"/>
        <w:spacing w:after="0" w:line="276" w:lineRule="auto"/>
        <w:ind w:firstLineChars="201" w:firstLine="565"/>
        <w:contextualSpacing/>
        <w:jc w:val="both"/>
        <w:rPr>
          <w:rFonts w:ascii="Times New Roman" w:hAnsi="Times New Roman"/>
          <w:color w:val="auto"/>
          <w:sz w:val="28"/>
          <w:szCs w:val="26"/>
          <w:lang w:val="it-IT"/>
        </w:rPr>
      </w:pPr>
      <w:r w:rsidRPr="006158D2">
        <w:rPr>
          <w:rFonts w:ascii="Times New Roman" w:hAnsi="Times New Roman"/>
          <w:color w:val="auto"/>
          <w:sz w:val="28"/>
          <w:szCs w:val="26"/>
          <w:lang w:val="it-IT"/>
        </w:rPr>
        <w:t>2. Phương pháp vận dụng Tài khoản 154 trong ngành công nghiệp</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2.1. Tài khoản 154 “Chi phí sản xuất, kinh doanh dở dang" áp dụng trong ngành công nghiệp dùng để tập hợp, tổng hợp chi phí sản xuất và tính giá thành sản phẩm của các phân xưởng, hoặc bộ phận sản xuất, chế tạo sản phẩm. Đối với các HTX sản xuất có thuê ngoài gia công, chế biến, cung cấp lao vụ, dịch vụ cho bên ngoài hoặc phục vụ cho việc sản xuất sản phẩm thì chi phí của những hoạt động này cũng được tập hợp vào Tài khoản 154.</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Style w:val="Style1chinhtrangChar1BoldCharCharCharChar1"/>
          <w:rFonts w:ascii="Times New Roman" w:hAnsi="Times New Roman"/>
          <w:b w:val="0"/>
          <w:color w:val="auto"/>
          <w:sz w:val="28"/>
          <w:szCs w:val="26"/>
          <w:lang w:val="it-IT"/>
        </w:rPr>
        <w:t>2.2.</w:t>
      </w:r>
      <w:r w:rsidRPr="006158D2">
        <w:rPr>
          <w:rFonts w:ascii="Times New Roman" w:hAnsi="Times New Roman"/>
          <w:color w:val="auto"/>
          <w:sz w:val="28"/>
          <w:szCs w:val="26"/>
          <w:lang w:val="it-IT"/>
        </w:rPr>
        <w:t xml:space="preserve"> Chỉ được phản ánh vào Tài khoản 154 những nội dung chi phí sau:</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Chi phí nguyên liệu, vật liệu trực tiếp cho việc sản xuất, chế tạo sản phẩm;</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lastRenderedPageBreak/>
        <w:t>- Chi phí nhân công trực tiếp cho việc sản xuất, chế tạo sản phẩm;</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Chi phí sản xuất chung phục vụ trực tiếp cho việc sản xuất, chế tạo sản phẩm.</w:t>
      </w:r>
    </w:p>
    <w:p w:rsidR="007477B5" w:rsidRPr="006158D2" w:rsidRDefault="00F6039D" w:rsidP="006B2D92">
      <w:pPr>
        <w:pStyle w:val="1chinhtrangChar1CharCharCharChar"/>
        <w:spacing w:before="0" w:after="0" w:line="276" w:lineRule="auto"/>
        <w:ind w:firstLineChars="201" w:firstLine="563"/>
        <w:contextualSpacing/>
        <w:rPr>
          <w:color w:val="auto"/>
          <w:sz w:val="28"/>
          <w:szCs w:val="26"/>
          <w:lang w:val="it-IT"/>
        </w:rPr>
      </w:pPr>
      <w:r w:rsidRPr="006158D2">
        <w:rPr>
          <w:rStyle w:val="Style1chinhtrangChar1BoldCharCharCharChar1"/>
          <w:rFonts w:ascii="Times New Roman" w:hAnsi="Times New Roman"/>
          <w:b w:val="0"/>
          <w:color w:val="auto"/>
          <w:sz w:val="28"/>
          <w:szCs w:val="26"/>
          <w:lang w:val="it-IT"/>
        </w:rPr>
        <w:t>2.3.</w:t>
      </w:r>
      <w:r w:rsidRPr="006158D2">
        <w:rPr>
          <w:rFonts w:ascii="Times New Roman" w:hAnsi="Times New Roman"/>
          <w:color w:val="auto"/>
          <w:sz w:val="28"/>
          <w:szCs w:val="26"/>
          <w:lang w:val="it-IT"/>
        </w:rPr>
        <w:t xml:space="preserve"> Tài khoản </w:t>
      </w:r>
      <w:r w:rsidRPr="006158D2">
        <w:rPr>
          <w:rFonts w:ascii="Times New Roman" w:hAnsi="Times New Roman"/>
          <w:iCs/>
          <w:color w:val="auto"/>
          <w:sz w:val="28"/>
          <w:szCs w:val="26"/>
          <w:lang w:val="it-IT"/>
        </w:rPr>
        <w:t>1</w:t>
      </w:r>
      <w:r w:rsidRPr="006158D2">
        <w:rPr>
          <w:rFonts w:ascii="Times New Roman" w:hAnsi="Times New Roman"/>
          <w:color w:val="auto"/>
          <w:sz w:val="28"/>
          <w:szCs w:val="26"/>
          <w:lang w:val="it-IT"/>
        </w:rPr>
        <w:t xml:space="preserve">54 ở các HTX sản xuất công nghiệp </w:t>
      </w:r>
      <w:r w:rsidRPr="006158D2">
        <w:rPr>
          <w:rFonts w:ascii="Times New Roman" w:hAnsi="Times New Roman" w:hint="eastAsia"/>
          <w:color w:val="auto"/>
          <w:sz w:val="28"/>
          <w:szCs w:val="26"/>
          <w:lang w:val="it-IT"/>
        </w:rPr>
        <w:t>đư</w:t>
      </w:r>
      <w:r w:rsidRPr="006158D2">
        <w:rPr>
          <w:rFonts w:ascii="Times New Roman" w:hAnsi="Times New Roman"/>
          <w:color w:val="auto"/>
          <w:sz w:val="28"/>
          <w:szCs w:val="26"/>
          <w:lang w:val="it-IT"/>
        </w:rPr>
        <w:t xml:space="preserve">ợc hạch toán chi tiết theo </w:t>
      </w:r>
      <w:r w:rsidRPr="006158D2">
        <w:rPr>
          <w:rFonts w:ascii="Times New Roman" w:hAnsi="Times New Roman" w:hint="eastAsia"/>
          <w:color w:val="auto"/>
          <w:sz w:val="28"/>
          <w:szCs w:val="26"/>
          <w:lang w:val="it-IT"/>
        </w:rPr>
        <w:t>đ</w:t>
      </w:r>
      <w:r w:rsidRPr="006158D2">
        <w:rPr>
          <w:rFonts w:ascii="Times New Roman" w:hAnsi="Times New Roman"/>
          <w:color w:val="auto"/>
          <w:sz w:val="28"/>
          <w:szCs w:val="26"/>
          <w:lang w:val="it-IT"/>
        </w:rPr>
        <w:t xml:space="preserve">ịa </w:t>
      </w:r>
      <w:r w:rsidRPr="006158D2">
        <w:rPr>
          <w:rFonts w:ascii="Times New Roman" w:hAnsi="Times New Roman" w:hint="eastAsia"/>
          <w:color w:val="auto"/>
          <w:sz w:val="28"/>
          <w:szCs w:val="26"/>
          <w:lang w:val="it-IT"/>
        </w:rPr>
        <w:t>đ</w:t>
      </w:r>
      <w:r w:rsidRPr="006158D2">
        <w:rPr>
          <w:rFonts w:ascii="Times New Roman" w:hAnsi="Times New Roman"/>
          <w:color w:val="auto"/>
          <w:sz w:val="28"/>
          <w:szCs w:val="26"/>
          <w:lang w:val="it-IT"/>
        </w:rPr>
        <w:t>iểm phát sinh chi phí (phân x</w:t>
      </w:r>
      <w:r w:rsidRPr="006158D2">
        <w:rPr>
          <w:rFonts w:ascii="Times New Roman" w:hAnsi="Times New Roman" w:hint="eastAsia"/>
          <w:color w:val="auto"/>
          <w:sz w:val="28"/>
          <w:szCs w:val="26"/>
          <w:lang w:val="it-IT"/>
        </w:rPr>
        <w:t>ư</w:t>
      </w:r>
      <w:r w:rsidRPr="006158D2">
        <w:rPr>
          <w:rFonts w:ascii="Times New Roman" w:hAnsi="Times New Roman"/>
          <w:color w:val="auto"/>
          <w:sz w:val="28"/>
          <w:szCs w:val="26"/>
          <w:lang w:val="it-IT"/>
        </w:rPr>
        <w:t>ởng, bộ phận sản xuất), theo loại, nhóm sản phẩm, sản phẩm hoặc chi tiết bộ phận sản phẩm.</w:t>
      </w:r>
    </w:p>
    <w:p w:rsidR="007477B5" w:rsidRPr="006158D2" w:rsidRDefault="00F6039D" w:rsidP="006B2D92">
      <w:pPr>
        <w:pStyle w:val="11chucdanhnguoiky-co11CharCharChar"/>
        <w:spacing w:after="0" w:line="276" w:lineRule="auto"/>
        <w:ind w:firstLineChars="201" w:firstLine="565"/>
        <w:contextualSpacing/>
        <w:jc w:val="both"/>
        <w:rPr>
          <w:rFonts w:ascii="Times New Roman" w:hAnsi="Times New Roman"/>
          <w:color w:val="auto"/>
          <w:sz w:val="28"/>
          <w:szCs w:val="26"/>
          <w:lang w:val="it-IT"/>
        </w:rPr>
      </w:pPr>
      <w:r w:rsidRPr="006158D2">
        <w:rPr>
          <w:rFonts w:ascii="Times New Roman" w:hAnsi="Times New Roman"/>
          <w:color w:val="auto"/>
          <w:sz w:val="28"/>
          <w:szCs w:val="26"/>
          <w:lang w:val="it-IT"/>
        </w:rPr>
        <w:t>3. Phương pháp vận dụng Tài khoản 154 trong ngành nông nghiệp</w:t>
      </w:r>
    </w:p>
    <w:p w:rsidR="007477B5" w:rsidRPr="006158D2" w:rsidRDefault="00F6039D" w:rsidP="006B2D92">
      <w:pPr>
        <w:pStyle w:val="11chucdanhnguoiky-co11CharCharChar"/>
        <w:spacing w:after="0" w:line="276" w:lineRule="auto"/>
        <w:ind w:firstLineChars="201" w:firstLine="565"/>
        <w:contextualSpacing/>
        <w:jc w:val="both"/>
        <w:rPr>
          <w:rFonts w:ascii="Times New Roman" w:hAnsi="Times New Roman"/>
          <w:color w:val="auto"/>
          <w:sz w:val="28"/>
          <w:szCs w:val="26"/>
          <w:lang w:val="it-IT"/>
        </w:rPr>
      </w:pPr>
      <w:r w:rsidRPr="006158D2">
        <w:rPr>
          <w:rFonts w:ascii="Times New Roman" w:hAnsi="Times New Roman"/>
          <w:color w:val="auto"/>
          <w:sz w:val="28"/>
          <w:szCs w:val="26"/>
          <w:lang w:val="it-IT"/>
        </w:rPr>
        <w:t>3.1. Một số nội dung cần lưu ý khi hạch toán TK 154 trong ngành nông nghiệp</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a) Tài khoản 154 "Chi phí sản xuất, kinh doanh dở dang" áp dụng trong ngành nông nghiệp dùng để tập hợp tổng chi phí sản xuất và tính giá thành sản phẩm của các hoạt động nuôi trồng, chế biến sản phẩm hoặc dịch vụ nông nghiệp. Tài khoản này phải được hạch toán chi tiết theo ngành kinh doanh nông nghiệp (trồng trọt, chăn nuôi, chế biến,...), theo địa điểm phát sinh chi phí (phân xưởng, đội sản xuất,...), chi tiết theo từng loại cây, con và từng loại sản phẩm, từng sản phẩm hoặc dịch vụ.</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Style w:val="Style1chinhtrangChar1BoldCharCharCharChar1"/>
          <w:rFonts w:ascii="Times New Roman" w:hAnsi="Times New Roman"/>
          <w:b w:val="0"/>
          <w:color w:val="auto"/>
          <w:sz w:val="28"/>
          <w:szCs w:val="26"/>
          <w:lang w:val="it-IT"/>
        </w:rPr>
        <w:t>b)</w:t>
      </w:r>
      <w:r w:rsidRPr="006158D2">
        <w:rPr>
          <w:rFonts w:ascii="Times New Roman" w:hAnsi="Times New Roman"/>
          <w:color w:val="auto"/>
          <w:sz w:val="28"/>
          <w:szCs w:val="26"/>
          <w:lang w:val="it-IT"/>
        </w:rPr>
        <w:t xml:space="preserve"> Giá thành sản xuất thực tế của sản phẩm nông nghiệp được xác định vào cuối vụ thu hoạch hoặc cuối năm. Sản phẩm thu hoạch năm nào thì tính giá thành trong năm đó nghĩa là chi phí chi ra trong năm nay nhưng năm sau mới thu hoạch sản phẩm thì năm sau mới tính giá thành và chi phí chi ra trong năm trước nhưng liên quan đến sản phẩm hoàn thành trong năm nay thì được tính vào giá thành của thành phẩm hoàn thành.</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Style w:val="Style1chinhtrangChar1BoldCharCharCharChar1"/>
          <w:rFonts w:ascii="Times New Roman" w:hAnsi="Times New Roman"/>
          <w:b w:val="0"/>
          <w:color w:val="auto"/>
          <w:sz w:val="28"/>
          <w:szCs w:val="26"/>
          <w:lang w:val="it-IT"/>
        </w:rPr>
        <w:t>c)</w:t>
      </w:r>
      <w:r w:rsidRPr="006158D2">
        <w:rPr>
          <w:rFonts w:ascii="Times New Roman" w:hAnsi="Times New Roman"/>
          <w:color w:val="auto"/>
          <w:sz w:val="28"/>
          <w:szCs w:val="26"/>
          <w:lang w:val="it-IT"/>
        </w:rPr>
        <w:t xml:space="preserve"> Đối với ngành trồng trọt, chi phí phải được hạch toán chi tiết theo 3 loại cây:</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xml:space="preserve">- Cây ngắn ngày (lúa, khoai, </w:t>
      </w:r>
      <w:r w:rsidRPr="006158D2">
        <w:rPr>
          <w:rFonts w:ascii="Times New Roman" w:hAnsi="Times New Roman"/>
          <w:iCs/>
          <w:color w:val="auto"/>
          <w:sz w:val="28"/>
          <w:szCs w:val="26"/>
          <w:lang w:val="it-IT"/>
        </w:rPr>
        <w:t>sắn,...);</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xml:space="preserve">- Cây trồng một lần thu hoạch nhiều lần (dứa, chuối,...); </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Cây lâu năm (chè, cà phê, cao su, hồ tiêu, cây ăn quả,...).</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Đối với các loại cây trồng 2, 3 vụ trong một năm, hoặc trồng năm nay, năm sau mới thu hoạch, hoặc loại cây vừa có diện tích trồng mới, vừa có diện tích chăm sóc thu hoạch trong cùng một năm,... thì phải căn cứ vào tình hình thực tế để ghi chép, phản ánh rõ ràng chi phí của vụ này với vụ khác, của diện tích này với diện tích khác, của năm trước với năm nay và năm sau,...</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Style w:val="Style1chinhtrangChar1BoldCharCharCharChar1"/>
          <w:rFonts w:ascii="Times New Roman" w:hAnsi="Times New Roman"/>
          <w:b w:val="0"/>
          <w:color w:val="auto"/>
          <w:sz w:val="28"/>
          <w:szCs w:val="26"/>
          <w:lang w:val="it-IT"/>
        </w:rPr>
        <w:t>d)</w:t>
      </w:r>
      <w:r w:rsidRPr="006158D2">
        <w:rPr>
          <w:rFonts w:ascii="Times New Roman" w:hAnsi="Times New Roman"/>
          <w:color w:val="auto"/>
          <w:sz w:val="28"/>
          <w:szCs w:val="26"/>
          <w:lang w:val="it-IT"/>
        </w:rPr>
        <w:t xml:space="preserve"> Không phản ánh vào tài khoản này chi phí khai hoang, trồng mới và chăm sóc cây lâu năm đang trong thời kỳ XDCB, chi phí bán hàng, chi phí quản lý HTX và chi phí khác.</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Style w:val="Style1chinhtrangChar1BoldCharCharCharChar1"/>
          <w:rFonts w:ascii="Times New Roman" w:hAnsi="Times New Roman"/>
          <w:b w:val="0"/>
          <w:color w:val="auto"/>
          <w:sz w:val="28"/>
          <w:szCs w:val="26"/>
          <w:lang w:val="it-IT"/>
        </w:rPr>
        <w:t>đ)</w:t>
      </w:r>
      <w:r w:rsidRPr="006158D2">
        <w:rPr>
          <w:rFonts w:ascii="Times New Roman" w:hAnsi="Times New Roman"/>
          <w:color w:val="auto"/>
          <w:sz w:val="28"/>
          <w:szCs w:val="26"/>
          <w:lang w:val="it-IT"/>
        </w:rPr>
        <w:t xml:space="preserve"> Về nguyên tắc, chi phí sản xuất ngành trồng trọt được hạch toán chi tiết vào bên Nợ Tài khoản 154 "Chi phí sản xuất, kinh doanh dở dang" theo từng đối tượng tập hợp chi phí. Đối với một số loại chi phí có liên quan đến nhiều đối </w:t>
      </w:r>
      <w:r w:rsidRPr="006158D2">
        <w:rPr>
          <w:rFonts w:ascii="Times New Roman" w:hAnsi="Times New Roman"/>
          <w:color w:val="auto"/>
          <w:sz w:val="28"/>
          <w:szCs w:val="26"/>
          <w:lang w:val="it-IT"/>
        </w:rPr>
        <w:lastRenderedPageBreak/>
        <w:t>tượng hạch toán hoặc liên quan đến nhiều vụ, nhiều thời kỳ thì phải phản ánh trên các tài khoản riêng, sau đó phân bổ vào giá thành của các loại sản phẩm liên quan như: Chi phí tưới tiêu nước, chi phí chuẩn bị đất và trồng mới năm đầu của những cây trồng một lần, thu hoạch nhiều lần (chi phí này không thuộc vốn đầu tư XDCB),...</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Style w:val="Style1chinhtrangChar1BoldCharCharCharChar1"/>
          <w:rFonts w:ascii="Times New Roman" w:hAnsi="Times New Roman"/>
          <w:b w:val="0"/>
          <w:color w:val="auto"/>
          <w:sz w:val="28"/>
          <w:szCs w:val="26"/>
          <w:lang w:val="it-IT"/>
        </w:rPr>
        <w:t>e)</w:t>
      </w:r>
      <w:r w:rsidRPr="006158D2">
        <w:rPr>
          <w:rFonts w:ascii="Times New Roman" w:hAnsi="Times New Roman"/>
          <w:color w:val="auto"/>
          <w:sz w:val="28"/>
          <w:szCs w:val="26"/>
          <w:lang w:val="it-IT"/>
        </w:rPr>
        <w:t xml:space="preserve"> Trên cùng một diện tích canh tác, nếu trồng xen từ hai loại cây nông nghiệp ngắn ngày trở lên thì những chi phí phát sinh có liên quan trực tiếp đến loại cây nào được tập hợp riêng cho loại cây đó (như: Hạt giống, chi phí gieo trồng, thu hoạch,...), chi phí phát sinh chung cho nhiều loại cây (chi phí cày bừa, tưới tiêu nước,...) thì được tập hợp riêng và phân bổ cho từng loại cây theo diện tích gieo trồng hoặc theo một tiêu thức phù hợp.</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g) Đối với cây lâu năm, quá trình từ khi làm đất, gieo trồng, chăm sóc đến khi bắt đầu có sản phẩm (thu, bói) thì được hạch toán như quá trình đầu tư XDCB để hình thành nên TSCĐ được tập hợp chi phí ở TK 242 “Tài sản khác”, chi tiết hoạt động XDCB dở dang. Chi phí cho vườn cây lâu năm trong quá trình sản xuất, kinh doanh bao gồm các chi phí cho khâu chăm sóc, khâu thu hoạch.</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Style w:val="Style1chinhtrangChar1BoldCharCharCharChar1"/>
          <w:rFonts w:ascii="Times New Roman" w:hAnsi="Times New Roman"/>
          <w:b w:val="0"/>
          <w:color w:val="auto"/>
          <w:sz w:val="28"/>
          <w:szCs w:val="26"/>
          <w:lang w:val="it-IT"/>
        </w:rPr>
        <w:t>h)</w:t>
      </w:r>
      <w:r w:rsidRPr="006158D2">
        <w:rPr>
          <w:rFonts w:ascii="Times New Roman" w:hAnsi="Times New Roman"/>
          <w:color w:val="auto"/>
          <w:sz w:val="28"/>
          <w:szCs w:val="26"/>
          <w:lang w:val="it-IT"/>
        </w:rPr>
        <w:t xml:space="preserve"> Khi hạch toán chi phí ngành chăn nuôi trên Tài khoản 154 cần chú ý một số điểm sau:</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Hạch toán chi phí chăn nuôi phải chi tiết cho từng loại hoạt động chăn nuôi (như chăn nuôi trâu bò, chăn nuôi lợn,...), theo từng nhóm hoặc từng loại gia súc, gia cầm;</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xml:space="preserve">- Súc vật con của đàn súc vật cơ bản hay nuôi béo đẻ ra sau khi tách mẹ được mở sổ chi tiết theo dõi riêng theo giá thành thực tế; </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Đối với súc vật cơ bản khi đào thải chuyển thành súc vật nuôi lớn, nuôi béo được hạch toán vào Tài khoản 154 theo giá trị còn lại của súc vật cơ bản;</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Đối tượng tính giá thành trong ngành chăn nuôi là: 1 kg sữa tươi, 1 con bò con tiêu chuẩn, giá thành 1 kg thịt, giá thành 1 kg thịt hơi, giá thành 1 ngày/con chăn nuôi,...</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i) Phần chi phí nguyên vật liệu, chi phí nhân công trực tiếp vượt trên mức bình thường, chi phí sản xuất chung cố định không phân bổ thì không được tính vào giá thành sản phẩm mà được hạch toán vào giá vốn hàng bán của kỳ kế toán.</w:t>
      </w:r>
    </w:p>
    <w:p w:rsidR="007477B5" w:rsidRPr="006158D2" w:rsidRDefault="00F6039D" w:rsidP="006B2D92">
      <w:pPr>
        <w:spacing w:after="0" w:line="276" w:lineRule="auto"/>
        <w:ind w:firstLineChars="201" w:firstLine="565"/>
        <w:contextualSpacing/>
        <w:rPr>
          <w:rFonts w:eastAsia=".VnTime"/>
          <w:b/>
          <w:color w:val="auto"/>
          <w:sz w:val="28"/>
          <w:szCs w:val="26"/>
          <w:lang w:val="es-ES"/>
        </w:rPr>
      </w:pPr>
      <w:r w:rsidRPr="006158D2">
        <w:rPr>
          <w:b/>
          <w:color w:val="auto"/>
          <w:sz w:val="28"/>
          <w:szCs w:val="26"/>
          <w:lang w:val="it-IT"/>
        </w:rPr>
        <w:t xml:space="preserve">3.2. </w:t>
      </w:r>
      <w:r w:rsidRPr="006158D2">
        <w:rPr>
          <w:rFonts w:eastAsia=".VnTime"/>
          <w:b/>
          <w:color w:val="auto"/>
          <w:sz w:val="28"/>
          <w:szCs w:val="26"/>
          <w:lang w:val="es-ES"/>
        </w:rPr>
        <w:t>Nội dung chi phí sản xuất của một số ngành nghề, dịch vụ nông nghiệp</w:t>
      </w:r>
    </w:p>
    <w:p w:rsidR="007477B5" w:rsidRPr="006158D2" w:rsidRDefault="00F6039D" w:rsidP="006B2D92">
      <w:pPr>
        <w:spacing w:after="0" w:line="276" w:lineRule="auto"/>
        <w:ind w:firstLineChars="201" w:firstLine="563"/>
        <w:contextualSpacing/>
        <w:rPr>
          <w:rFonts w:eastAsia=".VnTime"/>
          <w:i/>
          <w:color w:val="auto"/>
          <w:sz w:val="28"/>
          <w:szCs w:val="26"/>
          <w:lang w:val="es-ES"/>
        </w:rPr>
      </w:pPr>
      <w:r w:rsidRPr="006158D2">
        <w:rPr>
          <w:rFonts w:eastAsia=".VnTime"/>
          <w:color w:val="auto"/>
          <w:sz w:val="28"/>
          <w:szCs w:val="26"/>
          <w:lang w:val="es-ES"/>
        </w:rPr>
        <w:t>a) Dịch vụ t</w:t>
      </w:r>
      <w:r w:rsidRPr="006158D2">
        <w:rPr>
          <w:rFonts w:eastAsia=".VnTime" w:hint="cs"/>
          <w:color w:val="auto"/>
          <w:sz w:val="28"/>
          <w:szCs w:val="26"/>
          <w:lang w:val="es-ES"/>
        </w:rPr>
        <w:t>ư</w:t>
      </w:r>
      <w:r w:rsidRPr="006158D2">
        <w:rPr>
          <w:rFonts w:eastAsia=".VnTime"/>
          <w:color w:val="auto"/>
          <w:sz w:val="28"/>
          <w:szCs w:val="26"/>
          <w:lang w:val="es-ES"/>
        </w:rPr>
        <w:t>ới tiêu n</w:t>
      </w:r>
      <w:r w:rsidRPr="006158D2">
        <w:rPr>
          <w:rFonts w:eastAsia=".VnTime" w:hint="cs"/>
          <w:color w:val="auto"/>
          <w:sz w:val="28"/>
          <w:szCs w:val="26"/>
          <w:lang w:val="es-ES"/>
        </w:rPr>
        <w:t>ư</w:t>
      </w:r>
      <w:r w:rsidRPr="006158D2">
        <w:rPr>
          <w:rFonts w:eastAsia=".VnTime"/>
          <w:color w:val="auto"/>
          <w:sz w:val="28"/>
          <w:szCs w:val="26"/>
          <w:lang w:val="es-ES"/>
        </w:rPr>
        <w:t>ớc gồm các khoản chi phí chủ yếu sau:</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Tiền n</w:t>
      </w:r>
      <w:r w:rsidRPr="006158D2">
        <w:rPr>
          <w:rFonts w:eastAsia=".VnTime" w:hint="cs"/>
          <w:color w:val="auto"/>
          <w:sz w:val="28"/>
          <w:szCs w:val="26"/>
          <w:lang w:val="es-ES"/>
        </w:rPr>
        <w:t>ư</w:t>
      </w:r>
      <w:r w:rsidRPr="006158D2">
        <w:rPr>
          <w:rFonts w:eastAsia=".VnTime"/>
          <w:color w:val="auto"/>
          <w:sz w:val="28"/>
          <w:szCs w:val="26"/>
          <w:lang w:val="es-ES"/>
        </w:rPr>
        <w:t>ớc phải trả cho các công ty thuỷ nông;</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xml:space="preserve">- Tiền </w:t>
      </w:r>
      <w:r w:rsidRPr="006158D2">
        <w:rPr>
          <w:rFonts w:eastAsia=".VnTime" w:hint="cs"/>
          <w:color w:val="auto"/>
          <w:sz w:val="28"/>
          <w:szCs w:val="26"/>
          <w:lang w:val="es-ES"/>
        </w:rPr>
        <w:t>đ</w:t>
      </w:r>
      <w:r w:rsidRPr="006158D2">
        <w:rPr>
          <w:rFonts w:eastAsia=".VnTime"/>
          <w:color w:val="auto"/>
          <w:sz w:val="28"/>
          <w:szCs w:val="26"/>
          <w:lang w:val="es-ES"/>
        </w:rPr>
        <w:t>iện, x</w:t>
      </w:r>
      <w:r w:rsidRPr="006158D2">
        <w:rPr>
          <w:rFonts w:eastAsia=".VnTime" w:hint="cs"/>
          <w:color w:val="auto"/>
          <w:sz w:val="28"/>
          <w:szCs w:val="26"/>
          <w:lang w:val="es-ES"/>
        </w:rPr>
        <w:t>ă</w:t>
      </w:r>
      <w:r w:rsidRPr="006158D2">
        <w:rPr>
          <w:rFonts w:eastAsia=".VnTime"/>
          <w:color w:val="auto"/>
          <w:sz w:val="28"/>
          <w:szCs w:val="26"/>
          <w:lang w:val="es-ES"/>
        </w:rPr>
        <w:t>ng dầu chạy máy b</w:t>
      </w:r>
      <w:r w:rsidRPr="006158D2">
        <w:rPr>
          <w:rFonts w:eastAsia=".VnTime" w:hint="cs"/>
          <w:color w:val="auto"/>
          <w:sz w:val="28"/>
          <w:szCs w:val="26"/>
          <w:lang w:val="es-ES"/>
        </w:rPr>
        <w:t>ơ</w:t>
      </w:r>
      <w:r w:rsidRPr="006158D2">
        <w:rPr>
          <w:rFonts w:eastAsia=".VnTime"/>
          <w:color w:val="auto"/>
          <w:sz w:val="28"/>
          <w:szCs w:val="26"/>
          <w:lang w:val="es-ES"/>
        </w:rPr>
        <w:t>m;</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Khấu hao trạm b</w:t>
      </w:r>
      <w:r w:rsidRPr="006158D2">
        <w:rPr>
          <w:rFonts w:eastAsia=".VnTime" w:hint="cs"/>
          <w:color w:val="auto"/>
          <w:sz w:val="28"/>
          <w:szCs w:val="26"/>
          <w:lang w:val="es-ES"/>
        </w:rPr>
        <w:t>ơ</w:t>
      </w:r>
      <w:r w:rsidRPr="006158D2">
        <w:rPr>
          <w:rFonts w:eastAsia=".VnTime"/>
          <w:color w:val="auto"/>
          <w:sz w:val="28"/>
          <w:szCs w:val="26"/>
          <w:lang w:val="es-ES"/>
        </w:rPr>
        <w:t>m và hệ thống kênh m</w:t>
      </w:r>
      <w:r w:rsidRPr="006158D2">
        <w:rPr>
          <w:rFonts w:eastAsia=".VnTime" w:hint="cs"/>
          <w:color w:val="auto"/>
          <w:sz w:val="28"/>
          <w:szCs w:val="26"/>
          <w:lang w:val="es-ES"/>
        </w:rPr>
        <w:t>ươ</w:t>
      </w:r>
      <w:r w:rsidRPr="006158D2">
        <w:rPr>
          <w:rFonts w:eastAsia=".VnTime"/>
          <w:color w:val="auto"/>
          <w:sz w:val="28"/>
          <w:szCs w:val="26"/>
          <w:lang w:val="es-ES"/>
        </w:rPr>
        <w:t>ng dẫn n</w:t>
      </w:r>
      <w:r w:rsidRPr="006158D2">
        <w:rPr>
          <w:rFonts w:eastAsia=".VnTime" w:hint="cs"/>
          <w:color w:val="auto"/>
          <w:sz w:val="28"/>
          <w:szCs w:val="26"/>
          <w:lang w:val="es-ES"/>
        </w:rPr>
        <w:t>ư</w:t>
      </w:r>
      <w:r w:rsidRPr="006158D2">
        <w:rPr>
          <w:rFonts w:eastAsia=".VnTime"/>
          <w:color w:val="auto"/>
          <w:sz w:val="28"/>
          <w:szCs w:val="26"/>
          <w:lang w:val="es-ES"/>
        </w:rPr>
        <w:t xml:space="preserve">ớc do HTX </w:t>
      </w:r>
      <w:r w:rsidRPr="006158D2">
        <w:rPr>
          <w:rFonts w:eastAsia=".VnTime" w:hint="cs"/>
          <w:color w:val="auto"/>
          <w:sz w:val="28"/>
          <w:szCs w:val="26"/>
          <w:lang w:val="es-ES"/>
        </w:rPr>
        <w:t>đ</w:t>
      </w:r>
      <w:r w:rsidRPr="006158D2">
        <w:rPr>
          <w:rFonts w:eastAsia=".VnTime"/>
          <w:color w:val="auto"/>
          <w:sz w:val="28"/>
          <w:szCs w:val="26"/>
          <w:lang w:val="es-ES"/>
        </w:rPr>
        <w:t>ầu t</w:t>
      </w:r>
      <w:r w:rsidRPr="006158D2">
        <w:rPr>
          <w:rFonts w:eastAsia=".VnTime" w:hint="cs"/>
          <w:color w:val="auto"/>
          <w:sz w:val="28"/>
          <w:szCs w:val="26"/>
          <w:lang w:val="es-ES"/>
        </w:rPr>
        <w:t>ư</w:t>
      </w:r>
      <w:r w:rsidRPr="006158D2">
        <w:rPr>
          <w:rFonts w:eastAsia=".VnTime"/>
          <w:color w:val="auto"/>
          <w:sz w:val="28"/>
          <w:szCs w:val="26"/>
          <w:lang w:val="es-ES"/>
        </w:rPr>
        <w:t xml:space="preserve"> vốn;</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lastRenderedPageBreak/>
        <w:t>- Chi phí nạo vét, sửa chữa hệ thống kênh m</w:t>
      </w:r>
      <w:r w:rsidRPr="006158D2">
        <w:rPr>
          <w:rFonts w:eastAsia=".VnTime" w:hint="cs"/>
          <w:color w:val="auto"/>
          <w:sz w:val="28"/>
          <w:szCs w:val="26"/>
          <w:lang w:val="es-ES"/>
        </w:rPr>
        <w:t>ươ</w:t>
      </w:r>
      <w:r w:rsidRPr="006158D2">
        <w:rPr>
          <w:rFonts w:eastAsia=".VnTime"/>
          <w:color w:val="auto"/>
          <w:sz w:val="28"/>
          <w:szCs w:val="26"/>
          <w:lang w:val="es-ES"/>
        </w:rPr>
        <w:t>ng;</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Chi phí sửa chữa th</w:t>
      </w:r>
      <w:r w:rsidRPr="006158D2">
        <w:rPr>
          <w:rFonts w:eastAsia=".VnTime" w:hint="cs"/>
          <w:color w:val="auto"/>
          <w:sz w:val="28"/>
          <w:szCs w:val="26"/>
          <w:lang w:val="es-ES"/>
        </w:rPr>
        <w:t>ư</w:t>
      </w:r>
      <w:r w:rsidRPr="006158D2">
        <w:rPr>
          <w:rFonts w:eastAsia=".VnTime"/>
          <w:color w:val="auto"/>
          <w:sz w:val="28"/>
          <w:szCs w:val="26"/>
          <w:lang w:val="es-ES"/>
        </w:rPr>
        <w:t>ờng xuyên và sửa chữa lớn trạm b</w:t>
      </w:r>
      <w:r w:rsidRPr="006158D2">
        <w:rPr>
          <w:rFonts w:eastAsia=".VnTime" w:hint="cs"/>
          <w:color w:val="auto"/>
          <w:sz w:val="28"/>
          <w:szCs w:val="26"/>
          <w:lang w:val="es-ES"/>
        </w:rPr>
        <w:t>ơ</w:t>
      </w:r>
      <w:r w:rsidRPr="006158D2">
        <w:rPr>
          <w:rFonts w:eastAsia=".VnTime"/>
          <w:color w:val="auto"/>
          <w:sz w:val="28"/>
          <w:szCs w:val="26"/>
          <w:lang w:val="es-ES"/>
        </w:rPr>
        <w:t>m, máy b</w:t>
      </w:r>
      <w:r w:rsidRPr="006158D2">
        <w:rPr>
          <w:rFonts w:eastAsia=".VnTime" w:hint="cs"/>
          <w:color w:val="auto"/>
          <w:sz w:val="28"/>
          <w:szCs w:val="26"/>
          <w:lang w:val="es-ES"/>
        </w:rPr>
        <w:t>ơ</w:t>
      </w:r>
      <w:r w:rsidRPr="006158D2">
        <w:rPr>
          <w:rFonts w:eastAsia=".VnTime"/>
          <w:color w:val="auto"/>
          <w:sz w:val="28"/>
          <w:szCs w:val="26"/>
          <w:lang w:val="es-ES"/>
        </w:rPr>
        <w:t>m;</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xml:space="preserve">- Tiền công lao </w:t>
      </w:r>
      <w:r w:rsidRPr="006158D2">
        <w:rPr>
          <w:rFonts w:eastAsia=".VnTime" w:hint="cs"/>
          <w:color w:val="auto"/>
          <w:sz w:val="28"/>
          <w:szCs w:val="26"/>
          <w:lang w:val="es-ES"/>
        </w:rPr>
        <w:t>đ</w:t>
      </w:r>
      <w:r w:rsidRPr="006158D2">
        <w:rPr>
          <w:rFonts w:eastAsia=".VnTime"/>
          <w:color w:val="auto"/>
          <w:sz w:val="28"/>
          <w:szCs w:val="26"/>
          <w:lang w:val="es-ES"/>
        </w:rPr>
        <w:t xml:space="preserve">ộng trả cho thành viên vận hành máy và </w:t>
      </w:r>
      <w:r w:rsidRPr="006158D2">
        <w:rPr>
          <w:rFonts w:eastAsia=".VnTime" w:hint="cs"/>
          <w:color w:val="auto"/>
          <w:sz w:val="28"/>
          <w:szCs w:val="26"/>
          <w:lang w:val="es-ES"/>
        </w:rPr>
        <w:t>đ</w:t>
      </w:r>
      <w:r w:rsidRPr="006158D2">
        <w:rPr>
          <w:rFonts w:eastAsia=".VnTime"/>
          <w:color w:val="auto"/>
          <w:sz w:val="28"/>
          <w:szCs w:val="26"/>
          <w:lang w:val="es-ES"/>
        </w:rPr>
        <w:t>iều phối n</w:t>
      </w:r>
      <w:r w:rsidRPr="006158D2">
        <w:rPr>
          <w:rFonts w:eastAsia=".VnTime" w:hint="cs"/>
          <w:color w:val="auto"/>
          <w:sz w:val="28"/>
          <w:szCs w:val="26"/>
          <w:lang w:val="es-ES"/>
        </w:rPr>
        <w:t>ư</w:t>
      </w:r>
      <w:r w:rsidRPr="006158D2">
        <w:rPr>
          <w:rFonts w:eastAsia=".VnTime"/>
          <w:color w:val="auto"/>
          <w:sz w:val="28"/>
          <w:szCs w:val="26"/>
          <w:lang w:val="es-ES"/>
        </w:rPr>
        <w:t>ớc;</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Các khoản chi phí trực tiếp nh</w:t>
      </w:r>
      <w:r w:rsidRPr="006158D2">
        <w:rPr>
          <w:rFonts w:eastAsia=".VnTime" w:hint="cs"/>
          <w:color w:val="auto"/>
          <w:sz w:val="28"/>
          <w:szCs w:val="26"/>
          <w:lang w:val="es-ES"/>
        </w:rPr>
        <w:t>ư</w:t>
      </w:r>
      <w:r w:rsidRPr="006158D2">
        <w:rPr>
          <w:rFonts w:eastAsia=".VnTime"/>
          <w:color w:val="auto"/>
          <w:sz w:val="28"/>
          <w:szCs w:val="26"/>
          <w:lang w:val="es-ES"/>
        </w:rPr>
        <w:t xml:space="preserve"> lãi tiền vay…</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b) Dịch vụ phòng trừ sâu bệnh:</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Các loại thuốc sử dụng phòng trừ sâu bệnh cho cây trồng;</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Nhiên liệu chạy máy phun thuốc sâu;</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Khấu hao máy b</w:t>
      </w:r>
      <w:r w:rsidRPr="006158D2">
        <w:rPr>
          <w:rFonts w:eastAsia=".VnTime" w:hint="cs"/>
          <w:color w:val="auto"/>
          <w:sz w:val="28"/>
          <w:szCs w:val="26"/>
          <w:lang w:val="es-ES"/>
        </w:rPr>
        <w:t>ơ</w:t>
      </w:r>
      <w:r w:rsidRPr="006158D2">
        <w:rPr>
          <w:rFonts w:eastAsia=".VnTime"/>
          <w:color w:val="auto"/>
          <w:sz w:val="28"/>
          <w:szCs w:val="26"/>
          <w:lang w:val="es-ES"/>
        </w:rPr>
        <w:t>m thuốc sâu;</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xml:space="preserve">- Chi phí dụng cụ cầm tay, quần áo, dụng cụ phòng hộ lao </w:t>
      </w:r>
      <w:r w:rsidRPr="006158D2">
        <w:rPr>
          <w:rFonts w:eastAsia=".VnTime" w:hint="cs"/>
          <w:color w:val="auto"/>
          <w:sz w:val="28"/>
          <w:szCs w:val="26"/>
          <w:lang w:val="es-ES"/>
        </w:rPr>
        <w:t>đ</w:t>
      </w:r>
      <w:r w:rsidRPr="006158D2">
        <w:rPr>
          <w:rFonts w:eastAsia=".VnTime"/>
          <w:color w:val="auto"/>
          <w:sz w:val="28"/>
          <w:szCs w:val="26"/>
          <w:lang w:val="es-ES"/>
        </w:rPr>
        <w:t>ộng;</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Chi phí sửa chữa máy b</w:t>
      </w:r>
      <w:r w:rsidRPr="006158D2">
        <w:rPr>
          <w:rFonts w:eastAsia=".VnTime" w:hint="cs"/>
          <w:color w:val="auto"/>
          <w:sz w:val="28"/>
          <w:szCs w:val="26"/>
          <w:lang w:val="es-ES"/>
        </w:rPr>
        <w:t>ơ</w:t>
      </w:r>
      <w:r w:rsidRPr="006158D2">
        <w:rPr>
          <w:rFonts w:eastAsia=".VnTime"/>
          <w:color w:val="auto"/>
          <w:sz w:val="28"/>
          <w:szCs w:val="26"/>
          <w:lang w:val="es-ES"/>
        </w:rPr>
        <w:t>m và bình b</w:t>
      </w:r>
      <w:r w:rsidRPr="006158D2">
        <w:rPr>
          <w:rFonts w:eastAsia=".VnTime" w:hint="cs"/>
          <w:color w:val="auto"/>
          <w:sz w:val="28"/>
          <w:szCs w:val="26"/>
          <w:lang w:val="es-ES"/>
        </w:rPr>
        <w:t>ơ</w:t>
      </w:r>
      <w:r w:rsidRPr="006158D2">
        <w:rPr>
          <w:rFonts w:eastAsia=".VnTime"/>
          <w:color w:val="auto"/>
          <w:sz w:val="28"/>
          <w:szCs w:val="26"/>
          <w:lang w:val="es-ES"/>
        </w:rPr>
        <w:t>m thuốc trừ sâu;</w:t>
      </w:r>
    </w:p>
    <w:p w:rsidR="007477B5" w:rsidRPr="006158D2" w:rsidRDefault="00F6039D" w:rsidP="006B2D92">
      <w:pPr>
        <w:spacing w:after="0" w:line="276" w:lineRule="auto"/>
        <w:ind w:firstLineChars="201" w:firstLine="563"/>
        <w:contextualSpacing/>
        <w:rPr>
          <w:rFonts w:eastAsia=".VnTime"/>
          <w:color w:val="auto"/>
          <w:sz w:val="28"/>
          <w:szCs w:val="26"/>
          <w:lang w:val="es-ES"/>
        </w:rPr>
      </w:pPr>
      <w:r w:rsidRPr="006158D2">
        <w:rPr>
          <w:rFonts w:eastAsia=".VnTime"/>
          <w:color w:val="auto"/>
          <w:sz w:val="28"/>
          <w:szCs w:val="26"/>
          <w:lang w:val="es-ES"/>
        </w:rPr>
        <w:t xml:space="preserve">- Chi phí tiền công lao </w:t>
      </w:r>
      <w:r w:rsidRPr="006158D2">
        <w:rPr>
          <w:rFonts w:eastAsia=".VnTime" w:hint="cs"/>
          <w:color w:val="auto"/>
          <w:sz w:val="28"/>
          <w:szCs w:val="26"/>
          <w:lang w:val="es-ES"/>
        </w:rPr>
        <w:t>đ</w:t>
      </w:r>
      <w:r w:rsidRPr="006158D2">
        <w:rPr>
          <w:rFonts w:eastAsia=".VnTime"/>
          <w:color w:val="auto"/>
          <w:sz w:val="28"/>
          <w:szCs w:val="26"/>
          <w:lang w:val="es-ES"/>
        </w:rPr>
        <w:t>ộng và các khoản bồi d</w:t>
      </w:r>
      <w:r w:rsidRPr="006158D2">
        <w:rPr>
          <w:rFonts w:eastAsia=".VnTime" w:hint="cs"/>
          <w:color w:val="auto"/>
          <w:sz w:val="28"/>
          <w:szCs w:val="26"/>
          <w:lang w:val="es-ES"/>
        </w:rPr>
        <w:t>ư</w:t>
      </w:r>
      <w:r w:rsidRPr="006158D2">
        <w:rPr>
          <w:rFonts w:eastAsia=".VnTime"/>
          <w:color w:val="auto"/>
          <w:sz w:val="28"/>
          <w:szCs w:val="26"/>
          <w:lang w:val="es-ES"/>
        </w:rPr>
        <w:t xml:space="preserve">ỡng </w:t>
      </w:r>
      <w:r w:rsidRPr="006158D2">
        <w:rPr>
          <w:rFonts w:eastAsia=".VnTime" w:hint="cs"/>
          <w:color w:val="auto"/>
          <w:sz w:val="28"/>
          <w:szCs w:val="26"/>
          <w:lang w:val="es-ES"/>
        </w:rPr>
        <w:t>đ</w:t>
      </w:r>
      <w:r w:rsidRPr="006158D2">
        <w:rPr>
          <w:rFonts w:eastAsia=".VnTime"/>
          <w:color w:val="auto"/>
          <w:sz w:val="28"/>
          <w:szCs w:val="26"/>
          <w:lang w:val="es-ES"/>
        </w:rPr>
        <w:t>ộc hại;</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Các khoản chi phí trực tiếp khác nh</w:t>
      </w:r>
      <w:r w:rsidRPr="006158D2">
        <w:rPr>
          <w:rFonts w:eastAsia=".VnTime" w:hint="cs"/>
          <w:color w:val="auto"/>
          <w:sz w:val="28"/>
          <w:szCs w:val="26"/>
        </w:rPr>
        <w:t>ư</w:t>
      </w:r>
      <w:r w:rsidRPr="006158D2">
        <w:rPr>
          <w:rFonts w:eastAsia=".VnTime"/>
          <w:color w:val="auto"/>
          <w:sz w:val="28"/>
          <w:szCs w:val="26"/>
        </w:rPr>
        <w:t xml:space="preserve"> lãi tiền vay.</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c) Dịch vụ cung cấp vật t</w:t>
      </w:r>
      <w:r w:rsidRPr="006158D2">
        <w:rPr>
          <w:rFonts w:eastAsia=".VnTime" w:hint="cs"/>
          <w:color w:val="auto"/>
          <w:sz w:val="28"/>
          <w:szCs w:val="26"/>
        </w:rPr>
        <w:t>ư</w:t>
      </w:r>
      <w:r w:rsidRPr="006158D2">
        <w:rPr>
          <w:rFonts w:eastAsia=".VnTime"/>
          <w:color w:val="auto"/>
          <w:sz w:val="28"/>
          <w:szCs w:val="26"/>
        </w:rPr>
        <w:t xml:space="preserve"> nông nghiệp và bao tiêu sản phẩm cho các hộ có các khoản chi phí chủ yếu sau:</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Các khoản chi về vận chuyển, bốc xếp, bảo quản hàng hóa từ n</w:t>
      </w:r>
      <w:r w:rsidRPr="006158D2">
        <w:rPr>
          <w:rFonts w:eastAsia=".VnTime" w:hint="cs"/>
          <w:color w:val="auto"/>
          <w:sz w:val="28"/>
          <w:szCs w:val="26"/>
        </w:rPr>
        <w:t>ơ</w:t>
      </w:r>
      <w:r w:rsidRPr="006158D2">
        <w:rPr>
          <w:rFonts w:eastAsia=".VnTime"/>
          <w:color w:val="auto"/>
          <w:sz w:val="28"/>
          <w:szCs w:val="26"/>
        </w:rPr>
        <w:t xml:space="preserve">i mua về kho HTX và các khoản chi phí liên quan </w:t>
      </w:r>
      <w:r w:rsidRPr="006158D2">
        <w:rPr>
          <w:rFonts w:eastAsia=".VnTime" w:hint="cs"/>
          <w:color w:val="auto"/>
          <w:sz w:val="28"/>
          <w:szCs w:val="26"/>
        </w:rPr>
        <w:t>đ</w:t>
      </w:r>
      <w:r w:rsidRPr="006158D2">
        <w:rPr>
          <w:rFonts w:eastAsia=".VnTime"/>
          <w:color w:val="auto"/>
          <w:sz w:val="28"/>
          <w:szCs w:val="26"/>
        </w:rPr>
        <w:t>ến việc tiêu thụ vật t</w:t>
      </w:r>
      <w:r w:rsidRPr="006158D2">
        <w:rPr>
          <w:rFonts w:eastAsia=".VnTime" w:hint="cs"/>
          <w:color w:val="auto"/>
          <w:sz w:val="28"/>
          <w:szCs w:val="26"/>
        </w:rPr>
        <w:t>ư</w:t>
      </w:r>
      <w:r w:rsidRPr="006158D2">
        <w:rPr>
          <w:rFonts w:eastAsia=".VnTime"/>
          <w:color w:val="auto"/>
          <w:sz w:val="28"/>
          <w:szCs w:val="26"/>
        </w:rPr>
        <w:t>, hàng hóa;</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Khấu hao nhà kho, ph</w:t>
      </w:r>
      <w:r w:rsidRPr="006158D2">
        <w:rPr>
          <w:rFonts w:eastAsia=".VnTime" w:hint="cs"/>
          <w:color w:val="auto"/>
          <w:sz w:val="28"/>
          <w:szCs w:val="26"/>
        </w:rPr>
        <w:t>ươ</w:t>
      </w:r>
      <w:r w:rsidRPr="006158D2">
        <w:rPr>
          <w:rFonts w:eastAsia=".VnTime"/>
          <w:color w:val="auto"/>
          <w:sz w:val="28"/>
          <w:szCs w:val="26"/>
        </w:rPr>
        <w:t>ng tiện vận chuyển của bộ phận dịch vụ;</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Lãi tiền vay phải trả;</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Tiền công cán bộ, thành viên trực tiếp hoạt </w:t>
      </w:r>
      <w:r w:rsidRPr="006158D2">
        <w:rPr>
          <w:rFonts w:eastAsia=".VnTime" w:hint="cs"/>
          <w:color w:val="auto"/>
          <w:sz w:val="28"/>
          <w:szCs w:val="26"/>
        </w:rPr>
        <w:t>đ</w:t>
      </w:r>
      <w:r w:rsidRPr="006158D2">
        <w:rPr>
          <w:rFonts w:eastAsia=".VnTime"/>
          <w:color w:val="auto"/>
          <w:sz w:val="28"/>
          <w:szCs w:val="26"/>
        </w:rPr>
        <w:t>ộng dịch vụ cung cấp vật t</w:t>
      </w:r>
      <w:r w:rsidRPr="006158D2">
        <w:rPr>
          <w:rFonts w:eastAsia=".VnTime" w:hint="cs"/>
          <w:color w:val="auto"/>
          <w:sz w:val="28"/>
          <w:szCs w:val="26"/>
        </w:rPr>
        <w:t>ư</w:t>
      </w:r>
      <w:r w:rsidRPr="006158D2">
        <w:rPr>
          <w:rFonts w:eastAsia=".VnTime"/>
          <w:color w:val="auto"/>
          <w:sz w:val="28"/>
          <w:szCs w:val="26"/>
        </w:rPr>
        <w:t xml:space="preserve"> nông nghiệp và tiêu thụ sản phẩm;</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Các khoản chi phí trực tiếp khác.</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Không phản ánh vào chi phí dịch vụ cung cấp vật t</w:t>
      </w:r>
      <w:r w:rsidRPr="006158D2">
        <w:rPr>
          <w:rFonts w:eastAsia=".VnTime" w:hint="cs"/>
          <w:color w:val="auto"/>
          <w:sz w:val="28"/>
          <w:szCs w:val="26"/>
        </w:rPr>
        <w:t>ư</w:t>
      </w:r>
      <w:r w:rsidRPr="006158D2">
        <w:rPr>
          <w:rFonts w:eastAsia=".VnTime"/>
          <w:color w:val="auto"/>
          <w:sz w:val="28"/>
          <w:szCs w:val="26"/>
        </w:rPr>
        <w:t xml:space="preserve"> nông nghiệp giá vốn (giá mua vào) của vật t</w:t>
      </w:r>
      <w:r w:rsidRPr="006158D2">
        <w:rPr>
          <w:rFonts w:eastAsia=".VnTime" w:hint="cs"/>
          <w:color w:val="auto"/>
          <w:sz w:val="28"/>
          <w:szCs w:val="26"/>
        </w:rPr>
        <w:t>ư</w:t>
      </w:r>
      <w:r w:rsidRPr="006158D2">
        <w:rPr>
          <w:rFonts w:eastAsia=".VnTime"/>
          <w:color w:val="auto"/>
          <w:sz w:val="28"/>
          <w:szCs w:val="26"/>
        </w:rPr>
        <w:t>, hàng hóa và sản phẩm nhận bao tiêu cho các hộ.</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d) Hoạt </w:t>
      </w:r>
      <w:r w:rsidRPr="006158D2">
        <w:rPr>
          <w:rFonts w:eastAsia=".VnTime" w:hint="cs"/>
          <w:color w:val="auto"/>
          <w:sz w:val="28"/>
          <w:szCs w:val="26"/>
        </w:rPr>
        <w:t>đ</w:t>
      </w:r>
      <w:r w:rsidRPr="006158D2">
        <w:rPr>
          <w:rFonts w:eastAsia=".VnTime"/>
          <w:color w:val="auto"/>
          <w:sz w:val="28"/>
          <w:szCs w:val="26"/>
        </w:rPr>
        <w:t>ộng nhận hàng về gia công, nh</w:t>
      </w:r>
      <w:r w:rsidRPr="006158D2">
        <w:rPr>
          <w:rFonts w:eastAsia=".VnTime" w:hint="cs"/>
          <w:color w:val="auto"/>
          <w:sz w:val="28"/>
          <w:szCs w:val="26"/>
        </w:rPr>
        <w:t>ư</w:t>
      </w:r>
      <w:r w:rsidRPr="006158D2">
        <w:rPr>
          <w:rFonts w:eastAsia=".VnTime"/>
          <w:color w:val="auto"/>
          <w:sz w:val="28"/>
          <w:szCs w:val="26"/>
        </w:rPr>
        <w:t>: May mặc, dệt thảm, thêu ren… có các chi phí sản xuất sau:</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Các khoản chi phí liên quan </w:t>
      </w:r>
      <w:r w:rsidRPr="006158D2">
        <w:rPr>
          <w:rFonts w:eastAsia=".VnTime" w:hint="cs"/>
          <w:color w:val="auto"/>
          <w:sz w:val="28"/>
          <w:szCs w:val="26"/>
        </w:rPr>
        <w:t>đ</w:t>
      </w:r>
      <w:r w:rsidRPr="006158D2">
        <w:rPr>
          <w:rFonts w:eastAsia=".VnTime"/>
          <w:color w:val="auto"/>
          <w:sz w:val="28"/>
          <w:szCs w:val="26"/>
        </w:rPr>
        <w:t>ến việc nhận, trả hàng sau khi gia công xong nh</w:t>
      </w:r>
      <w:r w:rsidRPr="006158D2">
        <w:rPr>
          <w:rFonts w:eastAsia=".VnTime" w:hint="cs"/>
          <w:color w:val="auto"/>
          <w:sz w:val="28"/>
          <w:szCs w:val="26"/>
        </w:rPr>
        <w:t>ư</w:t>
      </w:r>
      <w:r w:rsidRPr="006158D2">
        <w:rPr>
          <w:rFonts w:eastAsia=".VnTime"/>
          <w:color w:val="auto"/>
          <w:sz w:val="28"/>
          <w:szCs w:val="26"/>
        </w:rPr>
        <w:t xml:space="preserve"> chi phí vận chuyển, bốc xếp, bảo quản hàng hóa…;</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Các loại vật liệu do HTX bỏ ra trong quá trình gia công;</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Tiền công lao </w:t>
      </w:r>
      <w:r w:rsidRPr="006158D2">
        <w:rPr>
          <w:rFonts w:eastAsia=".VnTime" w:hint="cs"/>
          <w:color w:val="auto"/>
          <w:sz w:val="28"/>
          <w:szCs w:val="26"/>
        </w:rPr>
        <w:t>đ</w:t>
      </w:r>
      <w:r w:rsidRPr="006158D2">
        <w:rPr>
          <w:rFonts w:eastAsia=".VnTime"/>
          <w:color w:val="auto"/>
          <w:sz w:val="28"/>
          <w:szCs w:val="26"/>
        </w:rPr>
        <w:t>ộng của nhân viên trực tiếp gia công;</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Chi phí về </w:t>
      </w:r>
      <w:r w:rsidRPr="006158D2">
        <w:rPr>
          <w:rFonts w:eastAsia=".VnTime" w:hint="cs"/>
          <w:color w:val="auto"/>
          <w:sz w:val="28"/>
          <w:szCs w:val="26"/>
        </w:rPr>
        <w:t>đ</w:t>
      </w:r>
      <w:r w:rsidRPr="006158D2">
        <w:rPr>
          <w:rFonts w:eastAsia=".VnTime"/>
          <w:color w:val="auto"/>
          <w:sz w:val="28"/>
          <w:szCs w:val="26"/>
        </w:rPr>
        <w:t>iện, nhiên liệu sử dụng trong quá trình gia công;</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Khấu hao máy móc, thiết bị, nhà x</w:t>
      </w:r>
      <w:r w:rsidRPr="006158D2">
        <w:rPr>
          <w:rFonts w:eastAsia=".VnTime" w:hint="cs"/>
          <w:color w:val="auto"/>
          <w:sz w:val="28"/>
          <w:szCs w:val="26"/>
        </w:rPr>
        <w:t>ư</w:t>
      </w:r>
      <w:r w:rsidRPr="006158D2">
        <w:rPr>
          <w:rFonts w:eastAsia=".VnTime"/>
          <w:color w:val="auto"/>
          <w:sz w:val="28"/>
          <w:szCs w:val="26"/>
        </w:rPr>
        <w:t>ởng;</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Chi phí sửa chữa máy móc, thiết bị;</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Các khoản chi phí trực tiếp khác (nh</w:t>
      </w:r>
      <w:r w:rsidRPr="006158D2">
        <w:rPr>
          <w:rFonts w:eastAsia=".VnTime" w:hint="cs"/>
          <w:color w:val="auto"/>
          <w:sz w:val="28"/>
          <w:szCs w:val="26"/>
        </w:rPr>
        <w:t>ư</w:t>
      </w:r>
      <w:r w:rsidRPr="006158D2">
        <w:rPr>
          <w:rFonts w:eastAsia=".VnTime"/>
          <w:color w:val="auto"/>
          <w:sz w:val="28"/>
          <w:szCs w:val="26"/>
        </w:rPr>
        <w:t xml:space="preserve"> lãi tiền vay..).</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Không phản ánh vào chi phí gia công giá trị nguyên vật liệu của bên giao gia công.</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hint="cs"/>
          <w:color w:val="auto"/>
          <w:sz w:val="28"/>
          <w:szCs w:val="26"/>
        </w:rPr>
        <w:t>đ</w:t>
      </w:r>
      <w:r w:rsidRPr="006158D2">
        <w:rPr>
          <w:rFonts w:eastAsia=".VnTime"/>
          <w:color w:val="auto"/>
          <w:sz w:val="28"/>
          <w:szCs w:val="26"/>
        </w:rPr>
        <w:t xml:space="preserve">) Hoạt </w:t>
      </w:r>
      <w:r w:rsidRPr="006158D2">
        <w:rPr>
          <w:rFonts w:eastAsia=".VnTime" w:hint="cs"/>
          <w:color w:val="auto"/>
          <w:sz w:val="28"/>
          <w:szCs w:val="26"/>
        </w:rPr>
        <w:t>đ</w:t>
      </w:r>
      <w:r w:rsidRPr="006158D2">
        <w:rPr>
          <w:rFonts w:eastAsia=".VnTime"/>
          <w:color w:val="auto"/>
          <w:sz w:val="28"/>
          <w:szCs w:val="26"/>
        </w:rPr>
        <w:t xml:space="preserve">ộng chế biến nông, lâm sản: Chi phí sản xuất gồm các khoản sau: </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Giá trị nguyên vật liệu chính </w:t>
      </w:r>
      <w:r w:rsidRPr="006158D2">
        <w:rPr>
          <w:rFonts w:eastAsia=".VnTime" w:hint="cs"/>
          <w:color w:val="auto"/>
          <w:sz w:val="28"/>
          <w:szCs w:val="26"/>
        </w:rPr>
        <w:t>đư</w:t>
      </w:r>
      <w:r w:rsidRPr="006158D2">
        <w:rPr>
          <w:rFonts w:eastAsia=".VnTime"/>
          <w:color w:val="auto"/>
          <w:sz w:val="28"/>
          <w:szCs w:val="26"/>
        </w:rPr>
        <w:t>a vào chế biến;</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Các loại nguyên vật liệu phụ sử dụng trong quá trình chế biến;</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lastRenderedPageBreak/>
        <w:t xml:space="preserve">- Chi phí về </w:t>
      </w:r>
      <w:r w:rsidRPr="006158D2">
        <w:rPr>
          <w:rFonts w:eastAsia=".VnTime" w:hint="cs"/>
          <w:color w:val="auto"/>
          <w:sz w:val="28"/>
          <w:szCs w:val="26"/>
        </w:rPr>
        <w:t>đ</w:t>
      </w:r>
      <w:r w:rsidRPr="006158D2">
        <w:rPr>
          <w:rFonts w:eastAsia=".VnTime"/>
          <w:color w:val="auto"/>
          <w:sz w:val="28"/>
          <w:szCs w:val="26"/>
        </w:rPr>
        <w:t>iện, nhiên liệu (than, củi, x</w:t>
      </w:r>
      <w:r w:rsidRPr="006158D2">
        <w:rPr>
          <w:rFonts w:eastAsia=".VnTime" w:hint="cs"/>
          <w:color w:val="auto"/>
          <w:sz w:val="28"/>
          <w:szCs w:val="26"/>
        </w:rPr>
        <w:t>ă</w:t>
      </w:r>
      <w:r w:rsidRPr="006158D2">
        <w:rPr>
          <w:rFonts w:eastAsia=".VnTime"/>
          <w:color w:val="auto"/>
          <w:sz w:val="28"/>
          <w:szCs w:val="26"/>
        </w:rPr>
        <w:t xml:space="preserve">ng dầu) sử dụng </w:t>
      </w:r>
      <w:r w:rsidRPr="006158D2">
        <w:rPr>
          <w:rFonts w:eastAsia=".VnTime" w:hint="cs"/>
          <w:color w:val="auto"/>
          <w:sz w:val="28"/>
          <w:szCs w:val="26"/>
        </w:rPr>
        <w:t>đ</w:t>
      </w:r>
      <w:r w:rsidRPr="006158D2">
        <w:rPr>
          <w:rFonts w:eastAsia=".VnTime"/>
          <w:color w:val="auto"/>
          <w:sz w:val="28"/>
          <w:szCs w:val="26"/>
        </w:rPr>
        <w:t>ể chạy máy và chế biến sản phẩm;</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Chi phí sửa chữa máy móc; </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Khấu hao nhà x</w:t>
      </w:r>
      <w:r w:rsidRPr="006158D2">
        <w:rPr>
          <w:rFonts w:eastAsia=".VnTime" w:hint="cs"/>
          <w:color w:val="auto"/>
          <w:sz w:val="28"/>
          <w:szCs w:val="26"/>
        </w:rPr>
        <w:t>ư</w:t>
      </w:r>
      <w:r w:rsidRPr="006158D2">
        <w:rPr>
          <w:rFonts w:eastAsia=".VnTime"/>
          <w:color w:val="auto"/>
          <w:sz w:val="28"/>
          <w:szCs w:val="26"/>
        </w:rPr>
        <w:t>ởng, máy móc sử dụng trong sản xuất chế biến;</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Tiền công lao </w:t>
      </w:r>
      <w:r w:rsidRPr="006158D2">
        <w:rPr>
          <w:rFonts w:eastAsia=".VnTime" w:hint="cs"/>
          <w:color w:val="auto"/>
          <w:sz w:val="28"/>
          <w:szCs w:val="26"/>
        </w:rPr>
        <w:t>đ</w:t>
      </w:r>
      <w:r w:rsidRPr="006158D2">
        <w:rPr>
          <w:rFonts w:eastAsia=".VnTime"/>
          <w:color w:val="auto"/>
          <w:sz w:val="28"/>
          <w:szCs w:val="26"/>
        </w:rPr>
        <w:t xml:space="preserve">ộng trực tiếp sản xuất; </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Các khoản chi trực tiếp khác.</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e) Hoạt </w:t>
      </w:r>
      <w:r w:rsidRPr="006158D2">
        <w:rPr>
          <w:rFonts w:eastAsia=".VnTime" w:hint="cs"/>
          <w:color w:val="auto"/>
          <w:sz w:val="28"/>
          <w:szCs w:val="26"/>
        </w:rPr>
        <w:t>đ</w:t>
      </w:r>
      <w:r w:rsidRPr="006158D2">
        <w:rPr>
          <w:rFonts w:eastAsia=".VnTime"/>
          <w:color w:val="auto"/>
          <w:sz w:val="28"/>
          <w:szCs w:val="26"/>
        </w:rPr>
        <w:t>ộng sản xuất nông, lâm nghiệp, chi phí sản xuất gồm:</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Giống;</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Phân bón;</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Chi phí phòng từ sâu bệnh cho cây trồng;</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Chi phí làm </w:t>
      </w:r>
      <w:r w:rsidRPr="006158D2">
        <w:rPr>
          <w:rFonts w:eastAsia=".VnTime" w:hint="cs"/>
          <w:color w:val="auto"/>
          <w:sz w:val="28"/>
          <w:szCs w:val="26"/>
        </w:rPr>
        <w:t>đ</w:t>
      </w:r>
      <w:r w:rsidRPr="006158D2">
        <w:rPr>
          <w:rFonts w:eastAsia=".VnTime"/>
          <w:color w:val="auto"/>
          <w:sz w:val="28"/>
          <w:szCs w:val="26"/>
        </w:rPr>
        <w:t>ất;</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Chi phí t</w:t>
      </w:r>
      <w:r w:rsidRPr="006158D2">
        <w:rPr>
          <w:rFonts w:eastAsia=".VnTime" w:hint="cs"/>
          <w:color w:val="auto"/>
          <w:sz w:val="28"/>
          <w:szCs w:val="26"/>
        </w:rPr>
        <w:t>ư</w:t>
      </w:r>
      <w:r w:rsidRPr="006158D2">
        <w:rPr>
          <w:rFonts w:eastAsia=".VnTime"/>
          <w:color w:val="auto"/>
          <w:sz w:val="28"/>
          <w:szCs w:val="26"/>
        </w:rPr>
        <w:t>ới n</w:t>
      </w:r>
      <w:r w:rsidRPr="006158D2">
        <w:rPr>
          <w:rFonts w:eastAsia=".VnTime" w:hint="cs"/>
          <w:color w:val="auto"/>
          <w:sz w:val="28"/>
          <w:szCs w:val="26"/>
        </w:rPr>
        <w:t>ư</w:t>
      </w:r>
      <w:r w:rsidRPr="006158D2">
        <w:rPr>
          <w:rFonts w:eastAsia=".VnTime"/>
          <w:color w:val="auto"/>
          <w:sz w:val="28"/>
          <w:szCs w:val="26"/>
        </w:rPr>
        <w:t>ớc;</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Tiền công lao </w:t>
      </w:r>
      <w:r w:rsidRPr="006158D2">
        <w:rPr>
          <w:rFonts w:eastAsia=".VnTime" w:hint="cs"/>
          <w:color w:val="auto"/>
          <w:sz w:val="28"/>
          <w:szCs w:val="26"/>
        </w:rPr>
        <w:t>đ</w:t>
      </w:r>
      <w:r w:rsidRPr="006158D2">
        <w:rPr>
          <w:rFonts w:eastAsia=".VnTime"/>
          <w:color w:val="auto"/>
          <w:sz w:val="28"/>
          <w:szCs w:val="26"/>
        </w:rPr>
        <w:t>ộng;</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Khấu hao tài sản cố </w:t>
      </w:r>
      <w:r w:rsidRPr="006158D2">
        <w:rPr>
          <w:rFonts w:eastAsia=".VnTime" w:hint="cs"/>
          <w:color w:val="auto"/>
          <w:sz w:val="28"/>
          <w:szCs w:val="26"/>
        </w:rPr>
        <w:t>đ</w:t>
      </w:r>
      <w:r w:rsidRPr="006158D2">
        <w:rPr>
          <w:rFonts w:eastAsia=".VnTime"/>
          <w:color w:val="auto"/>
          <w:sz w:val="28"/>
          <w:szCs w:val="26"/>
        </w:rPr>
        <w:t>ịnh và chi phí sửa chữa tài sản chuyên dùng cho sản xuất nông, lâm nghiệp;</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Các khoản chi phí trực tiếp khác.</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g) Hoạt </w:t>
      </w:r>
      <w:r w:rsidRPr="006158D2">
        <w:rPr>
          <w:rFonts w:eastAsia=".VnTime" w:hint="cs"/>
          <w:color w:val="auto"/>
          <w:sz w:val="28"/>
          <w:szCs w:val="26"/>
        </w:rPr>
        <w:t>đ</w:t>
      </w:r>
      <w:r w:rsidRPr="006158D2">
        <w:rPr>
          <w:rFonts w:eastAsia=".VnTime"/>
          <w:color w:val="auto"/>
          <w:sz w:val="28"/>
          <w:szCs w:val="26"/>
        </w:rPr>
        <w:t>ộng nuôi trồng thủy sản, chi phí gồm các khoản:</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Con giống;</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Thuốc phòng trừ dịch bệnh;</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xml:space="preserve">- Khấu hao tài sản cố </w:t>
      </w:r>
      <w:r w:rsidRPr="006158D2">
        <w:rPr>
          <w:rFonts w:eastAsia=".VnTime" w:hint="cs"/>
          <w:color w:val="auto"/>
          <w:sz w:val="28"/>
          <w:szCs w:val="26"/>
        </w:rPr>
        <w:t>đ</w:t>
      </w:r>
      <w:r w:rsidRPr="006158D2">
        <w:rPr>
          <w:rFonts w:eastAsia=".VnTime"/>
          <w:color w:val="auto"/>
          <w:sz w:val="28"/>
          <w:szCs w:val="26"/>
        </w:rPr>
        <w:t>ịnh;</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Chi phí sửa chữa tài sản;</w:t>
      </w:r>
    </w:p>
    <w:p w:rsidR="007477B5" w:rsidRPr="006158D2" w:rsidRDefault="00F6039D" w:rsidP="006B2D92">
      <w:pPr>
        <w:spacing w:after="0" w:line="276" w:lineRule="auto"/>
        <w:ind w:firstLineChars="201" w:firstLine="563"/>
        <w:contextualSpacing/>
        <w:rPr>
          <w:rFonts w:eastAsia=".VnTime"/>
          <w:color w:val="auto"/>
          <w:sz w:val="28"/>
          <w:szCs w:val="26"/>
        </w:rPr>
      </w:pPr>
      <w:r w:rsidRPr="006158D2">
        <w:rPr>
          <w:rFonts w:eastAsia=".VnTime"/>
          <w:color w:val="auto"/>
          <w:sz w:val="28"/>
          <w:szCs w:val="26"/>
        </w:rPr>
        <w:t>- Chi phí trực tiếp khác (nh</w:t>
      </w:r>
      <w:r w:rsidRPr="006158D2">
        <w:rPr>
          <w:rFonts w:eastAsia=".VnTime" w:hint="cs"/>
          <w:color w:val="auto"/>
          <w:sz w:val="28"/>
          <w:szCs w:val="26"/>
        </w:rPr>
        <w:t>ư</w:t>
      </w:r>
      <w:r w:rsidRPr="006158D2">
        <w:rPr>
          <w:rFonts w:eastAsia=".VnTime"/>
          <w:color w:val="auto"/>
          <w:sz w:val="28"/>
          <w:szCs w:val="26"/>
        </w:rPr>
        <w:t xml:space="preserve"> lãi tiền vay...).</w:t>
      </w:r>
    </w:p>
    <w:p w:rsidR="007477B5" w:rsidRPr="006158D2" w:rsidRDefault="00F6039D" w:rsidP="006B2D92">
      <w:pPr>
        <w:pStyle w:val="11chucdanhnguoiky-co11CharCharChar"/>
        <w:spacing w:after="0" w:line="276" w:lineRule="auto"/>
        <w:ind w:firstLineChars="201" w:firstLine="565"/>
        <w:contextualSpacing/>
        <w:jc w:val="both"/>
        <w:rPr>
          <w:rFonts w:ascii="Times New Roman" w:hAnsi="Times New Roman"/>
          <w:color w:val="auto"/>
          <w:sz w:val="28"/>
          <w:szCs w:val="26"/>
          <w:lang w:val="it-IT"/>
        </w:rPr>
      </w:pPr>
      <w:r w:rsidRPr="006158D2">
        <w:rPr>
          <w:rFonts w:ascii="Times New Roman" w:hAnsi="Times New Roman"/>
          <w:color w:val="auto"/>
          <w:sz w:val="28"/>
          <w:szCs w:val="26"/>
          <w:lang w:val="it-IT"/>
        </w:rPr>
        <w:t>4. Phương pháp vận dụng Tài khoản 154 trong ngành dịch vụ</w:t>
      </w:r>
    </w:p>
    <w:p w:rsidR="007477B5" w:rsidRPr="006158D2" w:rsidRDefault="00F6039D" w:rsidP="006B2D92">
      <w:pPr>
        <w:spacing w:after="0" w:line="276" w:lineRule="auto"/>
        <w:ind w:firstLineChars="201" w:firstLine="563"/>
        <w:contextualSpacing/>
        <w:rPr>
          <w:color w:val="auto"/>
          <w:sz w:val="28"/>
          <w:szCs w:val="26"/>
          <w:lang w:val="it-IT"/>
        </w:rPr>
      </w:pPr>
      <w:r w:rsidRPr="006158D2">
        <w:rPr>
          <w:color w:val="auto"/>
          <w:sz w:val="28"/>
          <w:szCs w:val="26"/>
          <w:lang w:val="it-IT"/>
        </w:rPr>
        <w:t>a) Tài khoản 154 “Chi phí sản xuất, kinh doanh dở dang" áp dụng trong các HTX kinh doanh dịch vụ nh</w:t>
      </w:r>
      <w:r w:rsidRPr="006158D2">
        <w:rPr>
          <w:rFonts w:hint="eastAsia"/>
          <w:color w:val="auto"/>
          <w:sz w:val="28"/>
          <w:szCs w:val="26"/>
          <w:lang w:val="it-IT"/>
        </w:rPr>
        <w:t>ư</w:t>
      </w:r>
      <w:r w:rsidRPr="006158D2">
        <w:rPr>
          <w:color w:val="auto"/>
          <w:sz w:val="28"/>
          <w:szCs w:val="26"/>
          <w:lang w:val="it-IT"/>
        </w:rPr>
        <w:t>: Giao thông vận tải, b</w:t>
      </w:r>
      <w:r w:rsidRPr="006158D2">
        <w:rPr>
          <w:rFonts w:hint="eastAsia"/>
          <w:color w:val="auto"/>
          <w:sz w:val="28"/>
          <w:szCs w:val="26"/>
          <w:lang w:val="it-IT"/>
        </w:rPr>
        <w:t>ư</w:t>
      </w:r>
      <w:r w:rsidRPr="006158D2">
        <w:rPr>
          <w:color w:val="auto"/>
          <w:sz w:val="28"/>
          <w:szCs w:val="26"/>
          <w:lang w:val="it-IT"/>
        </w:rPr>
        <w:t xml:space="preserve">u </w:t>
      </w:r>
      <w:r w:rsidRPr="006158D2">
        <w:rPr>
          <w:rFonts w:hint="eastAsia"/>
          <w:color w:val="auto"/>
          <w:sz w:val="28"/>
          <w:szCs w:val="26"/>
          <w:lang w:val="it-IT"/>
        </w:rPr>
        <w:t>đ</w:t>
      </w:r>
      <w:r w:rsidRPr="006158D2">
        <w:rPr>
          <w:color w:val="auto"/>
          <w:sz w:val="28"/>
          <w:szCs w:val="26"/>
          <w:lang w:val="it-IT"/>
        </w:rPr>
        <w:t xml:space="preserve">iện, du lịch, dịch vụ cung ứng </w:t>
      </w:r>
      <w:r w:rsidRPr="006158D2">
        <w:rPr>
          <w:rFonts w:hint="eastAsia"/>
          <w:color w:val="auto"/>
          <w:sz w:val="28"/>
          <w:szCs w:val="26"/>
          <w:lang w:val="it-IT"/>
        </w:rPr>
        <w:t>đ</w:t>
      </w:r>
      <w:r w:rsidRPr="006158D2">
        <w:rPr>
          <w:color w:val="auto"/>
          <w:sz w:val="28"/>
          <w:szCs w:val="26"/>
          <w:lang w:val="it-IT"/>
        </w:rPr>
        <w:t>iện, dịch vụ môi tr</w:t>
      </w:r>
      <w:r w:rsidRPr="006158D2">
        <w:rPr>
          <w:rFonts w:hint="eastAsia"/>
          <w:color w:val="auto"/>
          <w:sz w:val="28"/>
          <w:szCs w:val="26"/>
          <w:lang w:val="it-IT"/>
        </w:rPr>
        <w:t>ư</w:t>
      </w:r>
      <w:r w:rsidRPr="006158D2">
        <w:rPr>
          <w:color w:val="auto"/>
          <w:sz w:val="28"/>
          <w:szCs w:val="26"/>
          <w:lang w:val="it-IT"/>
        </w:rPr>
        <w:t>ờng, dịch vụ y tế, dịch vụ tr</w:t>
      </w:r>
      <w:r w:rsidRPr="006158D2">
        <w:rPr>
          <w:rFonts w:hint="eastAsia"/>
          <w:color w:val="auto"/>
          <w:sz w:val="28"/>
          <w:szCs w:val="26"/>
          <w:lang w:val="it-IT"/>
        </w:rPr>
        <w:t>ư</w:t>
      </w:r>
      <w:r w:rsidRPr="006158D2">
        <w:rPr>
          <w:color w:val="auto"/>
          <w:sz w:val="28"/>
          <w:szCs w:val="26"/>
          <w:lang w:val="it-IT"/>
        </w:rPr>
        <w:t xml:space="preserve">ờng học, dịch vụ nhà ở,... Tài khoản này dùng </w:t>
      </w:r>
      <w:r w:rsidRPr="006158D2">
        <w:rPr>
          <w:rFonts w:hint="eastAsia"/>
          <w:color w:val="auto"/>
          <w:sz w:val="28"/>
          <w:szCs w:val="26"/>
          <w:lang w:val="it-IT"/>
        </w:rPr>
        <w:t>đ</w:t>
      </w:r>
      <w:r w:rsidRPr="006158D2">
        <w:rPr>
          <w:color w:val="auto"/>
          <w:sz w:val="28"/>
          <w:szCs w:val="26"/>
          <w:lang w:val="it-IT"/>
        </w:rPr>
        <w:t>ể tập hợp chi phí (nguyên liệu, vật liệu trực tiếp, nhân công trực tiếp, chi phí sản xuất chung) và tính giá thành của khối l</w:t>
      </w:r>
      <w:r w:rsidRPr="006158D2">
        <w:rPr>
          <w:rFonts w:hint="eastAsia"/>
          <w:color w:val="auto"/>
          <w:sz w:val="28"/>
          <w:szCs w:val="26"/>
          <w:lang w:val="it-IT"/>
        </w:rPr>
        <w:t>ư</w:t>
      </w:r>
      <w:r w:rsidRPr="006158D2">
        <w:rPr>
          <w:color w:val="auto"/>
          <w:sz w:val="28"/>
          <w:szCs w:val="26"/>
          <w:lang w:val="it-IT"/>
        </w:rPr>
        <w:t xml:space="preserve">ợng dịch vụ </w:t>
      </w:r>
      <w:r w:rsidRPr="006158D2">
        <w:rPr>
          <w:rFonts w:hint="eastAsia"/>
          <w:color w:val="auto"/>
          <w:sz w:val="28"/>
          <w:szCs w:val="26"/>
          <w:lang w:val="it-IT"/>
        </w:rPr>
        <w:t>đã</w:t>
      </w:r>
      <w:r w:rsidRPr="006158D2">
        <w:rPr>
          <w:color w:val="auto"/>
          <w:sz w:val="28"/>
          <w:szCs w:val="26"/>
          <w:lang w:val="it-IT"/>
        </w:rPr>
        <w:t xml:space="preserve"> thực hiện.</w:t>
      </w:r>
    </w:p>
    <w:p w:rsidR="007477B5" w:rsidRPr="006158D2" w:rsidRDefault="00F6039D" w:rsidP="006B2D92">
      <w:pPr>
        <w:spacing w:after="0" w:line="276" w:lineRule="auto"/>
        <w:ind w:firstLineChars="201" w:firstLine="563"/>
        <w:contextualSpacing/>
        <w:rPr>
          <w:color w:val="auto"/>
          <w:sz w:val="28"/>
          <w:szCs w:val="26"/>
          <w:lang w:val="it-IT"/>
        </w:rPr>
      </w:pPr>
      <w:r w:rsidRPr="006158D2">
        <w:rPr>
          <w:color w:val="auto"/>
          <w:sz w:val="28"/>
          <w:szCs w:val="26"/>
          <w:lang w:val="it-IT"/>
        </w:rPr>
        <w:t>b)</w:t>
      </w:r>
      <w:r w:rsidRPr="006158D2">
        <w:rPr>
          <w:iCs/>
          <w:color w:val="auto"/>
          <w:sz w:val="28"/>
          <w:szCs w:val="26"/>
          <w:lang w:val="it-IT"/>
        </w:rPr>
        <w:t xml:space="preserve"> </w:t>
      </w:r>
      <w:r w:rsidRPr="006158D2">
        <w:rPr>
          <w:rFonts w:hint="eastAsia"/>
          <w:color w:val="auto"/>
          <w:sz w:val="28"/>
          <w:szCs w:val="26"/>
          <w:lang w:val="it-IT"/>
        </w:rPr>
        <w:t>Đ</w:t>
      </w:r>
      <w:r w:rsidRPr="006158D2">
        <w:rPr>
          <w:color w:val="auto"/>
          <w:sz w:val="28"/>
          <w:szCs w:val="26"/>
          <w:lang w:val="it-IT"/>
        </w:rPr>
        <w:t xml:space="preserve">ối với ngành giao thông vận tải, tài khoản này dùng </w:t>
      </w:r>
      <w:r w:rsidRPr="006158D2">
        <w:rPr>
          <w:rFonts w:hint="eastAsia"/>
          <w:color w:val="auto"/>
          <w:sz w:val="28"/>
          <w:szCs w:val="26"/>
          <w:lang w:val="it-IT"/>
        </w:rPr>
        <w:t>đ</w:t>
      </w:r>
      <w:r w:rsidRPr="006158D2">
        <w:rPr>
          <w:color w:val="auto"/>
          <w:sz w:val="28"/>
          <w:szCs w:val="26"/>
          <w:lang w:val="it-IT"/>
        </w:rPr>
        <w:t xml:space="preserve">ể tập hợp chi phí và tính giá thành về vận tải </w:t>
      </w:r>
      <w:r w:rsidRPr="006158D2">
        <w:rPr>
          <w:rFonts w:hint="eastAsia"/>
          <w:color w:val="auto"/>
          <w:sz w:val="28"/>
          <w:szCs w:val="26"/>
          <w:lang w:val="it-IT"/>
        </w:rPr>
        <w:t>đư</w:t>
      </w:r>
      <w:r w:rsidRPr="006158D2">
        <w:rPr>
          <w:color w:val="auto"/>
          <w:sz w:val="28"/>
          <w:szCs w:val="26"/>
          <w:lang w:val="it-IT"/>
        </w:rPr>
        <w:t>ờng bộ (ô tô, vận tải bằng ph</w:t>
      </w:r>
      <w:r w:rsidRPr="006158D2">
        <w:rPr>
          <w:rFonts w:hint="eastAsia"/>
          <w:color w:val="auto"/>
          <w:sz w:val="28"/>
          <w:szCs w:val="26"/>
          <w:lang w:val="it-IT"/>
        </w:rPr>
        <w:t>ươ</w:t>
      </w:r>
      <w:r w:rsidRPr="006158D2">
        <w:rPr>
          <w:color w:val="auto"/>
          <w:sz w:val="28"/>
          <w:szCs w:val="26"/>
          <w:lang w:val="it-IT"/>
        </w:rPr>
        <w:t>ng tiện thô s</w:t>
      </w:r>
      <w:r w:rsidRPr="006158D2">
        <w:rPr>
          <w:rFonts w:hint="eastAsia"/>
          <w:color w:val="auto"/>
          <w:sz w:val="28"/>
          <w:szCs w:val="26"/>
          <w:lang w:val="it-IT"/>
        </w:rPr>
        <w:t>ơ</w:t>
      </w:r>
      <w:r w:rsidRPr="006158D2">
        <w:rPr>
          <w:color w:val="auto"/>
          <w:sz w:val="28"/>
          <w:szCs w:val="26"/>
          <w:lang w:val="it-IT"/>
        </w:rPr>
        <w:t xml:space="preserve"> khác...), </w:t>
      </w:r>
      <w:r w:rsidRPr="006158D2">
        <w:rPr>
          <w:rFonts w:hint="eastAsia"/>
          <w:color w:val="auto"/>
          <w:sz w:val="28"/>
          <w:szCs w:val="26"/>
          <w:lang w:val="it-IT"/>
        </w:rPr>
        <w:t>đư</w:t>
      </w:r>
      <w:r w:rsidRPr="006158D2">
        <w:rPr>
          <w:color w:val="auto"/>
          <w:sz w:val="28"/>
          <w:szCs w:val="26"/>
          <w:lang w:val="it-IT"/>
        </w:rPr>
        <w:t xml:space="preserve">ờng thuỷ,... Tài khoản </w:t>
      </w:r>
      <w:r w:rsidRPr="006158D2">
        <w:rPr>
          <w:iCs/>
          <w:color w:val="auto"/>
          <w:sz w:val="28"/>
          <w:szCs w:val="26"/>
          <w:lang w:val="it-IT"/>
        </w:rPr>
        <w:t>1</w:t>
      </w:r>
      <w:r w:rsidRPr="006158D2">
        <w:rPr>
          <w:color w:val="auto"/>
          <w:sz w:val="28"/>
          <w:szCs w:val="26"/>
          <w:lang w:val="it-IT"/>
        </w:rPr>
        <w:t xml:space="preserve">54 áp dụng cho ngành giao thông vận tải phải </w:t>
      </w:r>
      <w:r w:rsidRPr="006158D2">
        <w:rPr>
          <w:rFonts w:hint="eastAsia"/>
          <w:color w:val="auto"/>
          <w:sz w:val="28"/>
          <w:szCs w:val="26"/>
          <w:lang w:val="it-IT"/>
        </w:rPr>
        <w:t>đư</w:t>
      </w:r>
      <w:r w:rsidRPr="006158D2">
        <w:rPr>
          <w:color w:val="auto"/>
          <w:sz w:val="28"/>
          <w:szCs w:val="26"/>
          <w:lang w:val="it-IT"/>
        </w:rPr>
        <w:t xml:space="preserve">ợc mở chi tiết cho từng loại hoạt </w:t>
      </w:r>
      <w:r w:rsidRPr="006158D2">
        <w:rPr>
          <w:rFonts w:hint="eastAsia"/>
          <w:color w:val="auto"/>
          <w:sz w:val="28"/>
          <w:szCs w:val="26"/>
          <w:lang w:val="it-IT"/>
        </w:rPr>
        <w:t>đ</w:t>
      </w:r>
      <w:r w:rsidRPr="006158D2">
        <w:rPr>
          <w:color w:val="auto"/>
          <w:sz w:val="28"/>
          <w:szCs w:val="26"/>
          <w:lang w:val="it-IT"/>
        </w:rPr>
        <w:t>ộng (vận tải hành khách, vận tải hàng hoá,...) theo từng HTX hoặc bộ phận kinh doanh dịch vụ.</w:t>
      </w:r>
    </w:p>
    <w:p w:rsidR="007477B5" w:rsidRPr="006158D2" w:rsidRDefault="00F6039D" w:rsidP="006B2D92">
      <w:pPr>
        <w:spacing w:after="0" w:line="276" w:lineRule="auto"/>
        <w:ind w:firstLineChars="201" w:firstLine="563"/>
        <w:contextualSpacing/>
        <w:rPr>
          <w:color w:val="auto"/>
          <w:sz w:val="28"/>
          <w:szCs w:val="26"/>
          <w:lang w:val="it-IT"/>
        </w:rPr>
      </w:pPr>
      <w:r w:rsidRPr="006158D2">
        <w:rPr>
          <w:color w:val="auto"/>
          <w:sz w:val="28"/>
          <w:szCs w:val="26"/>
          <w:lang w:val="it-IT"/>
        </w:rPr>
        <w:t>c) Trong quá trình vận tải, s</w:t>
      </w:r>
      <w:r w:rsidRPr="006158D2">
        <w:rPr>
          <w:rFonts w:hint="eastAsia"/>
          <w:color w:val="auto"/>
          <w:sz w:val="28"/>
          <w:szCs w:val="26"/>
          <w:lang w:val="it-IT"/>
        </w:rPr>
        <w:t>ă</w:t>
      </w:r>
      <w:r w:rsidRPr="006158D2">
        <w:rPr>
          <w:color w:val="auto"/>
          <w:sz w:val="28"/>
          <w:szCs w:val="26"/>
          <w:lang w:val="it-IT"/>
        </w:rPr>
        <w:t xml:space="preserve">m lốp bị hao mòn với mức </w:t>
      </w:r>
      <w:r w:rsidRPr="006158D2">
        <w:rPr>
          <w:rFonts w:hint="eastAsia"/>
          <w:color w:val="auto"/>
          <w:sz w:val="28"/>
          <w:szCs w:val="26"/>
          <w:lang w:val="it-IT"/>
        </w:rPr>
        <w:t>đ</w:t>
      </w:r>
      <w:r w:rsidRPr="006158D2">
        <w:rPr>
          <w:color w:val="auto"/>
          <w:sz w:val="28"/>
          <w:szCs w:val="26"/>
          <w:lang w:val="it-IT"/>
        </w:rPr>
        <w:t>ộ nhanh h</w:t>
      </w:r>
      <w:r w:rsidRPr="006158D2">
        <w:rPr>
          <w:rFonts w:hint="eastAsia"/>
          <w:color w:val="auto"/>
          <w:sz w:val="28"/>
          <w:szCs w:val="26"/>
          <w:lang w:val="it-IT"/>
        </w:rPr>
        <w:t>ơ</w:t>
      </w:r>
      <w:r w:rsidRPr="006158D2">
        <w:rPr>
          <w:color w:val="auto"/>
          <w:sz w:val="28"/>
          <w:szCs w:val="26"/>
          <w:lang w:val="it-IT"/>
        </w:rPr>
        <w:t xml:space="preserve">n mức khấu hao </w:t>
      </w:r>
      <w:r w:rsidRPr="006158D2">
        <w:rPr>
          <w:rFonts w:hint="eastAsia"/>
          <w:color w:val="auto"/>
          <w:sz w:val="28"/>
          <w:szCs w:val="26"/>
          <w:lang w:val="it-IT"/>
        </w:rPr>
        <w:t>đ</w:t>
      </w:r>
      <w:r w:rsidRPr="006158D2">
        <w:rPr>
          <w:color w:val="auto"/>
          <w:sz w:val="28"/>
          <w:szCs w:val="26"/>
          <w:lang w:val="it-IT"/>
        </w:rPr>
        <w:t>ầu xe nên th</w:t>
      </w:r>
      <w:r w:rsidRPr="006158D2">
        <w:rPr>
          <w:rFonts w:hint="eastAsia"/>
          <w:color w:val="auto"/>
          <w:sz w:val="28"/>
          <w:szCs w:val="26"/>
          <w:lang w:val="it-IT"/>
        </w:rPr>
        <w:t>ư</w:t>
      </w:r>
      <w:r w:rsidRPr="006158D2">
        <w:rPr>
          <w:color w:val="auto"/>
          <w:sz w:val="28"/>
          <w:szCs w:val="26"/>
          <w:lang w:val="it-IT"/>
        </w:rPr>
        <w:t>ờng phải thay thế nhiều lần nh</w:t>
      </w:r>
      <w:r w:rsidRPr="006158D2">
        <w:rPr>
          <w:rFonts w:hint="eastAsia"/>
          <w:color w:val="auto"/>
          <w:sz w:val="28"/>
          <w:szCs w:val="26"/>
          <w:lang w:val="it-IT"/>
        </w:rPr>
        <w:t>ư</w:t>
      </w:r>
      <w:r w:rsidRPr="006158D2">
        <w:rPr>
          <w:color w:val="auto"/>
          <w:sz w:val="28"/>
          <w:szCs w:val="26"/>
          <w:lang w:val="it-IT"/>
        </w:rPr>
        <w:t>ng giá trị s</w:t>
      </w:r>
      <w:r w:rsidRPr="006158D2">
        <w:rPr>
          <w:rFonts w:hint="eastAsia"/>
          <w:color w:val="auto"/>
          <w:sz w:val="28"/>
          <w:szCs w:val="26"/>
          <w:lang w:val="it-IT"/>
        </w:rPr>
        <w:t>ă</w:t>
      </w:r>
      <w:r w:rsidRPr="006158D2">
        <w:rPr>
          <w:color w:val="auto"/>
          <w:sz w:val="28"/>
          <w:szCs w:val="26"/>
          <w:lang w:val="it-IT"/>
        </w:rPr>
        <w:t>m lốp thay thế không tính vào giá thành vận tải ngay một lúc khi xuất dùng thay thế mà phải phân bổ dần theo từng kỳ. Vì vậy, hàng kỳ các HTX vận tải ô</w:t>
      </w:r>
      <w:r w:rsidRPr="006158D2">
        <w:rPr>
          <w:color w:val="auto"/>
          <w:sz w:val="28"/>
          <w:szCs w:val="26"/>
          <w:lang w:val="en-US"/>
        </w:rPr>
        <w:t xml:space="preserve"> </w:t>
      </w:r>
      <w:r w:rsidRPr="006158D2">
        <w:rPr>
          <w:color w:val="auto"/>
          <w:sz w:val="28"/>
          <w:szCs w:val="26"/>
          <w:lang w:val="it-IT"/>
        </w:rPr>
        <w:t xml:space="preserve">tô </w:t>
      </w:r>
      <w:r w:rsidRPr="006158D2">
        <w:rPr>
          <w:rFonts w:hint="eastAsia"/>
          <w:color w:val="auto"/>
          <w:sz w:val="28"/>
          <w:szCs w:val="26"/>
          <w:lang w:val="it-IT"/>
        </w:rPr>
        <w:t>đư</w:t>
      </w:r>
      <w:r w:rsidRPr="006158D2">
        <w:rPr>
          <w:color w:val="auto"/>
          <w:sz w:val="28"/>
          <w:szCs w:val="26"/>
          <w:lang w:val="it-IT"/>
        </w:rPr>
        <w:t xml:space="preserve">ợc trích </w:t>
      </w:r>
      <w:r w:rsidRPr="006158D2">
        <w:rPr>
          <w:color w:val="auto"/>
          <w:sz w:val="28"/>
          <w:szCs w:val="26"/>
          <w:lang w:val="it-IT"/>
        </w:rPr>
        <w:lastRenderedPageBreak/>
        <w:t>tr</w:t>
      </w:r>
      <w:r w:rsidRPr="006158D2">
        <w:rPr>
          <w:rFonts w:hint="eastAsia"/>
          <w:color w:val="auto"/>
          <w:sz w:val="28"/>
          <w:szCs w:val="26"/>
          <w:lang w:val="it-IT"/>
        </w:rPr>
        <w:t>ư</w:t>
      </w:r>
      <w:r w:rsidRPr="006158D2">
        <w:rPr>
          <w:color w:val="auto"/>
          <w:sz w:val="28"/>
          <w:szCs w:val="26"/>
          <w:lang w:val="it-IT"/>
        </w:rPr>
        <w:t>ớc chi phí s</w:t>
      </w:r>
      <w:r w:rsidRPr="006158D2">
        <w:rPr>
          <w:rFonts w:hint="eastAsia"/>
          <w:color w:val="auto"/>
          <w:sz w:val="28"/>
          <w:szCs w:val="26"/>
          <w:lang w:val="it-IT"/>
        </w:rPr>
        <w:t>ă</w:t>
      </w:r>
      <w:r w:rsidRPr="006158D2">
        <w:rPr>
          <w:color w:val="auto"/>
          <w:sz w:val="28"/>
          <w:szCs w:val="26"/>
          <w:lang w:val="it-IT"/>
        </w:rPr>
        <w:t xml:space="preserve">m lốp vào giá thành vận tải (chi phí phải trả) theo quy </w:t>
      </w:r>
      <w:r w:rsidRPr="006158D2">
        <w:rPr>
          <w:rFonts w:hint="eastAsia"/>
          <w:color w:val="auto"/>
          <w:sz w:val="28"/>
          <w:szCs w:val="26"/>
          <w:lang w:val="it-IT"/>
        </w:rPr>
        <w:t>đ</w:t>
      </w:r>
      <w:r w:rsidRPr="006158D2">
        <w:rPr>
          <w:color w:val="auto"/>
          <w:sz w:val="28"/>
          <w:szCs w:val="26"/>
          <w:lang w:val="it-IT"/>
        </w:rPr>
        <w:t>ịnh hiện hành.</w:t>
      </w:r>
    </w:p>
    <w:p w:rsidR="007477B5" w:rsidRPr="006158D2" w:rsidRDefault="00F6039D" w:rsidP="006B2D92">
      <w:pPr>
        <w:spacing w:after="0" w:line="276" w:lineRule="auto"/>
        <w:ind w:firstLineChars="201" w:firstLine="563"/>
        <w:contextualSpacing/>
        <w:rPr>
          <w:color w:val="auto"/>
          <w:sz w:val="28"/>
          <w:szCs w:val="26"/>
          <w:lang w:val="it-IT"/>
        </w:rPr>
      </w:pPr>
      <w:r w:rsidRPr="006158D2">
        <w:rPr>
          <w:rStyle w:val="Style1chinhtrangChar1BoldCharCharCharChar1"/>
          <w:rFonts w:ascii="Times New Roman" w:hAnsi="Times New Roman"/>
          <w:b w:val="0"/>
          <w:color w:val="auto"/>
          <w:sz w:val="28"/>
          <w:szCs w:val="26"/>
          <w:lang w:val="it-IT"/>
        </w:rPr>
        <w:t>d)</w:t>
      </w:r>
      <w:r w:rsidRPr="006158D2">
        <w:rPr>
          <w:rStyle w:val="Style1chinhtrangChar1BoldCharCharCharChar1"/>
          <w:rFonts w:ascii="Times New Roman" w:hAnsi="Times New Roman"/>
          <w:color w:val="auto"/>
          <w:sz w:val="28"/>
          <w:szCs w:val="26"/>
          <w:lang w:val="it-IT"/>
        </w:rPr>
        <w:t xml:space="preserve"> </w:t>
      </w:r>
      <w:r w:rsidRPr="006158D2">
        <w:rPr>
          <w:color w:val="auto"/>
          <w:sz w:val="28"/>
          <w:szCs w:val="26"/>
          <w:lang w:val="it-IT"/>
        </w:rPr>
        <w:t>Phần chi phí nguyên liệu, vật liệu, chi phí nhân công trực tiếp v</w:t>
      </w:r>
      <w:r w:rsidRPr="006158D2">
        <w:rPr>
          <w:rFonts w:hint="eastAsia"/>
          <w:color w:val="auto"/>
          <w:sz w:val="28"/>
          <w:szCs w:val="26"/>
          <w:lang w:val="it-IT"/>
        </w:rPr>
        <w:t>ư</w:t>
      </w:r>
      <w:r w:rsidRPr="006158D2">
        <w:rPr>
          <w:color w:val="auto"/>
          <w:sz w:val="28"/>
          <w:szCs w:val="26"/>
          <w:lang w:val="it-IT"/>
        </w:rPr>
        <w:t>ợt trên mức bình th</w:t>
      </w:r>
      <w:r w:rsidRPr="006158D2">
        <w:rPr>
          <w:rFonts w:hint="eastAsia"/>
          <w:color w:val="auto"/>
          <w:sz w:val="28"/>
          <w:szCs w:val="26"/>
          <w:lang w:val="it-IT"/>
        </w:rPr>
        <w:t>ư</w:t>
      </w:r>
      <w:r w:rsidRPr="006158D2">
        <w:rPr>
          <w:color w:val="auto"/>
          <w:sz w:val="28"/>
          <w:szCs w:val="26"/>
          <w:lang w:val="it-IT"/>
        </w:rPr>
        <w:t xml:space="preserve">ờng và phần chi phí sản xuất chung cố </w:t>
      </w:r>
      <w:r w:rsidRPr="006158D2">
        <w:rPr>
          <w:rFonts w:hint="eastAsia"/>
          <w:color w:val="auto"/>
          <w:sz w:val="28"/>
          <w:szCs w:val="26"/>
          <w:lang w:val="it-IT"/>
        </w:rPr>
        <w:t>đ</w:t>
      </w:r>
      <w:r w:rsidRPr="006158D2">
        <w:rPr>
          <w:color w:val="auto"/>
          <w:sz w:val="28"/>
          <w:szCs w:val="26"/>
          <w:lang w:val="it-IT"/>
        </w:rPr>
        <w:t xml:space="preserve">ịnh không phân bổ thì không </w:t>
      </w:r>
      <w:r w:rsidRPr="006158D2">
        <w:rPr>
          <w:rFonts w:hint="eastAsia"/>
          <w:color w:val="auto"/>
          <w:sz w:val="28"/>
          <w:szCs w:val="26"/>
          <w:lang w:val="it-IT"/>
        </w:rPr>
        <w:t>đư</w:t>
      </w:r>
      <w:r w:rsidRPr="006158D2">
        <w:rPr>
          <w:color w:val="auto"/>
          <w:sz w:val="28"/>
          <w:szCs w:val="26"/>
          <w:lang w:val="it-IT"/>
        </w:rPr>
        <w:t xml:space="preserve">ợc tính vào giá thành sản phẩm mà </w:t>
      </w:r>
      <w:r w:rsidRPr="006158D2">
        <w:rPr>
          <w:rFonts w:hint="eastAsia"/>
          <w:color w:val="auto"/>
          <w:sz w:val="28"/>
          <w:szCs w:val="26"/>
          <w:lang w:val="it-IT"/>
        </w:rPr>
        <w:t>đư</w:t>
      </w:r>
      <w:r w:rsidRPr="006158D2">
        <w:rPr>
          <w:color w:val="auto"/>
          <w:sz w:val="28"/>
          <w:szCs w:val="26"/>
          <w:lang w:val="it-IT"/>
        </w:rPr>
        <w:t>ợc hạch toán vào giá vốn hàng bán của kỳ kế toán.</w:t>
      </w:r>
    </w:p>
    <w:p w:rsidR="007477B5" w:rsidRPr="006158D2" w:rsidRDefault="00F6039D" w:rsidP="006B2D92">
      <w:pPr>
        <w:spacing w:after="0" w:line="276" w:lineRule="auto"/>
        <w:ind w:firstLineChars="201" w:firstLine="563"/>
        <w:contextualSpacing/>
        <w:rPr>
          <w:color w:val="auto"/>
          <w:sz w:val="28"/>
          <w:szCs w:val="26"/>
          <w:lang w:val="it-IT"/>
        </w:rPr>
      </w:pPr>
      <w:r w:rsidRPr="006158D2">
        <w:rPr>
          <w:rStyle w:val="Style1chinhtrangChar1BoldCharCharCharChar1"/>
          <w:rFonts w:ascii="Times New Roman" w:hAnsi="Times New Roman"/>
          <w:b w:val="0"/>
          <w:color w:val="auto"/>
          <w:sz w:val="28"/>
          <w:szCs w:val="26"/>
          <w:lang w:val="it-IT"/>
        </w:rPr>
        <w:t>đ)</w:t>
      </w:r>
      <w:r w:rsidRPr="006158D2">
        <w:rPr>
          <w:color w:val="auto"/>
          <w:sz w:val="28"/>
          <w:szCs w:val="26"/>
          <w:lang w:val="it-IT"/>
        </w:rPr>
        <w:t xml:space="preserve"> </w:t>
      </w:r>
      <w:r w:rsidRPr="006158D2">
        <w:rPr>
          <w:rFonts w:hint="eastAsia"/>
          <w:color w:val="auto"/>
          <w:sz w:val="28"/>
          <w:szCs w:val="26"/>
          <w:lang w:val="it-IT"/>
        </w:rPr>
        <w:t>Đ</w:t>
      </w:r>
      <w:r w:rsidRPr="006158D2">
        <w:rPr>
          <w:color w:val="auto"/>
          <w:sz w:val="28"/>
          <w:szCs w:val="26"/>
          <w:lang w:val="it-IT"/>
        </w:rPr>
        <w:t xml:space="preserve">ối với hoạt </w:t>
      </w:r>
      <w:r w:rsidRPr="006158D2">
        <w:rPr>
          <w:rFonts w:hint="eastAsia"/>
          <w:color w:val="auto"/>
          <w:sz w:val="28"/>
          <w:szCs w:val="26"/>
          <w:lang w:val="it-IT"/>
        </w:rPr>
        <w:t>đ</w:t>
      </w:r>
      <w:r w:rsidRPr="006158D2">
        <w:rPr>
          <w:color w:val="auto"/>
          <w:sz w:val="28"/>
          <w:szCs w:val="26"/>
          <w:lang w:val="it-IT"/>
        </w:rPr>
        <w:t xml:space="preserve">ộng kinh doanh du lịch, tài khoản này </w:t>
      </w:r>
      <w:r w:rsidRPr="006158D2">
        <w:rPr>
          <w:rFonts w:hint="eastAsia"/>
          <w:color w:val="auto"/>
          <w:sz w:val="28"/>
          <w:szCs w:val="26"/>
          <w:lang w:val="it-IT"/>
        </w:rPr>
        <w:t>đư</w:t>
      </w:r>
      <w:r w:rsidRPr="006158D2">
        <w:rPr>
          <w:color w:val="auto"/>
          <w:sz w:val="28"/>
          <w:szCs w:val="26"/>
          <w:lang w:val="it-IT"/>
        </w:rPr>
        <w:t xml:space="preserve">ợc mở chi tiết theo từng loại hoạt </w:t>
      </w:r>
      <w:r w:rsidRPr="006158D2">
        <w:rPr>
          <w:rFonts w:hint="eastAsia"/>
          <w:color w:val="auto"/>
          <w:sz w:val="28"/>
          <w:szCs w:val="26"/>
          <w:lang w:val="it-IT"/>
        </w:rPr>
        <w:t>đ</w:t>
      </w:r>
      <w:r w:rsidRPr="006158D2">
        <w:rPr>
          <w:color w:val="auto"/>
          <w:sz w:val="28"/>
          <w:szCs w:val="26"/>
          <w:lang w:val="it-IT"/>
        </w:rPr>
        <w:t>ộng nh</w:t>
      </w:r>
      <w:r w:rsidRPr="006158D2">
        <w:rPr>
          <w:rFonts w:hint="eastAsia"/>
          <w:color w:val="auto"/>
          <w:sz w:val="28"/>
          <w:szCs w:val="26"/>
          <w:lang w:val="it-IT"/>
        </w:rPr>
        <w:t>ư</w:t>
      </w:r>
      <w:r w:rsidRPr="006158D2">
        <w:rPr>
          <w:color w:val="auto"/>
          <w:sz w:val="28"/>
          <w:szCs w:val="26"/>
          <w:lang w:val="it-IT"/>
        </w:rPr>
        <w:t>: H</w:t>
      </w:r>
      <w:r w:rsidRPr="006158D2">
        <w:rPr>
          <w:rFonts w:hint="eastAsia"/>
          <w:color w:val="auto"/>
          <w:sz w:val="28"/>
          <w:szCs w:val="26"/>
          <w:lang w:val="it-IT"/>
        </w:rPr>
        <w:t>ư</w:t>
      </w:r>
      <w:r w:rsidRPr="006158D2">
        <w:rPr>
          <w:color w:val="auto"/>
          <w:sz w:val="28"/>
          <w:szCs w:val="26"/>
          <w:lang w:val="it-IT"/>
        </w:rPr>
        <w:t>ớng dẫn du lịch, kinh doanh khách sạn, kinh doanh vận tải du lịch,...</w:t>
      </w:r>
    </w:p>
    <w:p w:rsidR="007477B5" w:rsidRPr="006158D2" w:rsidRDefault="00F6039D" w:rsidP="006B2D92">
      <w:pPr>
        <w:spacing w:after="0" w:line="276" w:lineRule="auto"/>
        <w:ind w:firstLineChars="201" w:firstLine="563"/>
        <w:contextualSpacing/>
        <w:rPr>
          <w:color w:val="auto"/>
          <w:sz w:val="28"/>
          <w:szCs w:val="26"/>
          <w:lang w:val="it-IT"/>
        </w:rPr>
      </w:pPr>
      <w:r w:rsidRPr="006158D2">
        <w:rPr>
          <w:rStyle w:val="Style1chinhtrangChar1BoldCharCharCharChar1"/>
          <w:rFonts w:ascii="Times New Roman" w:hAnsi="Times New Roman"/>
          <w:b w:val="0"/>
          <w:color w:val="auto"/>
          <w:sz w:val="28"/>
          <w:szCs w:val="26"/>
          <w:lang w:val="it-IT"/>
        </w:rPr>
        <w:t>e)</w:t>
      </w:r>
      <w:r w:rsidRPr="006158D2">
        <w:rPr>
          <w:color w:val="auto"/>
          <w:sz w:val="28"/>
          <w:szCs w:val="26"/>
          <w:lang w:val="it-IT"/>
        </w:rPr>
        <w:t xml:space="preserve"> Trong hoạt </w:t>
      </w:r>
      <w:r w:rsidRPr="006158D2">
        <w:rPr>
          <w:rFonts w:hint="eastAsia"/>
          <w:color w:val="auto"/>
          <w:sz w:val="28"/>
          <w:szCs w:val="26"/>
          <w:lang w:val="it-IT"/>
        </w:rPr>
        <w:t>đ</w:t>
      </w:r>
      <w:r w:rsidRPr="006158D2">
        <w:rPr>
          <w:color w:val="auto"/>
          <w:sz w:val="28"/>
          <w:szCs w:val="26"/>
          <w:lang w:val="it-IT"/>
        </w:rPr>
        <w:t>ộng kinh doanh khách sạn, Tài khoản 154 phải mở chi tiết theo từng loại dịch vụ nh</w:t>
      </w:r>
      <w:r w:rsidRPr="006158D2">
        <w:rPr>
          <w:rFonts w:hint="eastAsia"/>
          <w:color w:val="auto"/>
          <w:sz w:val="28"/>
          <w:szCs w:val="26"/>
          <w:lang w:val="it-IT"/>
        </w:rPr>
        <w:t>ư</w:t>
      </w:r>
      <w:r w:rsidRPr="006158D2">
        <w:rPr>
          <w:color w:val="auto"/>
          <w:sz w:val="28"/>
          <w:szCs w:val="26"/>
          <w:lang w:val="it-IT"/>
        </w:rPr>
        <w:t xml:space="preserve">: dịch vụ </w:t>
      </w:r>
      <w:r w:rsidRPr="006158D2">
        <w:rPr>
          <w:rFonts w:hint="eastAsia"/>
          <w:color w:val="auto"/>
          <w:sz w:val="28"/>
          <w:szCs w:val="26"/>
          <w:lang w:val="it-IT"/>
        </w:rPr>
        <w:t>ă</w:t>
      </w:r>
      <w:r w:rsidRPr="006158D2">
        <w:rPr>
          <w:color w:val="auto"/>
          <w:sz w:val="28"/>
          <w:szCs w:val="26"/>
          <w:lang w:val="it-IT"/>
        </w:rPr>
        <w:t>n uống, dịch vụ buồng nghỉ, dịch vụ vui ch</w:t>
      </w:r>
      <w:r w:rsidRPr="006158D2">
        <w:rPr>
          <w:rFonts w:hint="eastAsia"/>
          <w:color w:val="auto"/>
          <w:sz w:val="28"/>
          <w:szCs w:val="26"/>
          <w:lang w:val="it-IT"/>
        </w:rPr>
        <w:t>ơ</w:t>
      </w:r>
      <w:r w:rsidRPr="006158D2">
        <w:rPr>
          <w:color w:val="auto"/>
          <w:sz w:val="28"/>
          <w:szCs w:val="26"/>
          <w:lang w:val="it-IT"/>
        </w:rPr>
        <w:t>i giải trí, phục vụ khác (giặt, là, cắt tóc, thể thao,...).</w:t>
      </w:r>
    </w:p>
    <w:p w:rsidR="007477B5" w:rsidRPr="006158D2" w:rsidRDefault="00F6039D" w:rsidP="006B2D92">
      <w:pPr>
        <w:pStyle w:val="11chucdanhnguoiky-co11CharCharChar"/>
        <w:spacing w:after="0" w:line="276" w:lineRule="auto"/>
        <w:ind w:firstLineChars="201" w:firstLine="565"/>
        <w:contextualSpacing/>
        <w:jc w:val="both"/>
        <w:rPr>
          <w:rFonts w:ascii="Times New Roman" w:hAnsi="Times New Roman"/>
          <w:color w:val="auto"/>
          <w:sz w:val="28"/>
          <w:szCs w:val="26"/>
          <w:lang w:val="it-IT"/>
        </w:rPr>
      </w:pPr>
      <w:r w:rsidRPr="006158D2">
        <w:rPr>
          <w:rFonts w:ascii="Times New Roman" w:hAnsi="Times New Roman"/>
          <w:color w:val="auto"/>
          <w:sz w:val="28"/>
          <w:szCs w:val="26"/>
          <w:lang w:val="it-IT"/>
        </w:rPr>
        <w:t>5. Phương pháp vận dụng Tài khoản 154 trong ngành xây dựng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xml:space="preserve">a) Đối với hoạt động kinh doanh xây lắp, Tài khoản </w:t>
      </w:r>
      <w:r w:rsidRPr="006158D2">
        <w:rPr>
          <w:rFonts w:ascii="Times New Roman" w:hAnsi="Times New Roman"/>
          <w:iCs/>
          <w:color w:val="auto"/>
          <w:sz w:val="28"/>
          <w:szCs w:val="26"/>
          <w:lang w:val="it-IT"/>
        </w:rPr>
        <w:t>1</w:t>
      </w:r>
      <w:r w:rsidRPr="006158D2">
        <w:rPr>
          <w:rFonts w:ascii="Times New Roman" w:hAnsi="Times New Roman"/>
          <w:color w:val="auto"/>
          <w:sz w:val="28"/>
          <w:szCs w:val="26"/>
          <w:lang w:val="it-IT"/>
        </w:rPr>
        <w:t>54 dùng để tập hợp chi phí sản xuất, kinh doanh, phục vụ cho việc tính giá thành sản xuất sản phẩm xây lắp công nghiệp, dịch vụ của HTX xây lắp.</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b) Phần chi phí nguyên liệu, vật liệu trực tiếp, chi phí nhân công trực tiếp vượt trên mức bình thường không được tính vào giá thành công trình xây lắp mà được hạch toán vào giá vốn hàng bán của kỳ kế toán.</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xml:space="preserve">c) Tài khoản này trong ngành Xây lắp có thể theo dõi chi tiết theo các hoạt động sau: </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i/>
          <w:color w:val="auto"/>
          <w:sz w:val="28"/>
          <w:szCs w:val="26"/>
          <w:lang w:val="it-IT"/>
        </w:rPr>
        <w:t>- Xây lắp:</w:t>
      </w:r>
      <w:r w:rsidRPr="006158D2">
        <w:rPr>
          <w:rFonts w:ascii="Times New Roman" w:hAnsi="Times New Roman"/>
          <w:color w:val="auto"/>
          <w:sz w:val="28"/>
          <w:szCs w:val="26"/>
          <w:lang w:val="it-IT"/>
        </w:rPr>
        <w:t xml:space="preserve"> Dùng để tập hợp chi phí, tính giá thành sản xuất sản phẩm xây lắp và phản ánh giá trị sản phẩm xây lắp dở dang cuối kỳ;</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i/>
          <w:color w:val="auto"/>
          <w:sz w:val="28"/>
          <w:szCs w:val="26"/>
          <w:lang w:val="it-IT"/>
        </w:rPr>
        <w:t>- Sản phẩm khác:</w:t>
      </w:r>
      <w:r w:rsidRPr="006158D2">
        <w:rPr>
          <w:rFonts w:ascii="Times New Roman" w:hAnsi="Times New Roman"/>
          <w:color w:val="auto"/>
          <w:sz w:val="28"/>
          <w:szCs w:val="26"/>
          <w:lang w:val="it-IT"/>
        </w:rPr>
        <w:t xml:space="preserve"> Dùng để tập hợp chi phí, tính giá thành sản xuất sản phẩm khác và phản ánh giá trị sản phẩm khác dở dang cuối kỳ (thành phẩm, cấu kiện xây lắp,...);</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i/>
          <w:color w:val="auto"/>
          <w:sz w:val="28"/>
          <w:szCs w:val="26"/>
          <w:lang w:val="it-IT"/>
        </w:rPr>
        <w:t>- Dịch vụ:</w:t>
      </w:r>
      <w:r w:rsidRPr="006158D2">
        <w:rPr>
          <w:rFonts w:ascii="Times New Roman" w:hAnsi="Times New Roman"/>
          <w:color w:val="auto"/>
          <w:sz w:val="28"/>
          <w:szCs w:val="26"/>
          <w:lang w:val="it-IT"/>
        </w:rPr>
        <w:t xml:space="preserve"> Dùng để tập hợp chi phí, tính giá thành dịch vụ và phản ánh chi phí dịch vụ dở dang cuối kỳ;</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i/>
          <w:color w:val="auto"/>
          <w:sz w:val="28"/>
          <w:szCs w:val="26"/>
          <w:lang w:val="it-IT"/>
        </w:rPr>
        <w:t>- Chi phí bảo hành xây lắp:</w:t>
      </w:r>
      <w:r w:rsidRPr="006158D2">
        <w:rPr>
          <w:rFonts w:ascii="Times New Roman" w:hAnsi="Times New Roman"/>
          <w:color w:val="auto"/>
          <w:sz w:val="28"/>
          <w:szCs w:val="26"/>
          <w:lang w:val="it-IT"/>
        </w:rPr>
        <w:t xml:space="preserve"> Dùng để tập hợp chi phí bảo hành công trình xây dựng, lắp đặt thực tế phát sinh trong kỳ và giá trị công trình bảo hành xây lắp còn dở dang cuối kỳ.</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d) Việc tập hợp chi phí sản xuất, tính giá thành sản phẩm xây lắp phải theo từng công trình, hạng mục công trình và theo khoản mục giá thành quy định trong giá trị dự toán xây lắp, gồm:</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Chi phí vật liệu;</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Chi phí nhân công;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Chi phí sử dụng máy thi công;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Chí phí chung.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lastRenderedPageBreak/>
        <w:t>Riêng chi phí chung được tập hợp chi phí "Xây lắp": Chỉ bao gồm chi phí chung phát sinh ở đội nhận thầu hoặc công trường xây lắp. Còn chi phí quản lý HTX xây lắp (là một bộ phận của chi phí chung) được tập hợp bên Nợ Tài khoản 642 "Chi phí quản lý kinh doanh". Chi phí này sẽ được kết chuyển vào bên Nợ Tài khoản 911 "Xác định kết quả kinh doanh" thông qua giá thành toàn bộ sản phẩm xây lắp hoàn thành và bán ra trong kỳ.</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bCs/>
          <w:color w:val="auto"/>
          <w:sz w:val="28"/>
          <w:szCs w:val="26"/>
          <w:lang w:val="it-IT"/>
        </w:rPr>
      </w:pPr>
      <w:r w:rsidRPr="006158D2">
        <w:rPr>
          <w:rFonts w:ascii="Times New Roman" w:hAnsi="Times New Roman"/>
          <w:bCs/>
          <w:color w:val="auto"/>
          <w:sz w:val="28"/>
          <w:szCs w:val="26"/>
          <w:lang w:val="it-IT"/>
        </w:rPr>
        <w:t>đ) HTX là chủ đầu tư xây dựng bất động sản sử dụng tài khoản này để tập hợp chi phí xây dựng thành phẩm bất động sản. Trường hợp bất động sản xây dựng sử dụng cho nhiều mục đích (làm văn phòng hoặc để bán thì thực hiện theo nguyên tắc:</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bCs/>
          <w:color w:val="auto"/>
          <w:sz w:val="28"/>
          <w:szCs w:val="26"/>
          <w:lang w:val="it-IT"/>
        </w:rPr>
      </w:pPr>
      <w:r w:rsidRPr="006158D2">
        <w:rPr>
          <w:rFonts w:ascii="Times New Roman" w:hAnsi="Times New Roman"/>
          <w:bCs/>
          <w:color w:val="auto"/>
          <w:sz w:val="28"/>
          <w:szCs w:val="26"/>
          <w:lang w:val="it-IT"/>
        </w:rPr>
        <w:t>- Nếu đủ căn cứ để hạch toán riêng hoặc xác định được tỷ trọng của phần chi phí xây dựng bất động sản để bán (thành phẩm bất động sản) và phần chi phí xây dựng bất động sản để làm văn phòng (TSCĐ) thì phải hạch toán riêng trên TK 154 phần chi phí xây dựng thành phẩm bất động sản. Phần chi phí xây dựng TSCĐ được phản ánh riêng trên TK 2422 - Xây dựng cơ bản dở dang.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bCs/>
          <w:color w:val="auto"/>
          <w:sz w:val="28"/>
          <w:szCs w:val="26"/>
          <w:lang w:val="it-IT"/>
        </w:rPr>
      </w:pPr>
      <w:r w:rsidRPr="006158D2">
        <w:rPr>
          <w:rFonts w:ascii="Times New Roman" w:hAnsi="Times New Roman"/>
          <w:bCs/>
          <w:color w:val="auto"/>
          <w:sz w:val="28"/>
          <w:szCs w:val="26"/>
          <w:lang w:val="it-IT"/>
        </w:rPr>
        <w:t>- Trường hợp không hạch toán riêng hoặc xác định được tỷ trọng chi phí xây dựng cho phần thành phẩm bất động sản, TSCĐ thì kế toán tập hợp chi phí phát sinh liên quan trực tiếp tới việc đầu tư xây dựng trên TK 2422. Khi công trình, dự án hoàn thành bàn giao đưa vào sử dụng, kế toán căn cứ cách thức sử dụng tài sản trong thực tế để kết chuyển chi phí đầu tư xây dựng phù hợp với bản chất của từng loại tài sản.</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bCs/>
          <w:color w:val="auto"/>
          <w:sz w:val="28"/>
          <w:szCs w:val="26"/>
          <w:lang w:val="it-IT"/>
        </w:rPr>
      </w:pPr>
      <w:r w:rsidRPr="006158D2">
        <w:rPr>
          <w:rFonts w:ascii="Times New Roman" w:hAnsi="Times New Roman"/>
          <w:bCs/>
          <w:color w:val="auto"/>
          <w:sz w:val="28"/>
          <w:szCs w:val="26"/>
          <w:lang w:val="it-IT"/>
        </w:rPr>
        <w:t>e) Khoản dự phòng chi phí bảo hành công trình xây lắp được hạch toán vào chi phí sản xuất kinh doanh từng kỳ, hết thời hạn bảo hành nếu số bảo hành đã trích lập lớn hơn chi phí thực tế đã phát sinh thì ghi tăng thu nhập khác trong kỳ. Trường hợp ngược lại thì hạch toán vào giá vốn hàng bán trong kỳ.</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it-IT"/>
        </w:rPr>
        <w:t xml:space="preserve">g) </w:t>
      </w:r>
      <w:r w:rsidRPr="006158D2">
        <w:rPr>
          <w:rFonts w:ascii="Times New Roman" w:hAnsi="Times New Roman"/>
          <w:color w:val="auto"/>
          <w:sz w:val="28"/>
          <w:szCs w:val="26"/>
          <w:lang w:val="vi-VN"/>
        </w:rPr>
        <w:t xml:space="preserve">Các </w:t>
      </w:r>
      <w:r w:rsidRPr="006158D2">
        <w:rPr>
          <w:rFonts w:ascii="Times New Roman" w:hAnsi="Times New Roman"/>
          <w:color w:val="auto"/>
          <w:sz w:val="28"/>
          <w:szCs w:val="26"/>
          <w:lang w:val="it-IT"/>
        </w:rPr>
        <w:t xml:space="preserve">khoản </w:t>
      </w:r>
      <w:r w:rsidRPr="006158D2">
        <w:rPr>
          <w:rFonts w:ascii="Times New Roman" w:hAnsi="Times New Roman"/>
          <w:color w:val="auto"/>
          <w:sz w:val="28"/>
          <w:szCs w:val="26"/>
          <w:lang w:val="vi-VN"/>
        </w:rPr>
        <w:t xml:space="preserve">chi phí của hợp đồng </w:t>
      </w:r>
      <w:r w:rsidRPr="006158D2">
        <w:rPr>
          <w:rFonts w:ascii="Times New Roman" w:hAnsi="Times New Roman"/>
          <w:color w:val="auto"/>
          <w:sz w:val="28"/>
          <w:szCs w:val="26"/>
          <w:lang w:val="it-IT"/>
        </w:rPr>
        <w:t xml:space="preserve">xây lắp </w:t>
      </w:r>
      <w:r w:rsidRPr="006158D2">
        <w:rPr>
          <w:rFonts w:ascii="Times New Roman" w:hAnsi="Times New Roman"/>
          <w:color w:val="auto"/>
          <w:sz w:val="28"/>
          <w:szCs w:val="26"/>
          <w:lang w:val="vi-VN"/>
        </w:rPr>
        <w:t xml:space="preserve">không thể thu hồi phải được ghi nhận ngay là </w:t>
      </w:r>
      <w:r w:rsidRPr="006158D2">
        <w:rPr>
          <w:rFonts w:ascii="Times New Roman" w:hAnsi="Times New Roman"/>
          <w:color w:val="auto"/>
          <w:sz w:val="28"/>
          <w:szCs w:val="26"/>
          <w:lang w:val="it-IT"/>
        </w:rPr>
        <w:t>giá vốn hàng bán</w:t>
      </w:r>
      <w:r w:rsidRPr="006158D2">
        <w:rPr>
          <w:rFonts w:ascii="Times New Roman" w:hAnsi="Times New Roman"/>
          <w:color w:val="auto"/>
          <w:sz w:val="28"/>
          <w:szCs w:val="26"/>
          <w:lang w:val="vi-VN"/>
        </w:rPr>
        <w:t xml:space="preserve"> trong kỳ.</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h)</w:t>
      </w:r>
      <w:r w:rsidRPr="006158D2">
        <w:rPr>
          <w:rFonts w:ascii="Times New Roman" w:hAnsi="Times New Roman"/>
          <w:i/>
          <w:color w:val="auto"/>
          <w:sz w:val="28"/>
          <w:szCs w:val="26"/>
          <w:lang w:val="vi-VN"/>
        </w:rPr>
        <w:t xml:space="preserve"> </w:t>
      </w:r>
      <w:r w:rsidRPr="006158D2">
        <w:rPr>
          <w:rFonts w:ascii="Times New Roman" w:hAnsi="Times New Roman"/>
          <w:color w:val="auto"/>
          <w:sz w:val="28"/>
          <w:szCs w:val="26"/>
          <w:lang w:val="vi-VN"/>
        </w:rPr>
        <w:t>Các khoản thu từ việc bán nguyên liệu, vật liệu thừa và thanh lý máy móc, thiết bị thi công khi kết thúc hợp đồng xây dựng được ghi giảm chi phí đầu tư xây dựng.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 xml:space="preserve">i) Hạch toán khoản mục nguyên liệu, vật liệu trực tiếp: </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 Khoản mục chi phí nguyên liệu, vật liệu trực tiếp bao gồm: Giá trị thực tế của vật liệu chính, vật liệu phụ, các cấu kiện hoặc các bộ phận rời, vật liệu luân chuyển tham gia cấu thành thực thể sản phẩm xây, lắp hoặc giúp cho việc thực hiện và hoàn thành khối lượng xây, lắp (không kể vật liệu phụ cho máy móc, phương tiện thi công và những vật liệu tính trong chi phí chung).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 xml:space="preserve">- Nguyên tắc hạch toán khoản mục nguyên liệu, vật liệu trực tiếp: Nguyên liệu, vật liệu sử dụng cho xây dựng hạng mục công trình nào phải tính trực tiếp </w:t>
      </w:r>
      <w:r w:rsidRPr="006158D2">
        <w:rPr>
          <w:rFonts w:ascii="Times New Roman" w:hAnsi="Times New Roman"/>
          <w:color w:val="auto"/>
          <w:sz w:val="28"/>
          <w:szCs w:val="26"/>
          <w:lang w:val="vi-VN"/>
        </w:rPr>
        <w:lastRenderedPageBreak/>
        <w:t>cho sản phẩm hạng mục công trình đó trên cơ sở chứng từ gốc theo số lượng thực tế đã sử dụng và theo giá thực tế xuất kho (Giá bình quân gia quyền; Giá nhập trước, xuất trước; Giá thực tế đích danh).</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 Cuối kỳ hạch toán hoặc khi công trình hoàn thành, tiến hành kiểm kê số vật liệu còn lại tại nơi sản xuất (nếu có) để ghi giảm trừ chi phí nguyên liệu, vật liệu trực tiếp xuất sử dụng cho công trình.</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 Trong điều kiện thực tế sản xuất xây lắp không cho phép tính chi phí nguyên liệu, vật liệu trực tiếp cho từng công trình, hạng mục công trình thì HTX có thể áp dụng phương pháp phân bổ vật liệu cho đối tượng sử dụng theo tiêu thức hợp lý (tỷ lệ với định mức tiêu hao nguyên liệu, vật liệu,...).</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k) Hạch toán khoản mục chi phí sử dụng máy thi công: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 Khoản mục chi phí sử dụng máy thi công bao gồm: Chi phí cho các máy thi công nhằm thực hiện khối lượng công tác xây lắp bằng máy. Máy móc thi công là loại máy trực tiếp phục vụ xây lắp công trình. Đó là những máy móc chuyển động bằng động cơ hơi nước, diezen, xăng, điện,... (kể cả loại máy phục vụ xây, lắp).</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 Chi phí sử dụng máy thi công bao gồm: Chi phí thường xuyên và chi phí tạm thời. Chi phí thường xuyên cho hoạt động của máy thi công, gồm: Chi phí nhân công điều khiển máy, phục vụ máy,...; Chi phí vật liệu; Chi phí công cụ, dụng cụ; Chi phí khấu hao TSCĐ; Chi phí dịch vụ mua ngoài (chi phí sửa chữa nhỏ, điện, nước, bảo hiểm xe, máy,...); Chi phí khác bằng tiền.</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 Chi phí tạm thời cho hoạt động của máy thi công, gồm: Chi phí sửa chữa lớn máy thi công (đại tu, trung tu,...) không đủ điều kiện ghi tăng nguyên giá máy thi công; Chi phí công trình tạm thời cho máy thi công (lều, lán, bệ, đường ray chạy máy,...). Chi phí tạm thời của máy có thể phát sinh trước được hạch toán vào bên Nợ Tài khoản 2421, sau đó sẽ phân bổ dần vào Nợ Tài khoản 154 "Chi phí sản xuất kinh doanh dở dang"; Hoặc phát sinh sau, nhưng phải tính trước vào chi phí sản xuất xây lắp trong kỳ (do liên quan tới việc sử dụng thực tế máy móc thi công trong kỳ). Trường hợp này phải tiến hành trích trước chi phí, ghi Có Tài khoản 338 "Phải trả khác", Nợ Tài khoản 154 chi tiết chi phí sử dụng máy thi công.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vi-VN"/>
        </w:rPr>
      </w:pPr>
      <w:r w:rsidRPr="006158D2">
        <w:rPr>
          <w:rFonts w:ascii="Times New Roman" w:hAnsi="Times New Roman"/>
          <w:color w:val="auto"/>
          <w:sz w:val="28"/>
          <w:szCs w:val="26"/>
          <w:lang w:val="vi-VN"/>
        </w:rPr>
        <w:t>l) Hạch toán khoản mục chi phí sản xuất chung: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bCs/>
          <w:color w:val="auto"/>
          <w:sz w:val="28"/>
          <w:szCs w:val="26"/>
          <w:lang w:val="vi-VN"/>
        </w:rPr>
      </w:pPr>
      <w:r w:rsidRPr="006158D2">
        <w:rPr>
          <w:rFonts w:ascii="Times New Roman" w:hAnsi="Times New Roman"/>
          <w:color w:val="auto"/>
          <w:sz w:val="28"/>
          <w:szCs w:val="26"/>
          <w:lang w:val="vi-VN"/>
        </w:rPr>
        <w:t xml:space="preserve">Chi phí sản xuất chung phản ánh chi phí sản xuất của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ội, công tr</w:t>
      </w:r>
      <w:r w:rsidRPr="006158D2">
        <w:rPr>
          <w:rFonts w:ascii="Times New Roman" w:hAnsi="Times New Roman" w:hint="eastAsia"/>
          <w:color w:val="auto"/>
          <w:sz w:val="28"/>
          <w:szCs w:val="26"/>
          <w:lang w:val="vi-VN"/>
        </w:rPr>
        <w:t>ư</w:t>
      </w:r>
      <w:r w:rsidRPr="006158D2">
        <w:rPr>
          <w:rFonts w:ascii="Times New Roman" w:hAnsi="Times New Roman"/>
          <w:color w:val="auto"/>
          <w:sz w:val="28"/>
          <w:szCs w:val="26"/>
          <w:lang w:val="vi-VN"/>
        </w:rPr>
        <w:t>ờng xây dựng gồm: L</w:t>
      </w:r>
      <w:r w:rsidRPr="006158D2">
        <w:rPr>
          <w:rFonts w:ascii="Times New Roman" w:hAnsi="Times New Roman" w:hint="eastAsia"/>
          <w:color w:val="auto"/>
          <w:sz w:val="28"/>
          <w:szCs w:val="26"/>
          <w:lang w:val="vi-VN"/>
        </w:rPr>
        <w:t>ươ</w:t>
      </w:r>
      <w:r w:rsidRPr="006158D2">
        <w:rPr>
          <w:rFonts w:ascii="Times New Roman" w:hAnsi="Times New Roman"/>
          <w:color w:val="auto"/>
          <w:sz w:val="28"/>
          <w:szCs w:val="26"/>
          <w:lang w:val="vi-VN"/>
        </w:rPr>
        <w:t>ng nhân viên quản lý phân x</w:t>
      </w:r>
      <w:r w:rsidRPr="006158D2">
        <w:rPr>
          <w:rFonts w:ascii="Times New Roman" w:hAnsi="Times New Roman" w:hint="eastAsia"/>
          <w:color w:val="auto"/>
          <w:sz w:val="28"/>
          <w:szCs w:val="26"/>
          <w:lang w:val="vi-VN"/>
        </w:rPr>
        <w:t>ư</w:t>
      </w:r>
      <w:r w:rsidRPr="006158D2">
        <w:rPr>
          <w:rFonts w:ascii="Times New Roman" w:hAnsi="Times New Roman"/>
          <w:color w:val="auto"/>
          <w:sz w:val="28"/>
          <w:szCs w:val="26"/>
          <w:lang w:val="vi-VN"/>
        </w:rPr>
        <w:t xml:space="preserve">ởng, tổ,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ội xây dựng; Khoản trích bảo hiểm xã hội, bảo hiểm y tế, bảo hiểm thất nghiệp, bảo hiểm tai nạn lao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ộng, kinh phí công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oàn </w:t>
      </w:r>
      <w:r w:rsidRPr="006158D2">
        <w:rPr>
          <w:rFonts w:ascii="Times New Roman" w:hAnsi="Times New Roman" w:hint="eastAsia"/>
          <w:color w:val="auto"/>
          <w:sz w:val="28"/>
          <w:szCs w:val="26"/>
          <w:lang w:val="vi-VN"/>
        </w:rPr>
        <w:t>đư</w:t>
      </w:r>
      <w:r w:rsidRPr="006158D2">
        <w:rPr>
          <w:rFonts w:ascii="Times New Roman" w:hAnsi="Times New Roman"/>
          <w:color w:val="auto"/>
          <w:sz w:val="28"/>
          <w:szCs w:val="26"/>
          <w:lang w:val="vi-VN"/>
        </w:rPr>
        <w:t xml:space="preserve">ợc tính theo tỉ lệ quy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ịnh trên tiền l</w:t>
      </w:r>
      <w:r w:rsidRPr="006158D2">
        <w:rPr>
          <w:rFonts w:ascii="Times New Roman" w:hAnsi="Times New Roman" w:hint="eastAsia"/>
          <w:color w:val="auto"/>
          <w:sz w:val="28"/>
          <w:szCs w:val="26"/>
          <w:lang w:val="vi-VN"/>
        </w:rPr>
        <w:t>ươ</w:t>
      </w:r>
      <w:r w:rsidRPr="006158D2">
        <w:rPr>
          <w:rFonts w:ascii="Times New Roman" w:hAnsi="Times New Roman"/>
          <w:color w:val="auto"/>
          <w:sz w:val="28"/>
          <w:szCs w:val="26"/>
          <w:lang w:val="vi-VN"/>
        </w:rPr>
        <w:t>ng phải trả của nhân viên sử dụng máy thi công và nhân viên quản lý phân x</w:t>
      </w:r>
      <w:r w:rsidRPr="006158D2">
        <w:rPr>
          <w:rFonts w:ascii="Times New Roman" w:hAnsi="Times New Roman" w:hint="eastAsia"/>
          <w:color w:val="auto"/>
          <w:sz w:val="28"/>
          <w:szCs w:val="26"/>
          <w:lang w:val="vi-VN"/>
        </w:rPr>
        <w:t>ư</w:t>
      </w:r>
      <w:r w:rsidRPr="006158D2">
        <w:rPr>
          <w:rFonts w:ascii="Times New Roman" w:hAnsi="Times New Roman"/>
          <w:color w:val="auto"/>
          <w:sz w:val="28"/>
          <w:szCs w:val="26"/>
          <w:lang w:val="vi-VN"/>
        </w:rPr>
        <w:t xml:space="preserve">ởng, tổ,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ội; Khấu hao tài sản cố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ịnh dùng chung cho hoạt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ộng của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ội và những chi phí khác liên </w:t>
      </w:r>
      <w:r w:rsidRPr="006158D2">
        <w:rPr>
          <w:rFonts w:ascii="Times New Roman" w:hAnsi="Times New Roman"/>
          <w:color w:val="auto"/>
          <w:sz w:val="28"/>
          <w:szCs w:val="26"/>
          <w:lang w:val="vi-VN"/>
        </w:rPr>
        <w:lastRenderedPageBreak/>
        <w:t xml:space="preserve">quan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ến hoạt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ộng của </w:t>
      </w:r>
      <w:r w:rsidRPr="006158D2">
        <w:rPr>
          <w:rFonts w:ascii="Times New Roman" w:hAnsi="Times New Roman" w:hint="eastAsia"/>
          <w:color w:val="auto"/>
          <w:sz w:val="28"/>
          <w:szCs w:val="26"/>
          <w:lang w:val="vi-VN"/>
        </w:rPr>
        <w:t>đ</w:t>
      </w:r>
      <w:r w:rsidRPr="006158D2">
        <w:rPr>
          <w:rFonts w:ascii="Times New Roman" w:hAnsi="Times New Roman"/>
          <w:color w:val="auto"/>
          <w:sz w:val="28"/>
          <w:szCs w:val="26"/>
          <w:lang w:val="vi-VN"/>
        </w:rPr>
        <w:t xml:space="preserve">ội,... </w:t>
      </w:r>
    </w:p>
    <w:p w:rsidR="007477B5" w:rsidRPr="006158D2" w:rsidRDefault="00F6039D" w:rsidP="006B2D92">
      <w:pPr>
        <w:pStyle w:val="1chinhtrangChar1CharCharCharChar"/>
        <w:spacing w:before="0" w:after="0" w:line="276" w:lineRule="auto"/>
        <w:ind w:firstLineChars="201" w:firstLine="565"/>
        <w:contextualSpacing/>
        <w:rPr>
          <w:rFonts w:ascii="Times New Roman" w:hAnsi="Times New Roman"/>
          <w:b/>
          <w:color w:val="auto"/>
          <w:sz w:val="28"/>
          <w:szCs w:val="26"/>
          <w:lang w:val="it-IT"/>
        </w:rPr>
      </w:pPr>
      <w:r w:rsidRPr="006158D2">
        <w:rPr>
          <w:rFonts w:ascii="Times New Roman" w:hAnsi="Times New Roman"/>
          <w:b/>
          <w:color w:val="auto"/>
          <w:sz w:val="28"/>
          <w:szCs w:val="26"/>
          <w:lang w:val="it-IT"/>
        </w:rPr>
        <w:t>6. Kết cấu và nội dung phản ánh của Tài khoản 154 - Chi phí sản xuất, kinh doanh dở dang</w:t>
      </w:r>
    </w:p>
    <w:p w:rsidR="007477B5" w:rsidRPr="006158D2" w:rsidRDefault="00F6039D" w:rsidP="006B2D92">
      <w:pPr>
        <w:pStyle w:val="1chinhtrangChar1CharCharCharChar"/>
        <w:spacing w:before="0" w:after="0" w:line="276" w:lineRule="auto"/>
        <w:ind w:firstLineChars="201" w:firstLine="565"/>
        <w:contextualSpacing/>
        <w:rPr>
          <w:rFonts w:ascii="Times New Roman" w:hAnsi="Times New Roman"/>
          <w:b/>
          <w:color w:val="auto"/>
          <w:sz w:val="28"/>
          <w:szCs w:val="26"/>
          <w:lang w:val="it-IT"/>
        </w:rPr>
      </w:pPr>
      <w:r w:rsidRPr="006158D2">
        <w:rPr>
          <w:rFonts w:ascii="Times New Roman" w:hAnsi="Times New Roman"/>
          <w:b/>
          <w:color w:val="auto"/>
          <w:sz w:val="28"/>
          <w:szCs w:val="26"/>
          <w:lang w:val="it-IT"/>
        </w:rPr>
        <w:t>Bên Nợ:</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Các chi phí nguyên liệu, vật liệu trực tiếp, chi phí nhân công trực tiếp, chi phí sử dụng máy thi công, chi phí sản xuất chung phát sinh trong kỳ liên quan đến sản xuất sản phẩm và chi phí thực hiện dịch vụ;</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Các chi phí nguyên liệu, vật liệu trực tiếp, chi phí nhân công trực tiếp, chi phí sử dụng máy thi công, chi phí sản xuất chung phát sinh trong kỳ liên quan đến giá thành sản phẩm xây lắp công trình hoặc giá thành xây lắp theo giá khoán nội bộ.</w:t>
      </w:r>
    </w:p>
    <w:p w:rsidR="007477B5" w:rsidRPr="006158D2" w:rsidRDefault="00F6039D" w:rsidP="006B2D92">
      <w:pPr>
        <w:pStyle w:val="1chinhtrangChar1CharCharCharChar"/>
        <w:spacing w:before="0" w:after="0" w:line="276" w:lineRule="auto"/>
        <w:ind w:firstLineChars="201" w:firstLine="565"/>
        <w:contextualSpacing/>
        <w:rPr>
          <w:rFonts w:ascii="Times New Roman" w:hAnsi="Times New Roman"/>
          <w:b/>
          <w:color w:val="auto"/>
          <w:sz w:val="28"/>
          <w:szCs w:val="26"/>
          <w:lang w:val="it-IT"/>
        </w:rPr>
      </w:pPr>
      <w:r w:rsidRPr="006158D2">
        <w:rPr>
          <w:rFonts w:ascii="Times New Roman" w:hAnsi="Times New Roman"/>
          <w:b/>
          <w:color w:val="auto"/>
          <w:sz w:val="28"/>
          <w:szCs w:val="26"/>
          <w:lang w:val="it-IT"/>
        </w:rPr>
        <w:t>Bên Có:</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Giá thành sản xuất thực tế của sản phẩm đã chế tạo xong nhập kho, chuyển đi bán, tiêu dùng nội bộ ngay hoặc sử dụng ngay vào hoạt động XDCB;</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Giá thành sản xuất sản phẩm xây lắp hoàn thành bàn giao từng phần, hoặc toàn bộ tiêu thụ trong kỳ; hoặc bàn giao cho HTX nhận thầu chính xây lắp; hoặc giá thành sản phẩm xây lắp hoàn thành chờ tiêu thụ;</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Chi phí thực tế của khối lượng dịch vụ đã hoàn thành cung cấp cho khách hàng;</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Trị giá phế liệu thu hồi, giá trị sản phẩm hỏng không sửa chữa được;</w:t>
      </w:r>
    </w:p>
    <w:p w:rsidR="007477B5" w:rsidRPr="006158D2" w:rsidRDefault="00F6039D" w:rsidP="006B2D92">
      <w:pPr>
        <w:pStyle w:val="1chinhtrangChar1CharCharCharChar"/>
        <w:spacing w:before="0" w:after="0" w:line="276" w:lineRule="auto"/>
        <w:ind w:firstLineChars="201" w:firstLine="563"/>
        <w:contextualSpacing/>
        <w:rPr>
          <w:rFonts w:ascii="Times New Roman" w:hAnsi="Times New Roman"/>
          <w:color w:val="auto"/>
          <w:sz w:val="28"/>
          <w:szCs w:val="26"/>
          <w:lang w:val="it-IT"/>
        </w:rPr>
      </w:pPr>
      <w:r w:rsidRPr="006158D2">
        <w:rPr>
          <w:rFonts w:ascii="Times New Roman" w:hAnsi="Times New Roman"/>
          <w:color w:val="auto"/>
          <w:sz w:val="28"/>
          <w:szCs w:val="26"/>
          <w:lang w:val="it-IT"/>
        </w:rPr>
        <w:t>- Trị giá nguyên liệu, vật liệu, hàng hoá gia công xong nhập lại kho;</w:t>
      </w:r>
    </w:p>
    <w:p w:rsidR="007477B5" w:rsidRPr="006158D2" w:rsidRDefault="00F6039D" w:rsidP="006B2D92">
      <w:pPr>
        <w:spacing w:after="0" w:line="276" w:lineRule="auto"/>
        <w:ind w:firstLineChars="201" w:firstLine="563"/>
        <w:contextualSpacing/>
        <w:rPr>
          <w:color w:val="auto"/>
          <w:sz w:val="28"/>
          <w:szCs w:val="26"/>
          <w:lang w:val="it-IT"/>
        </w:rPr>
      </w:pPr>
      <w:r w:rsidRPr="006158D2">
        <w:rPr>
          <w:color w:val="auto"/>
          <w:sz w:val="28"/>
          <w:szCs w:val="26"/>
          <w:lang w:val="it-IT"/>
        </w:rPr>
        <w:t>- Phản ánh chi phí nguyên vật liệu, chi phí nhân công v</w:t>
      </w:r>
      <w:r w:rsidRPr="006158D2">
        <w:rPr>
          <w:rFonts w:hint="eastAsia"/>
          <w:color w:val="auto"/>
          <w:sz w:val="28"/>
          <w:szCs w:val="26"/>
          <w:lang w:val="it-IT"/>
        </w:rPr>
        <w:t>ư</w:t>
      </w:r>
      <w:r w:rsidRPr="006158D2">
        <w:rPr>
          <w:color w:val="auto"/>
          <w:sz w:val="28"/>
          <w:szCs w:val="26"/>
          <w:lang w:val="it-IT"/>
        </w:rPr>
        <w:t>ợt trên mức bình th</w:t>
      </w:r>
      <w:r w:rsidRPr="006158D2">
        <w:rPr>
          <w:rFonts w:hint="eastAsia"/>
          <w:color w:val="auto"/>
          <w:sz w:val="28"/>
          <w:szCs w:val="26"/>
          <w:lang w:val="it-IT"/>
        </w:rPr>
        <w:t>ư</w:t>
      </w:r>
      <w:r w:rsidRPr="006158D2">
        <w:rPr>
          <w:color w:val="auto"/>
          <w:sz w:val="28"/>
          <w:szCs w:val="26"/>
          <w:lang w:val="it-IT"/>
        </w:rPr>
        <w:t xml:space="preserve">ờng không </w:t>
      </w:r>
      <w:r w:rsidRPr="006158D2">
        <w:rPr>
          <w:rFonts w:hint="eastAsia"/>
          <w:color w:val="auto"/>
          <w:sz w:val="28"/>
          <w:szCs w:val="26"/>
          <w:lang w:val="it-IT"/>
        </w:rPr>
        <w:t>đư</w:t>
      </w:r>
      <w:r w:rsidRPr="006158D2">
        <w:rPr>
          <w:color w:val="auto"/>
          <w:sz w:val="28"/>
          <w:szCs w:val="26"/>
          <w:lang w:val="it-IT"/>
        </w:rPr>
        <w:t xml:space="preserve">ợc tính vào trị giá hàng tồn kho mà phải tính vào giá vốn hàng bán của kỳ kế toán. </w:t>
      </w:r>
      <w:r w:rsidRPr="006158D2">
        <w:rPr>
          <w:rFonts w:hint="eastAsia"/>
          <w:color w:val="auto"/>
          <w:sz w:val="28"/>
          <w:szCs w:val="26"/>
          <w:lang w:val="it-IT"/>
        </w:rPr>
        <w:t>Đ</w:t>
      </w:r>
      <w:r w:rsidRPr="006158D2">
        <w:rPr>
          <w:color w:val="auto"/>
          <w:sz w:val="28"/>
          <w:szCs w:val="26"/>
          <w:lang w:val="it-IT"/>
        </w:rPr>
        <w:t xml:space="preserve">ối với HTX sản xuất theo </w:t>
      </w:r>
      <w:r w:rsidRPr="006158D2">
        <w:rPr>
          <w:rFonts w:hint="eastAsia"/>
          <w:color w:val="auto"/>
          <w:sz w:val="28"/>
          <w:szCs w:val="26"/>
          <w:lang w:val="it-IT"/>
        </w:rPr>
        <w:t>đơ</w:t>
      </w:r>
      <w:r w:rsidRPr="006158D2">
        <w:rPr>
          <w:color w:val="auto"/>
          <w:sz w:val="28"/>
          <w:szCs w:val="26"/>
          <w:lang w:val="it-IT"/>
        </w:rPr>
        <w:t xml:space="preserve">n </w:t>
      </w:r>
      <w:r w:rsidRPr="006158D2">
        <w:rPr>
          <w:rFonts w:hint="eastAsia"/>
          <w:color w:val="auto"/>
          <w:sz w:val="28"/>
          <w:szCs w:val="26"/>
          <w:lang w:val="it-IT"/>
        </w:rPr>
        <w:t>đ</w:t>
      </w:r>
      <w:r w:rsidRPr="006158D2">
        <w:rPr>
          <w:color w:val="auto"/>
          <w:sz w:val="28"/>
          <w:szCs w:val="26"/>
          <w:lang w:val="it-IT"/>
        </w:rPr>
        <w:t xml:space="preserve">ặt hàng, hoặc HTX có chu kỳ sản xuất sản phẩm dài mà hàng kỳ kế toán </w:t>
      </w:r>
      <w:r w:rsidRPr="006158D2">
        <w:rPr>
          <w:rFonts w:hint="eastAsia"/>
          <w:color w:val="auto"/>
          <w:sz w:val="28"/>
          <w:szCs w:val="26"/>
          <w:lang w:val="it-IT"/>
        </w:rPr>
        <w:t>đã</w:t>
      </w:r>
      <w:r w:rsidRPr="006158D2">
        <w:rPr>
          <w:color w:val="auto"/>
          <w:sz w:val="28"/>
          <w:szCs w:val="26"/>
          <w:lang w:val="it-IT"/>
        </w:rPr>
        <w:t xml:space="preserve"> phản ánh chi phí sản xuất chung cố </w:t>
      </w:r>
      <w:r w:rsidRPr="006158D2">
        <w:rPr>
          <w:rFonts w:hint="eastAsia"/>
          <w:color w:val="auto"/>
          <w:sz w:val="28"/>
          <w:szCs w:val="26"/>
          <w:lang w:val="it-IT"/>
        </w:rPr>
        <w:t>đ</w:t>
      </w:r>
      <w:r w:rsidRPr="006158D2">
        <w:rPr>
          <w:color w:val="auto"/>
          <w:sz w:val="28"/>
          <w:szCs w:val="26"/>
          <w:lang w:val="it-IT"/>
        </w:rPr>
        <w:t xml:space="preserve">ịnh vào TK 154 </w:t>
      </w:r>
      <w:r w:rsidRPr="006158D2">
        <w:rPr>
          <w:rFonts w:hint="eastAsia"/>
          <w:color w:val="auto"/>
          <w:sz w:val="28"/>
          <w:szCs w:val="26"/>
          <w:lang w:val="it-IT"/>
        </w:rPr>
        <w:t>đ</w:t>
      </w:r>
      <w:r w:rsidRPr="006158D2">
        <w:rPr>
          <w:color w:val="auto"/>
          <w:sz w:val="28"/>
          <w:szCs w:val="26"/>
          <w:lang w:val="it-IT"/>
        </w:rPr>
        <w:t xml:space="preserve">ến khi sản phẩm hoàn thành mới xác </w:t>
      </w:r>
      <w:r w:rsidRPr="006158D2">
        <w:rPr>
          <w:rFonts w:hint="eastAsia"/>
          <w:color w:val="auto"/>
          <w:sz w:val="28"/>
          <w:szCs w:val="26"/>
          <w:lang w:val="it-IT"/>
        </w:rPr>
        <w:t>đ</w:t>
      </w:r>
      <w:r w:rsidRPr="006158D2">
        <w:rPr>
          <w:color w:val="auto"/>
          <w:sz w:val="28"/>
          <w:szCs w:val="26"/>
          <w:lang w:val="it-IT"/>
        </w:rPr>
        <w:t xml:space="preserve">ịnh </w:t>
      </w:r>
      <w:r w:rsidRPr="006158D2">
        <w:rPr>
          <w:rFonts w:hint="eastAsia"/>
          <w:color w:val="auto"/>
          <w:sz w:val="28"/>
          <w:szCs w:val="26"/>
          <w:lang w:val="it-IT"/>
        </w:rPr>
        <w:t>đư</w:t>
      </w:r>
      <w:r w:rsidRPr="006158D2">
        <w:rPr>
          <w:color w:val="auto"/>
          <w:sz w:val="28"/>
          <w:szCs w:val="26"/>
          <w:lang w:val="it-IT"/>
        </w:rPr>
        <w:t xml:space="preserve">ợc chi phí sản xuất chung cố </w:t>
      </w:r>
      <w:r w:rsidRPr="006158D2">
        <w:rPr>
          <w:rFonts w:hint="eastAsia"/>
          <w:color w:val="auto"/>
          <w:sz w:val="28"/>
          <w:szCs w:val="26"/>
          <w:lang w:val="it-IT"/>
        </w:rPr>
        <w:t>đ</w:t>
      </w:r>
      <w:r w:rsidRPr="006158D2">
        <w:rPr>
          <w:color w:val="auto"/>
          <w:sz w:val="28"/>
          <w:szCs w:val="26"/>
          <w:lang w:val="it-IT"/>
        </w:rPr>
        <w:t xml:space="preserve">ịnh không </w:t>
      </w:r>
      <w:r w:rsidRPr="006158D2">
        <w:rPr>
          <w:rFonts w:hint="eastAsia"/>
          <w:color w:val="auto"/>
          <w:sz w:val="28"/>
          <w:szCs w:val="26"/>
          <w:lang w:val="it-IT"/>
        </w:rPr>
        <w:t>đư</w:t>
      </w:r>
      <w:r w:rsidRPr="006158D2">
        <w:rPr>
          <w:color w:val="auto"/>
          <w:sz w:val="28"/>
          <w:szCs w:val="26"/>
          <w:lang w:val="it-IT"/>
        </w:rPr>
        <w:t>ợc tính vào trị giá hàng tồn kho thì phải hạch toán vào giá vốn hàng bán (Nợ các TK 611, 612, Có TK 154).</w:t>
      </w:r>
    </w:p>
    <w:p w:rsidR="007477B5" w:rsidRPr="006158D2" w:rsidRDefault="00F6039D" w:rsidP="006B2D92">
      <w:pPr>
        <w:pStyle w:val="1chinhtrangChar1CharCharCharChar"/>
        <w:spacing w:before="0" w:after="0" w:line="276" w:lineRule="auto"/>
        <w:ind w:firstLineChars="201" w:firstLine="565"/>
        <w:contextualSpacing/>
        <w:rPr>
          <w:rFonts w:ascii="Times New Roman" w:hAnsi="Times New Roman"/>
          <w:color w:val="auto"/>
          <w:sz w:val="28"/>
          <w:szCs w:val="26"/>
          <w:lang w:val="it-IT"/>
        </w:rPr>
      </w:pPr>
      <w:r w:rsidRPr="006158D2">
        <w:rPr>
          <w:rFonts w:ascii="Times New Roman" w:hAnsi="Times New Roman"/>
          <w:b/>
          <w:color w:val="auto"/>
          <w:sz w:val="28"/>
          <w:szCs w:val="26"/>
          <w:lang w:val="it-IT"/>
        </w:rPr>
        <w:t xml:space="preserve">Số dư bên Nợ: </w:t>
      </w:r>
      <w:r w:rsidRPr="006158D2">
        <w:rPr>
          <w:rFonts w:ascii="Times New Roman" w:hAnsi="Times New Roman"/>
          <w:color w:val="auto"/>
          <w:sz w:val="28"/>
          <w:szCs w:val="26"/>
          <w:lang w:val="it-IT"/>
        </w:rPr>
        <w:t>Chi phí sản xuất, kinh doanh còn dở dang cuối kỳ.</w:t>
      </w:r>
    </w:p>
    <w:p w:rsidR="007477B5" w:rsidRPr="006158D2" w:rsidRDefault="00F6039D" w:rsidP="006B2D92">
      <w:pPr>
        <w:spacing w:after="0" w:line="276" w:lineRule="auto"/>
        <w:ind w:firstLineChars="201" w:firstLine="565"/>
        <w:contextualSpacing/>
        <w:rPr>
          <w:rFonts w:eastAsia=".VnTime"/>
          <w:b/>
          <w:color w:val="auto"/>
          <w:sz w:val="28"/>
          <w:szCs w:val="28"/>
        </w:rPr>
      </w:pPr>
      <w:r w:rsidRPr="006158D2">
        <w:rPr>
          <w:rFonts w:eastAsia=".VnTime"/>
          <w:b/>
          <w:bCs/>
          <w:color w:val="auto"/>
          <w:sz w:val="28"/>
          <w:szCs w:val="28"/>
        </w:rPr>
        <w:t>7. Ph</w:t>
      </w:r>
      <w:r w:rsidRPr="006158D2">
        <w:rPr>
          <w:rFonts w:eastAsia=".VnTime" w:hint="cs"/>
          <w:b/>
          <w:bCs/>
          <w:color w:val="auto"/>
          <w:sz w:val="28"/>
          <w:szCs w:val="28"/>
        </w:rPr>
        <w:t>ươ</w:t>
      </w:r>
      <w:r w:rsidRPr="006158D2">
        <w:rPr>
          <w:rFonts w:eastAsia=".VnTime"/>
          <w:b/>
          <w:bCs/>
          <w:color w:val="auto"/>
          <w:sz w:val="28"/>
          <w:szCs w:val="28"/>
        </w:rPr>
        <w:t>ng pháp kế toán</w:t>
      </w:r>
      <w:r w:rsidRPr="006158D2">
        <w:rPr>
          <w:rFonts w:eastAsia=".VnTime"/>
          <w:b/>
          <w:color w:val="auto"/>
          <w:sz w:val="28"/>
          <w:szCs w:val="28"/>
        </w:rPr>
        <w:t xml:space="preserve"> </w:t>
      </w:r>
      <w:bookmarkStart w:id="13" w:name="htcn"/>
      <w:bookmarkEnd w:id="13"/>
      <w:r w:rsidRPr="006158D2">
        <w:rPr>
          <w:rFonts w:eastAsia=".VnTime"/>
          <w:b/>
          <w:color w:val="auto"/>
          <w:sz w:val="28"/>
          <w:szCs w:val="28"/>
        </w:rPr>
        <w:t xml:space="preserve">một số hoạt </w:t>
      </w:r>
      <w:r w:rsidRPr="006158D2">
        <w:rPr>
          <w:rFonts w:eastAsia=".VnTime" w:hint="cs"/>
          <w:b/>
          <w:color w:val="auto"/>
          <w:sz w:val="28"/>
          <w:szCs w:val="28"/>
        </w:rPr>
        <w:t>đ</w:t>
      </w:r>
      <w:r w:rsidRPr="006158D2">
        <w:rPr>
          <w:rFonts w:eastAsia=".VnTime"/>
          <w:b/>
          <w:color w:val="auto"/>
          <w:sz w:val="28"/>
          <w:szCs w:val="28"/>
        </w:rPr>
        <w:t>ộng kinh tế chủ yếu</w:t>
      </w:r>
    </w:p>
    <w:p w:rsidR="007477B5" w:rsidRPr="006158D2" w:rsidRDefault="00F6039D" w:rsidP="006B2D92">
      <w:pPr>
        <w:spacing w:after="0" w:line="276" w:lineRule="auto"/>
        <w:ind w:firstLineChars="201" w:firstLine="565"/>
        <w:contextualSpacing/>
        <w:rPr>
          <w:rFonts w:eastAsia=".VnTime"/>
          <w:b/>
          <w:i/>
          <w:color w:val="auto"/>
          <w:sz w:val="28"/>
          <w:szCs w:val="28"/>
        </w:rPr>
      </w:pPr>
      <w:r w:rsidRPr="006158D2">
        <w:rPr>
          <w:rFonts w:eastAsia=".VnTime"/>
          <w:b/>
          <w:i/>
          <w:color w:val="auto"/>
          <w:sz w:val="28"/>
          <w:szCs w:val="28"/>
        </w:rPr>
        <w:t>7.1. Hạch toán dịch vụ t</w:t>
      </w:r>
      <w:r w:rsidRPr="006158D2">
        <w:rPr>
          <w:rFonts w:eastAsia=".VnTime" w:hint="cs"/>
          <w:b/>
          <w:i/>
          <w:color w:val="auto"/>
          <w:sz w:val="28"/>
          <w:szCs w:val="28"/>
        </w:rPr>
        <w:t>ư</w:t>
      </w:r>
      <w:r w:rsidRPr="006158D2">
        <w:rPr>
          <w:rFonts w:eastAsia=".VnTime"/>
          <w:b/>
          <w:i/>
          <w:color w:val="auto"/>
          <w:sz w:val="28"/>
          <w:szCs w:val="28"/>
        </w:rPr>
        <w:t>ới tiêu n</w:t>
      </w:r>
      <w:r w:rsidRPr="006158D2">
        <w:rPr>
          <w:rFonts w:eastAsia=".VnTime" w:hint="cs"/>
          <w:b/>
          <w:i/>
          <w:color w:val="auto"/>
          <w:sz w:val="28"/>
          <w:szCs w:val="28"/>
        </w:rPr>
        <w:t>ư</w:t>
      </w:r>
      <w:r w:rsidRPr="006158D2">
        <w:rPr>
          <w:rFonts w:eastAsia=".VnTime"/>
          <w:b/>
          <w:i/>
          <w:color w:val="auto"/>
          <w:sz w:val="28"/>
          <w:szCs w:val="28"/>
        </w:rPr>
        <w:t>ớc</w:t>
      </w:r>
    </w:p>
    <w:p w:rsidR="007477B5" w:rsidRPr="006158D2" w:rsidRDefault="00F6039D" w:rsidP="006B2D92">
      <w:pPr>
        <w:spacing w:after="0" w:line="276" w:lineRule="auto"/>
        <w:ind w:firstLineChars="201" w:firstLine="563"/>
        <w:contextualSpacing/>
        <w:rPr>
          <w:rFonts w:eastAsia=".VnTime"/>
          <w:color w:val="auto"/>
          <w:sz w:val="28"/>
          <w:szCs w:val="28"/>
        </w:rPr>
      </w:pPr>
      <w:r w:rsidRPr="006158D2">
        <w:rPr>
          <w:rFonts w:eastAsia=".VnTime"/>
          <w:color w:val="auto"/>
          <w:sz w:val="28"/>
          <w:szCs w:val="28"/>
        </w:rPr>
        <w:t>a) Chi phí tu bổ, nạo vét kênh m</w:t>
      </w:r>
      <w:r w:rsidRPr="006158D2">
        <w:rPr>
          <w:rFonts w:eastAsia=".VnTime" w:hint="cs"/>
          <w:color w:val="auto"/>
          <w:sz w:val="28"/>
          <w:szCs w:val="28"/>
        </w:rPr>
        <w:t>ươ</w:t>
      </w:r>
      <w:r w:rsidRPr="006158D2">
        <w:rPr>
          <w:rFonts w:eastAsia=".VnTime"/>
          <w:color w:val="auto"/>
          <w:sz w:val="28"/>
          <w:szCs w:val="28"/>
        </w:rPr>
        <w:t>ng dẫn n</w:t>
      </w:r>
      <w:r w:rsidRPr="006158D2">
        <w:rPr>
          <w:rFonts w:eastAsia=".VnTime" w:hint="cs"/>
          <w:color w:val="auto"/>
          <w:sz w:val="28"/>
          <w:szCs w:val="28"/>
        </w:rPr>
        <w:t>ư</w:t>
      </w:r>
      <w:r w:rsidRPr="006158D2">
        <w:rPr>
          <w:rFonts w:eastAsia=".VnTime"/>
          <w:color w:val="auto"/>
          <w:sz w:val="28"/>
          <w:szCs w:val="28"/>
        </w:rPr>
        <w:t>ớc (sửa chữa tu bổ th</w:t>
      </w:r>
      <w:r w:rsidRPr="006158D2">
        <w:rPr>
          <w:rFonts w:eastAsia=".VnTime" w:hint="cs"/>
          <w:color w:val="auto"/>
          <w:sz w:val="28"/>
          <w:szCs w:val="28"/>
        </w:rPr>
        <w:t>ư</w:t>
      </w:r>
      <w:r w:rsidRPr="006158D2">
        <w:rPr>
          <w:rFonts w:eastAsia=".VnTime"/>
          <w:color w:val="auto"/>
          <w:sz w:val="28"/>
          <w:szCs w:val="28"/>
        </w:rPr>
        <w:t xml:space="preserve">ờng xuyên), ghi: </w:t>
      </w:r>
    </w:p>
    <w:p w:rsidR="007477B5" w:rsidRPr="006158D2" w:rsidRDefault="00F6039D" w:rsidP="006B2D92">
      <w:pPr>
        <w:spacing w:after="0" w:line="276" w:lineRule="auto"/>
        <w:ind w:firstLineChars="201" w:firstLine="563"/>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rsidP="006B2D92">
      <w:pPr>
        <w:spacing w:after="0" w:line="276" w:lineRule="auto"/>
        <w:ind w:firstLineChars="201" w:firstLine="563"/>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420" w:left="2835" w:hanging="1701"/>
        <w:contextualSpacing/>
        <w:rPr>
          <w:rFonts w:eastAsia=".VnTime"/>
          <w:color w:val="auto"/>
          <w:sz w:val="28"/>
          <w:szCs w:val="28"/>
        </w:rPr>
      </w:pPr>
      <w:r w:rsidRPr="006158D2">
        <w:rPr>
          <w:rFonts w:eastAsia=".VnTime"/>
          <w:color w:val="auto"/>
          <w:sz w:val="28"/>
          <w:szCs w:val="28"/>
        </w:rPr>
        <w:t>Có TK 334 - Phải trả ng</w:t>
      </w:r>
      <w:r w:rsidRPr="006158D2">
        <w:rPr>
          <w:rFonts w:eastAsia=".VnTime" w:hint="cs"/>
          <w:color w:val="auto"/>
          <w:sz w:val="28"/>
          <w:szCs w:val="28"/>
        </w:rPr>
        <w:t>ư</w:t>
      </w:r>
      <w:r w:rsidRPr="006158D2">
        <w:rPr>
          <w:rFonts w:eastAsia=".VnTime"/>
          <w:color w:val="auto"/>
          <w:sz w:val="28"/>
          <w:szCs w:val="28"/>
        </w:rPr>
        <w:t xml:space="preserve">ời lao </w:t>
      </w:r>
      <w:r w:rsidRPr="006158D2">
        <w:rPr>
          <w:rFonts w:eastAsia=".VnTime" w:hint="cs"/>
          <w:color w:val="auto"/>
          <w:sz w:val="28"/>
          <w:szCs w:val="28"/>
        </w:rPr>
        <w:t>đ</w:t>
      </w:r>
      <w:r w:rsidRPr="006158D2">
        <w:rPr>
          <w:rFonts w:eastAsia=".VnTime"/>
          <w:color w:val="auto"/>
          <w:sz w:val="28"/>
          <w:szCs w:val="28"/>
        </w:rPr>
        <w:t xml:space="preserve">ộng (Tiền công lao </w:t>
      </w:r>
      <w:r w:rsidRPr="006158D2">
        <w:rPr>
          <w:rFonts w:eastAsia=".VnTime" w:hint="cs"/>
          <w:color w:val="auto"/>
          <w:sz w:val="28"/>
          <w:szCs w:val="28"/>
        </w:rPr>
        <w:t>đ</w:t>
      </w:r>
      <w:r w:rsidRPr="006158D2">
        <w:rPr>
          <w:rFonts w:eastAsia=".VnTime"/>
          <w:color w:val="auto"/>
          <w:sz w:val="28"/>
          <w:szCs w:val="28"/>
        </w:rPr>
        <w:t xml:space="preserve">ộng phải trả thành viên và lao </w:t>
      </w:r>
      <w:r w:rsidRPr="006158D2">
        <w:rPr>
          <w:rFonts w:eastAsia=".VnTime" w:hint="cs"/>
          <w:color w:val="auto"/>
          <w:sz w:val="28"/>
          <w:szCs w:val="28"/>
        </w:rPr>
        <w:t>đ</w:t>
      </w:r>
      <w:r w:rsidRPr="006158D2">
        <w:rPr>
          <w:rFonts w:eastAsia=".VnTime"/>
          <w:color w:val="auto"/>
          <w:sz w:val="28"/>
          <w:szCs w:val="28"/>
        </w:rPr>
        <w:t>ộng thuê ngoài)</w:t>
      </w:r>
    </w:p>
    <w:p w:rsidR="007477B5" w:rsidRPr="006158D2" w:rsidRDefault="00F6039D">
      <w:pPr>
        <w:tabs>
          <w:tab w:val="left" w:pos="1701"/>
        </w:tabs>
        <w:spacing w:after="0" w:line="276" w:lineRule="auto"/>
        <w:ind w:leftChars="399" w:left="1077"/>
        <w:contextualSpacing/>
        <w:rPr>
          <w:rFonts w:eastAsia=".VnTime"/>
          <w:color w:val="auto"/>
          <w:sz w:val="28"/>
          <w:szCs w:val="28"/>
        </w:rPr>
      </w:pPr>
      <w:r w:rsidRPr="006158D2">
        <w:rPr>
          <w:rFonts w:eastAsia=".VnTime"/>
          <w:color w:val="auto"/>
          <w:sz w:val="28"/>
          <w:szCs w:val="28"/>
        </w:rPr>
        <w:t>Có TK 152 - Vật liệu, dụng cụ</w:t>
      </w:r>
    </w:p>
    <w:p w:rsidR="007477B5" w:rsidRPr="006158D2" w:rsidRDefault="00F6039D">
      <w:pPr>
        <w:spacing w:after="0" w:line="276" w:lineRule="auto"/>
        <w:ind w:leftChars="399" w:left="2778" w:hanging="1701"/>
        <w:contextualSpacing/>
        <w:rPr>
          <w:rFonts w:eastAsia=".VnTime"/>
          <w:color w:val="auto"/>
          <w:sz w:val="28"/>
          <w:szCs w:val="28"/>
        </w:rPr>
      </w:pPr>
      <w:r w:rsidRPr="006158D2">
        <w:rPr>
          <w:rFonts w:eastAsia=".VnTime"/>
          <w:color w:val="auto"/>
          <w:sz w:val="28"/>
          <w:szCs w:val="28"/>
        </w:rPr>
        <w:lastRenderedPageBreak/>
        <w:t>Có TK 331 - Phải trả cho ng</w:t>
      </w:r>
      <w:r w:rsidRPr="006158D2">
        <w:rPr>
          <w:rFonts w:eastAsia=".VnTime" w:hint="cs"/>
          <w:color w:val="auto"/>
          <w:sz w:val="28"/>
          <w:szCs w:val="28"/>
        </w:rPr>
        <w:t>ư</w:t>
      </w:r>
      <w:r w:rsidRPr="006158D2">
        <w:rPr>
          <w:rFonts w:eastAsia=".VnTime"/>
          <w:color w:val="auto"/>
          <w:sz w:val="28"/>
          <w:szCs w:val="28"/>
        </w:rPr>
        <w:t>ời bán (Khoán gọn cho bên ngoài sửa chữa, nạo vét).</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b) Xuất phụ tùng sửa chữa, thay thế máy b</w:t>
      </w:r>
      <w:r w:rsidRPr="006158D2">
        <w:rPr>
          <w:rFonts w:eastAsia=".VnTime" w:hint="cs"/>
          <w:color w:val="auto"/>
          <w:sz w:val="28"/>
          <w:szCs w:val="28"/>
        </w:rPr>
        <w:t>ơ</w:t>
      </w:r>
      <w:r w:rsidRPr="006158D2">
        <w:rPr>
          <w:rFonts w:eastAsia=".VnTime"/>
          <w:color w:val="auto"/>
          <w:sz w:val="28"/>
          <w:szCs w:val="28"/>
        </w:rPr>
        <w:t>m, trạm b</w:t>
      </w:r>
      <w:r w:rsidRPr="006158D2">
        <w:rPr>
          <w:rFonts w:eastAsia=".VnTime" w:hint="cs"/>
          <w:color w:val="auto"/>
          <w:sz w:val="28"/>
          <w:szCs w:val="28"/>
        </w:rPr>
        <w:t>ơ</w:t>
      </w:r>
      <w:r w:rsidRPr="006158D2">
        <w:rPr>
          <w:rFonts w:eastAsia=".VnTime"/>
          <w:color w:val="auto"/>
          <w:sz w:val="28"/>
          <w:szCs w:val="28"/>
        </w:rPr>
        <w:t>m,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152 - Vật liệu, dụng cụ.</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c) Khi mua x</w:t>
      </w:r>
      <w:r w:rsidRPr="006158D2">
        <w:rPr>
          <w:rFonts w:eastAsia=".VnTime" w:hint="cs"/>
          <w:color w:val="auto"/>
          <w:sz w:val="28"/>
          <w:szCs w:val="28"/>
        </w:rPr>
        <w:t>ă</w:t>
      </w:r>
      <w:r w:rsidRPr="006158D2">
        <w:rPr>
          <w:rFonts w:eastAsia=".VnTime"/>
          <w:color w:val="auto"/>
          <w:sz w:val="28"/>
          <w:szCs w:val="28"/>
        </w:rPr>
        <w:t>ng, dầu sử dụng cho máy b</w:t>
      </w:r>
      <w:r w:rsidRPr="006158D2">
        <w:rPr>
          <w:rFonts w:eastAsia=".VnTime" w:hint="cs"/>
          <w:color w:val="auto"/>
          <w:sz w:val="28"/>
          <w:szCs w:val="28"/>
        </w:rPr>
        <w:t>ơ</w:t>
      </w:r>
      <w:r w:rsidRPr="006158D2">
        <w:rPr>
          <w:rFonts w:eastAsia=".VnTime"/>
          <w:color w:val="auto"/>
          <w:sz w:val="28"/>
          <w:szCs w:val="28"/>
        </w:rPr>
        <w:t>m,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các TK 111,</w:t>
      </w:r>
      <w:r w:rsidRPr="006158D2">
        <w:rPr>
          <w:rFonts w:eastAsia=".VnTime"/>
          <w:color w:val="auto"/>
          <w:sz w:val="28"/>
          <w:szCs w:val="28"/>
          <w:lang w:val="en-US"/>
        </w:rPr>
        <w:t xml:space="preserve"> </w:t>
      </w:r>
      <w:r w:rsidRPr="006158D2">
        <w:rPr>
          <w:rFonts w:eastAsia=".VnTime"/>
          <w:color w:val="auto"/>
          <w:sz w:val="28"/>
          <w:szCs w:val="28"/>
        </w:rPr>
        <w:t>112,</w:t>
      </w:r>
      <w:r w:rsidRPr="006158D2">
        <w:rPr>
          <w:rFonts w:eastAsia=".VnTime"/>
          <w:color w:val="auto"/>
          <w:sz w:val="28"/>
          <w:szCs w:val="28"/>
          <w:lang w:val="en-US"/>
        </w:rPr>
        <w:t xml:space="preserve"> </w:t>
      </w:r>
      <w:r w:rsidRPr="006158D2">
        <w:rPr>
          <w:rFonts w:eastAsia=".VnTime"/>
          <w:color w:val="auto"/>
          <w:sz w:val="28"/>
          <w:szCs w:val="28"/>
        </w:rPr>
        <w:t>141,</w:t>
      </w:r>
      <w:r w:rsidRPr="006158D2">
        <w:rPr>
          <w:rFonts w:eastAsia=".VnTime"/>
          <w:color w:val="auto"/>
          <w:sz w:val="28"/>
          <w:szCs w:val="28"/>
          <w:lang w:val="en-US"/>
        </w:rPr>
        <w:t xml:space="preserve"> 3</w:t>
      </w:r>
      <w:r w:rsidRPr="006158D2">
        <w:rPr>
          <w:rFonts w:eastAsia=".VnTime"/>
          <w:color w:val="auto"/>
          <w:sz w:val="28"/>
          <w:szCs w:val="28"/>
        </w:rPr>
        <w:t>31.</w:t>
      </w:r>
    </w:p>
    <w:p w:rsidR="007477B5" w:rsidRPr="006158D2" w:rsidRDefault="00F6039D" w:rsidP="006B2D92">
      <w:pPr>
        <w:spacing w:after="0" w:line="276" w:lineRule="auto"/>
        <w:ind w:firstLineChars="202" w:firstLine="566"/>
        <w:contextualSpacing/>
        <w:rPr>
          <w:rFonts w:eastAsia=".VnTime"/>
          <w:color w:val="auto"/>
          <w:sz w:val="28"/>
          <w:szCs w:val="28"/>
          <w:lang w:val="en-US"/>
        </w:rPr>
      </w:pPr>
      <w:r w:rsidRPr="006158D2">
        <w:rPr>
          <w:rFonts w:eastAsia=".VnTime"/>
          <w:color w:val="auto"/>
          <w:sz w:val="28"/>
          <w:szCs w:val="28"/>
        </w:rPr>
        <w:t xml:space="preserve">d) Tiền </w:t>
      </w:r>
      <w:r w:rsidRPr="006158D2">
        <w:rPr>
          <w:rFonts w:eastAsia=".VnTime" w:hint="cs"/>
          <w:color w:val="auto"/>
          <w:sz w:val="28"/>
          <w:szCs w:val="28"/>
        </w:rPr>
        <w:t>đ</w:t>
      </w:r>
      <w:r w:rsidRPr="006158D2">
        <w:rPr>
          <w:rFonts w:eastAsia=".VnTime"/>
          <w:color w:val="auto"/>
          <w:sz w:val="28"/>
          <w:szCs w:val="28"/>
        </w:rPr>
        <w:t xml:space="preserve">iện và thuỷ lợi phí phải trả cho chi nhánh </w:t>
      </w:r>
      <w:r w:rsidRPr="006158D2">
        <w:rPr>
          <w:rFonts w:eastAsia=".VnTime" w:hint="cs"/>
          <w:color w:val="auto"/>
          <w:sz w:val="28"/>
          <w:szCs w:val="28"/>
        </w:rPr>
        <w:t>đ</w:t>
      </w:r>
      <w:r w:rsidRPr="006158D2">
        <w:rPr>
          <w:rFonts w:eastAsia=".VnTime"/>
          <w:color w:val="auto"/>
          <w:sz w:val="28"/>
          <w:szCs w:val="28"/>
        </w:rPr>
        <w:t>iện và công ty thuỷ nông, ghi:</w:t>
      </w:r>
      <w:r w:rsidRPr="006158D2">
        <w:rPr>
          <w:rFonts w:eastAsia=".VnTime"/>
          <w:color w:val="auto"/>
          <w:sz w:val="28"/>
          <w:szCs w:val="28"/>
          <w:lang w:val="en-US"/>
        </w:rPr>
        <w:t xml:space="preserve"> </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400" w:left="3048" w:hangingChars="703" w:hanging="1968"/>
        <w:contextualSpacing/>
        <w:rPr>
          <w:rFonts w:eastAsia=".VnTime"/>
          <w:color w:val="auto"/>
          <w:sz w:val="28"/>
          <w:szCs w:val="28"/>
        </w:rPr>
      </w:pPr>
      <w:r w:rsidRPr="006158D2">
        <w:rPr>
          <w:rFonts w:eastAsia=".VnTime"/>
          <w:color w:val="auto"/>
          <w:sz w:val="28"/>
          <w:szCs w:val="28"/>
        </w:rPr>
        <w:t>Có TK 331 - Phải trả cho ng</w:t>
      </w:r>
      <w:r w:rsidRPr="006158D2">
        <w:rPr>
          <w:rFonts w:eastAsia=".VnTime" w:hint="cs"/>
          <w:color w:val="auto"/>
          <w:sz w:val="28"/>
          <w:szCs w:val="28"/>
        </w:rPr>
        <w:t>ư</w:t>
      </w:r>
      <w:r w:rsidRPr="006158D2">
        <w:rPr>
          <w:rFonts w:eastAsia=".VnTime"/>
          <w:color w:val="auto"/>
          <w:sz w:val="28"/>
          <w:szCs w:val="28"/>
        </w:rPr>
        <w:t>ời bán.</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hint="cs"/>
          <w:color w:val="auto"/>
          <w:sz w:val="28"/>
          <w:szCs w:val="28"/>
        </w:rPr>
        <w:t>đ</w:t>
      </w:r>
      <w:r w:rsidRPr="006158D2">
        <w:rPr>
          <w:rFonts w:eastAsia=".VnTime"/>
          <w:color w:val="auto"/>
          <w:sz w:val="28"/>
          <w:szCs w:val="28"/>
        </w:rPr>
        <w:t xml:space="preserve">) Khi xác </w:t>
      </w:r>
      <w:r w:rsidRPr="006158D2">
        <w:rPr>
          <w:rFonts w:eastAsia=".VnTime" w:hint="cs"/>
          <w:color w:val="auto"/>
          <w:sz w:val="28"/>
          <w:szCs w:val="28"/>
        </w:rPr>
        <w:t>đ</w:t>
      </w:r>
      <w:r w:rsidRPr="006158D2">
        <w:rPr>
          <w:rFonts w:eastAsia=".VnTime"/>
          <w:color w:val="auto"/>
          <w:sz w:val="28"/>
          <w:szCs w:val="28"/>
        </w:rPr>
        <w:t xml:space="preserve">ịnh tiền công lao </w:t>
      </w:r>
      <w:r w:rsidRPr="006158D2">
        <w:rPr>
          <w:rFonts w:eastAsia=".VnTime" w:hint="cs"/>
          <w:color w:val="auto"/>
          <w:sz w:val="28"/>
          <w:szCs w:val="28"/>
        </w:rPr>
        <w:t>đ</w:t>
      </w:r>
      <w:r w:rsidRPr="006158D2">
        <w:rPr>
          <w:rFonts w:eastAsia=".VnTime"/>
          <w:color w:val="auto"/>
          <w:sz w:val="28"/>
          <w:szCs w:val="28"/>
        </w:rPr>
        <w:t>ộng phải trả cho ng</w:t>
      </w:r>
      <w:r w:rsidRPr="006158D2">
        <w:rPr>
          <w:rFonts w:eastAsia=".VnTime" w:hint="cs"/>
          <w:color w:val="auto"/>
          <w:sz w:val="28"/>
          <w:szCs w:val="28"/>
        </w:rPr>
        <w:t>ư</w:t>
      </w:r>
      <w:r w:rsidRPr="006158D2">
        <w:rPr>
          <w:rFonts w:eastAsia=".VnTime"/>
          <w:color w:val="auto"/>
          <w:sz w:val="28"/>
          <w:szCs w:val="28"/>
        </w:rPr>
        <w:t xml:space="preserve">ời lao </w:t>
      </w:r>
      <w:r w:rsidRPr="006158D2">
        <w:rPr>
          <w:rFonts w:eastAsia=".VnTime" w:hint="cs"/>
          <w:color w:val="auto"/>
          <w:sz w:val="28"/>
          <w:szCs w:val="28"/>
        </w:rPr>
        <w:t>đ</w:t>
      </w:r>
      <w:r w:rsidRPr="006158D2">
        <w:rPr>
          <w:rFonts w:eastAsia=".VnTime"/>
          <w:color w:val="auto"/>
          <w:sz w:val="28"/>
          <w:szCs w:val="28"/>
        </w:rPr>
        <w:t xml:space="preserve">ộng vận hành máy và </w:t>
      </w:r>
      <w:r w:rsidRPr="006158D2">
        <w:rPr>
          <w:rFonts w:eastAsia=".VnTime" w:hint="cs"/>
          <w:color w:val="auto"/>
          <w:sz w:val="28"/>
          <w:szCs w:val="28"/>
        </w:rPr>
        <w:t>đ</w:t>
      </w:r>
      <w:r w:rsidRPr="006158D2">
        <w:rPr>
          <w:rFonts w:eastAsia=".VnTime"/>
          <w:color w:val="auto"/>
          <w:sz w:val="28"/>
          <w:szCs w:val="28"/>
        </w:rPr>
        <w:t>iều phối n</w:t>
      </w:r>
      <w:r w:rsidRPr="006158D2">
        <w:rPr>
          <w:rFonts w:eastAsia=".VnTime" w:hint="cs"/>
          <w:color w:val="auto"/>
          <w:sz w:val="28"/>
          <w:szCs w:val="28"/>
        </w:rPr>
        <w:t>ư</w:t>
      </w:r>
      <w:r w:rsidRPr="006158D2">
        <w:rPr>
          <w:rFonts w:eastAsia=".VnTime"/>
          <w:color w:val="auto"/>
          <w:sz w:val="28"/>
          <w:szCs w:val="28"/>
        </w:rPr>
        <w:t>ớc,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400" w:left="3048" w:hangingChars="703" w:hanging="1968"/>
        <w:contextualSpacing/>
        <w:rPr>
          <w:rFonts w:eastAsia=".VnTime"/>
          <w:color w:val="auto"/>
          <w:sz w:val="28"/>
          <w:szCs w:val="28"/>
        </w:rPr>
      </w:pPr>
      <w:r w:rsidRPr="006158D2">
        <w:rPr>
          <w:rFonts w:eastAsia=".VnTime"/>
          <w:color w:val="auto"/>
          <w:sz w:val="28"/>
          <w:szCs w:val="28"/>
        </w:rPr>
        <w:t>Có TK 334 - Phải trả ng</w:t>
      </w:r>
      <w:r w:rsidRPr="006158D2">
        <w:rPr>
          <w:rFonts w:eastAsia=".VnTime" w:hint="cs"/>
          <w:color w:val="auto"/>
          <w:sz w:val="28"/>
          <w:szCs w:val="28"/>
        </w:rPr>
        <w:t>ư</w:t>
      </w:r>
      <w:r w:rsidRPr="006158D2">
        <w:rPr>
          <w:rFonts w:eastAsia=".VnTime"/>
          <w:color w:val="auto"/>
          <w:sz w:val="28"/>
          <w:szCs w:val="28"/>
        </w:rPr>
        <w:t xml:space="preserve">ời lao </w:t>
      </w:r>
      <w:r w:rsidRPr="006158D2">
        <w:rPr>
          <w:rFonts w:eastAsia=".VnTime" w:hint="cs"/>
          <w:color w:val="auto"/>
          <w:sz w:val="28"/>
          <w:szCs w:val="28"/>
        </w:rPr>
        <w:t>đ</w:t>
      </w:r>
      <w:r w:rsidRPr="006158D2">
        <w:rPr>
          <w:rFonts w:eastAsia=".VnTime"/>
          <w:color w:val="auto"/>
          <w:sz w:val="28"/>
          <w:szCs w:val="28"/>
        </w:rPr>
        <w:t>ộng.</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e) </w:t>
      </w:r>
      <w:r w:rsidRPr="006158D2">
        <w:rPr>
          <w:rFonts w:eastAsia=".VnTime" w:hint="cs"/>
          <w:color w:val="auto"/>
          <w:sz w:val="28"/>
          <w:szCs w:val="28"/>
        </w:rPr>
        <w:t>Đ</w:t>
      </w:r>
      <w:r w:rsidRPr="006158D2">
        <w:rPr>
          <w:rFonts w:eastAsia=".VnTime"/>
          <w:color w:val="auto"/>
          <w:sz w:val="28"/>
          <w:szCs w:val="28"/>
        </w:rPr>
        <w:t>ịnh kỳ, tính khấu hao máy b</w:t>
      </w:r>
      <w:r w:rsidRPr="006158D2">
        <w:rPr>
          <w:rFonts w:eastAsia=".VnTime" w:hint="cs"/>
          <w:color w:val="auto"/>
          <w:sz w:val="28"/>
          <w:szCs w:val="28"/>
        </w:rPr>
        <w:t>ơ</w:t>
      </w:r>
      <w:r w:rsidRPr="006158D2">
        <w:rPr>
          <w:rFonts w:eastAsia=".VnTime"/>
          <w:color w:val="auto"/>
          <w:sz w:val="28"/>
          <w:szCs w:val="28"/>
        </w:rPr>
        <w:t>m, trạm b</w:t>
      </w:r>
      <w:r w:rsidRPr="006158D2">
        <w:rPr>
          <w:rFonts w:eastAsia=".VnTime" w:hint="cs"/>
          <w:color w:val="auto"/>
          <w:sz w:val="28"/>
          <w:szCs w:val="28"/>
        </w:rPr>
        <w:t>ơ</w:t>
      </w:r>
      <w:r w:rsidRPr="006158D2">
        <w:rPr>
          <w:rFonts w:eastAsia=".VnTime"/>
          <w:color w:val="auto"/>
          <w:sz w:val="28"/>
          <w:szCs w:val="28"/>
        </w:rPr>
        <w:t>m, kênh m</w:t>
      </w:r>
      <w:r w:rsidRPr="006158D2">
        <w:rPr>
          <w:rFonts w:eastAsia=".VnTime" w:hint="cs"/>
          <w:color w:val="auto"/>
          <w:sz w:val="28"/>
          <w:szCs w:val="28"/>
        </w:rPr>
        <w:t>ươ</w:t>
      </w:r>
      <w:r w:rsidRPr="006158D2">
        <w:rPr>
          <w:rFonts w:eastAsia=".VnTime"/>
          <w:color w:val="auto"/>
          <w:sz w:val="28"/>
          <w:szCs w:val="28"/>
        </w:rPr>
        <w:t>ng dẫn n</w:t>
      </w:r>
      <w:r w:rsidRPr="006158D2">
        <w:rPr>
          <w:rFonts w:eastAsia=".VnTime" w:hint="cs"/>
          <w:color w:val="auto"/>
          <w:sz w:val="28"/>
          <w:szCs w:val="28"/>
        </w:rPr>
        <w:t>ư</w:t>
      </w:r>
      <w:r w:rsidRPr="006158D2">
        <w:rPr>
          <w:rFonts w:eastAsia=".VnTime"/>
          <w:color w:val="auto"/>
          <w:sz w:val="28"/>
          <w:szCs w:val="28"/>
        </w:rPr>
        <w:t>ớc,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400" w:left="3048" w:hangingChars="703" w:hanging="1968"/>
        <w:contextualSpacing/>
        <w:rPr>
          <w:rFonts w:eastAsia=".VnTime"/>
          <w:color w:val="auto"/>
          <w:sz w:val="28"/>
          <w:szCs w:val="28"/>
        </w:rPr>
      </w:pPr>
      <w:r w:rsidRPr="006158D2">
        <w:rPr>
          <w:rFonts w:eastAsia=".VnTime"/>
          <w:color w:val="auto"/>
          <w:sz w:val="28"/>
          <w:szCs w:val="28"/>
        </w:rPr>
        <w:t>Có TK 214 - Hao mòn TSC</w:t>
      </w:r>
      <w:r w:rsidRPr="006158D2">
        <w:rPr>
          <w:rFonts w:eastAsia=".VnTime" w:hint="cs"/>
          <w:color w:val="auto"/>
          <w:sz w:val="28"/>
          <w:szCs w:val="28"/>
        </w:rPr>
        <w:t>Đ</w:t>
      </w:r>
      <w:r w:rsidRPr="006158D2">
        <w:rPr>
          <w:rFonts w:eastAsia=".VnTime"/>
          <w:color w:val="auto"/>
          <w:sz w:val="28"/>
          <w:szCs w:val="28"/>
        </w:rPr>
        <w:t>.</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g) Phân bổ dần chi phí chờ phân bổ vào chi phí sản xuất trong n</w:t>
      </w:r>
      <w:r w:rsidRPr="006158D2">
        <w:rPr>
          <w:rFonts w:eastAsia=".VnTime" w:hint="cs"/>
          <w:color w:val="auto"/>
          <w:sz w:val="28"/>
          <w:szCs w:val="28"/>
        </w:rPr>
        <w:t>ă</w:t>
      </w:r>
      <w:r w:rsidRPr="006158D2">
        <w:rPr>
          <w:rFonts w:eastAsia=".VnTime"/>
          <w:color w:val="auto"/>
          <w:sz w:val="28"/>
          <w:szCs w:val="28"/>
        </w:rPr>
        <w:t>m (Chi phí sửa chữa lớn kênh m</w:t>
      </w:r>
      <w:r w:rsidRPr="006158D2">
        <w:rPr>
          <w:rFonts w:eastAsia=".VnTime" w:hint="cs"/>
          <w:color w:val="auto"/>
          <w:sz w:val="28"/>
          <w:szCs w:val="28"/>
        </w:rPr>
        <w:t>ươ</w:t>
      </w:r>
      <w:r w:rsidRPr="006158D2">
        <w:rPr>
          <w:rFonts w:eastAsia=".VnTime"/>
          <w:color w:val="auto"/>
          <w:sz w:val="28"/>
          <w:szCs w:val="28"/>
        </w:rPr>
        <w:t>ng, máy b</w:t>
      </w:r>
      <w:r w:rsidRPr="006158D2">
        <w:rPr>
          <w:rFonts w:eastAsia=".VnTime" w:hint="cs"/>
          <w:color w:val="auto"/>
          <w:sz w:val="28"/>
          <w:szCs w:val="28"/>
        </w:rPr>
        <w:t>ơ</w:t>
      </w:r>
      <w:r w:rsidRPr="006158D2">
        <w:rPr>
          <w:rFonts w:eastAsia=".VnTime"/>
          <w:color w:val="auto"/>
          <w:sz w:val="28"/>
          <w:szCs w:val="28"/>
        </w:rPr>
        <w:t>m, trạm b</w:t>
      </w:r>
      <w:r w:rsidRPr="006158D2">
        <w:rPr>
          <w:rFonts w:eastAsia=".VnTime" w:hint="cs"/>
          <w:color w:val="auto"/>
          <w:sz w:val="28"/>
          <w:szCs w:val="28"/>
        </w:rPr>
        <w:t>ơ</w:t>
      </w:r>
      <w:r w:rsidRPr="006158D2">
        <w:rPr>
          <w:rFonts w:eastAsia=".VnTime"/>
          <w:color w:val="auto"/>
          <w:sz w:val="28"/>
          <w:szCs w:val="28"/>
        </w:rPr>
        <w:t>m),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400" w:left="3048" w:hangingChars="703" w:hanging="1968"/>
        <w:contextualSpacing/>
        <w:rPr>
          <w:rFonts w:eastAsia=".VnTime"/>
          <w:color w:val="auto"/>
          <w:sz w:val="28"/>
          <w:szCs w:val="28"/>
        </w:rPr>
      </w:pPr>
      <w:r w:rsidRPr="006158D2">
        <w:rPr>
          <w:rFonts w:eastAsia=".VnTime"/>
          <w:color w:val="auto"/>
          <w:sz w:val="28"/>
          <w:szCs w:val="28"/>
        </w:rPr>
        <w:t>Có TK 242 - Tài sản khác (2421).</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h) Cuối kỳ xác </w:t>
      </w:r>
      <w:r w:rsidRPr="006158D2">
        <w:rPr>
          <w:rFonts w:eastAsia=".VnTime" w:hint="cs"/>
          <w:color w:val="auto"/>
          <w:sz w:val="28"/>
          <w:szCs w:val="28"/>
        </w:rPr>
        <w:t>đ</w:t>
      </w:r>
      <w:r w:rsidRPr="006158D2">
        <w:rPr>
          <w:rFonts w:eastAsia=".VnTime"/>
          <w:color w:val="auto"/>
          <w:sz w:val="28"/>
          <w:szCs w:val="28"/>
        </w:rPr>
        <w:t>ịnh số dịch vụ t</w:t>
      </w:r>
      <w:r w:rsidRPr="006158D2">
        <w:rPr>
          <w:rFonts w:eastAsia=".VnTime" w:hint="cs"/>
          <w:color w:val="auto"/>
          <w:sz w:val="28"/>
          <w:szCs w:val="28"/>
        </w:rPr>
        <w:t>ư</w:t>
      </w:r>
      <w:r w:rsidRPr="006158D2">
        <w:rPr>
          <w:rFonts w:eastAsia=".VnTime"/>
          <w:color w:val="auto"/>
          <w:sz w:val="28"/>
          <w:szCs w:val="28"/>
        </w:rPr>
        <w:t>ới tiêu n</w:t>
      </w:r>
      <w:r w:rsidRPr="006158D2">
        <w:rPr>
          <w:rFonts w:eastAsia=".VnTime" w:hint="cs"/>
          <w:color w:val="auto"/>
          <w:sz w:val="28"/>
          <w:szCs w:val="28"/>
        </w:rPr>
        <w:t>ư</w:t>
      </w:r>
      <w:r w:rsidRPr="006158D2">
        <w:rPr>
          <w:rFonts w:eastAsia=".VnTime"/>
          <w:color w:val="auto"/>
          <w:sz w:val="28"/>
          <w:szCs w:val="28"/>
        </w:rPr>
        <w:t xml:space="preserve">ớc hoàn thành xác </w:t>
      </w:r>
      <w:r w:rsidRPr="006158D2">
        <w:rPr>
          <w:rFonts w:eastAsia=".VnTime" w:hint="cs"/>
          <w:color w:val="auto"/>
          <w:sz w:val="28"/>
          <w:szCs w:val="28"/>
        </w:rPr>
        <w:t>đ</w:t>
      </w:r>
      <w:r w:rsidRPr="006158D2">
        <w:rPr>
          <w:rFonts w:eastAsia=".VnTime"/>
          <w:color w:val="auto"/>
          <w:sz w:val="28"/>
          <w:szCs w:val="28"/>
        </w:rPr>
        <w:t>ịnh kết quả kinh doanh trong kỳ,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các TK 611, 612</w:t>
      </w:r>
    </w:p>
    <w:p w:rsidR="007477B5" w:rsidRPr="006158D2" w:rsidRDefault="00F6039D">
      <w:pPr>
        <w:spacing w:after="0" w:line="276" w:lineRule="auto"/>
        <w:ind w:leftChars="400" w:left="3048" w:hangingChars="703" w:hanging="1968"/>
        <w:contextualSpacing/>
        <w:rPr>
          <w:rFonts w:eastAsia=".VnTime"/>
          <w:color w:val="auto"/>
          <w:sz w:val="28"/>
          <w:szCs w:val="28"/>
        </w:rPr>
      </w:pPr>
      <w:r w:rsidRPr="006158D2">
        <w:rPr>
          <w:rFonts w:eastAsia=".VnTime"/>
          <w:color w:val="auto"/>
          <w:sz w:val="28"/>
          <w:szCs w:val="28"/>
        </w:rPr>
        <w:t>Có TK 154 - Chi phí sản xuất, kinh doanh dở dang.</w:t>
      </w:r>
    </w:p>
    <w:p w:rsidR="007477B5" w:rsidRPr="006158D2" w:rsidRDefault="00F6039D" w:rsidP="006B2D92">
      <w:pPr>
        <w:spacing w:after="0" w:line="276" w:lineRule="auto"/>
        <w:ind w:firstLineChars="202" w:firstLine="568"/>
        <w:contextualSpacing/>
        <w:rPr>
          <w:rFonts w:eastAsia=".VnTime"/>
          <w:b/>
          <w:i/>
          <w:color w:val="auto"/>
          <w:sz w:val="28"/>
          <w:szCs w:val="28"/>
        </w:rPr>
      </w:pPr>
      <w:r w:rsidRPr="006158D2">
        <w:rPr>
          <w:rFonts w:eastAsia=".VnTime"/>
          <w:b/>
          <w:i/>
          <w:color w:val="auto"/>
          <w:sz w:val="28"/>
          <w:szCs w:val="28"/>
        </w:rPr>
        <w:t>7.2. Hạch toán dịch vụ phòng trừ sâu bệnh cho cây trồng, vật nuôi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a) Về thuốc phòng trừ dịch bệnh cho cây trồng, vật nuôi: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Nếu HTX mua về dự trữ trong kho, khi xuất kho ra sử dụng, ghi:</w:t>
      </w:r>
    </w:p>
    <w:p w:rsidR="007477B5" w:rsidRPr="006158D2" w:rsidRDefault="00F6039D">
      <w:pPr>
        <w:spacing w:after="0" w:line="276" w:lineRule="auto"/>
        <w:ind w:left="2127" w:hanging="1587"/>
        <w:contextualSpacing/>
        <w:rPr>
          <w:rFonts w:eastAsia=".VnTime"/>
          <w:color w:val="auto"/>
          <w:sz w:val="28"/>
          <w:szCs w:val="28"/>
        </w:rPr>
      </w:pPr>
      <w:r w:rsidRPr="006158D2">
        <w:rPr>
          <w:rFonts w:eastAsia=".VnTime"/>
          <w:color w:val="auto"/>
          <w:sz w:val="28"/>
          <w:szCs w:val="28"/>
        </w:rPr>
        <w:t>Nợ TK 154 - Chi phí sản xuất, kinh doanh dở dang (Chi tiết dịch vụ bảo vệ cây trồng vật nuôi)</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152 - Vật liệu, dụng cụ.</w:t>
      </w:r>
    </w:p>
    <w:p w:rsidR="007477B5" w:rsidRPr="006158D2" w:rsidRDefault="00F6039D" w:rsidP="006B2D92">
      <w:pPr>
        <w:widowControl/>
        <w:spacing w:after="0" w:line="276" w:lineRule="auto"/>
        <w:ind w:firstLineChars="202" w:firstLine="566"/>
        <w:contextualSpacing/>
        <w:rPr>
          <w:rFonts w:eastAsia=".VnTime"/>
          <w:color w:val="auto"/>
          <w:sz w:val="28"/>
          <w:szCs w:val="28"/>
        </w:rPr>
      </w:pPr>
      <w:r w:rsidRPr="006158D2">
        <w:rPr>
          <w:rFonts w:eastAsia=".VnTime"/>
          <w:color w:val="auto"/>
          <w:sz w:val="28"/>
          <w:szCs w:val="28"/>
        </w:rPr>
        <w:t>- Nếu HTX mua về sử dụng ngay không nhập kho, ghi:</w:t>
      </w:r>
    </w:p>
    <w:p w:rsidR="007477B5" w:rsidRPr="006158D2" w:rsidRDefault="00F6039D" w:rsidP="006B2D92">
      <w:pPr>
        <w:widowControl/>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Nợ TK 154 - Chi phí sản xuất, kinh doanh dở dang </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pPr>
        <w:spacing w:after="0" w:line="276" w:lineRule="auto"/>
        <w:ind w:firstLineChars="405" w:firstLine="1134"/>
        <w:contextualSpacing/>
        <w:rPr>
          <w:rFonts w:eastAsia=".VnTime"/>
          <w:color w:val="auto"/>
          <w:sz w:val="28"/>
          <w:szCs w:val="28"/>
        </w:rPr>
      </w:pPr>
      <w:r w:rsidRPr="006158D2">
        <w:rPr>
          <w:rFonts w:eastAsia=".VnTime"/>
          <w:color w:val="auto"/>
          <w:sz w:val="28"/>
          <w:szCs w:val="28"/>
        </w:rPr>
        <w:t xml:space="preserve">Có các TK 111, 112. </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lastRenderedPageBreak/>
        <w:t>b) Xuất công cụ, dụng cụ ra sử dụng (Bình b</w:t>
      </w:r>
      <w:r w:rsidRPr="006158D2">
        <w:rPr>
          <w:rFonts w:eastAsia=".VnTime" w:hint="cs"/>
          <w:color w:val="auto"/>
          <w:sz w:val="28"/>
          <w:szCs w:val="28"/>
        </w:rPr>
        <w:t>ơ</w:t>
      </w:r>
      <w:r w:rsidRPr="006158D2">
        <w:rPr>
          <w:rFonts w:eastAsia=".VnTime"/>
          <w:color w:val="auto"/>
          <w:sz w:val="28"/>
          <w:szCs w:val="28"/>
        </w:rPr>
        <w:t>m thuốc sâu…)</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t>- Khi xuất kho, ghi:</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t>Nợ TK 242 - Tài sản khác (2421)</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152 - Vật liệu, dụng cụ.</w:t>
      </w:r>
    </w:p>
    <w:p w:rsidR="007477B5" w:rsidRPr="006158D2" w:rsidRDefault="00F6039D" w:rsidP="006B2D92">
      <w:pPr>
        <w:tabs>
          <w:tab w:val="left" w:pos="0"/>
        </w:tabs>
        <w:spacing w:after="0" w:line="276" w:lineRule="auto"/>
        <w:ind w:left="5" w:firstLineChars="202" w:firstLine="566"/>
        <w:contextualSpacing/>
        <w:rPr>
          <w:rFonts w:eastAsia=".VnTime"/>
          <w:color w:val="auto"/>
          <w:sz w:val="28"/>
          <w:szCs w:val="28"/>
        </w:rPr>
      </w:pPr>
      <w:r w:rsidRPr="006158D2">
        <w:rPr>
          <w:rFonts w:eastAsia=".VnTime" w:hint="cs"/>
          <w:color w:val="auto"/>
          <w:sz w:val="28"/>
          <w:szCs w:val="28"/>
        </w:rPr>
        <w:t>Đ</w:t>
      </w:r>
      <w:r w:rsidRPr="006158D2">
        <w:rPr>
          <w:rFonts w:eastAsia=".VnTime"/>
          <w:color w:val="auto"/>
          <w:sz w:val="28"/>
          <w:szCs w:val="28"/>
        </w:rPr>
        <w:t xml:space="preserve">ồng thời ghi </w:t>
      </w:r>
      <w:r w:rsidRPr="006158D2">
        <w:rPr>
          <w:rFonts w:eastAsia=".VnTime" w:hint="cs"/>
          <w:color w:val="auto"/>
          <w:sz w:val="28"/>
          <w:szCs w:val="28"/>
        </w:rPr>
        <w:t>đơ</w:t>
      </w:r>
      <w:r w:rsidRPr="006158D2">
        <w:rPr>
          <w:rFonts w:eastAsia=".VnTime"/>
          <w:color w:val="auto"/>
          <w:sz w:val="28"/>
          <w:szCs w:val="28"/>
        </w:rPr>
        <w:t xml:space="preserve">n bên Nợ TK 005 - Công cụ, dụng cụ lâu bền </w:t>
      </w:r>
      <w:r w:rsidRPr="006158D2">
        <w:rPr>
          <w:rFonts w:eastAsia=".VnTime" w:hint="cs"/>
          <w:color w:val="auto"/>
          <w:sz w:val="28"/>
          <w:szCs w:val="28"/>
        </w:rPr>
        <w:t>đ</w:t>
      </w:r>
      <w:r w:rsidRPr="006158D2">
        <w:rPr>
          <w:rFonts w:eastAsia=".VnTime"/>
          <w:color w:val="auto"/>
          <w:sz w:val="28"/>
          <w:szCs w:val="28"/>
        </w:rPr>
        <w:t>ang sử dụng.</w:t>
      </w:r>
    </w:p>
    <w:p w:rsidR="007477B5" w:rsidRPr="006158D2" w:rsidRDefault="00F6039D">
      <w:pPr>
        <w:spacing w:after="0" w:line="276" w:lineRule="auto"/>
        <w:ind w:leftChars="200" w:left="540" w:firstLineChars="8" w:firstLine="22"/>
        <w:contextualSpacing/>
        <w:rPr>
          <w:rFonts w:eastAsia=".VnTime"/>
          <w:color w:val="auto"/>
          <w:sz w:val="28"/>
          <w:szCs w:val="28"/>
        </w:rPr>
      </w:pPr>
      <w:r w:rsidRPr="006158D2">
        <w:rPr>
          <w:rFonts w:eastAsia=".VnTime"/>
          <w:color w:val="auto"/>
          <w:sz w:val="28"/>
          <w:szCs w:val="28"/>
        </w:rPr>
        <w:t xml:space="preserve">- Xác </w:t>
      </w:r>
      <w:r w:rsidRPr="006158D2">
        <w:rPr>
          <w:rFonts w:eastAsia=".VnTime" w:hint="cs"/>
          <w:color w:val="auto"/>
          <w:sz w:val="28"/>
          <w:szCs w:val="28"/>
        </w:rPr>
        <w:t>đ</w:t>
      </w:r>
      <w:r w:rsidRPr="006158D2">
        <w:rPr>
          <w:rFonts w:eastAsia=".VnTime"/>
          <w:color w:val="auto"/>
          <w:sz w:val="28"/>
          <w:szCs w:val="28"/>
        </w:rPr>
        <w:t>ịnh số phân bổ giá trị công cụ, dụng cụ vào chi phí, ghi:</w:t>
      </w:r>
    </w:p>
    <w:p w:rsidR="007477B5" w:rsidRPr="006158D2" w:rsidRDefault="00F6039D">
      <w:pPr>
        <w:spacing w:after="0" w:line="276" w:lineRule="auto"/>
        <w:ind w:leftChars="208" w:left="2124" w:hangingChars="558" w:hanging="1562"/>
        <w:contextualSpacing/>
        <w:rPr>
          <w:rFonts w:eastAsia=".VnTime"/>
          <w:color w:val="auto"/>
          <w:sz w:val="28"/>
          <w:szCs w:val="28"/>
        </w:rPr>
      </w:pPr>
      <w:r w:rsidRPr="006158D2">
        <w:rPr>
          <w:rFonts w:eastAsia=".VnTime"/>
          <w:color w:val="auto"/>
          <w:sz w:val="28"/>
          <w:szCs w:val="28"/>
        </w:rPr>
        <w:t>Nợ TK 154 - Chi phí sản xuất, kinh doanh dở dang (Chi tiết dịch vụ bảo vệ cây trồng vật nuôi)</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242 - Tài sản khác (2421).</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c) </w:t>
      </w:r>
      <w:r w:rsidRPr="006158D2">
        <w:rPr>
          <w:rFonts w:eastAsia=".VnTime" w:hint="cs"/>
          <w:color w:val="auto"/>
          <w:sz w:val="28"/>
          <w:szCs w:val="28"/>
        </w:rPr>
        <w:t>Đ</w:t>
      </w:r>
      <w:r w:rsidRPr="006158D2">
        <w:rPr>
          <w:rFonts w:eastAsia=".VnTime"/>
          <w:color w:val="auto"/>
          <w:sz w:val="28"/>
          <w:szCs w:val="28"/>
        </w:rPr>
        <w:t>ối với HTX có sử dụng máy b</w:t>
      </w:r>
      <w:r w:rsidRPr="006158D2">
        <w:rPr>
          <w:rFonts w:eastAsia=".VnTime" w:hint="cs"/>
          <w:color w:val="auto"/>
          <w:sz w:val="28"/>
          <w:szCs w:val="28"/>
        </w:rPr>
        <w:t>ơ</w:t>
      </w:r>
      <w:r w:rsidRPr="006158D2">
        <w:rPr>
          <w:rFonts w:eastAsia=".VnTime"/>
          <w:color w:val="auto"/>
          <w:sz w:val="28"/>
          <w:szCs w:val="28"/>
        </w:rPr>
        <w:t>m thuốc trừ sâu chạy bằng x</w:t>
      </w:r>
      <w:r w:rsidRPr="006158D2">
        <w:rPr>
          <w:rFonts w:eastAsia=".VnTime" w:hint="cs"/>
          <w:color w:val="auto"/>
          <w:sz w:val="28"/>
          <w:szCs w:val="28"/>
        </w:rPr>
        <w:t>ă</w:t>
      </w:r>
      <w:r w:rsidRPr="006158D2">
        <w:rPr>
          <w:rFonts w:eastAsia=".VnTime"/>
          <w:color w:val="auto"/>
          <w:sz w:val="28"/>
          <w:szCs w:val="28"/>
        </w:rPr>
        <w:t>ng dầu</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Chi phí về x</w:t>
      </w:r>
      <w:r w:rsidRPr="006158D2">
        <w:rPr>
          <w:rFonts w:eastAsia=".VnTime" w:hint="cs"/>
          <w:color w:val="auto"/>
          <w:sz w:val="28"/>
          <w:szCs w:val="28"/>
        </w:rPr>
        <w:t>ă</w:t>
      </w:r>
      <w:r w:rsidRPr="006158D2">
        <w:rPr>
          <w:rFonts w:eastAsia=".VnTime"/>
          <w:color w:val="auto"/>
          <w:sz w:val="28"/>
          <w:szCs w:val="28"/>
        </w:rPr>
        <w:t>ng dầu chạy máy, ghi:</w:t>
      </w:r>
    </w:p>
    <w:p w:rsidR="007477B5" w:rsidRPr="006158D2" w:rsidRDefault="00F6039D">
      <w:pPr>
        <w:spacing w:after="0" w:line="276" w:lineRule="auto"/>
        <w:ind w:left="2127" w:hanging="1561"/>
        <w:contextualSpacing/>
        <w:rPr>
          <w:rFonts w:eastAsia=".VnTime"/>
          <w:color w:val="auto"/>
          <w:sz w:val="28"/>
          <w:szCs w:val="28"/>
        </w:rPr>
      </w:pPr>
      <w:r w:rsidRPr="006158D2">
        <w:rPr>
          <w:rFonts w:eastAsia=".VnTime"/>
          <w:color w:val="auto"/>
          <w:sz w:val="28"/>
          <w:szCs w:val="28"/>
        </w:rPr>
        <w:t>Nợ TK 154 - Chi phí sản xuất kinh doanh dở dang (Chi tiết dịch vụ bảo vệ cây trồng vật nuôi)</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111 - Tiền mặt (Mua x</w:t>
      </w:r>
      <w:r w:rsidRPr="006158D2">
        <w:rPr>
          <w:rFonts w:eastAsia=".VnTime" w:hint="cs"/>
          <w:color w:val="auto"/>
          <w:sz w:val="28"/>
          <w:szCs w:val="28"/>
        </w:rPr>
        <w:t>ă</w:t>
      </w:r>
      <w:r w:rsidRPr="006158D2">
        <w:rPr>
          <w:rFonts w:eastAsia=".VnTime"/>
          <w:color w:val="auto"/>
          <w:sz w:val="28"/>
          <w:szCs w:val="28"/>
        </w:rPr>
        <w:t>ng bằng tiền mặt sử dụng ngay)</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141 - Tạm ứng (Thanh toán tạm ứng tiền mua x</w:t>
      </w:r>
      <w:r w:rsidRPr="006158D2">
        <w:rPr>
          <w:rFonts w:eastAsia=".VnTime" w:hint="cs"/>
          <w:color w:val="auto"/>
          <w:sz w:val="28"/>
          <w:szCs w:val="28"/>
        </w:rPr>
        <w:t>ă</w:t>
      </w:r>
      <w:r w:rsidRPr="006158D2">
        <w:rPr>
          <w:rFonts w:eastAsia=".VnTime"/>
          <w:color w:val="auto"/>
          <w:sz w:val="28"/>
          <w:szCs w:val="28"/>
        </w:rPr>
        <w:t>ng)</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152 - Vật liệu, dụng cụ (Xuất x</w:t>
      </w:r>
      <w:r w:rsidRPr="006158D2">
        <w:rPr>
          <w:rFonts w:eastAsia=".VnTime" w:hint="cs"/>
          <w:color w:val="auto"/>
          <w:sz w:val="28"/>
          <w:szCs w:val="28"/>
        </w:rPr>
        <w:t>ă</w:t>
      </w:r>
      <w:r w:rsidRPr="006158D2">
        <w:rPr>
          <w:rFonts w:eastAsia=".VnTime"/>
          <w:color w:val="auto"/>
          <w:sz w:val="28"/>
          <w:szCs w:val="28"/>
        </w:rPr>
        <w:t>ng dầu trong kho ra sử dụng).</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 </w:t>
      </w:r>
      <w:r w:rsidRPr="006158D2">
        <w:rPr>
          <w:rFonts w:eastAsia=".VnTime" w:hint="cs"/>
          <w:color w:val="auto"/>
          <w:sz w:val="28"/>
          <w:szCs w:val="28"/>
        </w:rPr>
        <w:t>Đ</w:t>
      </w:r>
      <w:r w:rsidRPr="006158D2">
        <w:rPr>
          <w:rFonts w:eastAsia=".VnTime"/>
          <w:color w:val="auto"/>
          <w:sz w:val="28"/>
          <w:szCs w:val="28"/>
        </w:rPr>
        <w:t>ịnh kỳ, tính khấu hao máy b</w:t>
      </w:r>
      <w:r w:rsidRPr="006158D2">
        <w:rPr>
          <w:rFonts w:eastAsia=".VnTime" w:hint="cs"/>
          <w:color w:val="auto"/>
          <w:sz w:val="28"/>
          <w:szCs w:val="28"/>
        </w:rPr>
        <w:t>ơ</w:t>
      </w:r>
      <w:r w:rsidRPr="006158D2">
        <w:rPr>
          <w:rFonts w:eastAsia=".VnTime"/>
          <w:color w:val="auto"/>
          <w:sz w:val="28"/>
          <w:szCs w:val="28"/>
        </w:rPr>
        <w:t>m thuốc trừ sâu, ghi:</w:t>
      </w:r>
    </w:p>
    <w:p w:rsidR="007477B5" w:rsidRPr="006158D2" w:rsidRDefault="00F6039D">
      <w:pPr>
        <w:spacing w:after="0" w:line="276" w:lineRule="auto"/>
        <w:ind w:left="2127" w:hanging="1561"/>
        <w:contextualSpacing/>
        <w:rPr>
          <w:rFonts w:eastAsia=".VnTime"/>
          <w:color w:val="auto"/>
          <w:sz w:val="28"/>
          <w:szCs w:val="28"/>
        </w:rPr>
      </w:pPr>
      <w:r w:rsidRPr="006158D2">
        <w:rPr>
          <w:rFonts w:eastAsia=".VnTime"/>
          <w:color w:val="auto"/>
          <w:sz w:val="28"/>
          <w:szCs w:val="28"/>
        </w:rPr>
        <w:t>Nợ TK 154 - Chi phí sản xuất, kinh doanh dở dang (Chi tiết dịch vụ bảo vệ cây trồng vật nuôi)</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 xml:space="preserve">Có TK 214 - Hao mòn tài sản cố </w:t>
      </w:r>
      <w:r w:rsidRPr="006158D2">
        <w:rPr>
          <w:rFonts w:eastAsia=".VnTime" w:hint="cs"/>
          <w:color w:val="auto"/>
          <w:sz w:val="28"/>
          <w:szCs w:val="28"/>
        </w:rPr>
        <w:t>đ</w:t>
      </w:r>
      <w:r w:rsidRPr="006158D2">
        <w:rPr>
          <w:rFonts w:eastAsia=".VnTime"/>
          <w:color w:val="auto"/>
          <w:sz w:val="28"/>
          <w:szCs w:val="28"/>
        </w:rPr>
        <w:t>ịnh.</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d) Xác </w:t>
      </w:r>
      <w:r w:rsidRPr="006158D2">
        <w:rPr>
          <w:rFonts w:eastAsia=".VnTime" w:hint="cs"/>
          <w:color w:val="auto"/>
          <w:sz w:val="28"/>
          <w:szCs w:val="28"/>
        </w:rPr>
        <w:t>đ</w:t>
      </w:r>
      <w:r w:rsidRPr="006158D2">
        <w:rPr>
          <w:rFonts w:eastAsia=".VnTime"/>
          <w:color w:val="auto"/>
          <w:sz w:val="28"/>
          <w:szCs w:val="28"/>
        </w:rPr>
        <w:t xml:space="preserve">ịnh số tiền công lao </w:t>
      </w:r>
      <w:r w:rsidRPr="006158D2">
        <w:rPr>
          <w:rFonts w:eastAsia=".VnTime" w:hint="cs"/>
          <w:color w:val="auto"/>
          <w:sz w:val="28"/>
          <w:szCs w:val="28"/>
        </w:rPr>
        <w:t>đ</w:t>
      </w:r>
      <w:r w:rsidRPr="006158D2">
        <w:rPr>
          <w:rFonts w:eastAsia=".VnTime"/>
          <w:color w:val="auto"/>
          <w:sz w:val="28"/>
          <w:szCs w:val="28"/>
        </w:rPr>
        <w:t>ộng phải thanh toán cho thành viên, ghi:</w:t>
      </w:r>
    </w:p>
    <w:p w:rsidR="007477B5" w:rsidRPr="006158D2" w:rsidRDefault="00F6039D">
      <w:pPr>
        <w:spacing w:after="0" w:line="276" w:lineRule="auto"/>
        <w:ind w:left="2127" w:hanging="1561"/>
        <w:contextualSpacing/>
        <w:rPr>
          <w:rFonts w:eastAsia=".VnTime"/>
          <w:color w:val="auto"/>
          <w:sz w:val="28"/>
          <w:szCs w:val="28"/>
        </w:rPr>
      </w:pPr>
      <w:r w:rsidRPr="006158D2">
        <w:rPr>
          <w:rFonts w:eastAsia=".VnTime"/>
          <w:color w:val="auto"/>
          <w:sz w:val="28"/>
          <w:szCs w:val="28"/>
        </w:rPr>
        <w:t>Nợ TK 154 - Chi phí sản xuất, kinh doanh dở dang (Chi tiết dịch vụ bảo vệ cây trồng vật nuôi)</w:t>
      </w:r>
    </w:p>
    <w:p w:rsidR="007477B5" w:rsidRPr="006158D2" w:rsidRDefault="00F6039D">
      <w:pPr>
        <w:spacing w:after="0" w:line="276" w:lineRule="auto"/>
        <w:ind w:firstLineChars="385" w:firstLine="1078"/>
        <w:contextualSpacing/>
        <w:rPr>
          <w:rFonts w:eastAsia=".VnTime"/>
          <w:color w:val="auto"/>
          <w:sz w:val="28"/>
          <w:szCs w:val="28"/>
        </w:rPr>
      </w:pPr>
      <w:r w:rsidRPr="006158D2">
        <w:rPr>
          <w:rFonts w:eastAsia=".VnTime"/>
          <w:color w:val="auto"/>
          <w:sz w:val="28"/>
          <w:szCs w:val="28"/>
        </w:rPr>
        <w:t>Có TK 334 - Phải trả ng</w:t>
      </w:r>
      <w:r w:rsidRPr="006158D2">
        <w:rPr>
          <w:rFonts w:eastAsia=".VnTime" w:hint="cs"/>
          <w:color w:val="auto"/>
          <w:sz w:val="28"/>
          <w:szCs w:val="28"/>
        </w:rPr>
        <w:t>ư</w:t>
      </w:r>
      <w:r w:rsidRPr="006158D2">
        <w:rPr>
          <w:rFonts w:eastAsia=".VnTime"/>
          <w:color w:val="auto"/>
          <w:sz w:val="28"/>
          <w:szCs w:val="28"/>
        </w:rPr>
        <w:t xml:space="preserve">ời lao </w:t>
      </w:r>
      <w:r w:rsidRPr="006158D2">
        <w:rPr>
          <w:rFonts w:eastAsia=".VnTime" w:hint="cs"/>
          <w:color w:val="auto"/>
          <w:sz w:val="28"/>
          <w:szCs w:val="28"/>
        </w:rPr>
        <w:t>đ</w:t>
      </w:r>
      <w:r w:rsidRPr="006158D2">
        <w:rPr>
          <w:rFonts w:eastAsia=".VnTime"/>
          <w:color w:val="auto"/>
          <w:sz w:val="28"/>
          <w:szCs w:val="28"/>
        </w:rPr>
        <w:t>ộng.</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hint="cs"/>
          <w:color w:val="auto"/>
          <w:sz w:val="28"/>
          <w:szCs w:val="28"/>
        </w:rPr>
        <w:t>đ</w:t>
      </w:r>
      <w:r w:rsidRPr="006158D2">
        <w:rPr>
          <w:rFonts w:eastAsia=".VnTime"/>
          <w:color w:val="auto"/>
          <w:sz w:val="28"/>
          <w:szCs w:val="28"/>
        </w:rPr>
        <w:t xml:space="preserve">) Cuối kỳ, kết chuyển chi phí dịch vụ phòng trừ sâu bệnh </w:t>
      </w:r>
      <w:r w:rsidRPr="006158D2">
        <w:rPr>
          <w:rFonts w:eastAsia=".VnTime" w:hint="cs"/>
          <w:color w:val="auto"/>
          <w:sz w:val="28"/>
          <w:szCs w:val="28"/>
        </w:rPr>
        <w:t>đ</w:t>
      </w:r>
      <w:r w:rsidRPr="006158D2">
        <w:rPr>
          <w:rFonts w:eastAsia=".VnTime" w:hint="eastAsia"/>
          <w:color w:val="auto"/>
          <w:sz w:val="28"/>
          <w:szCs w:val="28"/>
        </w:rPr>
        <w:t>ã</w:t>
      </w:r>
      <w:r w:rsidRPr="006158D2">
        <w:rPr>
          <w:rFonts w:eastAsia=".VnTime"/>
          <w:color w:val="auto"/>
          <w:sz w:val="28"/>
          <w:szCs w:val="28"/>
        </w:rPr>
        <w:t xml:space="preserve"> hoàn thành vào Tài khoản giá vốn hàng bán </w:t>
      </w:r>
      <w:r w:rsidRPr="006158D2">
        <w:rPr>
          <w:rFonts w:eastAsia=".VnTime" w:hint="cs"/>
          <w:color w:val="auto"/>
          <w:sz w:val="28"/>
          <w:szCs w:val="28"/>
        </w:rPr>
        <w:t>đ</w:t>
      </w:r>
      <w:r w:rsidRPr="006158D2">
        <w:rPr>
          <w:rFonts w:eastAsia=".VnTime"/>
          <w:color w:val="auto"/>
          <w:sz w:val="28"/>
          <w:szCs w:val="28"/>
        </w:rPr>
        <w:t xml:space="preserve">ể xác </w:t>
      </w:r>
      <w:r w:rsidRPr="006158D2">
        <w:rPr>
          <w:rFonts w:eastAsia=".VnTime" w:hint="cs"/>
          <w:color w:val="auto"/>
          <w:sz w:val="28"/>
          <w:szCs w:val="28"/>
        </w:rPr>
        <w:t>đ</w:t>
      </w:r>
      <w:r w:rsidRPr="006158D2">
        <w:rPr>
          <w:rFonts w:eastAsia=".VnTime"/>
          <w:color w:val="auto"/>
          <w:sz w:val="28"/>
          <w:szCs w:val="28"/>
        </w:rPr>
        <w:t>ịnh kết quả kinh doanh, ghi:</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Nợ các TK 611, 612</w:t>
      </w:r>
    </w:p>
    <w:p w:rsidR="007477B5" w:rsidRPr="006158D2" w:rsidRDefault="00F6039D">
      <w:pPr>
        <w:spacing w:after="0" w:line="276" w:lineRule="auto"/>
        <w:ind w:left="3050" w:hanging="1970"/>
        <w:contextualSpacing/>
        <w:rPr>
          <w:rFonts w:eastAsia=".VnTime"/>
          <w:color w:val="auto"/>
          <w:sz w:val="28"/>
          <w:szCs w:val="28"/>
        </w:rPr>
      </w:pPr>
      <w:r w:rsidRPr="006158D2">
        <w:rPr>
          <w:rFonts w:eastAsia=".VnTime"/>
          <w:color w:val="auto"/>
          <w:sz w:val="28"/>
          <w:szCs w:val="28"/>
        </w:rPr>
        <w:t>Có TK 154 - Chi phí sản xuất, kinh doanh dở dang.</w:t>
      </w:r>
    </w:p>
    <w:p w:rsidR="007477B5" w:rsidRPr="006158D2" w:rsidRDefault="00F6039D">
      <w:pPr>
        <w:spacing w:after="0" w:line="276" w:lineRule="auto"/>
        <w:ind w:left="3052" w:hanging="2485"/>
        <w:contextualSpacing/>
        <w:rPr>
          <w:rFonts w:eastAsia=".VnTime"/>
          <w:b/>
          <w:i/>
          <w:color w:val="auto"/>
          <w:sz w:val="28"/>
          <w:szCs w:val="28"/>
        </w:rPr>
      </w:pPr>
      <w:r w:rsidRPr="006158D2">
        <w:rPr>
          <w:rFonts w:eastAsia=".VnTime"/>
          <w:b/>
          <w:i/>
          <w:color w:val="auto"/>
          <w:sz w:val="28"/>
          <w:szCs w:val="28"/>
        </w:rPr>
        <w:t>7.3. Hạch toán dịch vụ cung cấp vật t</w:t>
      </w:r>
      <w:r w:rsidRPr="006158D2">
        <w:rPr>
          <w:rFonts w:eastAsia=".VnTime" w:hint="cs"/>
          <w:b/>
          <w:i/>
          <w:color w:val="auto"/>
          <w:sz w:val="28"/>
          <w:szCs w:val="28"/>
        </w:rPr>
        <w:t>ư</w:t>
      </w:r>
      <w:r w:rsidRPr="006158D2">
        <w:rPr>
          <w:rFonts w:eastAsia=".VnTime"/>
          <w:b/>
          <w:i/>
          <w:color w:val="auto"/>
          <w:sz w:val="28"/>
          <w:szCs w:val="28"/>
        </w:rPr>
        <w:t xml:space="preserve"> nông nghiệp</w:t>
      </w:r>
    </w:p>
    <w:p w:rsidR="007477B5" w:rsidRPr="006158D2" w:rsidRDefault="00F6039D">
      <w:pPr>
        <w:spacing w:after="0" w:line="276" w:lineRule="auto"/>
        <w:ind w:left="3052" w:hanging="2485"/>
        <w:contextualSpacing/>
        <w:rPr>
          <w:rFonts w:eastAsia=".VnTime"/>
          <w:color w:val="auto"/>
          <w:sz w:val="28"/>
          <w:szCs w:val="28"/>
        </w:rPr>
      </w:pPr>
      <w:r w:rsidRPr="006158D2">
        <w:rPr>
          <w:rFonts w:eastAsia=".VnTime"/>
          <w:color w:val="auto"/>
          <w:sz w:val="28"/>
          <w:szCs w:val="28"/>
        </w:rPr>
        <w:t>a) HTX mua vật t</w:t>
      </w:r>
      <w:r w:rsidRPr="006158D2">
        <w:rPr>
          <w:rFonts w:eastAsia=".VnTime" w:hint="cs"/>
          <w:color w:val="auto"/>
          <w:sz w:val="28"/>
          <w:szCs w:val="28"/>
        </w:rPr>
        <w:t>ư</w:t>
      </w:r>
      <w:r w:rsidRPr="006158D2">
        <w:rPr>
          <w:rFonts w:eastAsia=".VnTime"/>
          <w:color w:val="auto"/>
          <w:sz w:val="28"/>
          <w:szCs w:val="28"/>
        </w:rPr>
        <w:t xml:space="preserve"> nông nghiệp về nhập kho:</w:t>
      </w:r>
    </w:p>
    <w:p w:rsidR="007477B5" w:rsidRPr="006158D2" w:rsidRDefault="00F6039D">
      <w:pPr>
        <w:tabs>
          <w:tab w:val="left" w:pos="0"/>
        </w:tabs>
        <w:spacing w:after="0" w:line="276" w:lineRule="auto"/>
        <w:ind w:left="11" w:firstLineChars="198" w:firstLine="554"/>
        <w:contextualSpacing/>
        <w:rPr>
          <w:rFonts w:eastAsia=".VnTime"/>
          <w:color w:val="auto"/>
          <w:sz w:val="28"/>
          <w:szCs w:val="28"/>
        </w:rPr>
      </w:pPr>
      <w:r w:rsidRPr="006158D2">
        <w:rPr>
          <w:rFonts w:eastAsia=".VnTime"/>
          <w:color w:val="auto"/>
          <w:sz w:val="28"/>
          <w:szCs w:val="28"/>
        </w:rPr>
        <w:t>- Khi mua vật t</w:t>
      </w:r>
      <w:r w:rsidRPr="006158D2">
        <w:rPr>
          <w:rFonts w:eastAsia=".VnTime" w:hint="cs"/>
          <w:color w:val="auto"/>
          <w:sz w:val="28"/>
          <w:szCs w:val="28"/>
        </w:rPr>
        <w:t>ư</w:t>
      </w:r>
      <w:r w:rsidRPr="006158D2">
        <w:rPr>
          <w:rFonts w:eastAsia=".VnTime"/>
          <w:color w:val="auto"/>
          <w:sz w:val="28"/>
          <w:szCs w:val="28"/>
        </w:rPr>
        <w:t xml:space="preserve"> về nhập kho, ghi: </w:t>
      </w:r>
    </w:p>
    <w:p w:rsidR="007477B5" w:rsidRPr="006158D2" w:rsidRDefault="00F6039D">
      <w:pPr>
        <w:tabs>
          <w:tab w:val="left" w:pos="0"/>
        </w:tabs>
        <w:spacing w:after="0" w:line="276" w:lineRule="auto"/>
        <w:ind w:left="11" w:firstLineChars="198" w:firstLine="554"/>
        <w:contextualSpacing/>
        <w:rPr>
          <w:rFonts w:eastAsia=".VnTime"/>
          <w:color w:val="auto"/>
          <w:sz w:val="28"/>
          <w:szCs w:val="28"/>
        </w:rPr>
      </w:pPr>
      <w:r w:rsidRPr="006158D2">
        <w:rPr>
          <w:rFonts w:eastAsia=".VnTime"/>
          <w:color w:val="auto"/>
          <w:sz w:val="28"/>
          <w:szCs w:val="28"/>
        </w:rPr>
        <w:t xml:space="preserve">Nợ TK 156 - Thành phẩm, hàng hóa (Giá mua ghi trên hóa </w:t>
      </w:r>
      <w:r w:rsidRPr="006158D2">
        <w:rPr>
          <w:rFonts w:eastAsia=".VnTime" w:hint="cs"/>
          <w:color w:val="auto"/>
          <w:sz w:val="28"/>
          <w:szCs w:val="28"/>
        </w:rPr>
        <w:t>đơ</w:t>
      </w:r>
      <w:r w:rsidRPr="006158D2">
        <w:rPr>
          <w:rFonts w:eastAsia=".VnTime"/>
          <w:color w:val="auto"/>
          <w:sz w:val="28"/>
          <w:szCs w:val="28"/>
        </w:rPr>
        <w:t>n)</w:t>
      </w:r>
    </w:p>
    <w:p w:rsidR="007477B5" w:rsidRPr="006158D2" w:rsidRDefault="00F6039D">
      <w:pPr>
        <w:tabs>
          <w:tab w:val="left" w:pos="0"/>
        </w:tabs>
        <w:spacing w:after="0" w:line="276" w:lineRule="auto"/>
        <w:ind w:left="11" w:firstLineChars="198" w:firstLine="554"/>
        <w:contextualSpacing/>
        <w:rPr>
          <w:rFonts w:eastAsia=".VnTime"/>
          <w:color w:val="auto"/>
          <w:sz w:val="28"/>
          <w:szCs w:val="28"/>
        </w:rPr>
      </w:pPr>
      <w:r w:rsidRPr="006158D2">
        <w:rPr>
          <w:rFonts w:eastAsia=".VnTime"/>
          <w:color w:val="auto"/>
          <w:sz w:val="28"/>
          <w:szCs w:val="28"/>
        </w:rPr>
        <w:t xml:space="preserve">Nợ TK 133-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pPr>
        <w:tabs>
          <w:tab w:val="left" w:pos="0"/>
        </w:tabs>
        <w:spacing w:after="0" w:line="276" w:lineRule="auto"/>
        <w:ind w:leftChars="396" w:left="1069" w:firstLine="9"/>
        <w:contextualSpacing/>
        <w:rPr>
          <w:rFonts w:eastAsia=".VnTime"/>
          <w:color w:val="auto"/>
          <w:sz w:val="28"/>
          <w:szCs w:val="28"/>
        </w:rPr>
      </w:pPr>
      <w:r w:rsidRPr="006158D2">
        <w:rPr>
          <w:rFonts w:eastAsia=".VnTime"/>
          <w:color w:val="auto"/>
          <w:sz w:val="28"/>
          <w:szCs w:val="28"/>
        </w:rPr>
        <w:t>Có các TK 111, 112, 331.</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Khi xuất vật t</w:t>
      </w:r>
      <w:r w:rsidRPr="006158D2">
        <w:rPr>
          <w:rFonts w:eastAsia=".VnTime" w:hint="cs"/>
          <w:color w:val="auto"/>
          <w:sz w:val="28"/>
          <w:szCs w:val="28"/>
        </w:rPr>
        <w:t>ư</w:t>
      </w:r>
      <w:r w:rsidRPr="006158D2">
        <w:rPr>
          <w:rFonts w:eastAsia=".VnTime"/>
          <w:color w:val="auto"/>
          <w:sz w:val="28"/>
          <w:szCs w:val="28"/>
        </w:rPr>
        <w:t xml:space="preserve"> bán, cung cấp cho khách hàng,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xml:space="preserve">Nợ các TK 611, 612 </w:t>
      </w:r>
    </w:p>
    <w:p w:rsidR="007477B5" w:rsidRPr="006158D2" w:rsidRDefault="00F6039D">
      <w:pPr>
        <w:tabs>
          <w:tab w:val="left" w:pos="0"/>
        </w:tabs>
        <w:spacing w:after="0" w:line="276" w:lineRule="auto"/>
        <w:ind w:leftChars="396" w:left="1069" w:firstLine="9"/>
        <w:contextualSpacing/>
        <w:rPr>
          <w:rFonts w:eastAsia=".VnTime"/>
          <w:color w:val="auto"/>
          <w:sz w:val="28"/>
          <w:szCs w:val="28"/>
        </w:rPr>
      </w:pPr>
      <w:r w:rsidRPr="006158D2">
        <w:rPr>
          <w:rFonts w:eastAsia=".VnTime"/>
          <w:color w:val="auto"/>
          <w:sz w:val="28"/>
          <w:szCs w:val="28"/>
        </w:rPr>
        <w:t>Có TK 156 - Thành phẩm, hàng hóa (Giá xuất kho).</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hint="cs"/>
          <w:color w:val="auto"/>
          <w:sz w:val="28"/>
          <w:szCs w:val="28"/>
        </w:rPr>
        <w:lastRenderedPageBreak/>
        <w:t>Đ</w:t>
      </w:r>
      <w:r w:rsidRPr="006158D2">
        <w:rPr>
          <w:rFonts w:eastAsia=".VnTime"/>
          <w:color w:val="auto"/>
          <w:sz w:val="28"/>
          <w:szCs w:val="28"/>
        </w:rPr>
        <w:t>ồng thời c</w:t>
      </w:r>
      <w:r w:rsidRPr="006158D2">
        <w:rPr>
          <w:rFonts w:eastAsia=".VnTime" w:hint="cs"/>
          <w:color w:val="auto"/>
          <w:sz w:val="28"/>
          <w:szCs w:val="28"/>
        </w:rPr>
        <w:t>ă</w:t>
      </w:r>
      <w:r w:rsidRPr="006158D2">
        <w:rPr>
          <w:rFonts w:eastAsia=".VnTime"/>
          <w:color w:val="auto"/>
          <w:sz w:val="28"/>
          <w:szCs w:val="28"/>
        </w:rPr>
        <w:t xml:space="preserve">n cứ hóa </w:t>
      </w:r>
      <w:r w:rsidRPr="006158D2">
        <w:rPr>
          <w:rFonts w:eastAsia=".VnTime" w:hint="cs"/>
          <w:color w:val="auto"/>
          <w:sz w:val="28"/>
          <w:szCs w:val="28"/>
        </w:rPr>
        <w:t>đơ</w:t>
      </w:r>
      <w:r w:rsidRPr="006158D2">
        <w:rPr>
          <w:rFonts w:eastAsia=".VnTime"/>
          <w:color w:val="auto"/>
          <w:sz w:val="28"/>
          <w:szCs w:val="28"/>
        </w:rPr>
        <w:t xml:space="preserve">n bán hàng hóa, phản </w:t>
      </w:r>
      <w:r w:rsidRPr="006158D2">
        <w:rPr>
          <w:rFonts w:eastAsia=".VnTime" w:hint="eastAsia"/>
          <w:color w:val="auto"/>
          <w:sz w:val="28"/>
          <w:szCs w:val="28"/>
        </w:rPr>
        <w:t>á</w:t>
      </w:r>
      <w:r w:rsidRPr="006158D2">
        <w:rPr>
          <w:rFonts w:eastAsia=".VnTime"/>
          <w:color w:val="auto"/>
          <w:sz w:val="28"/>
          <w:szCs w:val="28"/>
        </w:rPr>
        <w:t>nh doanh thu,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111 - Tiền mặt (Bán thu tiền ngay)</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131 - Phải thu của khách hàng</w:t>
      </w:r>
    </w:p>
    <w:p w:rsidR="007477B5" w:rsidRPr="006158D2" w:rsidRDefault="00F6039D">
      <w:pPr>
        <w:tabs>
          <w:tab w:val="left" w:pos="0"/>
        </w:tabs>
        <w:spacing w:after="0" w:line="276" w:lineRule="auto"/>
        <w:ind w:leftChars="396" w:left="1069" w:firstLine="9"/>
        <w:contextualSpacing/>
        <w:rPr>
          <w:rFonts w:eastAsia=".VnTime"/>
          <w:color w:val="auto"/>
          <w:sz w:val="28"/>
          <w:szCs w:val="28"/>
        </w:rPr>
      </w:pPr>
      <w:r w:rsidRPr="006158D2">
        <w:rPr>
          <w:rFonts w:eastAsia=".VnTime"/>
          <w:color w:val="auto"/>
          <w:sz w:val="28"/>
          <w:szCs w:val="28"/>
        </w:rPr>
        <w:t xml:space="preserve">Có các TK 511, 512 </w:t>
      </w:r>
    </w:p>
    <w:p w:rsidR="007477B5" w:rsidRPr="006158D2" w:rsidRDefault="00F6039D">
      <w:pPr>
        <w:tabs>
          <w:tab w:val="left" w:pos="0"/>
        </w:tabs>
        <w:spacing w:after="0" w:line="276" w:lineRule="auto"/>
        <w:ind w:leftChars="396" w:left="1069" w:firstLine="9"/>
        <w:contextualSpacing/>
        <w:rPr>
          <w:rFonts w:eastAsia=".VnTime"/>
          <w:color w:val="auto"/>
          <w:sz w:val="28"/>
          <w:szCs w:val="28"/>
        </w:rPr>
      </w:pPr>
      <w:r w:rsidRPr="006158D2">
        <w:rPr>
          <w:rFonts w:eastAsia=".VnTime"/>
          <w:color w:val="auto"/>
          <w:sz w:val="28"/>
          <w:szCs w:val="28"/>
        </w:rPr>
        <w:t>Có TK 3331 - Thuế GTGT phải nộp (nếu có).</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Chi phí vận chuyển, bốc xếp, chi phí bán hàng:</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642 - Chi phí quản lý kinh doanh</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pPr>
        <w:tabs>
          <w:tab w:val="left" w:pos="820"/>
        </w:tabs>
        <w:spacing w:after="0" w:line="276" w:lineRule="auto"/>
        <w:ind w:leftChars="396" w:left="1069" w:firstLine="9"/>
        <w:contextualSpacing/>
        <w:rPr>
          <w:rFonts w:eastAsia=".VnTime"/>
          <w:color w:val="auto"/>
          <w:sz w:val="28"/>
          <w:szCs w:val="28"/>
        </w:rPr>
      </w:pPr>
      <w:r w:rsidRPr="006158D2">
        <w:rPr>
          <w:rFonts w:eastAsia=".VnTime"/>
          <w:color w:val="auto"/>
          <w:sz w:val="28"/>
          <w:szCs w:val="28"/>
        </w:rPr>
        <w:t>Có các TK 111, 112 (Chi phí vận chuyển )</w:t>
      </w:r>
    </w:p>
    <w:p w:rsidR="007477B5" w:rsidRPr="006158D2" w:rsidRDefault="00F6039D">
      <w:pPr>
        <w:tabs>
          <w:tab w:val="left" w:pos="820"/>
        </w:tabs>
        <w:spacing w:after="0" w:line="276" w:lineRule="auto"/>
        <w:ind w:leftChars="396" w:left="1069" w:firstLine="9"/>
        <w:contextualSpacing/>
        <w:rPr>
          <w:rFonts w:eastAsia=".VnTime"/>
          <w:color w:val="auto"/>
          <w:sz w:val="28"/>
          <w:szCs w:val="28"/>
        </w:rPr>
      </w:pPr>
      <w:r w:rsidRPr="006158D2">
        <w:rPr>
          <w:rFonts w:eastAsia=".VnTime"/>
          <w:color w:val="auto"/>
          <w:sz w:val="28"/>
          <w:szCs w:val="28"/>
        </w:rPr>
        <w:t>Có TK 141 - Tạm ứng (Thanh toán tạm ứng tiền vận chuyển)</w:t>
      </w:r>
    </w:p>
    <w:p w:rsidR="007477B5" w:rsidRPr="006158D2" w:rsidRDefault="00F6039D">
      <w:pPr>
        <w:tabs>
          <w:tab w:val="left" w:pos="820"/>
        </w:tabs>
        <w:spacing w:after="0" w:line="276" w:lineRule="auto"/>
        <w:ind w:leftChars="399" w:left="2551" w:hanging="1474"/>
        <w:contextualSpacing/>
        <w:rPr>
          <w:rFonts w:eastAsia=".VnTime"/>
          <w:color w:val="auto"/>
          <w:sz w:val="28"/>
          <w:szCs w:val="28"/>
        </w:rPr>
      </w:pPr>
      <w:r w:rsidRPr="006158D2">
        <w:rPr>
          <w:rFonts w:eastAsia=".VnTime"/>
          <w:color w:val="auto"/>
          <w:sz w:val="28"/>
          <w:szCs w:val="28"/>
        </w:rPr>
        <w:t>Có TK 331 - Phải trả cho ng</w:t>
      </w:r>
      <w:r w:rsidRPr="006158D2">
        <w:rPr>
          <w:rFonts w:eastAsia=".VnTime" w:hint="cs"/>
          <w:color w:val="auto"/>
          <w:sz w:val="28"/>
          <w:szCs w:val="28"/>
        </w:rPr>
        <w:t>ư</w:t>
      </w:r>
      <w:r w:rsidRPr="006158D2">
        <w:rPr>
          <w:rFonts w:eastAsia=".VnTime"/>
          <w:color w:val="auto"/>
          <w:sz w:val="28"/>
          <w:szCs w:val="28"/>
        </w:rPr>
        <w:t>ời bán (Chi phí vận chuyển còn nợ ch</w:t>
      </w:r>
      <w:r w:rsidRPr="006158D2">
        <w:rPr>
          <w:rFonts w:eastAsia=".VnTime" w:hint="cs"/>
          <w:color w:val="auto"/>
          <w:sz w:val="28"/>
          <w:szCs w:val="28"/>
        </w:rPr>
        <w:t>ư</w:t>
      </w:r>
      <w:r w:rsidRPr="006158D2">
        <w:rPr>
          <w:rFonts w:eastAsia=".VnTime"/>
          <w:color w:val="auto"/>
          <w:sz w:val="28"/>
          <w:szCs w:val="28"/>
        </w:rPr>
        <w:t>a thanh toán).</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b) HTX mua vật t</w:t>
      </w:r>
      <w:r w:rsidRPr="006158D2">
        <w:rPr>
          <w:rFonts w:eastAsia=".VnTime" w:hint="cs"/>
          <w:color w:val="auto"/>
          <w:sz w:val="28"/>
          <w:szCs w:val="28"/>
        </w:rPr>
        <w:t>ư</w:t>
      </w:r>
      <w:r w:rsidRPr="006158D2">
        <w:rPr>
          <w:rFonts w:eastAsia=".VnTime"/>
          <w:color w:val="auto"/>
          <w:sz w:val="28"/>
          <w:szCs w:val="28"/>
        </w:rPr>
        <w:t xml:space="preserve"> về giao ngay cho khách hàng:</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Khi vật t</w:t>
      </w:r>
      <w:r w:rsidRPr="006158D2">
        <w:rPr>
          <w:rFonts w:eastAsia=".VnTime" w:hint="cs"/>
          <w:color w:val="auto"/>
          <w:sz w:val="28"/>
          <w:szCs w:val="28"/>
        </w:rPr>
        <w:t>ư</w:t>
      </w:r>
      <w:r w:rsidRPr="006158D2">
        <w:rPr>
          <w:rFonts w:eastAsia=".VnTime"/>
          <w:color w:val="auto"/>
          <w:sz w:val="28"/>
          <w:szCs w:val="28"/>
        </w:rPr>
        <w:t xml:space="preserve"> về tới HTX giao ngay cho khách hàng theo số l</w:t>
      </w:r>
      <w:r w:rsidRPr="006158D2">
        <w:rPr>
          <w:rFonts w:eastAsia=".VnTime" w:hint="cs"/>
          <w:color w:val="auto"/>
          <w:sz w:val="28"/>
          <w:szCs w:val="28"/>
        </w:rPr>
        <w:t>ư</w:t>
      </w:r>
      <w:r w:rsidRPr="006158D2">
        <w:rPr>
          <w:rFonts w:eastAsia=".VnTime"/>
          <w:color w:val="auto"/>
          <w:sz w:val="28"/>
          <w:szCs w:val="28"/>
        </w:rPr>
        <w:t xml:space="preserve">ợng </w:t>
      </w:r>
      <w:r w:rsidRPr="006158D2">
        <w:rPr>
          <w:rFonts w:eastAsia=".VnTime" w:hint="cs"/>
          <w:color w:val="auto"/>
          <w:sz w:val="28"/>
          <w:szCs w:val="28"/>
        </w:rPr>
        <w:t>đ</w:t>
      </w:r>
      <w:r w:rsidRPr="006158D2">
        <w:rPr>
          <w:rFonts w:eastAsia=".VnTime" w:hint="eastAsia"/>
          <w:color w:val="auto"/>
          <w:sz w:val="28"/>
          <w:szCs w:val="28"/>
        </w:rPr>
        <w:t>ã</w:t>
      </w:r>
      <w:r w:rsidRPr="006158D2">
        <w:rPr>
          <w:rFonts w:eastAsia=".VnTime"/>
          <w:color w:val="auto"/>
          <w:sz w:val="28"/>
          <w:szCs w:val="28"/>
        </w:rPr>
        <w:t xml:space="preserve"> ký kết, ghi:</w:t>
      </w:r>
    </w:p>
    <w:p w:rsidR="007477B5" w:rsidRPr="006158D2" w:rsidRDefault="00F6039D">
      <w:pPr>
        <w:tabs>
          <w:tab w:val="left" w:pos="1134"/>
        </w:tabs>
        <w:spacing w:after="0" w:line="276" w:lineRule="auto"/>
        <w:ind w:left="2977" w:hanging="2410"/>
        <w:contextualSpacing/>
        <w:rPr>
          <w:rFonts w:eastAsia=".VnTime"/>
          <w:color w:val="auto"/>
          <w:sz w:val="28"/>
          <w:szCs w:val="28"/>
        </w:rPr>
      </w:pPr>
      <w:r w:rsidRPr="006158D2">
        <w:rPr>
          <w:rFonts w:eastAsia=".VnTime"/>
          <w:color w:val="auto"/>
          <w:sz w:val="28"/>
          <w:szCs w:val="28"/>
        </w:rPr>
        <w:t>Nợ các TK 611, 612 (Chi tiết dịch vụ cung cấp vật t</w:t>
      </w:r>
      <w:r w:rsidRPr="006158D2">
        <w:rPr>
          <w:rFonts w:eastAsia=".VnTime" w:hint="cs"/>
          <w:color w:val="auto"/>
          <w:sz w:val="28"/>
          <w:szCs w:val="28"/>
        </w:rPr>
        <w:t>ư</w:t>
      </w:r>
      <w:r w:rsidRPr="006158D2">
        <w:rPr>
          <w:rFonts w:eastAsia=".VnTime"/>
          <w:color w:val="auto"/>
          <w:sz w:val="28"/>
          <w:szCs w:val="28"/>
        </w:rPr>
        <w:t xml:space="preserve">) (Theo giá mua trên hóa </w:t>
      </w:r>
      <w:r w:rsidRPr="006158D2">
        <w:rPr>
          <w:rFonts w:eastAsia=".VnTime" w:hint="cs"/>
          <w:color w:val="auto"/>
          <w:sz w:val="28"/>
          <w:szCs w:val="28"/>
        </w:rPr>
        <w:t>đơ</w:t>
      </w:r>
      <w:r w:rsidRPr="006158D2">
        <w:rPr>
          <w:rFonts w:eastAsia=".VnTime"/>
          <w:color w:val="auto"/>
          <w:sz w:val="28"/>
          <w:szCs w:val="28"/>
        </w:rPr>
        <w:t>n)</w:t>
      </w:r>
    </w:p>
    <w:p w:rsidR="007477B5" w:rsidRPr="006158D2" w:rsidRDefault="00F6039D">
      <w:pPr>
        <w:tabs>
          <w:tab w:val="left" w:pos="540"/>
        </w:tabs>
        <w:spacing w:after="0" w:line="276" w:lineRule="auto"/>
        <w:ind w:left="567" w:hanging="1"/>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 xml:space="preserve">Có các TK 111, 112, 331 </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hint="cs"/>
          <w:color w:val="auto"/>
          <w:sz w:val="28"/>
          <w:szCs w:val="28"/>
        </w:rPr>
        <w:t>Đ</w:t>
      </w:r>
      <w:r w:rsidRPr="006158D2">
        <w:rPr>
          <w:rFonts w:eastAsia=".VnTime"/>
          <w:color w:val="auto"/>
          <w:sz w:val="28"/>
          <w:szCs w:val="28"/>
        </w:rPr>
        <w:t xml:space="preserve">ồng thời phản </w:t>
      </w:r>
      <w:r w:rsidRPr="006158D2">
        <w:rPr>
          <w:rFonts w:eastAsia=".VnTime" w:hint="eastAsia"/>
          <w:color w:val="auto"/>
          <w:sz w:val="28"/>
          <w:szCs w:val="28"/>
        </w:rPr>
        <w:t>á</w:t>
      </w:r>
      <w:r w:rsidRPr="006158D2">
        <w:rPr>
          <w:rFonts w:eastAsia=".VnTime"/>
          <w:color w:val="auto"/>
          <w:sz w:val="28"/>
          <w:szCs w:val="28"/>
        </w:rPr>
        <w:t>nh doanh thu cung cấp vật t</w:t>
      </w:r>
      <w:r w:rsidRPr="006158D2">
        <w:rPr>
          <w:rFonts w:eastAsia=".VnTime" w:hint="cs"/>
          <w:color w:val="auto"/>
          <w:sz w:val="28"/>
          <w:szCs w:val="28"/>
        </w:rPr>
        <w:t>ư</w:t>
      </w:r>
      <w:r w:rsidRPr="006158D2">
        <w:rPr>
          <w:rFonts w:eastAsia=".VnTime"/>
          <w:color w:val="auto"/>
          <w:sz w:val="28"/>
          <w:szCs w:val="28"/>
        </w:rPr>
        <w:t xml:space="preserve"> nông nghiệp cho khách hàng,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111 - Tiền mặt (Bán thu tiền ngay)</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131 - Phải thu của khách hàng</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Có các TK 511, 512 (Giá bán)</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 xml:space="preserve">Có TK 3331 - Thuế GTGT phải nộp (nếu có). </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Chi phí vận chuyển, bốc xếp, chi phí bán hàng (nếu có),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642 - Chi phí quản lý kinh doanh</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pPr>
        <w:tabs>
          <w:tab w:val="left" w:pos="1080"/>
        </w:tabs>
        <w:spacing w:after="0" w:line="276" w:lineRule="auto"/>
        <w:ind w:left="1080"/>
        <w:contextualSpacing/>
        <w:rPr>
          <w:rFonts w:eastAsia=".VnTime"/>
          <w:color w:val="auto"/>
          <w:sz w:val="28"/>
          <w:szCs w:val="28"/>
        </w:rPr>
      </w:pPr>
      <w:r w:rsidRPr="006158D2">
        <w:rPr>
          <w:rFonts w:eastAsia=".VnTime"/>
          <w:color w:val="auto"/>
          <w:sz w:val="28"/>
          <w:szCs w:val="28"/>
        </w:rPr>
        <w:t>Có các TK 111, 112 (Chi phí vận chuyển )</w:t>
      </w:r>
    </w:p>
    <w:p w:rsidR="007477B5" w:rsidRPr="006158D2" w:rsidRDefault="00F6039D">
      <w:pPr>
        <w:tabs>
          <w:tab w:val="left" w:pos="1080"/>
        </w:tabs>
        <w:spacing w:after="0" w:line="276" w:lineRule="auto"/>
        <w:ind w:left="1080"/>
        <w:contextualSpacing/>
        <w:rPr>
          <w:rFonts w:eastAsia=".VnTime"/>
          <w:color w:val="auto"/>
          <w:sz w:val="28"/>
          <w:szCs w:val="28"/>
        </w:rPr>
      </w:pPr>
      <w:r w:rsidRPr="006158D2">
        <w:rPr>
          <w:rFonts w:eastAsia=".VnTime"/>
          <w:color w:val="auto"/>
          <w:sz w:val="28"/>
          <w:szCs w:val="28"/>
        </w:rPr>
        <w:t>Có TK 141 - Tạm ứng (Thanh toán tạm ứng tiền vận chuyển)</w:t>
      </w:r>
    </w:p>
    <w:p w:rsidR="007477B5" w:rsidRPr="006158D2" w:rsidRDefault="00F6039D">
      <w:pPr>
        <w:tabs>
          <w:tab w:val="left" w:pos="1701"/>
        </w:tabs>
        <w:spacing w:after="0" w:line="276" w:lineRule="auto"/>
        <w:ind w:left="2552" w:hanging="1472"/>
        <w:contextualSpacing/>
        <w:rPr>
          <w:rFonts w:eastAsia=".VnTime"/>
          <w:color w:val="auto"/>
          <w:sz w:val="28"/>
          <w:szCs w:val="28"/>
        </w:rPr>
      </w:pPr>
      <w:r w:rsidRPr="006158D2">
        <w:rPr>
          <w:rFonts w:eastAsia=".VnTime"/>
          <w:color w:val="auto"/>
          <w:sz w:val="28"/>
          <w:szCs w:val="28"/>
        </w:rPr>
        <w:t>Có TK 331 - Phải trả cho ng</w:t>
      </w:r>
      <w:r w:rsidRPr="006158D2">
        <w:rPr>
          <w:rFonts w:eastAsia=".VnTime" w:hint="cs"/>
          <w:color w:val="auto"/>
          <w:sz w:val="28"/>
          <w:szCs w:val="28"/>
        </w:rPr>
        <w:t>ư</w:t>
      </w:r>
      <w:r w:rsidRPr="006158D2">
        <w:rPr>
          <w:rFonts w:eastAsia=".VnTime"/>
          <w:color w:val="auto"/>
          <w:sz w:val="28"/>
          <w:szCs w:val="28"/>
        </w:rPr>
        <w:t>ời bán (Chi phí vận chuyển còn nợ ch</w:t>
      </w:r>
      <w:r w:rsidRPr="006158D2">
        <w:rPr>
          <w:rFonts w:eastAsia=".VnTime" w:hint="cs"/>
          <w:color w:val="auto"/>
          <w:sz w:val="28"/>
          <w:szCs w:val="28"/>
        </w:rPr>
        <w:t>ư</w:t>
      </w:r>
      <w:r w:rsidRPr="006158D2">
        <w:rPr>
          <w:rFonts w:eastAsia=".VnTime"/>
          <w:color w:val="auto"/>
          <w:sz w:val="28"/>
          <w:szCs w:val="28"/>
        </w:rPr>
        <w:t>a thanh toán).</w:t>
      </w:r>
    </w:p>
    <w:p w:rsidR="007477B5" w:rsidRPr="006158D2" w:rsidRDefault="00F6039D" w:rsidP="006B2D92">
      <w:pPr>
        <w:tabs>
          <w:tab w:val="left" w:pos="0"/>
        </w:tabs>
        <w:spacing w:after="0" w:line="276" w:lineRule="auto"/>
        <w:ind w:left="11" w:firstLineChars="202" w:firstLine="568"/>
        <w:contextualSpacing/>
        <w:rPr>
          <w:rFonts w:eastAsia=".VnTime"/>
          <w:b/>
          <w:i/>
          <w:color w:val="auto"/>
          <w:sz w:val="28"/>
          <w:szCs w:val="28"/>
        </w:rPr>
      </w:pPr>
      <w:r w:rsidRPr="006158D2">
        <w:rPr>
          <w:rFonts w:eastAsia=".VnTime"/>
          <w:b/>
          <w:i/>
          <w:color w:val="auto"/>
          <w:sz w:val="28"/>
          <w:szCs w:val="28"/>
        </w:rPr>
        <w:t>7.4. Hạch toán dịch vụ sản xuất và cung cấp hạt giống</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a) Tr</w:t>
      </w:r>
      <w:r w:rsidRPr="006158D2">
        <w:rPr>
          <w:rFonts w:eastAsia=".VnTime" w:hint="cs"/>
          <w:color w:val="auto"/>
          <w:sz w:val="28"/>
          <w:szCs w:val="28"/>
        </w:rPr>
        <w:t>ư</w:t>
      </w:r>
      <w:r w:rsidRPr="006158D2">
        <w:rPr>
          <w:rFonts w:eastAsia=".VnTime"/>
          <w:color w:val="auto"/>
          <w:sz w:val="28"/>
          <w:szCs w:val="28"/>
        </w:rPr>
        <w:t xml:space="preserve">ờng hợp HTX </w:t>
      </w:r>
      <w:r w:rsidRPr="006158D2">
        <w:rPr>
          <w:rFonts w:eastAsia=".VnTime" w:hint="cs"/>
          <w:color w:val="auto"/>
          <w:sz w:val="28"/>
          <w:szCs w:val="28"/>
        </w:rPr>
        <w:t>đ</w:t>
      </w:r>
      <w:r w:rsidRPr="006158D2">
        <w:rPr>
          <w:rFonts w:eastAsia=".VnTime"/>
          <w:color w:val="auto"/>
          <w:sz w:val="28"/>
          <w:szCs w:val="28"/>
        </w:rPr>
        <w:t>i mua giống mới ở công ty giống cây trồng về bán cho khách hàng:</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Khi mua hạt giống về nhập kho,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156 - Thành phẩm, hàng hóa (Chi tiết dịch vụ cung cấp giống)</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lastRenderedPageBreak/>
        <w:t xml:space="preserve">Có các TK 111, 112, 331. </w:t>
      </w:r>
    </w:p>
    <w:p w:rsidR="007477B5" w:rsidRPr="006158D2" w:rsidRDefault="00F6039D" w:rsidP="006B2D92">
      <w:pPr>
        <w:tabs>
          <w:tab w:val="left" w:pos="0"/>
          <w:tab w:val="left" w:pos="709"/>
          <w:tab w:val="left" w:pos="1134"/>
          <w:tab w:val="left" w:pos="1276"/>
          <w:tab w:val="left" w:pos="2268"/>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Khi xuất kho hạt giống bán cho khách hàng,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các TK 611, 612 (Chi tiết dịch vụ giống)</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Có TK 156 - Thành phẩm, hàng hóa (giá xuất kho).</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Tr</w:t>
      </w:r>
      <w:r w:rsidRPr="006158D2">
        <w:rPr>
          <w:rFonts w:eastAsia=".VnTime" w:hint="cs"/>
          <w:color w:val="auto"/>
          <w:sz w:val="28"/>
          <w:szCs w:val="28"/>
        </w:rPr>
        <w:t>ư</w:t>
      </w:r>
      <w:r w:rsidRPr="006158D2">
        <w:rPr>
          <w:rFonts w:eastAsia=".VnTime"/>
          <w:color w:val="auto"/>
          <w:sz w:val="28"/>
          <w:szCs w:val="28"/>
        </w:rPr>
        <w:t>ờng hợp mua hạt giống về giao ngay cho khách hàng,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các TK 611, 612 (Chi tiết dịch vụ giống)</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 xml:space="preserve">Có các TK 111, 112, 331. </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hint="cs"/>
          <w:color w:val="auto"/>
          <w:sz w:val="28"/>
          <w:szCs w:val="28"/>
        </w:rPr>
        <w:t>Đ</w:t>
      </w:r>
      <w:r w:rsidRPr="006158D2">
        <w:rPr>
          <w:rFonts w:eastAsia=".VnTime"/>
          <w:color w:val="auto"/>
          <w:sz w:val="28"/>
          <w:szCs w:val="28"/>
        </w:rPr>
        <w:t>ồng thời ghi nhận doanh thu về bán hạt giống cho khách hàng,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111 - Tiền mặt (Bán thu tiền ngay)</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131 - Phải thu của khách hàng</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 xml:space="preserve">Có các TK 511, 512 </w:t>
      </w:r>
      <w:r w:rsidRPr="006158D2">
        <w:rPr>
          <w:rFonts w:eastAsia=".VnTime"/>
          <w:color w:val="auto"/>
          <w:spacing w:val="-20"/>
          <w:sz w:val="28"/>
          <w:szCs w:val="28"/>
        </w:rPr>
        <w:t>(</w:t>
      </w:r>
      <w:r w:rsidRPr="006158D2">
        <w:rPr>
          <w:rFonts w:eastAsia=".VnTime"/>
          <w:color w:val="auto"/>
          <w:sz w:val="28"/>
          <w:szCs w:val="28"/>
        </w:rPr>
        <w:t>Giá bán)</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Có TK 3331 - Thuế GTGT phải nộp (nếu có).</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xml:space="preserve">- Chi phí vận chuyển giống và các chi phí khác liên quan </w:t>
      </w:r>
      <w:r w:rsidRPr="006158D2">
        <w:rPr>
          <w:rFonts w:eastAsia=".VnTime" w:hint="cs"/>
          <w:color w:val="auto"/>
          <w:sz w:val="28"/>
          <w:szCs w:val="28"/>
        </w:rPr>
        <w:t>đ</w:t>
      </w:r>
      <w:r w:rsidRPr="006158D2">
        <w:rPr>
          <w:rFonts w:eastAsia=".VnTime"/>
          <w:color w:val="auto"/>
          <w:sz w:val="28"/>
          <w:szCs w:val="28"/>
        </w:rPr>
        <w:t xml:space="preserve">ến việc </w:t>
      </w:r>
      <w:r w:rsidRPr="006158D2">
        <w:rPr>
          <w:rFonts w:eastAsia=".VnTime" w:hint="cs"/>
          <w:color w:val="auto"/>
          <w:sz w:val="28"/>
          <w:szCs w:val="28"/>
        </w:rPr>
        <w:t>đ</w:t>
      </w:r>
      <w:r w:rsidRPr="006158D2">
        <w:rPr>
          <w:rFonts w:eastAsia=".VnTime"/>
          <w:color w:val="auto"/>
          <w:sz w:val="28"/>
          <w:szCs w:val="28"/>
        </w:rPr>
        <w:t>i nhận giống,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642 - Chi phí quản lý kinh doanh</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Có các TK 111, 112, 141, 331....</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Các chi phí phát sinh trong quá trình bảo quản, bán giống, ghi:</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Nợ TK 642 - Chi phí quản lý kinh doanh</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Có TK 334 - Phải trả ng</w:t>
      </w:r>
      <w:r w:rsidRPr="006158D2">
        <w:rPr>
          <w:rFonts w:eastAsia=".VnTime" w:hint="cs"/>
          <w:color w:val="auto"/>
          <w:sz w:val="28"/>
          <w:szCs w:val="28"/>
        </w:rPr>
        <w:t>ư</w:t>
      </w:r>
      <w:r w:rsidRPr="006158D2">
        <w:rPr>
          <w:rFonts w:eastAsia=".VnTime"/>
          <w:color w:val="auto"/>
          <w:sz w:val="28"/>
          <w:szCs w:val="28"/>
        </w:rPr>
        <w:t xml:space="preserve">ời lao </w:t>
      </w:r>
      <w:r w:rsidRPr="006158D2">
        <w:rPr>
          <w:rFonts w:eastAsia=".VnTime" w:hint="cs"/>
          <w:color w:val="auto"/>
          <w:sz w:val="28"/>
          <w:szCs w:val="28"/>
        </w:rPr>
        <w:t>đ</w:t>
      </w:r>
      <w:r w:rsidRPr="006158D2">
        <w:rPr>
          <w:rFonts w:eastAsia=".VnTime"/>
          <w:color w:val="auto"/>
          <w:sz w:val="28"/>
          <w:szCs w:val="28"/>
        </w:rPr>
        <w:t>ộng</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Có TK 214 - Hao mòn TSC</w:t>
      </w:r>
      <w:r w:rsidRPr="006158D2">
        <w:rPr>
          <w:rFonts w:eastAsia=".VnTime" w:hint="cs"/>
          <w:color w:val="auto"/>
          <w:sz w:val="28"/>
          <w:szCs w:val="28"/>
        </w:rPr>
        <w:t>Đ</w:t>
      </w:r>
    </w:p>
    <w:p w:rsidR="007477B5" w:rsidRPr="006158D2" w:rsidRDefault="00F6039D" w:rsidP="006B2D92">
      <w:pPr>
        <w:tabs>
          <w:tab w:val="left" w:pos="0"/>
        </w:tabs>
        <w:spacing w:after="0" w:line="276" w:lineRule="auto"/>
        <w:ind w:left="11" w:firstLineChars="381" w:firstLine="1067"/>
        <w:contextualSpacing/>
        <w:rPr>
          <w:rFonts w:eastAsia=".VnTime"/>
          <w:color w:val="auto"/>
          <w:sz w:val="28"/>
          <w:szCs w:val="28"/>
        </w:rPr>
      </w:pPr>
      <w:r w:rsidRPr="006158D2">
        <w:rPr>
          <w:rFonts w:eastAsia=".VnTime"/>
          <w:color w:val="auto"/>
          <w:sz w:val="28"/>
          <w:szCs w:val="28"/>
        </w:rPr>
        <w:t>Có TK 152 - Vật liệu, dụng cụ.</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b) Tr</w:t>
      </w:r>
      <w:r w:rsidRPr="006158D2">
        <w:rPr>
          <w:rFonts w:eastAsia=".VnTime" w:hint="cs"/>
          <w:color w:val="auto"/>
          <w:sz w:val="28"/>
          <w:szCs w:val="28"/>
        </w:rPr>
        <w:t>ư</w:t>
      </w:r>
      <w:r w:rsidRPr="006158D2">
        <w:rPr>
          <w:rFonts w:eastAsia=".VnTime"/>
          <w:color w:val="auto"/>
          <w:sz w:val="28"/>
          <w:szCs w:val="28"/>
        </w:rPr>
        <w:t xml:space="preserve">ờng hợp HTX nhận giống mới về giao cho khách hàng có kinh nghiệm </w:t>
      </w:r>
      <w:r w:rsidRPr="006158D2">
        <w:rPr>
          <w:rFonts w:eastAsia=".VnTime" w:hint="cs"/>
          <w:color w:val="auto"/>
          <w:sz w:val="28"/>
          <w:szCs w:val="28"/>
        </w:rPr>
        <w:t>đ</w:t>
      </w:r>
      <w:r w:rsidRPr="006158D2">
        <w:rPr>
          <w:rFonts w:eastAsia=".VnTime"/>
          <w:color w:val="auto"/>
          <w:sz w:val="28"/>
          <w:szCs w:val="28"/>
        </w:rPr>
        <w:t xml:space="preserve">ể sản xuất nhân giống. Tuỳ theo thoả thuận trong hợp </w:t>
      </w:r>
      <w:r w:rsidRPr="006158D2">
        <w:rPr>
          <w:rFonts w:eastAsia=".VnTime" w:hint="cs"/>
          <w:color w:val="auto"/>
          <w:sz w:val="28"/>
          <w:szCs w:val="28"/>
        </w:rPr>
        <w:t>đ</w:t>
      </w:r>
      <w:r w:rsidRPr="006158D2">
        <w:rPr>
          <w:rFonts w:eastAsia=".VnTime"/>
          <w:color w:val="auto"/>
          <w:sz w:val="28"/>
          <w:szCs w:val="28"/>
        </w:rPr>
        <w:t xml:space="preserve">ồng giữa HTX với các hộ sản xuất giống mà HTX có thể </w:t>
      </w:r>
      <w:r w:rsidRPr="006158D2">
        <w:rPr>
          <w:rFonts w:eastAsia=".VnTime" w:hint="cs"/>
          <w:color w:val="auto"/>
          <w:sz w:val="28"/>
          <w:szCs w:val="28"/>
        </w:rPr>
        <w:t>đ</w:t>
      </w:r>
      <w:r w:rsidRPr="006158D2">
        <w:rPr>
          <w:rFonts w:eastAsia=".VnTime"/>
          <w:color w:val="auto"/>
          <w:sz w:val="28"/>
          <w:szCs w:val="28"/>
        </w:rPr>
        <w:t>ầu t</w:t>
      </w:r>
      <w:r w:rsidRPr="006158D2">
        <w:rPr>
          <w:rFonts w:eastAsia=".VnTime" w:hint="cs"/>
          <w:color w:val="auto"/>
          <w:sz w:val="28"/>
          <w:szCs w:val="28"/>
        </w:rPr>
        <w:t>ư</w:t>
      </w:r>
      <w:r w:rsidRPr="006158D2">
        <w:rPr>
          <w:rFonts w:eastAsia=".VnTime"/>
          <w:color w:val="auto"/>
          <w:sz w:val="28"/>
          <w:szCs w:val="28"/>
        </w:rPr>
        <w:t xml:space="preserve"> thêm chi phí cho khách hàng và mua lại toàn bộ số giống của khách hàng sản xuất ra </w:t>
      </w:r>
      <w:r w:rsidRPr="006158D2">
        <w:rPr>
          <w:rFonts w:eastAsia=".VnTime" w:hint="cs"/>
          <w:color w:val="auto"/>
          <w:sz w:val="28"/>
          <w:szCs w:val="28"/>
        </w:rPr>
        <w:t>đ</w:t>
      </w:r>
      <w:r w:rsidRPr="006158D2">
        <w:rPr>
          <w:rFonts w:eastAsia=".VnTime"/>
          <w:color w:val="auto"/>
          <w:sz w:val="28"/>
          <w:szCs w:val="28"/>
        </w:rPr>
        <w:t xml:space="preserve">ể cung cấp </w:t>
      </w:r>
      <w:r w:rsidRPr="006158D2">
        <w:rPr>
          <w:rFonts w:eastAsia=".VnTime" w:hint="cs"/>
          <w:color w:val="auto"/>
          <w:sz w:val="28"/>
          <w:szCs w:val="28"/>
        </w:rPr>
        <w:t>đ</w:t>
      </w:r>
      <w:r w:rsidRPr="006158D2">
        <w:rPr>
          <w:rFonts w:eastAsia=".VnTime"/>
          <w:color w:val="auto"/>
          <w:sz w:val="28"/>
          <w:szCs w:val="28"/>
        </w:rPr>
        <w:t>ại trà.</w:t>
      </w:r>
    </w:p>
    <w:p w:rsidR="007477B5" w:rsidRPr="006158D2" w:rsidRDefault="00F6039D" w:rsidP="006B2D92">
      <w:pPr>
        <w:tabs>
          <w:tab w:val="left" w:pos="0"/>
        </w:tabs>
        <w:spacing w:after="0" w:line="276" w:lineRule="auto"/>
        <w:ind w:left="11" w:firstLineChars="202" w:firstLine="566"/>
        <w:contextualSpacing/>
        <w:rPr>
          <w:rFonts w:eastAsia=".VnTime"/>
          <w:color w:val="auto"/>
          <w:sz w:val="28"/>
          <w:szCs w:val="28"/>
        </w:rPr>
      </w:pPr>
      <w:r w:rsidRPr="006158D2">
        <w:rPr>
          <w:rFonts w:eastAsia=".VnTime"/>
          <w:color w:val="auto"/>
          <w:sz w:val="28"/>
          <w:szCs w:val="28"/>
        </w:rPr>
        <w:t xml:space="preserve">- Khi HTX nhận giống do mua ngoài về giao cho các thành viên gia công nhân giống cho HTX, khi giao giống, ghi: </w:t>
      </w:r>
    </w:p>
    <w:p w:rsidR="007477B5" w:rsidRPr="006158D2" w:rsidRDefault="00F6039D">
      <w:pPr>
        <w:tabs>
          <w:tab w:val="left" w:pos="993"/>
        </w:tabs>
        <w:spacing w:after="0" w:line="276" w:lineRule="auto"/>
        <w:ind w:left="2127" w:hanging="1561"/>
        <w:contextualSpacing/>
        <w:rPr>
          <w:rFonts w:eastAsia=".VnTime"/>
          <w:color w:val="auto"/>
          <w:sz w:val="28"/>
          <w:szCs w:val="28"/>
        </w:rPr>
      </w:pPr>
      <w:r w:rsidRPr="006158D2">
        <w:rPr>
          <w:rFonts w:eastAsia=".VnTime"/>
          <w:color w:val="auto"/>
          <w:sz w:val="28"/>
          <w:szCs w:val="28"/>
        </w:rPr>
        <w:t>Nợ TK 154 - Chi phí sản xuất, kinh doanh dở dang (Chi tiết dịch vụ cung cấp giống)</w:t>
      </w:r>
    </w:p>
    <w:p w:rsidR="007477B5" w:rsidRPr="006158D2" w:rsidRDefault="00F6039D">
      <w:pPr>
        <w:spacing w:after="0" w:line="276" w:lineRule="auto"/>
        <w:ind w:left="2410" w:hanging="1330"/>
        <w:contextualSpacing/>
        <w:rPr>
          <w:rFonts w:eastAsia=".VnTime"/>
          <w:color w:val="auto"/>
          <w:sz w:val="28"/>
          <w:szCs w:val="28"/>
        </w:rPr>
      </w:pPr>
      <w:r w:rsidRPr="006158D2">
        <w:rPr>
          <w:rFonts w:eastAsia=".VnTime"/>
          <w:color w:val="auto"/>
          <w:sz w:val="28"/>
          <w:szCs w:val="28"/>
        </w:rPr>
        <w:t>Có các TK 111,141,331.</w:t>
      </w:r>
    </w:p>
    <w:p w:rsidR="007477B5" w:rsidRPr="006158D2" w:rsidRDefault="00F6039D" w:rsidP="006B2D92">
      <w:pPr>
        <w:widowControl/>
        <w:spacing w:after="0" w:line="276" w:lineRule="auto"/>
        <w:ind w:firstLineChars="202" w:firstLine="566"/>
        <w:contextualSpacing/>
        <w:rPr>
          <w:rFonts w:eastAsia=".VnTime"/>
          <w:color w:val="auto"/>
          <w:sz w:val="28"/>
          <w:szCs w:val="28"/>
        </w:rPr>
      </w:pPr>
      <w:r w:rsidRPr="006158D2">
        <w:rPr>
          <w:rFonts w:eastAsia=".VnTime"/>
          <w:color w:val="auto"/>
          <w:sz w:val="28"/>
          <w:szCs w:val="28"/>
        </w:rPr>
        <w:t>- Các chi phí HTX phải trả cho các thành viên gia công giống,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 xml:space="preserve">Có các TK 111, 112, 331. </w:t>
      </w:r>
      <w:r w:rsidRPr="006158D2">
        <w:rPr>
          <w:rFonts w:eastAsia=".VnTime"/>
          <w:color w:val="auto"/>
          <w:sz w:val="28"/>
          <w:szCs w:val="28"/>
        </w:rPr>
        <w:tab/>
      </w:r>
    </w:p>
    <w:p w:rsidR="007477B5" w:rsidRPr="006158D2" w:rsidRDefault="00F6039D" w:rsidP="006B2D92">
      <w:pPr>
        <w:widowControl/>
        <w:spacing w:after="0" w:line="276" w:lineRule="auto"/>
        <w:ind w:firstLineChars="202" w:firstLine="566"/>
        <w:contextualSpacing/>
        <w:rPr>
          <w:rFonts w:eastAsia=".VnTime"/>
          <w:color w:val="auto"/>
          <w:sz w:val="28"/>
          <w:szCs w:val="28"/>
        </w:rPr>
      </w:pPr>
      <w:r w:rsidRPr="006158D2">
        <w:rPr>
          <w:rFonts w:eastAsia=".VnTime"/>
          <w:color w:val="auto"/>
          <w:sz w:val="28"/>
          <w:szCs w:val="28"/>
        </w:rPr>
        <w:t>- Khi các thành viên gia công giống xong giao giống trả lại cho HTX,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Nợ TK 156 - Thành phẩm, hàng hóa </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154 - Chi phí sản xuất, kinh doanh dở dang.</w:t>
      </w:r>
    </w:p>
    <w:p w:rsidR="007477B5" w:rsidRPr="006158D2" w:rsidRDefault="00F6039D" w:rsidP="006B2D92">
      <w:pPr>
        <w:widowControl/>
        <w:spacing w:after="0" w:line="276" w:lineRule="auto"/>
        <w:ind w:firstLineChars="202" w:firstLine="566"/>
        <w:contextualSpacing/>
        <w:rPr>
          <w:rFonts w:eastAsia=".VnTime"/>
          <w:color w:val="auto"/>
          <w:sz w:val="28"/>
          <w:szCs w:val="28"/>
        </w:rPr>
      </w:pPr>
      <w:r w:rsidRPr="006158D2">
        <w:rPr>
          <w:rFonts w:eastAsia=".VnTime"/>
          <w:color w:val="auto"/>
          <w:sz w:val="28"/>
          <w:szCs w:val="28"/>
        </w:rPr>
        <w:lastRenderedPageBreak/>
        <w:t>- Khi HTX xuất giống bán cho các thành viên:</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Phản ánh giá vốn số giống HTX xuất bán,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các TK 611, 612</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156 - Thành phẩm, hàng hóa.</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Phản ánh doanh thu về bán giống,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các TK 111, 112 (Bán thu tiền ngay)</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131 - Phải thu của khách hàng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các TK 511, 512 (Chi tiết dịch vụ cung cấp giống)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3331 - Thuế GTGT phải nộp (nếu có).</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Tr</w:t>
      </w:r>
      <w:r w:rsidRPr="006158D2">
        <w:rPr>
          <w:rFonts w:eastAsia=".VnTime" w:hint="cs"/>
          <w:color w:val="auto"/>
          <w:sz w:val="28"/>
          <w:szCs w:val="28"/>
        </w:rPr>
        <w:t>ư</w:t>
      </w:r>
      <w:r w:rsidRPr="006158D2">
        <w:rPr>
          <w:rFonts w:eastAsia=".VnTime"/>
          <w:color w:val="auto"/>
          <w:sz w:val="28"/>
          <w:szCs w:val="28"/>
        </w:rPr>
        <w:t xml:space="preserve">ờng hợp HTX </w:t>
      </w:r>
      <w:r w:rsidRPr="006158D2">
        <w:rPr>
          <w:rFonts w:eastAsia=".VnTime" w:hint="cs"/>
          <w:color w:val="auto"/>
          <w:sz w:val="28"/>
          <w:szCs w:val="28"/>
        </w:rPr>
        <w:t>đ</w:t>
      </w:r>
      <w:r w:rsidRPr="006158D2">
        <w:rPr>
          <w:rFonts w:eastAsia=".VnTime"/>
          <w:color w:val="auto"/>
          <w:sz w:val="28"/>
          <w:szCs w:val="28"/>
        </w:rPr>
        <w:t>ổi giống cho các thành viên:</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 Khi xuất giống ra </w:t>
      </w:r>
      <w:r w:rsidRPr="006158D2">
        <w:rPr>
          <w:rFonts w:eastAsia=".VnTime" w:hint="cs"/>
          <w:color w:val="auto"/>
          <w:sz w:val="28"/>
          <w:szCs w:val="28"/>
        </w:rPr>
        <w:t>đ</w:t>
      </w:r>
      <w:r w:rsidRPr="006158D2">
        <w:rPr>
          <w:rFonts w:eastAsia=".VnTime"/>
          <w:color w:val="auto"/>
          <w:sz w:val="28"/>
          <w:szCs w:val="28"/>
        </w:rPr>
        <w:t>ổi giống khác về,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Nợ các TK 611, 612 </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156 - Thành phẩm, hàng hóa.</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 Phản ánh doanh thu của số giống mang </w:t>
      </w:r>
      <w:r w:rsidRPr="006158D2">
        <w:rPr>
          <w:rFonts w:eastAsia=".VnTime" w:hint="cs"/>
          <w:color w:val="auto"/>
          <w:sz w:val="28"/>
          <w:szCs w:val="28"/>
        </w:rPr>
        <w:t>đ</w:t>
      </w:r>
      <w:r w:rsidRPr="006158D2">
        <w:rPr>
          <w:rFonts w:eastAsia=".VnTime"/>
          <w:color w:val="auto"/>
          <w:sz w:val="28"/>
          <w:szCs w:val="28"/>
        </w:rPr>
        <w:t xml:space="preserve">i trao </w:t>
      </w:r>
      <w:r w:rsidRPr="006158D2">
        <w:rPr>
          <w:rFonts w:eastAsia=".VnTime" w:hint="cs"/>
          <w:color w:val="auto"/>
          <w:sz w:val="28"/>
          <w:szCs w:val="28"/>
        </w:rPr>
        <w:t>đ</w:t>
      </w:r>
      <w:r w:rsidRPr="006158D2">
        <w:rPr>
          <w:rFonts w:eastAsia=".VnTime"/>
          <w:color w:val="auto"/>
          <w:sz w:val="28"/>
          <w:szCs w:val="28"/>
        </w:rPr>
        <w:t>ổi theo giá trị hợp lý,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131 - Phải thu của khách hàng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 xml:space="preserve">Có các TK 511, 512 </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3331 - Thuế GTGT phải nộp (nếu có).</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 Khi nhận giống do trao </w:t>
      </w:r>
      <w:r w:rsidRPr="006158D2">
        <w:rPr>
          <w:rFonts w:eastAsia=".VnTime" w:hint="cs"/>
          <w:color w:val="auto"/>
          <w:sz w:val="28"/>
          <w:szCs w:val="28"/>
        </w:rPr>
        <w:t>đ</w:t>
      </w:r>
      <w:r w:rsidRPr="006158D2">
        <w:rPr>
          <w:rFonts w:eastAsia=".VnTime"/>
          <w:color w:val="auto"/>
          <w:sz w:val="28"/>
          <w:szCs w:val="28"/>
        </w:rPr>
        <w:t xml:space="preserve">ổi, kế toán phản </w:t>
      </w:r>
      <w:r w:rsidRPr="006158D2">
        <w:rPr>
          <w:rFonts w:eastAsia=".VnTime" w:hint="eastAsia"/>
          <w:color w:val="auto"/>
          <w:sz w:val="28"/>
          <w:szCs w:val="28"/>
        </w:rPr>
        <w:t>á</w:t>
      </w:r>
      <w:r w:rsidRPr="006158D2">
        <w:rPr>
          <w:rFonts w:eastAsia=".VnTime"/>
          <w:color w:val="auto"/>
          <w:sz w:val="28"/>
          <w:szCs w:val="28"/>
        </w:rPr>
        <w:t>nh giá trị giống nhận về theo giá trị hợp lý,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các TK 152, 156</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131 - Phải thu của khách hàng.</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Tr</w:t>
      </w:r>
      <w:r w:rsidRPr="006158D2">
        <w:rPr>
          <w:rFonts w:eastAsia=".VnTime" w:hint="cs"/>
          <w:color w:val="auto"/>
          <w:sz w:val="28"/>
          <w:szCs w:val="28"/>
        </w:rPr>
        <w:t>ư</w:t>
      </w:r>
      <w:r w:rsidRPr="006158D2">
        <w:rPr>
          <w:rFonts w:eastAsia=".VnTime"/>
          <w:color w:val="auto"/>
          <w:sz w:val="28"/>
          <w:szCs w:val="28"/>
        </w:rPr>
        <w:t>ờng hợp HTX phải trả thêm tiền cho thành viên,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131 - Phải thu của khách hàng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các TK 111, 112.</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Tr</w:t>
      </w:r>
      <w:r w:rsidRPr="006158D2">
        <w:rPr>
          <w:rFonts w:eastAsia=".VnTime" w:hint="cs"/>
          <w:color w:val="auto"/>
          <w:sz w:val="28"/>
          <w:szCs w:val="28"/>
        </w:rPr>
        <w:t>ư</w:t>
      </w:r>
      <w:r w:rsidRPr="006158D2">
        <w:rPr>
          <w:rFonts w:eastAsia=".VnTime"/>
          <w:color w:val="auto"/>
          <w:sz w:val="28"/>
          <w:szCs w:val="28"/>
        </w:rPr>
        <w:t>ờng hợp thành viên phải trả thêm tiền cho HTX,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các TK 111, 112</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131 - Phải thu của khách hàng.</w:t>
      </w:r>
    </w:p>
    <w:p w:rsidR="007477B5" w:rsidRPr="006158D2" w:rsidRDefault="00F6039D" w:rsidP="006B2D92">
      <w:pPr>
        <w:spacing w:after="0" w:line="276" w:lineRule="auto"/>
        <w:ind w:firstLineChars="202" w:firstLine="568"/>
        <w:contextualSpacing/>
        <w:rPr>
          <w:rFonts w:eastAsia=".VnTime"/>
          <w:b/>
          <w:i/>
          <w:color w:val="auto"/>
          <w:sz w:val="28"/>
          <w:szCs w:val="28"/>
        </w:rPr>
      </w:pPr>
      <w:r w:rsidRPr="006158D2">
        <w:rPr>
          <w:rFonts w:eastAsia=".VnTime"/>
          <w:b/>
          <w:i/>
          <w:color w:val="auto"/>
          <w:sz w:val="28"/>
          <w:szCs w:val="28"/>
        </w:rPr>
        <w:t>7.5. Hạch toán các nghiệp vụ khuyến nông, khuyến lâm, khuyến ng</w:t>
      </w:r>
      <w:r w:rsidRPr="006158D2">
        <w:rPr>
          <w:rFonts w:eastAsia=".VnTime" w:hint="cs"/>
          <w:b/>
          <w:i/>
          <w:color w:val="auto"/>
          <w:sz w:val="28"/>
          <w:szCs w:val="28"/>
        </w:rPr>
        <w:t>ư</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a) Thu tiền </w:t>
      </w:r>
      <w:r w:rsidRPr="006158D2">
        <w:rPr>
          <w:rFonts w:eastAsia=".VnTime" w:hint="cs"/>
          <w:color w:val="auto"/>
          <w:sz w:val="28"/>
          <w:szCs w:val="28"/>
        </w:rPr>
        <w:t>đ</w:t>
      </w:r>
      <w:r w:rsidRPr="006158D2">
        <w:rPr>
          <w:rFonts w:eastAsia=".VnTime" w:hint="eastAsia"/>
          <w:color w:val="auto"/>
          <w:sz w:val="28"/>
          <w:szCs w:val="28"/>
        </w:rPr>
        <w:t>ó</w:t>
      </w:r>
      <w:r w:rsidRPr="006158D2">
        <w:rPr>
          <w:rFonts w:eastAsia=".VnTime"/>
          <w:color w:val="auto"/>
          <w:sz w:val="28"/>
          <w:szCs w:val="28"/>
        </w:rPr>
        <w:t>ng góp của thành viên (</w:t>
      </w:r>
      <w:r w:rsidRPr="006158D2">
        <w:rPr>
          <w:rFonts w:eastAsia=".VnTime" w:hint="cs"/>
          <w:color w:val="auto"/>
          <w:sz w:val="28"/>
          <w:szCs w:val="28"/>
        </w:rPr>
        <w:t>đ</w:t>
      </w:r>
      <w:r w:rsidRPr="006158D2">
        <w:rPr>
          <w:rFonts w:eastAsia=".VnTime" w:hint="eastAsia"/>
          <w:color w:val="auto"/>
          <w:sz w:val="28"/>
          <w:szCs w:val="28"/>
        </w:rPr>
        <w:t>ó</w:t>
      </w:r>
      <w:r w:rsidRPr="006158D2">
        <w:rPr>
          <w:rFonts w:eastAsia=".VnTime"/>
          <w:color w:val="auto"/>
          <w:sz w:val="28"/>
          <w:szCs w:val="28"/>
        </w:rPr>
        <w:t xml:space="preserve">ng theo các tiêu thức do HTX quy </w:t>
      </w:r>
      <w:r w:rsidRPr="006158D2">
        <w:rPr>
          <w:rFonts w:eastAsia=".VnTime" w:hint="cs"/>
          <w:color w:val="auto"/>
          <w:sz w:val="28"/>
          <w:szCs w:val="28"/>
        </w:rPr>
        <w:t>đ</w:t>
      </w:r>
      <w:r w:rsidRPr="006158D2">
        <w:rPr>
          <w:rFonts w:eastAsia=".VnTime"/>
          <w:color w:val="auto"/>
          <w:sz w:val="28"/>
          <w:szCs w:val="28"/>
        </w:rPr>
        <w:t xml:space="preserve">ịnh) </w:t>
      </w:r>
      <w:r w:rsidRPr="006158D2">
        <w:rPr>
          <w:rFonts w:eastAsia=".VnTime" w:hint="cs"/>
          <w:color w:val="auto"/>
          <w:sz w:val="28"/>
          <w:szCs w:val="28"/>
        </w:rPr>
        <w:t>đ</w:t>
      </w:r>
      <w:r w:rsidRPr="006158D2">
        <w:rPr>
          <w:rFonts w:eastAsia=".VnTime"/>
          <w:color w:val="auto"/>
          <w:sz w:val="28"/>
          <w:szCs w:val="28"/>
        </w:rPr>
        <w:t>ể hình thành quỹ khuyến nông, khuyến lâm, khuyến ng</w:t>
      </w:r>
      <w:r w:rsidRPr="006158D2">
        <w:rPr>
          <w:rFonts w:eastAsia=".VnTime" w:hint="cs"/>
          <w:color w:val="auto"/>
          <w:sz w:val="28"/>
          <w:szCs w:val="28"/>
        </w:rPr>
        <w:t>ư</w:t>
      </w:r>
      <w:r w:rsidRPr="006158D2">
        <w:rPr>
          <w:rFonts w:eastAsia=".VnTime"/>
          <w:color w:val="auto"/>
          <w:sz w:val="28"/>
          <w:szCs w:val="28"/>
        </w:rPr>
        <w:t xml:space="preserve"> của HTX,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các TK 111, 112</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156 - Thành phẩm, hàng hóa (Nếu thu bằng sản phẩm)</w:t>
      </w:r>
    </w:p>
    <w:p w:rsidR="007477B5" w:rsidRPr="006158D2" w:rsidRDefault="00F6039D">
      <w:pPr>
        <w:spacing w:after="0" w:line="276" w:lineRule="auto"/>
        <w:ind w:leftChars="398" w:left="2692" w:hanging="1617"/>
        <w:contextualSpacing/>
        <w:rPr>
          <w:rFonts w:eastAsia=".VnTime"/>
          <w:color w:val="auto"/>
          <w:sz w:val="28"/>
          <w:szCs w:val="28"/>
        </w:rPr>
      </w:pPr>
      <w:r w:rsidRPr="006158D2">
        <w:rPr>
          <w:rFonts w:eastAsia=".VnTime"/>
          <w:color w:val="auto"/>
          <w:sz w:val="28"/>
          <w:szCs w:val="28"/>
        </w:rPr>
        <w:t>Có TK 338 - Phải trả khác (Chi tiết quỹ khuyến nông, khuyến lâm, khuyến ng</w:t>
      </w:r>
      <w:r w:rsidRPr="006158D2">
        <w:rPr>
          <w:rFonts w:eastAsia=".VnTime" w:hint="cs"/>
          <w:color w:val="auto"/>
          <w:sz w:val="28"/>
          <w:szCs w:val="28"/>
        </w:rPr>
        <w:t>ư</w:t>
      </w:r>
      <w:r w:rsidRPr="006158D2">
        <w:rPr>
          <w:rFonts w:eastAsia=".VnTime"/>
          <w:color w:val="auto"/>
          <w:sz w:val="28"/>
          <w:szCs w:val="28"/>
        </w:rPr>
        <w:t>).</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b) Khi chi bồi d</w:t>
      </w:r>
      <w:r w:rsidRPr="006158D2">
        <w:rPr>
          <w:rFonts w:eastAsia=".VnTime" w:hint="cs"/>
          <w:color w:val="auto"/>
          <w:sz w:val="28"/>
          <w:szCs w:val="28"/>
        </w:rPr>
        <w:t>ư</w:t>
      </w:r>
      <w:r w:rsidRPr="006158D2">
        <w:rPr>
          <w:rFonts w:eastAsia=".VnTime"/>
          <w:color w:val="auto"/>
          <w:sz w:val="28"/>
          <w:szCs w:val="28"/>
        </w:rPr>
        <w:t>ỡng cho báo cáo viên h</w:t>
      </w:r>
      <w:r w:rsidRPr="006158D2">
        <w:rPr>
          <w:rFonts w:eastAsia=".VnTime" w:hint="cs"/>
          <w:color w:val="auto"/>
          <w:sz w:val="28"/>
          <w:szCs w:val="28"/>
        </w:rPr>
        <w:t>ư</w:t>
      </w:r>
      <w:r w:rsidRPr="006158D2">
        <w:rPr>
          <w:rFonts w:eastAsia=".VnTime"/>
          <w:color w:val="auto"/>
          <w:sz w:val="28"/>
          <w:szCs w:val="28"/>
        </w:rPr>
        <w:t>ớng dẫn kỹ thuật,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338 - Phải trả khác (Chi tiết quỹ khuyến nông, khuyến lâm)</w:t>
      </w:r>
    </w:p>
    <w:p w:rsidR="007477B5" w:rsidRPr="006158D2" w:rsidRDefault="00F6039D">
      <w:pPr>
        <w:spacing w:after="0" w:line="276" w:lineRule="auto"/>
        <w:ind w:left="2127" w:hanging="1560"/>
        <w:contextualSpacing/>
        <w:rPr>
          <w:rFonts w:eastAsia=".VnTime"/>
          <w:color w:val="auto"/>
          <w:sz w:val="28"/>
          <w:szCs w:val="28"/>
        </w:rPr>
      </w:pPr>
      <w:r w:rsidRPr="006158D2">
        <w:rPr>
          <w:rFonts w:eastAsia=".VnTime"/>
          <w:color w:val="auto"/>
          <w:sz w:val="28"/>
          <w:szCs w:val="28"/>
        </w:rPr>
        <w:t>Nợ TK 333 - Thuế và các khoản phải nộp Nhà n</w:t>
      </w:r>
      <w:r w:rsidRPr="006158D2">
        <w:rPr>
          <w:rFonts w:eastAsia=".VnTime" w:hint="cs"/>
          <w:color w:val="auto"/>
          <w:sz w:val="28"/>
          <w:szCs w:val="28"/>
        </w:rPr>
        <w:t>ư</w:t>
      </w:r>
      <w:r w:rsidRPr="006158D2">
        <w:rPr>
          <w:rFonts w:eastAsia=".VnTime"/>
          <w:color w:val="auto"/>
          <w:sz w:val="28"/>
          <w:szCs w:val="28"/>
        </w:rPr>
        <w:t xml:space="preserve">ớc (3338) (Thuế TNCN </w:t>
      </w:r>
      <w:r w:rsidRPr="006158D2">
        <w:rPr>
          <w:rFonts w:eastAsia=".VnTime"/>
          <w:color w:val="auto"/>
          <w:sz w:val="28"/>
          <w:szCs w:val="28"/>
        </w:rPr>
        <w:lastRenderedPageBreak/>
        <w:t>số tiền khấu trừ tại nguồn)</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các TK 111, 112.</w:t>
      </w:r>
    </w:p>
    <w:p w:rsidR="007477B5" w:rsidRPr="006158D2" w:rsidRDefault="00F6039D" w:rsidP="006B2D92">
      <w:pPr>
        <w:spacing w:after="0" w:line="276" w:lineRule="auto"/>
        <w:ind w:firstLineChars="202" w:firstLine="568"/>
        <w:contextualSpacing/>
        <w:rPr>
          <w:rFonts w:eastAsia=".VnTime"/>
          <w:b/>
          <w:i/>
          <w:color w:val="auto"/>
          <w:sz w:val="28"/>
          <w:szCs w:val="28"/>
        </w:rPr>
      </w:pPr>
      <w:r w:rsidRPr="006158D2">
        <w:rPr>
          <w:rFonts w:eastAsia=".VnTime"/>
          <w:b/>
          <w:i/>
          <w:color w:val="auto"/>
          <w:sz w:val="28"/>
          <w:szCs w:val="28"/>
        </w:rPr>
        <w:t>7.6. Hạch toán sản xuất, chế biến nông sản hoặc sản xuất ngành nghề</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a) Xuất nguyên liệu, vật liệu sử dụng sản xuất, kinh doanh ngành nghề hoặc chế biến nông sản thuê ngoài gia công vật liệu,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 xml:space="preserve"> Có TK 152 - Vật liệu, dụng cụ.</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 xml:space="preserve">b) Các khoản chi phí chờ phân bổ </w:t>
      </w:r>
      <w:r w:rsidRPr="006158D2">
        <w:rPr>
          <w:rFonts w:eastAsia=".VnTime" w:hint="cs"/>
          <w:color w:val="auto"/>
          <w:sz w:val="28"/>
          <w:szCs w:val="28"/>
        </w:rPr>
        <w:t>đư</w:t>
      </w:r>
      <w:r w:rsidRPr="006158D2">
        <w:rPr>
          <w:rFonts w:eastAsia=".VnTime"/>
          <w:color w:val="auto"/>
          <w:sz w:val="28"/>
          <w:szCs w:val="28"/>
        </w:rPr>
        <w:t>ợc phân bổ vào chi phí ngành nghề, ghi:</w:t>
      </w:r>
    </w:p>
    <w:p w:rsidR="007477B5" w:rsidRPr="006158D2" w:rsidRDefault="00F6039D" w:rsidP="006B2D92">
      <w:pPr>
        <w:spacing w:after="0" w:line="276" w:lineRule="auto"/>
        <w:ind w:firstLineChars="202" w:firstLine="566"/>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242 - Tài sản khác (2421).</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c) Tiền công phải trả cho thành viên hoặc lao </w:t>
      </w:r>
      <w:r w:rsidRPr="006158D2">
        <w:rPr>
          <w:rFonts w:eastAsia=".VnTime" w:hint="cs"/>
          <w:color w:val="auto"/>
          <w:sz w:val="28"/>
          <w:szCs w:val="28"/>
        </w:rPr>
        <w:t>đ</w:t>
      </w:r>
      <w:r w:rsidRPr="006158D2">
        <w:rPr>
          <w:rFonts w:eastAsia=".VnTime"/>
          <w:color w:val="auto"/>
          <w:sz w:val="28"/>
          <w:szCs w:val="28"/>
        </w:rPr>
        <w:t>ộng thuê ngoài, ghi:</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 Nợ TK 154 - Chi phí sản xuất, kinh doanh dở dang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334 - Phải trả ng</w:t>
      </w:r>
      <w:r w:rsidRPr="006158D2">
        <w:rPr>
          <w:rFonts w:eastAsia=".VnTime" w:hint="cs"/>
          <w:color w:val="auto"/>
          <w:sz w:val="28"/>
          <w:szCs w:val="28"/>
        </w:rPr>
        <w:t>ư</w:t>
      </w:r>
      <w:r w:rsidRPr="006158D2">
        <w:rPr>
          <w:rFonts w:eastAsia=".VnTime"/>
          <w:color w:val="auto"/>
          <w:sz w:val="28"/>
          <w:szCs w:val="28"/>
        </w:rPr>
        <w:t xml:space="preserve">ời lao </w:t>
      </w:r>
      <w:r w:rsidRPr="006158D2">
        <w:rPr>
          <w:rFonts w:eastAsia=".VnTime" w:hint="cs"/>
          <w:color w:val="auto"/>
          <w:sz w:val="28"/>
          <w:szCs w:val="28"/>
        </w:rPr>
        <w:t>đ</w:t>
      </w:r>
      <w:r w:rsidRPr="006158D2">
        <w:rPr>
          <w:rFonts w:eastAsia=".VnTime"/>
          <w:color w:val="auto"/>
          <w:sz w:val="28"/>
          <w:szCs w:val="28"/>
        </w:rPr>
        <w:t>ộng.</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d) Trích khấu hao TSC</w:t>
      </w:r>
      <w:r w:rsidRPr="006158D2">
        <w:rPr>
          <w:rFonts w:eastAsia=".VnTime" w:hint="cs"/>
          <w:color w:val="auto"/>
          <w:sz w:val="28"/>
          <w:szCs w:val="28"/>
        </w:rPr>
        <w:t>Đ</w:t>
      </w:r>
      <w:r w:rsidRPr="006158D2">
        <w:rPr>
          <w:rFonts w:eastAsia=".VnTime"/>
          <w:color w:val="auto"/>
          <w:sz w:val="28"/>
          <w:szCs w:val="28"/>
        </w:rPr>
        <w:t xml:space="preserve"> sử dụng trực tiếp cho sản xuất, kinh doanh ngành nghề hoặc chế biến nông sản, ghi:</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 Nợ TK 154 - Chi phí sản xuất, kinh doanh dở dang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214 - Hao mòn TSC</w:t>
      </w:r>
      <w:r w:rsidRPr="006158D2">
        <w:rPr>
          <w:rFonts w:eastAsia=".VnTime" w:hint="cs"/>
          <w:color w:val="auto"/>
          <w:sz w:val="28"/>
          <w:szCs w:val="28"/>
        </w:rPr>
        <w:t>Đ</w:t>
      </w:r>
      <w:r w:rsidRPr="006158D2">
        <w:rPr>
          <w:rFonts w:eastAsia=".VnTime"/>
          <w:color w:val="auto"/>
          <w:sz w:val="28"/>
          <w:szCs w:val="28"/>
        </w:rPr>
        <w:t>.</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hint="cs"/>
          <w:color w:val="auto"/>
          <w:sz w:val="28"/>
          <w:szCs w:val="28"/>
        </w:rPr>
        <w:t>đ</w:t>
      </w:r>
      <w:r w:rsidRPr="006158D2">
        <w:rPr>
          <w:rFonts w:eastAsia=".VnTime"/>
          <w:color w:val="auto"/>
          <w:sz w:val="28"/>
          <w:szCs w:val="28"/>
        </w:rPr>
        <w:t>) Chi phí dịch vụ mua ngoài, thuê ngoài (</w:t>
      </w:r>
      <w:r w:rsidRPr="006158D2">
        <w:rPr>
          <w:rFonts w:eastAsia=".VnTime" w:hint="cs"/>
          <w:color w:val="auto"/>
          <w:sz w:val="28"/>
          <w:szCs w:val="28"/>
        </w:rPr>
        <w:t>đ</w:t>
      </w:r>
      <w:r w:rsidRPr="006158D2">
        <w:rPr>
          <w:rFonts w:eastAsia=".VnTime"/>
          <w:color w:val="auto"/>
          <w:sz w:val="28"/>
          <w:szCs w:val="28"/>
        </w:rPr>
        <w:t>iện, chi phí bốc xếp, vận chuyển, tiền thuê TSC</w:t>
      </w:r>
      <w:r w:rsidRPr="006158D2">
        <w:rPr>
          <w:rFonts w:eastAsia=".VnTime" w:hint="cs"/>
          <w:color w:val="auto"/>
          <w:sz w:val="28"/>
          <w:szCs w:val="28"/>
        </w:rPr>
        <w:t>Đ</w:t>
      </w:r>
      <w:r w:rsidRPr="006158D2">
        <w:rPr>
          <w:rFonts w:eastAsia=".VnTime"/>
          <w:color w:val="auto"/>
          <w:sz w:val="28"/>
          <w:szCs w:val="28"/>
        </w:rPr>
        <w:t>,...), chi phí khác bằng tiền phát sinh trực tiếp ở các bộ phận sản xuất ngành nghề hoặc chế biến nông sản, ghi:</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 xml:space="preserve">Có các TK 111, 112, 331. </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e) Giá thành thực tế sản phẩm nhập kho, ghi:</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Nợ TK 156 - Thành phẩm, hàng hóa</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154 - Chi phí sản xuất, kinh doanh dở dang.</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g) Tr</w:t>
      </w:r>
      <w:r w:rsidRPr="006158D2">
        <w:rPr>
          <w:rFonts w:eastAsia=".VnTime" w:hint="cs"/>
          <w:color w:val="auto"/>
          <w:sz w:val="28"/>
          <w:szCs w:val="28"/>
        </w:rPr>
        <w:t>ư</w:t>
      </w:r>
      <w:r w:rsidRPr="006158D2">
        <w:rPr>
          <w:rFonts w:eastAsia=".VnTime"/>
          <w:color w:val="auto"/>
          <w:sz w:val="28"/>
          <w:szCs w:val="28"/>
        </w:rPr>
        <w:t xml:space="preserve">ờng hợp sản phẩm sản xuất xong không nhập kho chuyển thẳng </w:t>
      </w:r>
      <w:r w:rsidRPr="006158D2">
        <w:rPr>
          <w:rFonts w:eastAsia=".VnTime" w:hint="cs"/>
          <w:color w:val="auto"/>
          <w:sz w:val="28"/>
          <w:szCs w:val="28"/>
        </w:rPr>
        <w:t>đ</w:t>
      </w:r>
      <w:r w:rsidRPr="006158D2">
        <w:rPr>
          <w:rFonts w:eastAsia=".VnTime"/>
          <w:color w:val="auto"/>
          <w:sz w:val="28"/>
          <w:szCs w:val="28"/>
        </w:rPr>
        <w:t>i tiêu thụ, ghi:</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Nợ các TK 611, 612 </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154 - Chi phí sản xuất, kinh doanh dở dang.</w:t>
      </w:r>
    </w:p>
    <w:p w:rsidR="007477B5" w:rsidRPr="006158D2" w:rsidRDefault="00F6039D" w:rsidP="006B2D92">
      <w:pPr>
        <w:spacing w:after="0" w:line="276" w:lineRule="auto"/>
        <w:ind w:firstLineChars="192" w:firstLine="540"/>
        <w:contextualSpacing/>
        <w:rPr>
          <w:rFonts w:eastAsia=".VnTime"/>
          <w:b/>
          <w:i/>
          <w:color w:val="auto"/>
          <w:sz w:val="28"/>
          <w:szCs w:val="28"/>
        </w:rPr>
      </w:pPr>
      <w:r w:rsidRPr="006158D2">
        <w:rPr>
          <w:rFonts w:eastAsia=".VnTime"/>
          <w:b/>
          <w:i/>
          <w:color w:val="auto"/>
          <w:sz w:val="28"/>
          <w:szCs w:val="28"/>
        </w:rPr>
        <w:t>7.7. Hạch toán cho thuê tài sản hoặc khoán gọn</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Tr</w:t>
      </w:r>
      <w:r w:rsidRPr="006158D2">
        <w:rPr>
          <w:rFonts w:eastAsia=".VnTime" w:hint="cs"/>
          <w:color w:val="auto"/>
          <w:sz w:val="28"/>
          <w:szCs w:val="28"/>
        </w:rPr>
        <w:t>ư</w:t>
      </w:r>
      <w:r w:rsidRPr="006158D2">
        <w:rPr>
          <w:rFonts w:eastAsia=".VnTime"/>
          <w:color w:val="auto"/>
          <w:sz w:val="28"/>
          <w:szCs w:val="28"/>
        </w:rPr>
        <w:t>ờng hợp HTX có c</w:t>
      </w:r>
      <w:r w:rsidRPr="006158D2">
        <w:rPr>
          <w:rFonts w:eastAsia=".VnTime" w:hint="cs"/>
          <w:color w:val="auto"/>
          <w:sz w:val="28"/>
          <w:szCs w:val="28"/>
        </w:rPr>
        <w:t>ơ</w:t>
      </w:r>
      <w:r w:rsidRPr="006158D2">
        <w:rPr>
          <w:rFonts w:eastAsia=".VnTime"/>
          <w:color w:val="auto"/>
          <w:sz w:val="28"/>
          <w:szCs w:val="28"/>
        </w:rPr>
        <w:t xml:space="preserve"> sở vật chất và các tài sản khác không sử dụng có thể cho các bộ phận, cá nhân trong và ngoài HTX thuê.</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Tr</w:t>
      </w:r>
      <w:r w:rsidRPr="006158D2">
        <w:rPr>
          <w:rFonts w:eastAsia=".VnTime" w:hint="cs"/>
          <w:color w:val="auto"/>
          <w:sz w:val="28"/>
          <w:szCs w:val="28"/>
        </w:rPr>
        <w:t>ư</w:t>
      </w:r>
      <w:r w:rsidRPr="006158D2">
        <w:rPr>
          <w:rFonts w:eastAsia=".VnTime"/>
          <w:color w:val="auto"/>
          <w:sz w:val="28"/>
          <w:szCs w:val="28"/>
        </w:rPr>
        <w:t>ờng hợp HTX sử dụng t</w:t>
      </w:r>
      <w:r w:rsidRPr="006158D2">
        <w:rPr>
          <w:rFonts w:eastAsia=".VnTime" w:hint="cs"/>
          <w:color w:val="auto"/>
          <w:sz w:val="28"/>
          <w:szCs w:val="28"/>
        </w:rPr>
        <w:t>ư</w:t>
      </w:r>
      <w:r w:rsidRPr="006158D2">
        <w:rPr>
          <w:rFonts w:eastAsia=".VnTime"/>
          <w:color w:val="auto"/>
          <w:sz w:val="28"/>
          <w:szCs w:val="28"/>
        </w:rPr>
        <w:t xml:space="preserve"> cách pháp nhân của mình </w:t>
      </w:r>
      <w:r w:rsidRPr="006158D2">
        <w:rPr>
          <w:rFonts w:eastAsia=".VnTime" w:hint="cs"/>
          <w:color w:val="auto"/>
          <w:sz w:val="28"/>
          <w:szCs w:val="28"/>
        </w:rPr>
        <w:t>đ</w:t>
      </w:r>
      <w:r w:rsidRPr="006158D2">
        <w:rPr>
          <w:rFonts w:eastAsia=".VnTime"/>
          <w:color w:val="auto"/>
          <w:sz w:val="28"/>
          <w:szCs w:val="28"/>
        </w:rPr>
        <w:t xml:space="preserve">ể giao dịch ký kết hợp </w:t>
      </w:r>
      <w:r w:rsidRPr="006158D2">
        <w:rPr>
          <w:rFonts w:eastAsia=".VnTime" w:hint="cs"/>
          <w:color w:val="auto"/>
          <w:sz w:val="28"/>
          <w:szCs w:val="28"/>
        </w:rPr>
        <w:t>đ</w:t>
      </w:r>
      <w:r w:rsidRPr="006158D2">
        <w:rPr>
          <w:rFonts w:eastAsia=".VnTime"/>
          <w:color w:val="auto"/>
          <w:sz w:val="28"/>
          <w:szCs w:val="28"/>
        </w:rPr>
        <w:t>ồng, còn việc sản xuất kinh doanh khoán gọn cho 1 tổ, 1 nhóm tự kinh doanh. Cuối vụ, cuối n</w:t>
      </w:r>
      <w:r w:rsidRPr="006158D2">
        <w:rPr>
          <w:rFonts w:eastAsia=".VnTime" w:hint="cs"/>
          <w:color w:val="auto"/>
          <w:sz w:val="28"/>
          <w:szCs w:val="28"/>
        </w:rPr>
        <w:t>ă</w:t>
      </w:r>
      <w:r w:rsidRPr="006158D2">
        <w:rPr>
          <w:rFonts w:eastAsia=".VnTime"/>
          <w:color w:val="auto"/>
          <w:sz w:val="28"/>
          <w:szCs w:val="28"/>
        </w:rPr>
        <w:t xml:space="preserve">m nộp cho HTX 1 khoản theo quy </w:t>
      </w:r>
      <w:r w:rsidRPr="006158D2">
        <w:rPr>
          <w:rFonts w:eastAsia=".VnTime" w:hint="cs"/>
          <w:color w:val="auto"/>
          <w:sz w:val="28"/>
          <w:szCs w:val="28"/>
        </w:rPr>
        <w:t>đ</w:t>
      </w:r>
      <w:r w:rsidRPr="006158D2">
        <w:rPr>
          <w:rFonts w:eastAsia=".VnTime"/>
          <w:color w:val="auto"/>
          <w:sz w:val="28"/>
          <w:szCs w:val="28"/>
        </w:rPr>
        <w:t xml:space="preserve">ịnh (có thể trong </w:t>
      </w:r>
      <w:r w:rsidRPr="006158D2">
        <w:rPr>
          <w:rFonts w:eastAsia=".VnTime" w:hint="cs"/>
          <w:color w:val="auto"/>
          <w:sz w:val="28"/>
          <w:szCs w:val="28"/>
        </w:rPr>
        <w:t>đ</w:t>
      </w:r>
      <w:r w:rsidRPr="006158D2">
        <w:rPr>
          <w:rFonts w:eastAsia=".VnTime" w:hint="eastAsia"/>
          <w:color w:val="auto"/>
          <w:sz w:val="28"/>
          <w:szCs w:val="28"/>
        </w:rPr>
        <w:t>ó</w:t>
      </w:r>
      <w:r w:rsidRPr="006158D2">
        <w:rPr>
          <w:rFonts w:eastAsia=".VnTime"/>
          <w:color w:val="auto"/>
          <w:sz w:val="28"/>
          <w:szCs w:val="28"/>
        </w:rPr>
        <w:t xml:space="preserve"> có cả phần nộp thuế, nộp khấu hao, nộp quỹ HTX…).</w:t>
      </w:r>
    </w:p>
    <w:p w:rsidR="007477B5" w:rsidRPr="006158D2" w:rsidRDefault="00F6039D" w:rsidP="006B2D92">
      <w:pPr>
        <w:spacing w:after="0" w:line="276" w:lineRule="auto"/>
        <w:ind w:firstLineChars="192" w:firstLine="538"/>
        <w:contextualSpacing/>
        <w:rPr>
          <w:rFonts w:eastAsia=".VnTime"/>
          <w:i/>
          <w:color w:val="auto"/>
          <w:sz w:val="28"/>
          <w:szCs w:val="28"/>
        </w:rPr>
      </w:pPr>
      <w:r w:rsidRPr="006158D2">
        <w:rPr>
          <w:rFonts w:eastAsia=".VnTime"/>
          <w:i/>
          <w:color w:val="auto"/>
          <w:sz w:val="28"/>
          <w:szCs w:val="28"/>
        </w:rPr>
        <w:lastRenderedPageBreak/>
        <w:t>Các tr</w:t>
      </w:r>
      <w:r w:rsidRPr="006158D2">
        <w:rPr>
          <w:rFonts w:eastAsia=".VnTime" w:hint="cs"/>
          <w:i/>
          <w:color w:val="auto"/>
          <w:sz w:val="28"/>
          <w:szCs w:val="28"/>
        </w:rPr>
        <w:t>ư</w:t>
      </w:r>
      <w:r w:rsidRPr="006158D2">
        <w:rPr>
          <w:rFonts w:eastAsia=".VnTime"/>
          <w:i/>
          <w:color w:val="auto"/>
          <w:sz w:val="28"/>
          <w:szCs w:val="28"/>
        </w:rPr>
        <w:t>ờng hợp trên HTX hạch toán phần chi phí và số thu về nh</w:t>
      </w:r>
      <w:r w:rsidRPr="006158D2">
        <w:rPr>
          <w:rFonts w:eastAsia=".VnTime" w:hint="cs"/>
          <w:i/>
          <w:color w:val="auto"/>
          <w:sz w:val="28"/>
          <w:szCs w:val="28"/>
        </w:rPr>
        <w:t>ư</w:t>
      </w:r>
      <w:r w:rsidRPr="006158D2">
        <w:rPr>
          <w:rFonts w:eastAsia=".VnTime"/>
          <w:i/>
          <w:color w:val="auto"/>
          <w:sz w:val="28"/>
          <w:szCs w:val="28"/>
        </w:rPr>
        <w:t xml:space="preserve"> sau:</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a) Các khoản chi phí cho hoạt </w:t>
      </w:r>
      <w:r w:rsidRPr="006158D2">
        <w:rPr>
          <w:rFonts w:eastAsia=".VnTime" w:hint="cs"/>
          <w:color w:val="auto"/>
          <w:sz w:val="28"/>
          <w:szCs w:val="28"/>
        </w:rPr>
        <w:t>đ</w:t>
      </w:r>
      <w:r w:rsidRPr="006158D2">
        <w:rPr>
          <w:rFonts w:eastAsia=".VnTime"/>
          <w:color w:val="auto"/>
          <w:sz w:val="28"/>
          <w:szCs w:val="28"/>
        </w:rPr>
        <w:t>ộng này (Chủ yếu là khấu hao TSC</w:t>
      </w:r>
      <w:r w:rsidRPr="006158D2">
        <w:rPr>
          <w:rFonts w:eastAsia=".VnTime" w:hint="cs"/>
          <w:color w:val="auto"/>
          <w:sz w:val="28"/>
          <w:szCs w:val="28"/>
        </w:rPr>
        <w:t>Đ</w:t>
      </w:r>
      <w:r w:rsidRPr="006158D2">
        <w:rPr>
          <w:rFonts w:eastAsia=".VnTime"/>
          <w:color w:val="auto"/>
          <w:sz w:val="28"/>
          <w:szCs w:val="28"/>
        </w:rPr>
        <w:t>), ghi:</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Nợ TK 154 - Chi phí sản xuất, kinh doanh dở dang</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214 - Hao mòn TSC</w:t>
      </w:r>
      <w:r w:rsidRPr="006158D2">
        <w:rPr>
          <w:rFonts w:eastAsia=".VnTime" w:hint="cs"/>
          <w:color w:val="auto"/>
          <w:sz w:val="28"/>
          <w:szCs w:val="28"/>
        </w:rPr>
        <w:t>Đ</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các TK khác (Chi phí khác có liên quan).</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b) Số thu về cho thuê tài sản, về khoán gọn ng</w:t>
      </w:r>
      <w:r w:rsidRPr="006158D2">
        <w:rPr>
          <w:rFonts w:eastAsia=".VnTime" w:hint="cs"/>
          <w:color w:val="auto"/>
          <w:sz w:val="28"/>
          <w:szCs w:val="28"/>
        </w:rPr>
        <w:t>ư</w:t>
      </w:r>
      <w:r w:rsidRPr="006158D2">
        <w:rPr>
          <w:rFonts w:eastAsia=".VnTime"/>
          <w:color w:val="auto"/>
          <w:sz w:val="28"/>
          <w:szCs w:val="28"/>
        </w:rPr>
        <w:t>ời nhận khoán phải nộp, ghi:</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Nợ các TK 111, 112, 131 </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 xml:space="preserve">Có các TK 511, 512 </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Có TK 3331 - Thuế GTGT phải nộp (nếu có).</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c) Các bút toán còn lại khác t</w:t>
      </w:r>
      <w:r w:rsidRPr="006158D2">
        <w:rPr>
          <w:rFonts w:eastAsia=".VnTime" w:hint="cs"/>
          <w:color w:val="auto"/>
          <w:sz w:val="28"/>
          <w:szCs w:val="28"/>
        </w:rPr>
        <w:t>ươ</w:t>
      </w:r>
      <w:r w:rsidRPr="006158D2">
        <w:rPr>
          <w:rFonts w:eastAsia=".VnTime"/>
          <w:color w:val="auto"/>
          <w:sz w:val="28"/>
          <w:szCs w:val="28"/>
        </w:rPr>
        <w:t>ng tự nh</w:t>
      </w:r>
      <w:r w:rsidRPr="006158D2">
        <w:rPr>
          <w:rFonts w:eastAsia=".VnTime" w:hint="cs"/>
          <w:color w:val="auto"/>
          <w:sz w:val="28"/>
          <w:szCs w:val="28"/>
        </w:rPr>
        <w:t>ư</w:t>
      </w:r>
      <w:r w:rsidRPr="006158D2">
        <w:rPr>
          <w:rFonts w:eastAsia=".VnTime"/>
          <w:color w:val="auto"/>
          <w:sz w:val="28"/>
          <w:szCs w:val="28"/>
        </w:rPr>
        <w:t xml:space="preserve"> các phần trên.</w:t>
      </w:r>
    </w:p>
    <w:p w:rsidR="007477B5" w:rsidRPr="006158D2" w:rsidRDefault="00F6039D" w:rsidP="006B2D92">
      <w:pPr>
        <w:spacing w:after="0" w:line="276" w:lineRule="auto"/>
        <w:ind w:firstLineChars="192" w:firstLine="540"/>
        <w:contextualSpacing/>
        <w:rPr>
          <w:rFonts w:eastAsia=".VnTime"/>
          <w:b/>
          <w:i/>
          <w:color w:val="auto"/>
          <w:sz w:val="28"/>
          <w:szCs w:val="28"/>
        </w:rPr>
      </w:pPr>
      <w:r w:rsidRPr="006158D2">
        <w:rPr>
          <w:rFonts w:eastAsia=".VnTime"/>
          <w:b/>
          <w:i/>
          <w:color w:val="auto"/>
          <w:sz w:val="28"/>
          <w:szCs w:val="28"/>
        </w:rPr>
        <w:t xml:space="preserve">7.8. Hạch toán </w:t>
      </w:r>
      <w:r w:rsidRPr="006158D2">
        <w:rPr>
          <w:rFonts w:eastAsia=".VnTime" w:hint="cs"/>
          <w:b/>
          <w:i/>
          <w:color w:val="auto"/>
          <w:sz w:val="28"/>
          <w:szCs w:val="28"/>
        </w:rPr>
        <w:t>đ</w:t>
      </w:r>
      <w:r w:rsidRPr="006158D2">
        <w:rPr>
          <w:rFonts w:eastAsia=".VnTime"/>
          <w:b/>
          <w:i/>
          <w:color w:val="auto"/>
          <w:sz w:val="28"/>
          <w:szCs w:val="28"/>
        </w:rPr>
        <w:t xml:space="preserve">i thuê Tài sản cố </w:t>
      </w:r>
      <w:r w:rsidRPr="006158D2">
        <w:rPr>
          <w:rFonts w:eastAsia=".VnTime" w:hint="cs"/>
          <w:b/>
          <w:i/>
          <w:color w:val="auto"/>
          <w:sz w:val="28"/>
          <w:szCs w:val="28"/>
        </w:rPr>
        <w:t>đ</w:t>
      </w:r>
      <w:r w:rsidRPr="006158D2">
        <w:rPr>
          <w:rFonts w:eastAsia=".VnTime"/>
          <w:b/>
          <w:i/>
          <w:color w:val="auto"/>
          <w:sz w:val="28"/>
          <w:szCs w:val="28"/>
        </w:rPr>
        <w:t xml:space="preserve">ịnh (Thuê hoạt </w:t>
      </w:r>
      <w:r w:rsidRPr="006158D2">
        <w:rPr>
          <w:rFonts w:eastAsia=".VnTime" w:hint="cs"/>
          <w:b/>
          <w:i/>
          <w:color w:val="auto"/>
          <w:sz w:val="28"/>
          <w:szCs w:val="28"/>
        </w:rPr>
        <w:t>đ</w:t>
      </w:r>
      <w:r w:rsidRPr="006158D2">
        <w:rPr>
          <w:rFonts w:eastAsia=".VnTime"/>
          <w:b/>
          <w:i/>
          <w:color w:val="auto"/>
          <w:sz w:val="28"/>
          <w:szCs w:val="28"/>
        </w:rPr>
        <w:t>ộng)</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Tài sản cố </w:t>
      </w:r>
      <w:r w:rsidRPr="006158D2">
        <w:rPr>
          <w:rFonts w:eastAsia=".VnTime" w:hint="cs"/>
          <w:color w:val="auto"/>
          <w:sz w:val="28"/>
          <w:szCs w:val="28"/>
        </w:rPr>
        <w:t>đ</w:t>
      </w:r>
      <w:r w:rsidRPr="006158D2">
        <w:rPr>
          <w:rFonts w:eastAsia=".VnTime"/>
          <w:color w:val="auto"/>
          <w:sz w:val="28"/>
          <w:szCs w:val="28"/>
        </w:rPr>
        <w:t xml:space="preserve">ịnh thuê hoạt </w:t>
      </w:r>
      <w:r w:rsidRPr="006158D2">
        <w:rPr>
          <w:rFonts w:eastAsia=".VnTime" w:hint="cs"/>
          <w:color w:val="auto"/>
          <w:sz w:val="28"/>
          <w:szCs w:val="28"/>
        </w:rPr>
        <w:t>đ</w:t>
      </w:r>
      <w:r w:rsidRPr="006158D2">
        <w:rPr>
          <w:rFonts w:eastAsia=".VnTime"/>
          <w:color w:val="auto"/>
          <w:sz w:val="28"/>
          <w:szCs w:val="28"/>
        </w:rPr>
        <w:t xml:space="preserve">ộng là tài sản thuê </w:t>
      </w:r>
      <w:r w:rsidRPr="006158D2">
        <w:rPr>
          <w:rFonts w:eastAsia=".VnTime" w:hint="cs"/>
          <w:color w:val="auto"/>
          <w:sz w:val="28"/>
          <w:szCs w:val="28"/>
        </w:rPr>
        <w:t>đ</w:t>
      </w:r>
      <w:r w:rsidRPr="006158D2">
        <w:rPr>
          <w:rFonts w:eastAsia=".VnTime"/>
          <w:color w:val="auto"/>
          <w:sz w:val="28"/>
          <w:szCs w:val="28"/>
        </w:rPr>
        <w:t xml:space="preserve">ể sử dụng, hết thời hạn hợp </w:t>
      </w:r>
      <w:r w:rsidRPr="006158D2">
        <w:rPr>
          <w:rFonts w:eastAsia=".VnTime" w:hint="cs"/>
          <w:color w:val="auto"/>
          <w:sz w:val="28"/>
          <w:szCs w:val="28"/>
        </w:rPr>
        <w:t>đ</w:t>
      </w:r>
      <w:r w:rsidRPr="006158D2">
        <w:rPr>
          <w:rFonts w:eastAsia=".VnTime"/>
          <w:color w:val="auto"/>
          <w:sz w:val="28"/>
          <w:szCs w:val="28"/>
        </w:rPr>
        <w:t>ồng thuê sẽ hoàn trả ng</w:t>
      </w:r>
      <w:r w:rsidRPr="006158D2">
        <w:rPr>
          <w:rFonts w:eastAsia=".VnTime" w:hint="cs"/>
          <w:color w:val="auto"/>
          <w:sz w:val="28"/>
          <w:szCs w:val="28"/>
        </w:rPr>
        <w:t>ư</w:t>
      </w:r>
      <w:r w:rsidRPr="006158D2">
        <w:rPr>
          <w:rFonts w:eastAsia=".VnTime"/>
          <w:color w:val="auto"/>
          <w:sz w:val="28"/>
          <w:szCs w:val="28"/>
        </w:rPr>
        <w:t>ời cho thuê, bao gồm: những TSC</w:t>
      </w:r>
      <w:r w:rsidRPr="006158D2">
        <w:rPr>
          <w:rFonts w:eastAsia=".VnTime" w:hint="cs"/>
          <w:color w:val="auto"/>
          <w:sz w:val="28"/>
          <w:szCs w:val="28"/>
        </w:rPr>
        <w:t>Đ</w:t>
      </w:r>
      <w:r w:rsidRPr="006158D2">
        <w:rPr>
          <w:rFonts w:eastAsia=".VnTime"/>
          <w:color w:val="auto"/>
          <w:sz w:val="28"/>
          <w:szCs w:val="28"/>
        </w:rPr>
        <w:t xml:space="preserve"> thuê của cá nhân, </w:t>
      </w:r>
      <w:r w:rsidRPr="006158D2">
        <w:rPr>
          <w:rFonts w:eastAsia=".VnTime" w:hint="cs"/>
          <w:color w:val="auto"/>
          <w:sz w:val="28"/>
          <w:szCs w:val="28"/>
        </w:rPr>
        <w:t>đơ</w:t>
      </w:r>
      <w:r w:rsidRPr="006158D2">
        <w:rPr>
          <w:rFonts w:eastAsia=".VnTime"/>
          <w:color w:val="auto"/>
          <w:sz w:val="28"/>
          <w:szCs w:val="28"/>
        </w:rPr>
        <w:t>n vị khác.</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 Giá trị tài sản </w:t>
      </w:r>
      <w:r w:rsidRPr="006158D2">
        <w:rPr>
          <w:rFonts w:eastAsia=".VnTime" w:hint="cs"/>
          <w:color w:val="auto"/>
          <w:sz w:val="28"/>
          <w:szCs w:val="28"/>
        </w:rPr>
        <w:t>đ</w:t>
      </w:r>
      <w:r w:rsidRPr="006158D2">
        <w:rPr>
          <w:rFonts w:eastAsia=".VnTime"/>
          <w:color w:val="auto"/>
          <w:sz w:val="28"/>
          <w:szCs w:val="28"/>
        </w:rPr>
        <w:t xml:space="preserve">i thuê theo hợp </w:t>
      </w:r>
      <w:r w:rsidRPr="006158D2">
        <w:rPr>
          <w:rFonts w:eastAsia=".VnTime" w:hint="cs"/>
          <w:color w:val="auto"/>
          <w:sz w:val="28"/>
          <w:szCs w:val="28"/>
        </w:rPr>
        <w:t>đ</w:t>
      </w:r>
      <w:r w:rsidRPr="006158D2">
        <w:rPr>
          <w:rFonts w:eastAsia=".VnTime"/>
          <w:color w:val="auto"/>
          <w:sz w:val="28"/>
          <w:szCs w:val="28"/>
        </w:rPr>
        <w:t>ồng hạch toán trên Tài khoản 001 “Tài sản thuê ngoài”.</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 HTX không phải trích khấu hao tài sản cố </w:t>
      </w:r>
      <w:r w:rsidRPr="006158D2">
        <w:rPr>
          <w:rFonts w:eastAsia=".VnTime" w:hint="cs"/>
          <w:color w:val="auto"/>
          <w:sz w:val="28"/>
          <w:szCs w:val="28"/>
        </w:rPr>
        <w:t>đ</w:t>
      </w:r>
      <w:r w:rsidRPr="006158D2">
        <w:rPr>
          <w:rFonts w:eastAsia=".VnTime"/>
          <w:color w:val="auto"/>
          <w:sz w:val="28"/>
          <w:szCs w:val="28"/>
        </w:rPr>
        <w:t xml:space="preserve">ịnh </w:t>
      </w:r>
      <w:r w:rsidRPr="006158D2">
        <w:rPr>
          <w:rFonts w:eastAsia=".VnTime" w:hint="cs"/>
          <w:color w:val="auto"/>
          <w:sz w:val="28"/>
          <w:szCs w:val="28"/>
        </w:rPr>
        <w:t>đ</w:t>
      </w:r>
      <w:r w:rsidRPr="006158D2">
        <w:rPr>
          <w:rFonts w:eastAsia=".VnTime"/>
          <w:color w:val="auto"/>
          <w:sz w:val="28"/>
          <w:szCs w:val="28"/>
        </w:rPr>
        <w:t>i thuê.</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w:t>
      </w:r>
      <w:r w:rsidRPr="006158D2">
        <w:rPr>
          <w:rFonts w:eastAsia=".VnTime"/>
          <w:color w:val="auto"/>
          <w:sz w:val="28"/>
          <w:szCs w:val="28"/>
          <w:lang w:val="en-US"/>
        </w:rPr>
        <w:t xml:space="preserve"> </w:t>
      </w:r>
      <w:r w:rsidRPr="006158D2">
        <w:rPr>
          <w:rFonts w:eastAsia=".VnTime"/>
          <w:color w:val="auto"/>
          <w:sz w:val="28"/>
          <w:szCs w:val="28"/>
        </w:rPr>
        <w:t xml:space="preserve">Tiền </w:t>
      </w:r>
      <w:r w:rsidRPr="006158D2">
        <w:rPr>
          <w:rFonts w:eastAsia=".VnTime" w:hint="cs"/>
          <w:color w:val="auto"/>
          <w:sz w:val="28"/>
          <w:szCs w:val="28"/>
        </w:rPr>
        <w:t>đ</w:t>
      </w:r>
      <w:r w:rsidRPr="006158D2">
        <w:rPr>
          <w:rFonts w:eastAsia=".VnTime"/>
          <w:color w:val="auto"/>
          <w:sz w:val="28"/>
          <w:szCs w:val="28"/>
        </w:rPr>
        <w:t xml:space="preserve">i thuê tài sản phải trả HTX hạch toán vào chi phí sản xuất kinh doanh hoặc chi phí quản lý HTX của bộ phận sử dụng tài sản </w:t>
      </w:r>
      <w:r w:rsidRPr="006158D2">
        <w:rPr>
          <w:rFonts w:eastAsia=".VnTime" w:hint="cs"/>
          <w:color w:val="auto"/>
          <w:sz w:val="28"/>
          <w:szCs w:val="28"/>
        </w:rPr>
        <w:t>đ</w:t>
      </w:r>
      <w:r w:rsidRPr="006158D2">
        <w:rPr>
          <w:rFonts w:eastAsia=".VnTime"/>
          <w:color w:val="auto"/>
          <w:sz w:val="28"/>
          <w:szCs w:val="28"/>
        </w:rPr>
        <w:t>i thuê.</w:t>
      </w:r>
    </w:p>
    <w:p w:rsidR="007477B5" w:rsidRPr="006158D2" w:rsidRDefault="00F6039D">
      <w:pPr>
        <w:spacing w:after="0" w:line="276" w:lineRule="auto"/>
        <w:ind w:leftChars="209" w:left="2266" w:hangingChars="608" w:hanging="1702"/>
        <w:contextualSpacing/>
        <w:rPr>
          <w:rFonts w:eastAsia=".VnTime"/>
          <w:color w:val="auto"/>
          <w:sz w:val="28"/>
          <w:szCs w:val="28"/>
        </w:rPr>
      </w:pPr>
      <w:r w:rsidRPr="006158D2">
        <w:rPr>
          <w:rFonts w:eastAsia=".VnTime"/>
          <w:color w:val="auto"/>
          <w:sz w:val="28"/>
          <w:szCs w:val="28"/>
        </w:rPr>
        <w:t>Nợ TK 154 - Chi phí sản xuất, kinh doanh dở dang (Nếu tài sản dùng cho SXKD)</w:t>
      </w:r>
    </w:p>
    <w:p w:rsidR="007477B5" w:rsidRPr="006158D2" w:rsidRDefault="00F6039D">
      <w:pPr>
        <w:spacing w:after="0" w:line="276" w:lineRule="auto"/>
        <w:ind w:leftChars="209" w:left="2266" w:hangingChars="608" w:hanging="1702"/>
        <w:contextualSpacing/>
        <w:rPr>
          <w:rFonts w:eastAsia=".VnTime"/>
          <w:color w:val="auto"/>
          <w:sz w:val="28"/>
          <w:szCs w:val="28"/>
        </w:rPr>
      </w:pPr>
      <w:r w:rsidRPr="006158D2">
        <w:rPr>
          <w:rFonts w:eastAsia=".VnTime"/>
          <w:color w:val="auto"/>
          <w:sz w:val="28"/>
          <w:szCs w:val="28"/>
        </w:rPr>
        <w:t>Nợ TK 642 - Chi phí quản lý kinh doanh (Nếu tài sản dùng cho quản lý HTX)</w:t>
      </w:r>
    </w:p>
    <w:p w:rsidR="007477B5" w:rsidRPr="006158D2" w:rsidRDefault="00F6039D" w:rsidP="006B2D92">
      <w:pPr>
        <w:spacing w:after="0" w:line="276" w:lineRule="auto"/>
        <w:ind w:firstLineChars="192" w:firstLine="538"/>
        <w:contextualSpacing/>
        <w:rPr>
          <w:rFonts w:eastAsia=".VnTime"/>
          <w:color w:val="auto"/>
          <w:sz w:val="28"/>
          <w:szCs w:val="28"/>
        </w:rPr>
      </w:pPr>
      <w:r w:rsidRPr="006158D2">
        <w:rPr>
          <w:rFonts w:eastAsia=".VnTime"/>
          <w:color w:val="auto"/>
          <w:sz w:val="28"/>
          <w:szCs w:val="28"/>
        </w:rPr>
        <w:t xml:space="preserve">Nợ TK 133 - Thuế GTGT </w:t>
      </w:r>
      <w:r w:rsidRPr="006158D2">
        <w:rPr>
          <w:rFonts w:eastAsia=".VnTime" w:hint="cs"/>
          <w:color w:val="auto"/>
          <w:sz w:val="28"/>
          <w:szCs w:val="28"/>
        </w:rPr>
        <w:t>đư</w:t>
      </w:r>
      <w:r w:rsidRPr="006158D2">
        <w:rPr>
          <w:rFonts w:eastAsia=".VnTime"/>
          <w:color w:val="auto"/>
          <w:sz w:val="28"/>
          <w:szCs w:val="28"/>
        </w:rPr>
        <w:t>ợc khấu trừ (nếu có)</w:t>
      </w:r>
    </w:p>
    <w:p w:rsidR="007477B5" w:rsidRPr="006158D2" w:rsidRDefault="00F6039D">
      <w:pPr>
        <w:spacing w:after="0" w:line="276" w:lineRule="auto"/>
        <w:ind w:leftChars="399" w:left="1077"/>
        <w:contextualSpacing/>
        <w:rPr>
          <w:rFonts w:eastAsia=".VnTime"/>
          <w:color w:val="auto"/>
          <w:sz w:val="28"/>
          <w:szCs w:val="28"/>
        </w:rPr>
      </w:pPr>
      <w:r w:rsidRPr="006158D2">
        <w:rPr>
          <w:rFonts w:eastAsia=".VnTime"/>
          <w:color w:val="auto"/>
          <w:sz w:val="28"/>
          <w:szCs w:val="28"/>
        </w:rPr>
        <w:t xml:space="preserve">Có các TK 111, 112, 331. </w:t>
      </w:r>
    </w:p>
    <w:p w:rsidR="007477B5" w:rsidRPr="006158D2" w:rsidRDefault="00F6039D" w:rsidP="006B2D92">
      <w:pPr>
        <w:pStyle w:val="11chucdanhnguoiky-co11CharCharChar"/>
        <w:spacing w:after="0" w:line="276" w:lineRule="auto"/>
        <w:ind w:firstLineChars="192" w:firstLine="540"/>
        <w:contextualSpacing/>
        <w:jc w:val="both"/>
        <w:rPr>
          <w:rFonts w:ascii="Times New Roman" w:hAnsi="Times New Roman"/>
          <w:i/>
          <w:color w:val="auto"/>
          <w:sz w:val="28"/>
          <w:szCs w:val="28"/>
          <w:lang w:val="it-IT"/>
        </w:rPr>
      </w:pPr>
      <w:r w:rsidRPr="006158D2">
        <w:rPr>
          <w:rFonts w:ascii="Times New Roman" w:hAnsi="Times New Roman"/>
          <w:i/>
          <w:color w:val="auto"/>
          <w:sz w:val="28"/>
          <w:szCs w:val="28"/>
          <w:lang w:val="it-IT"/>
        </w:rPr>
        <w:t>7.9. Hạch toán trong ngành Công nghiệp</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a) Khi xuất vật liệu, dụng cụ sử dụng cho hoạt </w:t>
      </w:r>
      <w:r w:rsidRPr="006158D2">
        <w:rPr>
          <w:rFonts w:hint="eastAsia"/>
          <w:color w:val="auto"/>
          <w:sz w:val="28"/>
          <w:szCs w:val="28"/>
        </w:rPr>
        <w:t>đ</w:t>
      </w:r>
      <w:r w:rsidRPr="006158D2">
        <w:rPr>
          <w:color w:val="auto"/>
          <w:sz w:val="28"/>
          <w:szCs w:val="28"/>
        </w:rPr>
        <w:t>ộng sản xuất sản phẩm trong kỳ, ghi:</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Nợ TK 154 - Chi phí sản xuất, kinh doanh dở dang </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152 - Vật liệu, dụng cụ.</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Khi xuất công cụ, dụng cụ có giá trị lớn sử dụng cho nhiều kỳ sản xuất, kinh doanh phải phân bổ dần, ghi:</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Nợ TK 242 - Tài sản khác (2421)</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152 - Vật liệu, dụng cụ.</w:t>
      </w:r>
    </w:p>
    <w:p w:rsidR="007477B5" w:rsidRPr="006158D2" w:rsidRDefault="00F6039D" w:rsidP="006B2D92">
      <w:pPr>
        <w:spacing w:after="0" w:line="276" w:lineRule="auto"/>
        <w:ind w:firstLineChars="192" w:firstLine="538"/>
        <w:contextualSpacing/>
        <w:rPr>
          <w:color w:val="auto"/>
          <w:sz w:val="28"/>
          <w:szCs w:val="28"/>
        </w:rPr>
      </w:pPr>
      <w:r w:rsidRPr="006158D2">
        <w:rPr>
          <w:rFonts w:hint="eastAsia"/>
          <w:color w:val="auto"/>
          <w:sz w:val="28"/>
          <w:szCs w:val="28"/>
        </w:rPr>
        <w:t>Đ</w:t>
      </w:r>
      <w:r w:rsidRPr="006158D2">
        <w:rPr>
          <w:color w:val="auto"/>
          <w:sz w:val="28"/>
          <w:szCs w:val="28"/>
        </w:rPr>
        <w:t>ồng thời ghi Nợ TK 005.</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Khi phân bổ giá trị công cụ, dụng cụ vào chi phí sản xuất, ghi:</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Nợ TK 154 - Chi phí sản xuất, kinh doanh dở dang</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lastRenderedPageBreak/>
        <w:t>Có TK 242 - Tài sản khác (2421).</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b) Khi mua vật liệu, dụng cụ sử dụng ngay (không qua nhập kho) cho hoạt </w:t>
      </w:r>
      <w:r w:rsidRPr="006158D2">
        <w:rPr>
          <w:rFonts w:hint="eastAsia"/>
          <w:color w:val="auto"/>
          <w:sz w:val="28"/>
          <w:szCs w:val="28"/>
        </w:rPr>
        <w:t>đ</w:t>
      </w:r>
      <w:r w:rsidRPr="006158D2">
        <w:rPr>
          <w:color w:val="auto"/>
          <w:sz w:val="28"/>
          <w:szCs w:val="28"/>
        </w:rPr>
        <w:t xml:space="preserve">ộng sản xuất sản phẩm hoặc thực hiện dịch vụ thuộc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ợng chịu thuế GTGT tính theo ph</w:t>
      </w:r>
      <w:r w:rsidRPr="006158D2">
        <w:rPr>
          <w:rFonts w:hint="eastAsia"/>
          <w:color w:val="auto"/>
          <w:sz w:val="28"/>
          <w:szCs w:val="28"/>
        </w:rPr>
        <w:t>ươ</w:t>
      </w:r>
      <w:r w:rsidRPr="006158D2">
        <w:rPr>
          <w:color w:val="auto"/>
          <w:sz w:val="28"/>
          <w:szCs w:val="28"/>
        </w:rPr>
        <w:t>ng pháp khấu trừ, ghi:</w:t>
      </w:r>
    </w:p>
    <w:p w:rsidR="007477B5" w:rsidRPr="006158D2" w:rsidRDefault="00F6039D" w:rsidP="006B2D92">
      <w:pPr>
        <w:spacing w:after="0" w:line="276" w:lineRule="auto"/>
        <w:ind w:leftChars="210" w:left="2127" w:hangingChars="557" w:hanging="1560"/>
        <w:contextualSpacing/>
        <w:rPr>
          <w:color w:val="auto"/>
          <w:sz w:val="28"/>
          <w:szCs w:val="28"/>
        </w:rPr>
      </w:pPr>
      <w:r w:rsidRPr="006158D2">
        <w:rPr>
          <w:color w:val="auto"/>
          <w:sz w:val="28"/>
          <w:szCs w:val="28"/>
        </w:rPr>
        <w:t>Nợ TK 154 - Chi phí sản xuất, kinh doanh dở dang (Giá mua ch</w:t>
      </w:r>
      <w:r w:rsidRPr="006158D2">
        <w:rPr>
          <w:rFonts w:hint="eastAsia"/>
          <w:color w:val="auto"/>
          <w:sz w:val="28"/>
          <w:szCs w:val="28"/>
        </w:rPr>
        <w:t>ư</w:t>
      </w:r>
      <w:r w:rsidRPr="006158D2">
        <w:rPr>
          <w:color w:val="auto"/>
          <w:sz w:val="28"/>
          <w:szCs w:val="28"/>
        </w:rPr>
        <w:t xml:space="preserve">a có thuế GTGT) </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Nợ TK 133 - Thuế GTGT </w:t>
      </w:r>
      <w:r w:rsidRPr="006158D2">
        <w:rPr>
          <w:rFonts w:hint="eastAsia"/>
          <w:color w:val="auto"/>
          <w:sz w:val="28"/>
          <w:szCs w:val="28"/>
        </w:rPr>
        <w:t>đư</w:t>
      </w:r>
      <w:r w:rsidRPr="006158D2">
        <w:rPr>
          <w:color w:val="auto"/>
          <w:sz w:val="28"/>
          <w:szCs w:val="28"/>
        </w:rPr>
        <w:t>ợc khấu trừ (1331)</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các TK 331, 141, 111, 112,...</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Khi mua vật liệu, dụng cụ (không qua nhập kho) sử dụng ngay cho hoạt </w:t>
      </w:r>
      <w:r w:rsidRPr="006158D2">
        <w:rPr>
          <w:rFonts w:hint="eastAsia"/>
          <w:color w:val="auto"/>
          <w:sz w:val="28"/>
          <w:szCs w:val="28"/>
        </w:rPr>
        <w:t>đ</w:t>
      </w:r>
      <w:r w:rsidRPr="006158D2">
        <w:rPr>
          <w:color w:val="auto"/>
          <w:sz w:val="28"/>
          <w:szCs w:val="28"/>
        </w:rPr>
        <w:t xml:space="preserve">ộng sản xuất sản phẩm hoặc thực hiện dịch vụ không thuộc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 xml:space="preserve">ợng chịu thuế GTGT hoặc thuộc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ợng chịu thuế GTGT tính theo ph</w:t>
      </w:r>
      <w:r w:rsidRPr="006158D2">
        <w:rPr>
          <w:rFonts w:hint="eastAsia"/>
          <w:color w:val="auto"/>
          <w:sz w:val="28"/>
          <w:szCs w:val="28"/>
        </w:rPr>
        <w:t>ươ</w:t>
      </w:r>
      <w:r w:rsidRPr="006158D2">
        <w:rPr>
          <w:color w:val="auto"/>
          <w:sz w:val="28"/>
          <w:szCs w:val="28"/>
        </w:rPr>
        <w:t>ng pháp trực tiếp thì giá mua vật liệu, dụng cụ bao gồm cả thuế GTGT.</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Tr</w:t>
      </w:r>
      <w:r w:rsidRPr="006158D2">
        <w:rPr>
          <w:rFonts w:hint="eastAsia"/>
          <w:color w:val="auto"/>
          <w:sz w:val="28"/>
          <w:szCs w:val="28"/>
        </w:rPr>
        <w:t>ư</w:t>
      </w:r>
      <w:r w:rsidRPr="006158D2">
        <w:rPr>
          <w:color w:val="auto"/>
          <w:sz w:val="28"/>
          <w:szCs w:val="28"/>
        </w:rPr>
        <w:t xml:space="preserve">ờng hợp mua công cụ, dụng cụ lâu bền về sử dụng ngay, </w:t>
      </w:r>
      <w:r w:rsidRPr="006158D2">
        <w:rPr>
          <w:rFonts w:hint="eastAsia"/>
          <w:color w:val="auto"/>
          <w:sz w:val="28"/>
          <w:szCs w:val="28"/>
        </w:rPr>
        <w:t>đ</w:t>
      </w:r>
      <w:r w:rsidRPr="006158D2">
        <w:rPr>
          <w:color w:val="auto"/>
          <w:sz w:val="28"/>
          <w:szCs w:val="28"/>
        </w:rPr>
        <w:t>ồng thời ghi Nợ TK 005.</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c) Khi số vật liệu, dụng cụ xuất ra cho hoạt </w:t>
      </w:r>
      <w:r w:rsidRPr="006158D2">
        <w:rPr>
          <w:rFonts w:hint="eastAsia"/>
          <w:color w:val="auto"/>
          <w:sz w:val="28"/>
          <w:szCs w:val="28"/>
        </w:rPr>
        <w:t>đ</w:t>
      </w:r>
      <w:r w:rsidRPr="006158D2">
        <w:rPr>
          <w:color w:val="auto"/>
          <w:sz w:val="28"/>
          <w:szCs w:val="28"/>
        </w:rPr>
        <w:t>ộng sản xuất sản phẩm hoặc thực hiện dịch vụ cuối kỳ không sử dụng hết nhập lại kho, ghi:</w:t>
      </w:r>
    </w:p>
    <w:p w:rsidR="007477B5" w:rsidRPr="006158D2" w:rsidRDefault="00F6039D">
      <w:pPr>
        <w:spacing w:after="0" w:line="276" w:lineRule="auto"/>
        <w:ind w:left="567" w:hanging="1"/>
        <w:contextualSpacing/>
        <w:rPr>
          <w:color w:val="auto"/>
          <w:sz w:val="28"/>
          <w:szCs w:val="28"/>
        </w:rPr>
      </w:pPr>
      <w:r w:rsidRPr="006158D2">
        <w:rPr>
          <w:color w:val="auto"/>
          <w:sz w:val="28"/>
          <w:szCs w:val="28"/>
        </w:rPr>
        <w:t>Nợ TK 152 - Vật liệu, dụng cụ</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154 - Chi phí sản xuất, kinh doanh dở dang.</w:t>
      </w:r>
    </w:p>
    <w:p w:rsidR="007477B5" w:rsidRPr="006158D2" w:rsidRDefault="00F6039D">
      <w:pPr>
        <w:spacing w:after="0" w:line="276" w:lineRule="auto"/>
        <w:ind w:firstLine="567"/>
        <w:contextualSpacing/>
        <w:rPr>
          <w:color w:val="auto"/>
          <w:sz w:val="28"/>
          <w:szCs w:val="28"/>
        </w:rPr>
      </w:pPr>
      <w:r w:rsidRPr="006158D2">
        <w:rPr>
          <w:color w:val="auto"/>
          <w:sz w:val="28"/>
          <w:szCs w:val="28"/>
        </w:rPr>
        <w:t>d) Tiền l</w:t>
      </w:r>
      <w:r w:rsidRPr="006158D2">
        <w:rPr>
          <w:rFonts w:hint="eastAsia"/>
          <w:color w:val="auto"/>
          <w:sz w:val="28"/>
          <w:szCs w:val="28"/>
        </w:rPr>
        <w:t>ươ</w:t>
      </w:r>
      <w:r w:rsidRPr="006158D2">
        <w:rPr>
          <w:color w:val="auto"/>
          <w:sz w:val="28"/>
          <w:szCs w:val="28"/>
        </w:rPr>
        <w:t>ng, tiền công và các khoản khác phải trả cho công nhân sản xuất, nhân viên quản lý bộ phận sản xuất,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154 - Chi phí sản xuất, kinh doanh dở dang</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334 - Phải trả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w:t>
      </w:r>
    </w:p>
    <w:p w:rsidR="007477B5" w:rsidRPr="006158D2" w:rsidRDefault="00F6039D">
      <w:pPr>
        <w:spacing w:after="0" w:line="276" w:lineRule="auto"/>
        <w:ind w:firstLine="567"/>
        <w:contextualSpacing/>
        <w:rPr>
          <w:color w:val="auto"/>
          <w:sz w:val="28"/>
          <w:szCs w:val="28"/>
        </w:rPr>
      </w:pPr>
      <w:r w:rsidRPr="006158D2">
        <w:rPr>
          <w:rFonts w:hint="eastAsia"/>
          <w:color w:val="auto"/>
          <w:sz w:val="28"/>
          <w:szCs w:val="28"/>
        </w:rPr>
        <w:t>đ</w:t>
      </w:r>
      <w:r w:rsidRPr="006158D2">
        <w:rPr>
          <w:color w:val="auto"/>
          <w:sz w:val="28"/>
          <w:szCs w:val="28"/>
        </w:rPr>
        <w:t xml:space="preserve">) Tính, trích bảo hiểm xã hội, bảo hiểm y tế, bảo hiểm thất nghiệp, bảo hiểm tai nạn lao </w:t>
      </w:r>
      <w:r w:rsidRPr="006158D2">
        <w:rPr>
          <w:rFonts w:hint="eastAsia"/>
          <w:color w:val="auto"/>
          <w:sz w:val="28"/>
          <w:szCs w:val="28"/>
        </w:rPr>
        <w:t>đ</w:t>
      </w:r>
      <w:r w:rsidRPr="006158D2">
        <w:rPr>
          <w:color w:val="auto"/>
          <w:sz w:val="28"/>
          <w:szCs w:val="28"/>
        </w:rPr>
        <w:t xml:space="preserve">ộng, kinh phí công </w:t>
      </w:r>
      <w:r w:rsidRPr="006158D2">
        <w:rPr>
          <w:rFonts w:hint="eastAsia"/>
          <w:color w:val="auto"/>
          <w:sz w:val="28"/>
          <w:szCs w:val="28"/>
        </w:rPr>
        <w:t>đ</w:t>
      </w:r>
      <w:r w:rsidRPr="006158D2">
        <w:rPr>
          <w:color w:val="auto"/>
          <w:sz w:val="28"/>
          <w:szCs w:val="28"/>
        </w:rPr>
        <w:t>oàn (Phần tính vào chi phí HTX phải chịu) tính trên số tiền l</w:t>
      </w:r>
      <w:r w:rsidRPr="006158D2">
        <w:rPr>
          <w:rFonts w:hint="eastAsia"/>
          <w:color w:val="auto"/>
          <w:sz w:val="28"/>
          <w:szCs w:val="28"/>
        </w:rPr>
        <w:t>ươ</w:t>
      </w:r>
      <w:r w:rsidRPr="006158D2">
        <w:rPr>
          <w:color w:val="auto"/>
          <w:sz w:val="28"/>
          <w:szCs w:val="28"/>
        </w:rPr>
        <w:t xml:space="preserve">ng, tiền công phải trả công nhân sản xuất, nhân viên quản lý bộ phận sản xuất theo chế </w:t>
      </w:r>
      <w:r w:rsidRPr="006158D2">
        <w:rPr>
          <w:rFonts w:hint="eastAsia"/>
          <w:color w:val="auto"/>
          <w:sz w:val="28"/>
          <w:szCs w:val="28"/>
        </w:rPr>
        <w:t>đ</w:t>
      </w:r>
      <w:r w:rsidRPr="006158D2">
        <w:rPr>
          <w:color w:val="auto"/>
          <w:sz w:val="28"/>
          <w:szCs w:val="28"/>
        </w:rPr>
        <w:t xml:space="preserve">ộ quy </w:t>
      </w:r>
      <w:r w:rsidRPr="006158D2">
        <w:rPr>
          <w:rFonts w:hint="eastAsia"/>
          <w:color w:val="auto"/>
          <w:sz w:val="28"/>
          <w:szCs w:val="28"/>
        </w:rPr>
        <w:t>đ</w:t>
      </w:r>
      <w:r w:rsidRPr="006158D2">
        <w:rPr>
          <w:color w:val="auto"/>
          <w:sz w:val="28"/>
          <w:szCs w:val="28"/>
        </w:rPr>
        <w:t>ịnh,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154 - Chi phí sản xuất, kinh doanh dở dang</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335 - Các khoản phải nộp theo l</w:t>
      </w:r>
      <w:r w:rsidRPr="006158D2">
        <w:rPr>
          <w:rFonts w:hint="eastAsia"/>
          <w:color w:val="auto"/>
          <w:sz w:val="28"/>
          <w:szCs w:val="28"/>
        </w:rPr>
        <w:t>ươ</w:t>
      </w:r>
      <w:r w:rsidRPr="006158D2">
        <w:rPr>
          <w:color w:val="auto"/>
          <w:sz w:val="28"/>
          <w:szCs w:val="28"/>
        </w:rPr>
        <w:t>ng.</w:t>
      </w:r>
    </w:p>
    <w:p w:rsidR="007477B5" w:rsidRPr="006158D2" w:rsidRDefault="00F6039D">
      <w:pPr>
        <w:spacing w:after="0" w:line="276" w:lineRule="auto"/>
        <w:ind w:firstLine="567"/>
        <w:contextualSpacing/>
        <w:rPr>
          <w:color w:val="auto"/>
          <w:sz w:val="28"/>
          <w:szCs w:val="28"/>
        </w:rPr>
      </w:pPr>
      <w:r w:rsidRPr="006158D2">
        <w:rPr>
          <w:color w:val="auto"/>
          <w:sz w:val="28"/>
          <w:szCs w:val="28"/>
        </w:rPr>
        <w:t>e) Khi trích tr</w:t>
      </w:r>
      <w:r w:rsidRPr="006158D2">
        <w:rPr>
          <w:rFonts w:hint="eastAsia"/>
          <w:color w:val="auto"/>
          <w:sz w:val="28"/>
          <w:szCs w:val="28"/>
        </w:rPr>
        <w:t>ư</w:t>
      </w:r>
      <w:r w:rsidRPr="006158D2">
        <w:rPr>
          <w:color w:val="auto"/>
          <w:sz w:val="28"/>
          <w:szCs w:val="28"/>
        </w:rPr>
        <w:t>ớc tiền l</w:t>
      </w:r>
      <w:r w:rsidRPr="006158D2">
        <w:rPr>
          <w:rFonts w:hint="eastAsia"/>
          <w:color w:val="auto"/>
          <w:sz w:val="28"/>
          <w:szCs w:val="28"/>
        </w:rPr>
        <w:t>ươ</w:t>
      </w:r>
      <w:r w:rsidRPr="006158D2">
        <w:rPr>
          <w:color w:val="auto"/>
          <w:sz w:val="28"/>
          <w:szCs w:val="28"/>
        </w:rPr>
        <w:t>ng nghỉ phép của công nhân sản xuất (nếu có),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154 - Chi phí sản xuất, kinh doanh dở dang</w:t>
      </w:r>
    </w:p>
    <w:p w:rsidR="007477B5" w:rsidRPr="006158D2" w:rsidRDefault="00F6039D">
      <w:pPr>
        <w:tabs>
          <w:tab w:val="left" w:pos="540"/>
        </w:tabs>
        <w:spacing w:after="0" w:line="276" w:lineRule="auto"/>
        <w:ind w:left="1080"/>
        <w:contextualSpacing/>
        <w:rPr>
          <w:color w:val="auto"/>
          <w:sz w:val="28"/>
          <w:szCs w:val="28"/>
        </w:rPr>
      </w:pPr>
      <w:r w:rsidRPr="006158D2">
        <w:rPr>
          <w:color w:val="auto"/>
          <w:sz w:val="28"/>
          <w:szCs w:val="28"/>
        </w:rPr>
        <w:t>Có TK 335 - Các khoản phải nộp theo l</w:t>
      </w:r>
      <w:r w:rsidRPr="006158D2">
        <w:rPr>
          <w:rFonts w:hint="eastAsia"/>
          <w:color w:val="auto"/>
          <w:sz w:val="28"/>
          <w:szCs w:val="28"/>
        </w:rPr>
        <w:t>ươ</w:t>
      </w:r>
      <w:r w:rsidRPr="006158D2">
        <w:rPr>
          <w:color w:val="auto"/>
          <w:sz w:val="28"/>
          <w:szCs w:val="28"/>
        </w:rPr>
        <w:t>ng.</w:t>
      </w:r>
    </w:p>
    <w:p w:rsidR="007477B5" w:rsidRPr="006158D2" w:rsidRDefault="00F6039D">
      <w:pPr>
        <w:spacing w:after="0" w:line="276" w:lineRule="auto"/>
        <w:ind w:firstLine="567"/>
        <w:contextualSpacing/>
        <w:rPr>
          <w:color w:val="auto"/>
          <w:sz w:val="28"/>
          <w:szCs w:val="28"/>
        </w:rPr>
      </w:pPr>
      <w:r w:rsidRPr="006158D2">
        <w:rPr>
          <w:color w:val="auto"/>
          <w:sz w:val="28"/>
          <w:szCs w:val="28"/>
        </w:rPr>
        <w:t>g) Trích khấu hao máy móc, thiết bị, nhà x</w:t>
      </w:r>
      <w:r w:rsidRPr="006158D2">
        <w:rPr>
          <w:rFonts w:hint="eastAsia"/>
          <w:color w:val="auto"/>
          <w:sz w:val="28"/>
          <w:szCs w:val="28"/>
        </w:rPr>
        <w:t>ư</w:t>
      </w:r>
      <w:r w:rsidRPr="006158D2">
        <w:rPr>
          <w:color w:val="auto"/>
          <w:sz w:val="28"/>
          <w:szCs w:val="28"/>
        </w:rPr>
        <w:t>ởng sản xuất,... thuộc các phân x</w:t>
      </w:r>
      <w:r w:rsidRPr="006158D2">
        <w:rPr>
          <w:rFonts w:hint="eastAsia"/>
          <w:color w:val="auto"/>
          <w:sz w:val="28"/>
          <w:szCs w:val="28"/>
        </w:rPr>
        <w:t>ư</w:t>
      </w:r>
      <w:r w:rsidRPr="006158D2">
        <w:rPr>
          <w:color w:val="auto"/>
          <w:sz w:val="28"/>
          <w:szCs w:val="28"/>
        </w:rPr>
        <w:t xml:space="preserve">ởng, bộ phận, tổ, </w:t>
      </w:r>
      <w:r w:rsidRPr="006158D2">
        <w:rPr>
          <w:rFonts w:hint="eastAsia"/>
          <w:color w:val="auto"/>
          <w:sz w:val="28"/>
          <w:szCs w:val="28"/>
        </w:rPr>
        <w:t>đ</w:t>
      </w:r>
      <w:r w:rsidRPr="006158D2">
        <w:rPr>
          <w:color w:val="auto"/>
          <w:sz w:val="28"/>
          <w:szCs w:val="28"/>
        </w:rPr>
        <w:t>ội sản xuất,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154 - Chi phí sản xuất, kinh doanh dở dang</w:t>
      </w:r>
    </w:p>
    <w:p w:rsidR="007477B5" w:rsidRPr="006158D2" w:rsidRDefault="00F6039D">
      <w:pPr>
        <w:tabs>
          <w:tab w:val="left" w:pos="540"/>
        </w:tabs>
        <w:spacing w:after="0" w:line="276" w:lineRule="auto"/>
        <w:ind w:left="1080"/>
        <w:contextualSpacing/>
        <w:rPr>
          <w:color w:val="auto"/>
          <w:sz w:val="28"/>
          <w:szCs w:val="28"/>
        </w:rPr>
      </w:pPr>
      <w:r w:rsidRPr="006158D2">
        <w:rPr>
          <w:color w:val="auto"/>
          <w:sz w:val="28"/>
          <w:szCs w:val="28"/>
        </w:rPr>
        <w:t>Có TK 214 - Hao mòn TSC</w:t>
      </w:r>
      <w:r w:rsidRPr="006158D2">
        <w:rPr>
          <w:rFonts w:hint="eastAsia"/>
          <w:color w:val="auto"/>
          <w:sz w:val="28"/>
          <w:szCs w:val="28"/>
        </w:rPr>
        <w:t>Đ</w:t>
      </w:r>
      <w:r w:rsidRPr="006158D2">
        <w:rPr>
          <w:color w:val="auto"/>
          <w:sz w:val="28"/>
          <w:szCs w:val="28"/>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h) Chi phí </w:t>
      </w:r>
      <w:r w:rsidRPr="006158D2">
        <w:rPr>
          <w:rFonts w:hint="eastAsia"/>
          <w:color w:val="auto"/>
          <w:sz w:val="28"/>
          <w:szCs w:val="28"/>
        </w:rPr>
        <w:t>đ</w:t>
      </w:r>
      <w:r w:rsidRPr="006158D2">
        <w:rPr>
          <w:color w:val="auto"/>
          <w:sz w:val="28"/>
          <w:szCs w:val="28"/>
        </w:rPr>
        <w:t>iện, n</w:t>
      </w:r>
      <w:r w:rsidRPr="006158D2">
        <w:rPr>
          <w:rFonts w:hint="eastAsia"/>
          <w:color w:val="auto"/>
          <w:sz w:val="28"/>
          <w:szCs w:val="28"/>
        </w:rPr>
        <w:t>ư</w:t>
      </w:r>
      <w:r w:rsidRPr="006158D2">
        <w:rPr>
          <w:color w:val="auto"/>
          <w:sz w:val="28"/>
          <w:szCs w:val="28"/>
        </w:rPr>
        <w:t xml:space="preserve">ớc, </w:t>
      </w:r>
      <w:r w:rsidRPr="006158D2">
        <w:rPr>
          <w:rFonts w:hint="eastAsia"/>
          <w:color w:val="auto"/>
          <w:sz w:val="28"/>
          <w:szCs w:val="28"/>
        </w:rPr>
        <w:t>đ</w:t>
      </w:r>
      <w:r w:rsidRPr="006158D2">
        <w:rPr>
          <w:color w:val="auto"/>
          <w:sz w:val="28"/>
          <w:szCs w:val="28"/>
        </w:rPr>
        <w:t>iện thoại,... thuộc phân x</w:t>
      </w:r>
      <w:r w:rsidRPr="006158D2">
        <w:rPr>
          <w:rFonts w:hint="eastAsia"/>
          <w:color w:val="auto"/>
          <w:sz w:val="28"/>
          <w:szCs w:val="28"/>
        </w:rPr>
        <w:t>ư</w:t>
      </w:r>
      <w:r w:rsidRPr="006158D2">
        <w:rPr>
          <w:color w:val="auto"/>
          <w:sz w:val="28"/>
          <w:szCs w:val="28"/>
        </w:rPr>
        <w:t>ởng, bộ phận sản xuất, ghi:</w:t>
      </w:r>
    </w:p>
    <w:p w:rsidR="007477B5" w:rsidRPr="006158D2" w:rsidRDefault="00F6039D">
      <w:pPr>
        <w:spacing w:after="0" w:line="276" w:lineRule="auto"/>
        <w:ind w:firstLine="567"/>
        <w:contextualSpacing/>
        <w:rPr>
          <w:color w:val="auto"/>
          <w:sz w:val="28"/>
          <w:szCs w:val="28"/>
        </w:rPr>
      </w:pPr>
      <w:r w:rsidRPr="006158D2">
        <w:rPr>
          <w:color w:val="auto"/>
          <w:sz w:val="28"/>
          <w:szCs w:val="28"/>
        </w:rPr>
        <w:lastRenderedPageBreak/>
        <w:t>Nợ TK 154 - Chi phí sản xuất, kinh doanh dở dang</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133 - Thuế GTGT </w:t>
      </w:r>
      <w:r w:rsidRPr="006158D2">
        <w:rPr>
          <w:rFonts w:hint="eastAsia"/>
          <w:color w:val="auto"/>
          <w:sz w:val="28"/>
          <w:szCs w:val="28"/>
        </w:rPr>
        <w:t>đư</w:t>
      </w:r>
      <w:r w:rsidRPr="006158D2">
        <w:rPr>
          <w:color w:val="auto"/>
          <w:sz w:val="28"/>
          <w:szCs w:val="28"/>
        </w:rPr>
        <w:t>ợc khấu trừ (Nếu có)</w:t>
      </w:r>
    </w:p>
    <w:p w:rsidR="007477B5" w:rsidRPr="006158D2" w:rsidRDefault="00F6039D">
      <w:pPr>
        <w:tabs>
          <w:tab w:val="left" w:pos="540"/>
        </w:tabs>
        <w:spacing w:after="0" w:line="276" w:lineRule="auto"/>
        <w:ind w:left="1080"/>
        <w:contextualSpacing/>
        <w:rPr>
          <w:color w:val="auto"/>
          <w:sz w:val="28"/>
          <w:szCs w:val="28"/>
        </w:rPr>
      </w:pPr>
      <w:r w:rsidRPr="006158D2">
        <w:rPr>
          <w:color w:val="auto"/>
          <w:sz w:val="28"/>
          <w:szCs w:val="28"/>
        </w:rPr>
        <w:t>Có các TK 111, 112, 331,...</w:t>
      </w:r>
    </w:p>
    <w:p w:rsidR="007477B5" w:rsidRPr="006158D2" w:rsidRDefault="00F6039D">
      <w:pPr>
        <w:spacing w:after="0" w:line="276" w:lineRule="auto"/>
        <w:ind w:firstLine="567"/>
        <w:contextualSpacing/>
        <w:rPr>
          <w:color w:val="auto"/>
          <w:sz w:val="28"/>
          <w:szCs w:val="28"/>
        </w:rPr>
      </w:pPr>
      <w:r w:rsidRPr="006158D2">
        <w:rPr>
          <w:color w:val="auto"/>
          <w:sz w:val="28"/>
          <w:szCs w:val="28"/>
        </w:rPr>
        <w:t>i) Trị giá vật liệu, dụng cụ xuất thuê ngoài gia công,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154 - Chi phí sản xuất, kinh doanh dở dang.</w:t>
      </w:r>
    </w:p>
    <w:p w:rsidR="007477B5" w:rsidRPr="006158D2" w:rsidRDefault="00F6039D">
      <w:pPr>
        <w:tabs>
          <w:tab w:val="left" w:pos="540"/>
        </w:tabs>
        <w:spacing w:after="0" w:line="276" w:lineRule="auto"/>
        <w:ind w:left="1080"/>
        <w:contextualSpacing/>
        <w:rPr>
          <w:color w:val="auto"/>
          <w:sz w:val="28"/>
          <w:szCs w:val="28"/>
        </w:rPr>
      </w:pPr>
      <w:r w:rsidRPr="006158D2">
        <w:rPr>
          <w:color w:val="auto"/>
          <w:sz w:val="28"/>
          <w:szCs w:val="28"/>
        </w:rPr>
        <w:t>Có TK 152 - Vật liệu, dụng cụ.</w:t>
      </w:r>
    </w:p>
    <w:p w:rsidR="007477B5" w:rsidRPr="006158D2" w:rsidRDefault="00F6039D">
      <w:pPr>
        <w:spacing w:after="0" w:line="276" w:lineRule="auto"/>
        <w:ind w:firstLine="567"/>
        <w:contextualSpacing/>
        <w:rPr>
          <w:color w:val="auto"/>
          <w:sz w:val="28"/>
          <w:szCs w:val="28"/>
        </w:rPr>
      </w:pPr>
      <w:r w:rsidRPr="006158D2">
        <w:rPr>
          <w:color w:val="auto"/>
          <w:sz w:val="28"/>
          <w:szCs w:val="28"/>
        </w:rPr>
        <w:t>k) Nhập kho giá trị vật liệu, dụng cụ, công cụ dụng cụ gia công chế biến xong,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152 - Vật liệu, dụng cụ</w:t>
      </w:r>
    </w:p>
    <w:p w:rsidR="007477B5" w:rsidRPr="006158D2" w:rsidRDefault="00F6039D">
      <w:pPr>
        <w:tabs>
          <w:tab w:val="left" w:pos="540"/>
        </w:tabs>
        <w:spacing w:after="0" w:line="276" w:lineRule="auto"/>
        <w:ind w:left="1080"/>
        <w:contextualSpacing/>
        <w:rPr>
          <w:color w:val="auto"/>
          <w:sz w:val="28"/>
          <w:szCs w:val="28"/>
        </w:rPr>
      </w:pPr>
      <w:r w:rsidRPr="006158D2">
        <w:rPr>
          <w:color w:val="auto"/>
          <w:sz w:val="28"/>
          <w:szCs w:val="28"/>
        </w:rPr>
        <w:t>Có TK 154 - Chi phí sản xuất, kinh doanh dở dang.</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l) Trị giá sản phẩm hỏng không sửa chữa </w:t>
      </w:r>
      <w:r w:rsidRPr="006158D2">
        <w:rPr>
          <w:rFonts w:hint="eastAsia"/>
          <w:color w:val="auto"/>
          <w:sz w:val="28"/>
          <w:szCs w:val="28"/>
        </w:rPr>
        <w:t>đư</w:t>
      </w:r>
      <w:r w:rsidRPr="006158D2">
        <w:rPr>
          <w:color w:val="auto"/>
          <w:sz w:val="28"/>
          <w:szCs w:val="28"/>
        </w:rPr>
        <w:t>ợc, ng</w:t>
      </w:r>
      <w:r w:rsidRPr="006158D2">
        <w:rPr>
          <w:rFonts w:hint="eastAsia"/>
          <w:color w:val="auto"/>
          <w:sz w:val="28"/>
          <w:szCs w:val="28"/>
        </w:rPr>
        <w:t>ư</w:t>
      </w:r>
      <w:r w:rsidRPr="006158D2">
        <w:rPr>
          <w:color w:val="auto"/>
          <w:sz w:val="28"/>
          <w:szCs w:val="28"/>
        </w:rPr>
        <w:t>ời gây ra thiệt hại sản phẩm hỏng phải bồi th</w:t>
      </w:r>
      <w:r w:rsidRPr="006158D2">
        <w:rPr>
          <w:rFonts w:hint="eastAsia"/>
          <w:color w:val="auto"/>
          <w:sz w:val="28"/>
          <w:szCs w:val="28"/>
        </w:rPr>
        <w:t>ư</w:t>
      </w:r>
      <w:r w:rsidRPr="006158D2">
        <w:rPr>
          <w:color w:val="auto"/>
          <w:sz w:val="28"/>
          <w:szCs w:val="28"/>
        </w:rPr>
        <w:t>ờng,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138 - Phải thu khác </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334 - Phải trả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w:t>
      </w:r>
    </w:p>
    <w:p w:rsidR="007477B5" w:rsidRPr="006158D2" w:rsidRDefault="00F6039D">
      <w:pPr>
        <w:tabs>
          <w:tab w:val="left" w:pos="540"/>
        </w:tabs>
        <w:spacing w:after="0" w:line="276" w:lineRule="auto"/>
        <w:ind w:left="1080"/>
        <w:contextualSpacing/>
        <w:rPr>
          <w:color w:val="auto"/>
          <w:sz w:val="28"/>
          <w:szCs w:val="28"/>
        </w:rPr>
      </w:pPr>
      <w:r w:rsidRPr="006158D2">
        <w:rPr>
          <w:color w:val="auto"/>
          <w:sz w:val="28"/>
          <w:szCs w:val="28"/>
        </w:rPr>
        <w:t>Có TK 154 - Chi phí sản xuất, kinh doanh dở dang.</w:t>
      </w:r>
    </w:p>
    <w:p w:rsidR="007477B5" w:rsidRPr="006158D2" w:rsidRDefault="00F6039D">
      <w:pPr>
        <w:spacing w:after="0" w:line="276" w:lineRule="auto"/>
        <w:ind w:firstLine="567"/>
        <w:contextualSpacing/>
        <w:rPr>
          <w:color w:val="auto"/>
          <w:sz w:val="28"/>
          <w:szCs w:val="28"/>
        </w:rPr>
      </w:pPr>
      <w:r w:rsidRPr="006158D2">
        <w:rPr>
          <w:color w:val="auto"/>
          <w:sz w:val="28"/>
          <w:szCs w:val="28"/>
        </w:rPr>
        <w:t>m)</w:t>
      </w:r>
      <w:r w:rsidRPr="006158D2">
        <w:rPr>
          <w:b/>
          <w:bCs/>
          <w:color w:val="auto"/>
          <w:sz w:val="28"/>
          <w:szCs w:val="28"/>
        </w:rPr>
        <w:t xml:space="preserve"> </w:t>
      </w:r>
      <w:r w:rsidRPr="006158D2">
        <w:rPr>
          <w:color w:val="auto"/>
          <w:sz w:val="28"/>
          <w:szCs w:val="28"/>
        </w:rPr>
        <w:t>Chi phí vật liệu, dụng cụ, chi phí nhân công trực tiếp v</w:t>
      </w:r>
      <w:r w:rsidRPr="006158D2">
        <w:rPr>
          <w:rFonts w:hint="eastAsia"/>
          <w:color w:val="auto"/>
          <w:sz w:val="28"/>
          <w:szCs w:val="28"/>
        </w:rPr>
        <w:t>ư</w:t>
      </w:r>
      <w:r w:rsidRPr="006158D2">
        <w:rPr>
          <w:color w:val="auto"/>
          <w:sz w:val="28"/>
          <w:szCs w:val="28"/>
        </w:rPr>
        <w:t>ợt trên mức bình th</w:t>
      </w:r>
      <w:r w:rsidRPr="006158D2">
        <w:rPr>
          <w:rFonts w:hint="eastAsia"/>
          <w:color w:val="auto"/>
          <w:sz w:val="28"/>
          <w:szCs w:val="28"/>
        </w:rPr>
        <w:t>ư</w:t>
      </w:r>
      <w:r w:rsidRPr="006158D2">
        <w:rPr>
          <w:color w:val="auto"/>
          <w:sz w:val="28"/>
          <w:szCs w:val="28"/>
        </w:rPr>
        <w:t xml:space="preserve">ờng, chi phí sản xuất chung cố </w:t>
      </w:r>
      <w:r w:rsidRPr="006158D2">
        <w:rPr>
          <w:rFonts w:hint="eastAsia"/>
          <w:color w:val="auto"/>
          <w:sz w:val="28"/>
          <w:szCs w:val="28"/>
        </w:rPr>
        <w:t>đ</w:t>
      </w:r>
      <w:r w:rsidRPr="006158D2">
        <w:rPr>
          <w:color w:val="auto"/>
          <w:sz w:val="28"/>
          <w:szCs w:val="28"/>
        </w:rPr>
        <w:t xml:space="preserve">ịnh không phân bổ (không </w:t>
      </w:r>
      <w:r w:rsidRPr="006158D2">
        <w:rPr>
          <w:rFonts w:hint="eastAsia"/>
          <w:color w:val="auto"/>
          <w:sz w:val="28"/>
          <w:szCs w:val="28"/>
        </w:rPr>
        <w:t>đư</w:t>
      </w:r>
      <w:r w:rsidRPr="006158D2">
        <w:rPr>
          <w:color w:val="auto"/>
          <w:sz w:val="28"/>
          <w:szCs w:val="28"/>
        </w:rPr>
        <w:t>ợc tính vào trị giá hàng tồn kho) phải hạch toán vào giá vốn hàng bán của kỳ kế toán,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các TK 611, 612 </w:t>
      </w:r>
    </w:p>
    <w:p w:rsidR="007477B5" w:rsidRPr="006158D2" w:rsidRDefault="00F6039D">
      <w:pPr>
        <w:tabs>
          <w:tab w:val="left" w:pos="540"/>
        </w:tabs>
        <w:spacing w:after="0" w:line="276" w:lineRule="auto"/>
        <w:ind w:left="1080"/>
        <w:contextualSpacing/>
        <w:rPr>
          <w:color w:val="auto"/>
          <w:sz w:val="28"/>
          <w:szCs w:val="28"/>
        </w:rPr>
      </w:pPr>
      <w:r w:rsidRPr="006158D2">
        <w:rPr>
          <w:color w:val="auto"/>
          <w:sz w:val="28"/>
          <w:szCs w:val="28"/>
        </w:rPr>
        <w:t xml:space="preserve">Có TK 154 - Chi phí sản xuất, kinh doanh dở dang. </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it-IT"/>
        </w:rPr>
      </w:pPr>
      <w:r w:rsidRPr="006158D2">
        <w:rPr>
          <w:rStyle w:val="Style1chinhtrangChar1BoldCharCharCharChar1"/>
          <w:rFonts w:ascii="Times New Roman" w:hAnsi="Times New Roman"/>
          <w:b w:val="0"/>
          <w:color w:val="auto"/>
          <w:sz w:val="28"/>
          <w:szCs w:val="28"/>
        </w:rPr>
        <w:t>n)</w:t>
      </w:r>
      <w:r w:rsidRPr="006158D2">
        <w:rPr>
          <w:rFonts w:ascii="Times New Roman" w:hAnsi="Times New Roman"/>
          <w:color w:val="auto"/>
          <w:sz w:val="28"/>
          <w:szCs w:val="28"/>
          <w:lang w:val="it-IT"/>
        </w:rPr>
        <w:t xml:space="preserve"> Giá thành sản xuất thực tế sản phẩm sản xuất xong nhập kho hoặc tiêu thụ ngay, ghi: </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156 - Thành phẩm, hàng hóa (nếu nhập kho)</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các TK 611, 612 (nếu sản xuất xong tiêu thụ ngay)</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TK 154 - Chi phí sản xuất, kinh doanh dở dang.</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o) Tr</w:t>
      </w:r>
      <w:r w:rsidRPr="006158D2">
        <w:rPr>
          <w:rFonts w:hint="eastAsia"/>
          <w:color w:val="auto"/>
          <w:sz w:val="28"/>
          <w:szCs w:val="28"/>
          <w:lang w:val="it-IT"/>
        </w:rPr>
        <w:t>ư</w:t>
      </w:r>
      <w:r w:rsidRPr="006158D2">
        <w:rPr>
          <w:color w:val="auto"/>
          <w:sz w:val="28"/>
          <w:szCs w:val="28"/>
          <w:lang w:val="it-IT"/>
        </w:rPr>
        <w:t xml:space="preserve">ờng hợp sản phẩm sản xuất ra </w:t>
      </w:r>
      <w:r w:rsidRPr="006158D2">
        <w:rPr>
          <w:rFonts w:hint="eastAsia"/>
          <w:color w:val="auto"/>
          <w:sz w:val="28"/>
          <w:szCs w:val="28"/>
          <w:lang w:val="it-IT"/>
        </w:rPr>
        <w:t>đư</w:t>
      </w:r>
      <w:r w:rsidRPr="006158D2">
        <w:rPr>
          <w:color w:val="auto"/>
          <w:sz w:val="28"/>
          <w:szCs w:val="28"/>
          <w:lang w:val="it-IT"/>
        </w:rPr>
        <w:t xml:space="preserve">ợc sử dụng tiêu dùng nội bộ ngay hoặc tiếp tục xuất dùng cho hoạt </w:t>
      </w:r>
      <w:r w:rsidRPr="006158D2">
        <w:rPr>
          <w:rFonts w:hint="eastAsia"/>
          <w:color w:val="auto"/>
          <w:sz w:val="28"/>
          <w:szCs w:val="28"/>
          <w:lang w:val="it-IT"/>
        </w:rPr>
        <w:t>đ</w:t>
      </w:r>
      <w:r w:rsidRPr="006158D2">
        <w:rPr>
          <w:color w:val="auto"/>
          <w:sz w:val="28"/>
          <w:szCs w:val="28"/>
          <w:lang w:val="it-IT"/>
        </w:rPr>
        <w:t>ộng XDCB không qua nhập kho, ghi:</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Nợ các TK 642, 2422</w:t>
      </w:r>
    </w:p>
    <w:p w:rsidR="007477B5" w:rsidRPr="006158D2" w:rsidRDefault="00F6039D">
      <w:pPr>
        <w:pStyle w:val="c"/>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154 - Chi phí sản xuất, kinh doanh dở dang.</w:t>
      </w:r>
    </w:p>
    <w:p w:rsidR="007477B5" w:rsidRPr="006158D2" w:rsidRDefault="00F6039D">
      <w:pPr>
        <w:spacing w:after="0" w:line="276" w:lineRule="auto"/>
        <w:ind w:firstLine="566"/>
        <w:contextualSpacing/>
        <w:rPr>
          <w:color w:val="auto"/>
          <w:sz w:val="28"/>
          <w:szCs w:val="28"/>
          <w:lang w:val="it-IT"/>
        </w:rPr>
      </w:pPr>
      <w:r w:rsidRPr="006158D2">
        <w:rPr>
          <w:color w:val="auto"/>
          <w:sz w:val="28"/>
          <w:szCs w:val="28"/>
          <w:lang w:val="it-IT"/>
        </w:rPr>
        <w:t>p) Tr</w:t>
      </w:r>
      <w:r w:rsidRPr="006158D2">
        <w:rPr>
          <w:rFonts w:hint="eastAsia"/>
          <w:color w:val="auto"/>
          <w:sz w:val="28"/>
          <w:szCs w:val="28"/>
          <w:lang w:val="it-IT"/>
        </w:rPr>
        <w:t>ư</w:t>
      </w:r>
      <w:r w:rsidRPr="006158D2">
        <w:rPr>
          <w:color w:val="auto"/>
          <w:sz w:val="28"/>
          <w:szCs w:val="28"/>
          <w:lang w:val="it-IT"/>
        </w:rPr>
        <w:t xml:space="preserve">ờng hợp sau khi </w:t>
      </w:r>
      <w:r w:rsidRPr="006158D2">
        <w:rPr>
          <w:rFonts w:hint="eastAsia"/>
          <w:color w:val="auto"/>
          <w:sz w:val="28"/>
          <w:szCs w:val="28"/>
          <w:lang w:val="it-IT"/>
        </w:rPr>
        <w:t>đã</w:t>
      </w:r>
      <w:r w:rsidRPr="006158D2">
        <w:rPr>
          <w:color w:val="auto"/>
          <w:sz w:val="28"/>
          <w:szCs w:val="28"/>
          <w:lang w:val="it-IT"/>
        </w:rPr>
        <w:t xml:space="preserve"> xuất kho nguyên vật liệu </w:t>
      </w:r>
      <w:r w:rsidRPr="006158D2">
        <w:rPr>
          <w:rFonts w:hint="eastAsia"/>
          <w:color w:val="auto"/>
          <w:sz w:val="28"/>
          <w:szCs w:val="28"/>
          <w:lang w:val="it-IT"/>
        </w:rPr>
        <w:t>đư</w:t>
      </w:r>
      <w:r w:rsidRPr="006158D2">
        <w:rPr>
          <w:color w:val="auto"/>
          <w:sz w:val="28"/>
          <w:szCs w:val="28"/>
          <w:lang w:val="it-IT"/>
        </w:rPr>
        <w:t xml:space="preserve">a vào sản xuất, nếu nhận </w:t>
      </w:r>
      <w:r w:rsidRPr="006158D2">
        <w:rPr>
          <w:rFonts w:hint="eastAsia"/>
          <w:color w:val="auto"/>
          <w:sz w:val="28"/>
          <w:szCs w:val="28"/>
          <w:lang w:val="it-IT"/>
        </w:rPr>
        <w:t>đư</w:t>
      </w:r>
      <w:r w:rsidRPr="006158D2">
        <w:rPr>
          <w:color w:val="auto"/>
          <w:sz w:val="28"/>
          <w:szCs w:val="28"/>
          <w:lang w:val="it-IT"/>
        </w:rPr>
        <w:t>ợc khoản chiết khấu th</w:t>
      </w:r>
      <w:r w:rsidRPr="006158D2">
        <w:rPr>
          <w:rFonts w:hint="eastAsia"/>
          <w:color w:val="auto"/>
          <w:sz w:val="28"/>
          <w:szCs w:val="28"/>
          <w:lang w:val="it-IT"/>
        </w:rPr>
        <w:t>ươ</w:t>
      </w:r>
      <w:r w:rsidRPr="006158D2">
        <w:rPr>
          <w:color w:val="auto"/>
          <w:sz w:val="28"/>
          <w:szCs w:val="28"/>
          <w:lang w:val="it-IT"/>
        </w:rPr>
        <w:t xml:space="preserve">ng mại hoặc giảm giá hàng bán liên quan </w:t>
      </w:r>
      <w:r w:rsidRPr="006158D2">
        <w:rPr>
          <w:rFonts w:hint="eastAsia"/>
          <w:color w:val="auto"/>
          <w:sz w:val="28"/>
          <w:szCs w:val="28"/>
          <w:lang w:val="it-IT"/>
        </w:rPr>
        <w:t>đ</w:t>
      </w:r>
      <w:r w:rsidRPr="006158D2">
        <w:rPr>
          <w:color w:val="auto"/>
          <w:sz w:val="28"/>
          <w:szCs w:val="28"/>
          <w:lang w:val="it-IT"/>
        </w:rPr>
        <w:t xml:space="preserve">ến nguyên vật liệu </w:t>
      </w:r>
      <w:r w:rsidRPr="006158D2">
        <w:rPr>
          <w:rFonts w:hint="eastAsia"/>
          <w:color w:val="auto"/>
          <w:sz w:val="28"/>
          <w:szCs w:val="28"/>
          <w:lang w:val="it-IT"/>
        </w:rPr>
        <w:t>đó</w:t>
      </w:r>
      <w:r w:rsidRPr="006158D2">
        <w:rPr>
          <w:color w:val="auto"/>
          <w:sz w:val="28"/>
          <w:szCs w:val="28"/>
          <w:lang w:val="it-IT"/>
        </w:rPr>
        <w:t xml:space="preserve">, kế toán ghi giảm chi phí sản xuất kinh doanh dở dang </w:t>
      </w:r>
      <w:r w:rsidRPr="006158D2">
        <w:rPr>
          <w:rFonts w:hint="eastAsia"/>
          <w:color w:val="auto"/>
          <w:sz w:val="28"/>
          <w:szCs w:val="28"/>
          <w:lang w:val="it-IT"/>
        </w:rPr>
        <w:t>đ</w:t>
      </w:r>
      <w:r w:rsidRPr="006158D2">
        <w:rPr>
          <w:color w:val="auto"/>
          <w:sz w:val="28"/>
          <w:szCs w:val="28"/>
          <w:lang w:val="it-IT"/>
        </w:rPr>
        <w:t>ối với phần chiết khấu th</w:t>
      </w:r>
      <w:r w:rsidRPr="006158D2">
        <w:rPr>
          <w:rFonts w:hint="eastAsia"/>
          <w:color w:val="auto"/>
          <w:sz w:val="28"/>
          <w:szCs w:val="28"/>
          <w:lang w:val="it-IT"/>
        </w:rPr>
        <w:t>ươ</w:t>
      </w:r>
      <w:r w:rsidRPr="006158D2">
        <w:rPr>
          <w:color w:val="auto"/>
          <w:sz w:val="28"/>
          <w:szCs w:val="28"/>
          <w:lang w:val="it-IT"/>
        </w:rPr>
        <w:t xml:space="preserve">ng mại, giảm giá hàng bán </w:t>
      </w:r>
      <w:r w:rsidRPr="006158D2">
        <w:rPr>
          <w:rFonts w:hint="eastAsia"/>
          <w:color w:val="auto"/>
          <w:sz w:val="28"/>
          <w:szCs w:val="28"/>
          <w:lang w:val="it-IT"/>
        </w:rPr>
        <w:t>đư</w:t>
      </w:r>
      <w:r w:rsidRPr="006158D2">
        <w:rPr>
          <w:color w:val="auto"/>
          <w:sz w:val="28"/>
          <w:szCs w:val="28"/>
          <w:lang w:val="it-IT"/>
        </w:rPr>
        <w:t>ợc h</w:t>
      </w:r>
      <w:r w:rsidRPr="006158D2">
        <w:rPr>
          <w:rFonts w:hint="eastAsia"/>
          <w:color w:val="auto"/>
          <w:sz w:val="28"/>
          <w:szCs w:val="28"/>
          <w:lang w:val="it-IT"/>
        </w:rPr>
        <w:t>ư</w:t>
      </w:r>
      <w:r w:rsidRPr="006158D2">
        <w:rPr>
          <w:color w:val="auto"/>
          <w:sz w:val="28"/>
          <w:szCs w:val="28"/>
          <w:lang w:val="it-IT"/>
        </w:rPr>
        <w:t>ởng t</w:t>
      </w:r>
      <w:r w:rsidRPr="006158D2">
        <w:rPr>
          <w:rFonts w:hint="eastAsia"/>
          <w:color w:val="auto"/>
          <w:sz w:val="28"/>
          <w:szCs w:val="28"/>
          <w:lang w:val="it-IT"/>
        </w:rPr>
        <w:t>ươ</w:t>
      </w:r>
      <w:r w:rsidRPr="006158D2">
        <w:rPr>
          <w:color w:val="auto"/>
          <w:sz w:val="28"/>
          <w:szCs w:val="28"/>
          <w:lang w:val="it-IT"/>
        </w:rPr>
        <w:t xml:space="preserve">ng ứng với số nguyên vật liệu </w:t>
      </w:r>
      <w:r w:rsidRPr="006158D2">
        <w:rPr>
          <w:rFonts w:hint="eastAsia"/>
          <w:color w:val="auto"/>
          <w:sz w:val="28"/>
          <w:szCs w:val="28"/>
          <w:lang w:val="it-IT"/>
        </w:rPr>
        <w:t>đã</w:t>
      </w:r>
      <w:r w:rsidRPr="006158D2">
        <w:rPr>
          <w:color w:val="auto"/>
          <w:sz w:val="28"/>
          <w:szCs w:val="28"/>
          <w:lang w:val="it-IT"/>
        </w:rPr>
        <w:t xml:space="preserve"> xuất dùng </w:t>
      </w:r>
      <w:r w:rsidRPr="006158D2">
        <w:rPr>
          <w:rFonts w:hint="eastAsia"/>
          <w:color w:val="auto"/>
          <w:sz w:val="28"/>
          <w:szCs w:val="28"/>
          <w:lang w:val="it-IT"/>
        </w:rPr>
        <w:t>đ</w:t>
      </w:r>
      <w:r w:rsidRPr="006158D2">
        <w:rPr>
          <w:color w:val="auto"/>
          <w:sz w:val="28"/>
          <w:szCs w:val="28"/>
          <w:lang w:val="it-IT"/>
        </w:rPr>
        <w:t>ể sản xuất sản phẩm dở dang, ghi:</w:t>
      </w:r>
    </w:p>
    <w:p w:rsidR="007477B5" w:rsidRPr="006158D2" w:rsidRDefault="00F6039D">
      <w:pPr>
        <w:spacing w:after="0" w:line="276" w:lineRule="auto"/>
        <w:ind w:firstLine="566"/>
        <w:contextualSpacing/>
        <w:rPr>
          <w:color w:val="auto"/>
          <w:sz w:val="28"/>
          <w:szCs w:val="28"/>
          <w:lang w:val="it-IT"/>
        </w:rPr>
      </w:pPr>
      <w:r w:rsidRPr="006158D2">
        <w:rPr>
          <w:color w:val="auto"/>
          <w:sz w:val="28"/>
          <w:szCs w:val="28"/>
          <w:lang w:val="it-IT"/>
        </w:rPr>
        <w:t>Nợ các TK 111, 112, 331,....</w:t>
      </w:r>
    </w:p>
    <w:p w:rsidR="007477B5" w:rsidRPr="006158D2" w:rsidRDefault="00F6039D">
      <w:pPr>
        <w:spacing w:after="0" w:line="276" w:lineRule="auto"/>
        <w:ind w:leftChars="398" w:left="2692" w:hanging="1617"/>
        <w:contextualSpacing/>
        <w:rPr>
          <w:color w:val="auto"/>
          <w:sz w:val="28"/>
          <w:szCs w:val="28"/>
          <w:lang w:val="it-IT"/>
        </w:rPr>
      </w:pPr>
      <w:r w:rsidRPr="006158D2">
        <w:rPr>
          <w:color w:val="auto"/>
          <w:sz w:val="28"/>
          <w:szCs w:val="28"/>
          <w:lang w:val="it-IT"/>
        </w:rPr>
        <w:t>Có TK 154 - Chi phí sản xuất kinh doanh dở dang (phần chiết khấu th</w:t>
      </w:r>
      <w:r w:rsidRPr="006158D2">
        <w:rPr>
          <w:rFonts w:hint="eastAsia"/>
          <w:color w:val="auto"/>
          <w:sz w:val="28"/>
          <w:szCs w:val="28"/>
          <w:lang w:val="it-IT"/>
        </w:rPr>
        <w:t>ươ</w:t>
      </w:r>
      <w:r w:rsidRPr="006158D2">
        <w:rPr>
          <w:color w:val="auto"/>
          <w:sz w:val="28"/>
          <w:szCs w:val="28"/>
          <w:lang w:val="it-IT"/>
        </w:rPr>
        <w:t xml:space="preserve">ng mại, giảm giá hàng bán </w:t>
      </w:r>
      <w:r w:rsidRPr="006158D2">
        <w:rPr>
          <w:rFonts w:hint="eastAsia"/>
          <w:color w:val="auto"/>
          <w:sz w:val="28"/>
          <w:szCs w:val="28"/>
          <w:lang w:val="it-IT"/>
        </w:rPr>
        <w:t>đư</w:t>
      </w:r>
      <w:r w:rsidRPr="006158D2">
        <w:rPr>
          <w:color w:val="auto"/>
          <w:sz w:val="28"/>
          <w:szCs w:val="28"/>
          <w:lang w:val="it-IT"/>
        </w:rPr>
        <w:t>ợc h</w:t>
      </w:r>
      <w:r w:rsidRPr="006158D2">
        <w:rPr>
          <w:rFonts w:hint="eastAsia"/>
          <w:color w:val="auto"/>
          <w:sz w:val="28"/>
          <w:szCs w:val="28"/>
          <w:lang w:val="it-IT"/>
        </w:rPr>
        <w:t>ư</w:t>
      </w:r>
      <w:r w:rsidRPr="006158D2">
        <w:rPr>
          <w:color w:val="auto"/>
          <w:sz w:val="28"/>
          <w:szCs w:val="28"/>
          <w:lang w:val="it-IT"/>
        </w:rPr>
        <w:t>ởng t</w:t>
      </w:r>
      <w:r w:rsidRPr="006158D2">
        <w:rPr>
          <w:rFonts w:hint="eastAsia"/>
          <w:color w:val="auto"/>
          <w:sz w:val="28"/>
          <w:szCs w:val="28"/>
          <w:lang w:val="it-IT"/>
        </w:rPr>
        <w:t>ươ</w:t>
      </w:r>
      <w:r w:rsidRPr="006158D2">
        <w:rPr>
          <w:color w:val="auto"/>
          <w:sz w:val="28"/>
          <w:szCs w:val="28"/>
          <w:lang w:val="it-IT"/>
        </w:rPr>
        <w:t xml:space="preserve">ng ứng </w:t>
      </w:r>
      <w:r w:rsidRPr="006158D2">
        <w:rPr>
          <w:color w:val="auto"/>
          <w:sz w:val="28"/>
          <w:szCs w:val="28"/>
          <w:lang w:val="it-IT"/>
        </w:rPr>
        <w:lastRenderedPageBreak/>
        <w:t xml:space="preserve">với số nguyên vật liệu </w:t>
      </w:r>
      <w:r w:rsidRPr="006158D2">
        <w:rPr>
          <w:rFonts w:hint="eastAsia"/>
          <w:color w:val="auto"/>
          <w:sz w:val="28"/>
          <w:szCs w:val="28"/>
          <w:lang w:val="it-IT"/>
        </w:rPr>
        <w:t>đã</w:t>
      </w:r>
      <w:r w:rsidRPr="006158D2">
        <w:rPr>
          <w:color w:val="auto"/>
          <w:sz w:val="28"/>
          <w:szCs w:val="28"/>
          <w:lang w:val="it-IT"/>
        </w:rPr>
        <w:t xml:space="preserve"> xuất dùng </w:t>
      </w:r>
      <w:r w:rsidRPr="006158D2">
        <w:rPr>
          <w:rFonts w:hint="eastAsia"/>
          <w:color w:val="auto"/>
          <w:sz w:val="28"/>
          <w:szCs w:val="28"/>
          <w:lang w:val="it-IT"/>
        </w:rPr>
        <w:t>đ</w:t>
      </w:r>
      <w:r w:rsidRPr="006158D2">
        <w:rPr>
          <w:color w:val="auto"/>
          <w:sz w:val="28"/>
          <w:szCs w:val="28"/>
          <w:lang w:val="it-IT"/>
        </w:rPr>
        <w:t>ể sản xuất sản phẩm dở dang)</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 xml:space="preserve">Có TK 133 - Thuế GTGT </w:t>
      </w:r>
      <w:r w:rsidRPr="006158D2">
        <w:rPr>
          <w:rFonts w:hint="eastAsia"/>
          <w:color w:val="auto"/>
          <w:sz w:val="28"/>
          <w:szCs w:val="28"/>
          <w:lang w:val="it-IT"/>
        </w:rPr>
        <w:t>đư</w:t>
      </w:r>
      <w:r w:rsidRPr="006158D2">
        <w:rPr>
          <w:color w:val="auto"/>
          <w:sz w:val="28"/>
          <w:szCs w:val="28"/>
          <w:lang w:val="it-IT"/>
        </w:rPr>
        <w:t xml:space="preserve">ợc khấu trừ (1331) (nếu có).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q)</w:t>
      </w:r>
      <w:r w:rsidRPr="006158D2">
        <w:rPr>
          <w:color w:val="auto"/>
          <w:sz w:val="28"/>
          <w:szCs w:val="28"/>
          <w:lang w:val="vi-VN"/>
        </w:rPr>
        <w:t xml:space="preserve"> </w:t>
      </w:r>
      <w:r w:rsidRPr="006158D2">
        <w:rPr>
          <w:color w:val="auto"/>
          <w:sz w:val="28"/>
          <w:szCs w:val="28"/>
          <w:lang w:val="it-IT"/>
        </w:rPr>
        <w:t>Tr</w:t>
      </w:r>
      <w:r w:rsidRPr="006158D2">
        <w:rPr>
          <w:rFonts w:hint="eastAsia"/>
          <w:color w:val="auto"/>
          <w:sz w:val="28"/>
          <w:szCs w:val="28"/>
          <w:lang w:val="it-IT"/>
        </w:rPr>
        <w:t>ư</w:t>
      </w:r>
      <w:r w:rsidRPr="006158D2">
        <w:rPr>
          <w:color w:val="auto"/>
          <w:sz w:val="28"/>
          <w:szCs w:val="28"/>
          <w:lang w:val="it-IT"/>
        </w:rPr>
        <w:t>ờng hợp sản phẩm sản xuất xong, không tiến hành nhập kho hoặc dịch vụ sản xuất xong mà chuyển giao thẳng cho ng</w:t>
      </w:r>
      <w:r w:rsidRPr="006158D2">
        <w:rPr>
          <w:rFonts w:hint="eastAsia"/>
          <w:color w:val="auto"/>
          <w:sz w:val="28"/>
          <w:szCs w:val="28"/>
          <w:lang w:val="it-IT"/>
        </w:rPr>
        <w:t>ư</w:t>
      </w:r>
      <w:r w:rsidRPr="006158D2">
        <w:rPr>
          <w:color w:val="auto"/>
          <w:sz w:val="28"/>
          <w:szCs w:val="28"/>
          <w:lang w:val="it-IT"/>
        </w:rPr>
        <w:t xml:space="preserve">ời mua hàng (sản phẩm </w:t>
      </w:r>
      <w:r w:rsidRPr="006158D2">
        <w:rPr>
          <w:rFonts w:hint="eastAsia"/>
          <w:color w:val="auto"/>
          <w:sz w:val="28"/>
          <w:szCs w:val="28"/>
          <w:lang w:val="it-IT"/>
        </w:rPr>
        <w:t>đ</w:t>
      </w:r>
      <w:r w:rsidRPr="006158D2">
        <w:rPr>
          <w:color w:val="auto"/>
          <w:sz w:val="28"/>
          <w:szCs w:val="28"/>
          <w:lang w:val="it-IT"/>
        </w:rPr>
        <w:t>iện, n</w:t>
      </w:r>
      <w:r w:rsidRPr="006158D2">
        <w:rPr>
          <w:rFonts w:hint="eastAsia"/>
          <w:color w:val="auto"/>
          <w:sz w:val="28"/>
          <w:szCs w:val="28"/>
          <w:lang w:val="it-IT"/>
        </w:rPr>
        <w:t>ư</w:t>
      </w:r>
      <w:r w:rsidRPr="006158D2">
        <w:rPr>
          <w:color w:val="auto"/>
          <w:sz w:val="28"/>
          <w:szCs w:val="28"/>
          <w:lang w:val="it-IT"/>
        </w:rPr>
        <w:t>ớc...), ghi:</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các TK 611, 612 </w:t>
      </w:r>
    </w:p>
    <w:p w:rsidR="007477B5" w:rsidRPr="006158D2" w:rsidRDefault="00F6039D">
      <w:pPr>
        <w:spacing w:after="0" w:line="276" w:lineRule="auto"/>
        <w:ind w:left="720" w:firstLine="360"/>
        <w:contextualSpacing/>
        <w:rPr>
          <w:color w:val="auto"/>
          <w:sz w:val="28"/>
          <w:szCs w:val="28"/>
          <w:lang w:val="it-IT"/>
        </w:rPr>
      </w:pPr>
      <w:r w:rsidRPr="006158D2">
        <w:rPr>
          <w:color w:val="auto"/>
          <w:sz w:val="28"/>
          <w:szCs w:val="28"/>
          <w:lang w:val="it-IT"/>
        </w:rPr>
        <w:t>Có TK 154 - Chi phí sản xuất, kinh doanh dở dang.</w:t>
      </w:r>
    </w:p>
    <w:p w:rsidR="007477B5" w:rsidRPr="006158D2" w:rsidRDefault="00F6039D" w:rsidP="006B2D92">
      <w:pPr>
        <w:pStyle w:val="s"/>
        <w:spacing w:after="0" w:line="276" w:lineRule="auto"/>
        <w:ind w:firstLineChars="192" w:firstLine="540"/>
        <w:contextualSpacing/>
        <w:jc w:val="both"/>
        <w:rPr>
          <w:rFonts w:ascii="Times New Roman" w:hAnsi="Times New Roman"/>
          <w:i/>
          <w:color w:val="auto"/>
          <w:sz w:val="28"/>
          <w:szCs w:val="28"/>
          <w:lang w:val="it-IT"/>
        </w:rPr>
      </w:pPr>
      <w:r w:rsidRPr="006158D2">
        <w:rPr>
          <w:rFonts w:ascii="Times New Roman" w:hAnsi="Times New Roman"/>
          <w:i/>
          <w:color w:val="auto"/>
          <w:sz w:val="28"/>
          <w:szCs w:val="28"/>
          <w:lang w:val="it-IT"/>
        </w:rPr>
        <w:t>7.10. Hạch toán trong ngành kinh doanh dịch vụ</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Phương pháp kế toán trên Tài khoản </w:t>
      </w:r>
      <w:r w:rsidRPr="006158D2">
        <w:rPr>
          <w:rFonts w:ascii="Times New Roman" w:hAnsi="Times New Roman"/>
          <w:iCs/>
          <w:color w:val="auto"/>
          <w:sz w:val="28"/>
          <w:szCs w:val="28"/>
          <w:lang w:val="it-IT"/>
        </w:rPr>
        <w:t>1</w:t>
      </w:r>
      <w:r w:rsidRPr="006158D2">
        <w:rPr>
          <w:rFonts w:ascii="Times New Roman" w:hAnsi="Times New Roman"/>
          <w:color w:val="auto"/>
          <w:sz w:val="28"/>
          <w:szCs w:val="28"/>
          <w:lang w:val="it-IT"/>
        </w:rPr>
        <w:t>54 tại các HTX thuộc ngành kinh doanh dịch vụ tương tự như đối với ngành công nghiệp. Ngoài ra cần chú ý các nghiệp vụ:</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a) Kết chuyển giá thành thực tế của khối lượng dịch vụ đã hoàn thành và đã chuyển giao cho người mua và được xác định là đã bán trong kỳ, ghi:</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các TK 611, 612 </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TK 154 - Chi phí sản xuất, kinh doanh dở dang.</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it-IT"/>
        </w:rPr>
        <w:t xml:space="preserve">b) </w:t>
      </w:r>
      <w:r w:rsidRPr="006158D2">
        <w:rPr>
          <w:color w:val="auto"/>
          <w:sz w:val="28"/>
          <w:szCs w:val="28"/>
          <w:lang w:val="vi-VN"/>
        </w:rPr>
        <w:t>Khi sử dụng dịch vụ tiêu dùng nội bộ,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các TK 154, 242, 642</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154 - Chi phí sản xuất, kinh doanh dở dang.</w:t>
      </w:r>
    </w:p>
    <w:p w:rsidR="007477B5" w:rsidRPr="006158D2" w:rsidRDefault="00F6039D" w:rsidP="006B2D92">
      <w:pPr>
        <w:pStyle w:val="11chucdanhnguoiky-co11CharCharChar"/>
        <w:spacing w:after="0" w:line="276" w:lineRule="auto"/>
        <w:ind w:firstLineChars="192" w:firstLine="540"/>
        <w:contextualSpacing/>
        <w:jc w:val="both"/>
        <w:rPr>
          <w:rFonts w:ascii="Times New Roman" w:hAnsi="Times New Roman"/>
          <w:i/>
          <w:color w:val="auto"/>
          <w:sz w:val="28"/>
          <w:szCs w:val="28"/>
          <w:lang w:val="vi-VN"/>
        </w:rPr>
      </w:pPr>
      <w:r w:rsidRPr="006158D2">
        <w:rPr>
          <w:rFonts w:ascii="Times New Roman" w:hAnsi="Times New Roman"/>
          <w:i/>
          <w:color w:val="auto"/>
          <w:sz w:val="28"/>
          <w:szCs w:val="28"/>
          <w:lang w:val="en-US"/>
        </w:rPr>
        <w:t>7.</w:t>
      </w:r>
      <w:r w:rsidRPr="006158D2">
        <w:rPr>
          <w:rFonts w:ascii="Times New Roman" w:hAnsi="Times New Roman"/>
          <w:i/>
          <w:color w:val="auto"/>
          <w:sz w:val="28"/>
          <w:szCs w:val="28"/>
          <w:lang w:val="vi-VN"/>
        </w:rPr>
        <w:t>1</w:t>
      </w:r>
      <w:r w:rsidRPr="006158D2">
        <w:rPr>
          <w:rFonts w:ascii="Times New Roman" w:hAnsi="Times New Roman"/>
          <w:i/>
          <w:color w:val="auto"/>
          <w:sz w:val="28"/>
          <w:szCs w:val="28"/>
          <w:lang w:val="en-US"/>
        </w:rPr>
        <w:t>1</w:t>
      </w:r>
      <w:r w:rsidRPr="006158D2">
        <w:rPr>
          <w:rFonts w:ascii="Times New Roman" w:hAnsi="Times New Roman"/>
          <w:i/>
          <w:color w:val="auto"/>
          <w:sz w:val="28"/>
          <w:szCs w:val="28"/>
          <w:lang w:val="vi-VN"/>
        </w:rPr>
        <w:t xml:space="preserve">. </w:t>
      </w:r>
      <w:r w:rsidRPr="006158D2">
        <w:rPr>
          <w:rFonts w:ascii="Times New Roman" w:hAnsi="Times New Roman"/>
          <w:i/>
          <w:color w:val="auto"/>
          <w:sz w:val="28"/>
          <w:szCs w:val="28"/>
          <w:lang w:val="en-US"/>
        </w:rPr>
        <w:t>Hạch toán</w:t>
      </w:r>
      <w:r w:rsidRPr="006158D2">
        <w:rPr>
          <w:rFonts w:ascii="Times New Roman" w:hAnsi="Times New Roman"/>
          <w:i/>
          <w:color w:val="auto"/>
          <w:sz w:val="28"/>
          <w:szCs w:val="28"/>
          <w:lang w:val="vi-VN"/>
        </w:rPr>
        <w:t xml:space="preserve"> trong ngành xây dựng</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b/>
          <w:i/>
          <w:color w:val="auto"/>
          <w:sz w:val="28"/>
          <w:szCs w:val="28"/>
          <w:lang w:val="vi-VN"/>
        </w:rPr>
      </w:pPr>
      <w:r w:rsidRPr="006158D2">
        <w:rPr>
          <w:rFonts w:ascii="Times New Roman" w:hAnsi="Times New Roman"/>
          <w:color w:val="auto"/>
          <w:sz w:val="28"/>
          <w:szCs w:val="28"/>
          <w:lang w:val="vi-VN"/>
        </w:rPr>
        <w:t>7.11.1. Hạch toán tập hợp chi phí xây lắp (bên Nợ Tài khoản 154 chi tiết “Xây lắp”):</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a) Hạch toán khoản mục vật liệu, dụng cụ trực tiếp: </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Căn cứ vào Bảng phân bổ vật liệu, dụng cụ cho từng công trình, hạng mục công trình, ghi:</w:t>
      </w:r>
    </w:p>
    <w:p w:rsidR="007477B5" w:rsidRPr="006158D2" w:rsidRDefault="00F6039D">
      <w:pPr>
        <w:pStyle w:val="1chinhtrangChar1CharCharCharChar"/>
        <w:spacing w:before="0" w:after="0" w:line="276" w:lineRule="auto"/>
        <w:ind w:leftChars="200" w:left="1985" w:hanging="1445"/>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154 - Chi phí sản xuất, kinh doanh dở dang (chi tiết chi phí vật liệu, dụng cụ trực tiếp) </w:t>
      </w:r>
    </w:p>
    <w:p w:rsidR="007477B5" w:rsidRPr="006158D2" w:rsidRDefault="00F6039D">
      <w:pPr>
        <w:pStyle w:val="1chinhtrangChar1CharCharCharChar"/>
        <w:spacing w:before="0" w:after="0" w:line="276" w:lineRule="auto"/>
        <w:ind w:leftChars="200" w:left="1985" w:hanging="1445"/>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các TK 611, 612 (chi phí </w:t>
      </w:r>
      <w:r w:rsidRPr="006158D2">
        <w:rPr>
          <w:rFonts w:ascii="Times New Roman" w:hAnsi="Times New Roman"/>
          <w:color w:val="auto"/>
          <w:sz w:val="28"/>
          <w:szCs w:val="28"/>
          <w:lang w:val="it-IT"/>
        </w:rPr>
        <w:t>nguyên vật liệu</w:t>
      </w:r>
      <w:r w:rsidRPr="006158D2">
        <w:rPr>
          <w:rFonts w:ascii="Times New Roman" w:hAnsi="Times New Roman"/>
          <w:color w:val="auto"/>
          <w:sz w:val="28"/>
          <w:szCs w:val="28"/>
          <w:lang w:val="vi-VN"/>
        </w:rPr>
        <w:t xml:space="preserve"> trực tiếp trên mức bình thường)</w:t>
      </w:r>
    </w:p>
    <w:p w:rsidR="007477B5" w:rsidRPr="006158D2" w:rsidRDefault="00F6039D">
      <w:pPr>
        <w:pStyle w:val="1chinhtrangChar1CharCharCharChar"/>
        <w:spacing w:before="0" w:after="0" w:line="276" w:lineRule="auto"/>
        <w:ind w:left="720" w:firstLine="36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152 - Vật liệu, dụng cụ.</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b) Hạch toán khoản mục chi phí nhân công trực tiếp: </w:t>
      </w:r>
    </w:p>
    <w:p w:rsidR="007477B5" w:rsidRPr="006158D2" w:rsidRDefault="00F6039D">
      <w:pPr>
        <w:spacing w:after="0" w:line="276" w:lineRule="auto"/>
        <w:ind w:firstLine="567"/>
        <w:contextualSpacing/>
        <w:rPr>
          <w:color w:val="auto"/>
          <w:sz w:val="28"/>
          <w:szCs w:val="28"/>
        </w:rPr>
      </w:pPr>
      <w:r w:rsidRPr="006158D2">
        <w:rPr>
          <w:color w:val="auto"/>
          <w:sz w:val="28"/>
          <w:szCs w:val="28"/>
        </w:rPr>
        <w:t>- Tiền l</w:t>
      </w:r>
      <w:r w:rsidRPr="006158D2">
        <w:rPr>
          <w:rFonts w:hint="eastAsia"/>
          <w:color w:val="auto"/>
          <w:sz w:val="28"/>
          <w:szCs w:val="28"/>
        </w:rPr>
        <w:t>ươ</w:t>
      </w:r>
      <w:r w:rsidRPr="006158D2">
        <w:rPr>
          <w:color w:val="auto"/>
          <w:sz w:val="28"/>
          <w:szCs w:val="28"/>
        </w:rPr>
        <w:t>ng, tiền công và các khoản khác phải trả cho công nhân sản xuất, nhân viên quản lý bộ phận xây lắp,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154 - Chi phí sản xuất, kinh doanh dở dang</w:t>
      </w:r>
    </w:p>
    <w:p w:rsidR="007477B5" w:rsidRPr="006158D2" w:rsidRDefault="00F6039D">
      <w:pPr>
        <w:spacing w:after="0" w:line="276" w:lineRule="auto"/>
        <w:ind w:left="1080"/>
        <w:contextualSpacing/>
        <w:rPr>
          <w:color w:val="auto"/>
          <w:sz w:val="28"/>
          <w:szCs w:val="28"/>
        </w:rPr>
      </w:pPr>
      <w:r w:rsidRPr="006158D2">
        <w:rPr>
          <w:color w:val="auto"/>
          <w:sz w:val="28"/>
          <w:szCs w:val="28"/>
        </w:rPr>
        <w:t>Có TK 334 - Phải trả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Tính, trích bảo hiểm xã hội, bảo hiểm y tế, bảo hiểm thất nghiệp, bảo hiểm tai nạn lao </w:t>
      </w:r>
      <w:r w:rsidRPr="006158D2">
        <w:rPr>
          <w:rFonts w:hint="eastAsia"/>
          <w:color w:val="auto"/>
          <w:sz w:val="28"/>
          <w:szCs w:val="28"/>
        </w:rPr>
        <w:t>đ</w:t>
      </w:r>
      <w:r w:rsidRPr="006158D2">
        <w:rPr>
          <w:color w:val="auto"/>
          <w:sz w:val="28"/>
          <w:szCs w:val="28"/>
        </w:rPr>
        <w:t xml:space="preserve">ộng, kinh phí công </w:t>
      </w:r>
      <w:r w:rsidRPr="006158D2">
        <w:rPr>
          <w:rFonts w:hint="eastAsia"/>
          <w:color w:val="auto"/>
          <w:sz w:val="28"/>
          <w:szCs w:val="28"/>
        </w:rPr>
        <w:t>đ</w:t>
      </w:r>
      <w:r w:rsidRPr="006158D2">
        <w:rPr>
          <w:color w:val="auto"/>
          <w:sz w:val="28"/>
          <w:szCs w:val="28"/>
        </w:rPr>
        <w:t>oàn (Phần tính vào chi phí HTX phải chịu) tính trên số tiền l</w:t>
      </w:r>
      <w:r w:rsidRPr="006158D2">
        <w:rPr>
          <w:rFonts w:hint="eastAsia"/>
          <w:color w:val="auto"/>
          <w:sz w:val="28"/>
          <w:szCs w:val="28"/>
        </w:rPr>
        <w:t>ươ</w:t>
      </w:r>
      <w:r w:rsidRPr="006158D2">
        <w:rPr>
          <w:color w:val="auto"/>
          <w:sz w:val="28"/>
          <w:szCs w:val="28"/>
        </w:rPr>
        <w:t xml:space="preserve">ng, tiền công phải trả công nhân sản xuất, nhân viên </w:t>
      </w:r>
      <w:r w:rsidRPr="006158D2">
        <w:rPr>
          <w:color w:val="auto"/>
          <w:sz w:val="28"/>
          <w:szCs w:val="28"/>
        </w:rPr>
        <w:lastRenderedPageBreak/>
        <w:t xml:space="preserve">quản lý bộ phận xây lắp theo chế </w:t>
      </w:r>
      <w:r w:rsidRPr="006158D2">
        <w:rPr>
          <w:rFonts w:hint="eastAsia"/>
          <w:color w:val="auto"/>
          <w:sz w:val="28"/>
          <w:szCs w:val="28"/>
        </w:rPr>
        <w:t>đ</w:t>
      </w:r>
      <w:r w:rsidRPr="006158D2">
        <w:rPr>
          <w:color w:val="auto"/>
          <w:sz w:val="28"/>
          <w:szCs w:val="28"/>
        </w:rPr>
        <w:t xml:space="preserve">ộ quy </w:t>
      </w:r>
      <w:r w:rsidRPr="006158D2">
        <w:rPr>
          <w:rFonts w:hint="eastAsia"/>
          <w:color w:val="auto"/>
          <w:sz w:val="28"/>
          <w:szCs w:val="28"/>
        </w:rPr>
        <w:t>đ</w:t>
      </w:r>
      <w:r w:rsidRPr="006158D2">
        <w:rPr>
          <w:color w:val="auto"/>
          <w:sz w:val="28"/>
          <w:szCs w:val="28"/>
        </w:rPr>
        <w:t>ịnh,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154 - Chi phí sản xuất, kinh doanh dở dang</w:t>
      </w:r>
    </w:p>
    <w:p w:rsidR="007477B5" w:rsidRPr="006158D2" w:rsidRDefault="00F6039D">
      <w:pPr>
        <w:spacing w:after="0" w:line="276" w:lineRule="auto"/>
        <w:ind w:left="1080"/>
        <w:contextualSpacing/>
        <w:rPr>
          <w:color w:val="auto"/>
          <w:sz w:val="28"/>
          <w:szCs w:val="28"/>
        </w:rPr>
      </w:pPr>
      <w:r w:rsidRPr="006158D2">
        <w:rPr>
          <w:color w:val="auto"/>
          <w:sz w:val="28"/>
          <w:szCs w:val="28"/>
        </w:rPr>
        <w:t>Có TK 335 - Các khoản phải nộp theo l</w:t>
      </w:r>
      <w:r w:rsidRPr="006158D2">
        <w:rPr>
          <w:rFonts w:hint="eastAsia"/>
          <w:color w:val="auto"/>
          <w:sz w:val="28"/>
          <w:szCs w:val="28"/>
        </w:rPr>
        <w:t>ươ</w:t>
      </w:r>
      <w:r w:rsidRPr="006158D2">
        <w:rPr>
          <w:color w:val="auto"/>
          <w:sz w:val="28"/>
          <w:szCs w:val="28"/>
        </w:rPr>
        <w:t>ng.</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 Hạch toán khoản mục chi phí sử dụng máy thi công:</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Căn cứ vào Bảng phân bổ chi phí sử dụng máy thi công (chi phí thực tế ca máy) tính cho từng công trình, hạng mục công trình, ghi: </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154 - Chi phí sản xuất, kinh doanh dở dang</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611, 612 (số chi phí trên mức bình thường)</w:t>
      </w:r>
    </w:p>
    <w:p w:rsidR="007477B5" w:rsidRPr="006158D2" w:rsidRDefault="00F6039D">
      <w:pPr>
        <w:pStyle w:val="1chinhtrangChar1CharCharCharChar"/>
        <w:spacing w:before="0" w:after="0" w:line="276" w:lineRule="auto"/>
        <w:ind w:left="1080"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các TK 111, 112, 242, 152, 331, 334, 335,… </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d) Hạch toán khoản mục chi phí sản xuất chung:</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Khi phát sinh các khoản chi phí sản xuất chung trong kỳ, căn cứ vào các chứng từ có liên quan, ghi:</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154 - Chi phí sản xuất, kinh doanh dở dang</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133 - Thuế GTGT được khấu trừ (nếu có)</w:t>
      </w:r>
    </w:p>
    <w:p w:rsidR="007477B5" w:rsidRPr="006158D2" w:rsidRDefault="00F6039D">
      <w:pPr>
        <w:pStyle w:val="1chinhtrangChar1CharCharCharChar"/>
        <w:spacing w:before="0" w:after="0" w:line="276" w:lineRule="auto"/>
        <w:ind w:left="1080"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 152, 214, 242, 334, 338,...</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7.11.2. Hạch toán kết chuyển chi phí xây lắp (bên Có TK 154 chi tiết "Xây lắp"):</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a) Các chi phí của hợp đồng không thể thu hồi (ví dụ: Không đủ tính thực thi về mặt pháp lý như có sự nghi ngờ về hiệu lực của nó, hoặc hợp đồng mà khách hàng không thể thực thi nghĩa vụ của mình...) phải được ghi nhận ngay vào giá vốn hàng bán trong kỳ, ghi:</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các TK 611, 612 </w:t>
      </w:r>
    </w:p>
    <w:p w:rsidR="007477B5" w:rsidRPr="006158D2" w:rsidRDefault="00F6039D">
      <w:pPr>
        <w:pStyle w:val="1chinhtrangChar1CharCharCharChar"/>
        <w:spacing w:before="0" w:after="0" w:line="276" w:lineRule="auto"/>
        <w:ind w:left="720" w:firstLine="36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154 - Chi phí sản xuất, kinh doanh dở dang.</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b)</w:t>
      </w:r>
      <w:r w:rsidRPr="006158D2">
        <w:rPr>
          <w:rFonts w:ascii="Times New Roman" w:hAnsi="Times New Roman"/>
          <w:i/>
          <w:color w:val="auto"/>
          <w:sz w:val="28"/>
          <w:szCs w:val="28"/>
          <w:lang w:val="vi-VN"/>
        </w:rPr>
        <w:t xml:space="preserve"> </w:t>
      </w:r>
      <w:r w:rsidRPr="006158D2">
        <w:rPr>
          <w:rFonts w:ascii="Times New Roman" w:hAnsi="Times New Roman"/>
          <w:color w:val="auto"/>
          <w:sz w:val="28"/>
          <w:szCs w:val="28"/>
          <w:lang w:val="vi-VN"/>
        </w:rPr>
        <w:t>Các khoản thu từ việc bán vật liệu, dụng cụ thừa, phế liệu thu hồi và thanh lý máy móc, thiết bị thi công khi kết thúc hợp đồng xây dựng:</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111, 112, 131,... (tổng giá thanh toán)</w:t>
      </w:r>
    </w:p>
    <w:p w:rsidR="007477B5" w:rsidRPr="006158D2" w:rsidRDefault="00F6039D">
      <w:pPr>
        <w:pStyle w:val="1chinhtrangChar1CharCharCharChar"/>
        <w:spacing w:before="0" w:after="0" w:line="276" w:lineRule="auto"/>
        <w:ind w:firstLineChars="385" w:firstLine="107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154 - Chi phí sản xuất, kinh doanh dở dang</w:t>
      </w:r>
    </w:p>
    <w:p w:rsidR="007477B5" w:rsidRPr="006158D2" w:rsidRDefault="00F6039D">
      <w:pPr>
        <w:pStyle w:val="1chinhtrangChar1CharCharCharChar"/>
        <w:spacing w:before="0" w:after="0" w:line="276" w:lineRule="auto"/>
        <w:ind w:firstLineChars="385" w:firstLine="107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3331 - Thuế GTGT phải nộp (nếu có).</w:t>
      </w:r>
    </w:p>
    <w:p w:rsidR="007477B5" w:rsidRPr="006158D2" w:rsidRDefault="00F6039D">
      <w:pPr>
        <w:pStyle w:val="1chinhtrangChar1CharChar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w:t>
      </w:r>
      <w:r w:rsidRPr="006158D2">
        <w:rPr>
          <w:rFonts w:ascii="Times New Roman" w:hAnsi="Times New Roman"/>
          <w:i/>
          <w:color w:val="auto"/>
          <w:sz w:val="28"/>
          <w:szCs w:val="28"/>
          <w:lang w:val="vi-VN"/>
        </w:rPr>
        <w:t xml:space="preserve"> </w:t>
      </w:r>
      <w:r w:rsidRPr="006158D2">
        <w:rPr>
          <w:rFonts w:ascii="Times New Roman" w:hAnsi="Times New Roman"/>
          <w:color w:val="auto"/>
          <w:sz w:val="28"/>
          <w:szCs w:val="28"/>
          <w:lang w:val="vi-VN"/>
        </w:rPr>
        <w:t>Cuối kỳ, căn cứ vào giá thành sản xuất sản phẩm xây lắp thực tế hoàn thành chờ bán hoặc được xác định là đã bán:</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Trường hợp sản phẩm xây lắp bàn giao cho khách hàng, được xác định là đã bán, căn cứ vào giá thành sản phẩm xây lắp hoàn thành, ghi:</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các TK 611, 612 </w:t>
      </w:r>
    </w:p>
    <w:p w:rsidR="007477B5" w:rsidRPr="006158D2" w:rsidRDefault="00F6039D">
      <w:pPr>
        <w:pStyle w:val="1chinhtrangChar1CharCharCharChar"/>
        <w:spacing w:before="0" w:after="0" w:line="276" w:lineRule="auto"/>
        <w:ind w:firstLineChars="385" w:firstLine="107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154 - Chí phí sản xuất, kinh doanh dở dang (chi tiết “Xây lắp”).</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Trường hợp sản phẩm xây lắp hoàn thành chờ bán, căn cứ vào giá thành sản phẩm xây lắp hoàn thành chờ bán, ghi:</w:t>
      </w:r>
    </w:p>
    <w:p w:rsidR="007477B5" w:rsidRPr="006158D2" w:rsidRDefault="00F6039D" w:rsidP="006B2D92">
      <w:pPr>
        <w:pStyle w:val="1chinhtrangChar1CharCharCharChar"/>
        <w:spacing w:before="0"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156 - Thành phẩm, hàng hóa</w:t>
      </w:r>
    </w:p>
    <w:p w:rsidR="007477B5" w:rsidRPr="006158D2" w:rsidRDefault="00F6039D">
      <w:pPr>
        <w:pStyle w:val="1chinhtrangChar1CharCharCharChar"/>
        <w:spacing w:before="0" w:after="0" w:line="276" w:lineRule="auto"/>
        <w:ind w:firstLine="1080"/>
        <w:contextualSpacing/>
        <w:rPr>
          <w:color w:val="auto"/>
          <w:sz w:val="28"/>
          <w:szCs w:val="28"/>
        </w:rPr>
      </w:pPr>
      <w:r w:rsidRPr="006158D2">
        <w:rPr>
          <w:rFonts w:ascii="Times New Roman" w:hAnsi="Times New Roman"/>
          <w:color w:val="auto"/>
          <w:sz w:val="28"/>
          <w:szCs w:val="28"/>
          <w:lang w:val="vi-VN"/>
        </w:rPr>
        <w:t>Có TK 154 - Chi phí sản xuất, kinh doanh dở dang (chi tiết “Xây lắp”).</w:t>
      </w:r>
      <w:r w:rsidRPr="006158D2">
        <w:rPr>
          <w:b/>
          <w:color w:val="auto"/>
          <w:sz w:val="28"/>
          <w:szCs w:val="28"/>
          <w:lang w:val="es-ES"/>
        </w:rPr>
        <w:br w:type="page"/>
      </w:r>
    </w:p>
    <w:p w:rsidR="007477B5" w:rsidRPr="006158D2" w:rsidRDefault="00F6039D">
      <w:pPr>
        <w:widowControl/>
        <w:spacing w:after="0" w:line="276" w:lineRule="auto"/>
        <w:contextualSpacing/>
        <w:jc w:val="center"/>
        <w:rPr>
          <w:b/>
          <w:color w:val="auto"/>
          <w:sz w:val="28"/>
          <w:szCs w:val="28"/>
          <w:lang w:val="vi-VN"/>
        </w:rPr>
      </w:pPr>
      <w:r w:rsidRPr="006158D2">
        <w:rPr>
          <w:b/>
          <w:color w:val="auto"/>
          <w:sz w:val="28"/>
          <w:szCs w:val="28"/>
          <w:lang w:val="vi-VN"/>
        </w:rPr>
        <w:lastRenderedPageBreak/>
        <w:t>TÀI KHOẢN 156 - THÀNH PHẨM, HÀNG HÓA</w:t>
      </w:r>
    </w:p>
    <w:p w:rsidR="007477B5" w:rsidRPr="006158D2" w:rsidRDefault="007477B5">
      <w:pPr>
        <w:spacing w:after="0" w:line="276" w:lineRule="auto"/>
        <w:contextualSpacing/>
        <w:rPr>
          <w:color w:val="auto"/>
          <w:sz w:val="28"/>
          <w:szCs w:val="28"/>
          <w:lang w:val="vi-VN"/>
        </w:rPr>
      </w:pP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1. Nguyên tắc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a) Tài khoản này dùng </w:t>
      </w:r>
      <w:r w:rsidRPr="006158D2">
        <w:rPr>
          <w:rFonts w:hint="eastAsia"/>
          <w:color w:val="auto"/>
          <w:sz w:val="28"/>
          <w:szCs w:val="28"/>
          <w:lang w:val="vi-VN"/>
        </w:rPr>
        <w:t>đ</w:t>
      </w:r>
      <w:r w:rsidRPr="006158D2">
        <w:rPr>
          <w:color w:val="auto"/>
          <w:sz w:val="28"/>
          <w:szCs w:val="28"/>
          <w:lang w:val="vi-VN"/>
        </w:rPr>
        <w:t xml:space="preserve">ể phản ánh giá trị hiện có và tình hình biến </w:t>
      </w:r>
      <w:r w:rsidRPr="006158D2">
        <w:rPr>
          <w:rFonts w:hint="eastAsia"/>
          <w:color w:val="auto"/>
          <w:sz w:val="28"/>
          <w:szCs w:val="28"/>
          <w:lang w:val="vi-VN"/>
        </w:rPr>
        <w:t>đ</w:t>
      </w:r>
      <w:r w:rsidRPr="006158D2">
        <w:rPr>
          <w:color w:val="auto"/>
          <w:sz w:val="28"/>
          <w:szCs w:val="28"/>
          <w:lang w:val="vi-VN"/>
        </w:rPr>
        <w:t>ộng của các loại thành phẩm, hàng hóa của HTX.</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Thành phẩm là những sản phẩm </w:t>
      </w:r>
      <w:r w:rsidRPr="006158D2">
        <w:rPr>
          <w:rFonts w:hint="eastAsia"/>
          <w:color w:val="auto"/>
          <w:sz w:val="28"/>
          <w:szCs w:val="28"/>
          <w:lang w:val="vi-VN"/>
        </w:rPr>
        <w:t>đã</w:t>
      </w:r>
      <w:r w:rsidRPr="006158D2">
        <w:rPr>
          <w:color w:val="auto"/>
          <w:sz w:val="28"/>
          <w:szCs w:val="28"/>
          <w:lang w:val="vi-VN"/>
        </w:rPr>
        <w:t xml:space="preserve"> kết thúc quá trình chế biến do các bộ phận của HTX trực tiếp sản xuất hoặc thuê ngoài gia công xong </w:t>
      </w:r>
      <w:r w:rsidRPr="006158D2">
        <w:rPr>
          <w:rFonts w:hint="eastAsia"/>
          <w:color w:val="auto"/>
          <w:sz w:val="28"/>
          <w:szCs w:val="28"/>
          <w:lang w:val="vi-VN"/>
        </w:rPr>
        <w:t>đã</w:t>
      </w:r>
      <w:r w:rsidRPr="006158D2">
        <w:rPr>
          <w:color w:val="auto"/>
          <w:sz w:val="28"/>
          <w:szCs w:val="28"/>
          <w:lang w:val="vi-VN"/>
        </w:rPr>
        <w:t xml:space="preserve"> </w:t>
      </w:r>
      <w:r w:rsidRPr="006158D2">
        <w:rPr>
          <w:rFonts w:hint="eastAsia"/>
          <w:color w:val="auto"/>
          <w:sz w:val="28"/>
          <w:szCs w:val="28"/>
          <w:lang w:val="vi-VN"/>
        </w:rPr>
        <w:t>đư</w:t>
      </w:r>
      <w:r w:rsidRPr="006158D2">
        <w:rPr>
          <w:color w:val="auto"/>
          <w:sz w:val="28"/>
          <w:szCs w:val="28"/>
          <w:lang w:val="vi-VN"/>
        </w:rPr>
        <w:t xml:space="preserve">ợc kiểm nghiệm phù hợp với tiêu chuẩn kỹ thuật và nhập kho.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Hàng hóa là các loại vật t</w:t>
      </w:r>
      <w:r w:rsidRPr="006158D2">
        <w:rPr>
          <w:rFonts w:hint="eastAsia"/>
          <w:color w:val="auto"/>
          <w:sz w:val="28"/>
          <w:szCs w:val="28"/>
          <w:lang w:val="vi-VN"/>
        </w:rPr>
        <w:t>ư</w:t>
      </w:r>
      <w:r w:rsidRPr="006158D2">
        <w:rPr>
          <w:color w:val="auto"/>
          <w:sz w:val="28"/>
          <w:szCs w:val="28"/>
          <w:lang w:val="vi-VN"/>
        </w:rPr>
        <w:t xml:space="preserve">, sản phẩm do HTX mua về với mục </w:t>
      </w:r>
      <w:r w:rsidRPr="006158D2">
        <w:rPr>
          <w:rFonts w:hint="eastAsia"/>
          <w:color w:val="auto"/>
          <w:sz w:val="28"/>
          <w:szCs w:val="28"/>
          <w:lang w:val="vi-VN"/>
        </w:rPr>
        <w:t>đí</w:t>
      </w:r>
      <w:r w:rsidRPr="006158D2">
        <w:rPr>
          <w:color w:val="auto"/>
          <w:sz w:val="28"/>
          <w:szCs w:val="28"/>
          <w:lang w:val="vi-VN"/>
        </w:rPr>
        <w:t xml:space="preserve">ch </w:t>
      </w:r>
      <w:r w:rsidRPr="006158D2">
        <w:rPr>
          <w:rFonts w:hint="eastAsia"/>
          <w:color w:val="auto"/>
          <w:sz w:val="28"/>
          <w:szCs w:val="28"/>
          <w:lang w:val="vi-VN"/>
        </w:rPr>
        <w:t>đ</w:t>
      </w:r>
      <w:r w:rsidRPr="006158D2">
        <w:rPr>
          <w:color w:val="auto"/>
          <w:sz w:val="28"/>
          <w:szCs w:val="28"/>
          <w:lang w:val="vi-VN"/>
        </w:rPr>
        <w:t>ể bán (bán buôn và bán lẻ).</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b) Giá gốc của thành phẩm, hàng hóa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 xml:space="preserve">ịnh theo từng nguồn nhập: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Thành phẩm sản xuất hoàn thành nhập kho, bao gồm chi phí vật liệu, dụng cụ trực tiếp, chi phí nhân công trực tiếp, chi phí sản xuất chung và những chi phí khác có liên quan trực tiếp </w:t>
      </w:r>
      <w:r w:rsidRPr="006158D2">
        <w:rPr>
          <w:rFonts w:hint="eastAsia"/>
          <w:color w:val="auto"/>
          <w:sz w:val="28"/>
          <w:szCs w:val="28"/>
          <w:lang w:val="vi-VN"/>
        </w:rPr>
        <w:t>đ</w:t>
      </w:r>
      <w:r w:rsidRPr="006158D2">
        <w:rPr>
          <w:color w:val="auto"/>
          <w:sz w:val="28"/>
          <w:szCs w:val="28"/>
          <w:lang w:val="vi-VN"/>
        </w:rPr>
        <w:t>ến việc sản xuất sản phẩm.</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Thành phẩm thuê ngoài gia công chế biến, bao gồm: Chi phí vật liệu, dụng cụ trực tiếp, chi phí thuê gia công và các chi phí khác có liên quan trực tiếp </w:t>
      </w:r>
      <w:r w:rsidRPr="006158D2">
        <w:rPr>
          <w:rFonts w:hint="eastAsia"/>
          <w:color w:val="auto"/>
          <w:sz w:val="28"/>
          <w:szCs w:val="28"/>
          <w:lang w:val="vi-VN"/>
        </w:rPr>
        <w:t>đ</w:t>
      </w:r>
      <w:r w:rsidRPr="006158D2">
        <w:rPr>
          <w:color w:val="auto"/>
          <w:sz w:val="28"/>
          <w:szCs w:val="28"/>
          <w:lang w:val="vi-VN"/>
        </w:rPr>
        <w:t>ến quá trình gia công.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Hàng hóa mua vào nhập kho, bao gồm: Giá mua, chi phí thu mua (vận chuyển, bốc xếp, bảo quản hàng từ n</w:t>
      </w:r>
      <w:r w:rsidRPr="006158D2">
        <w:rPr>
          <w:rFonts w:hint="eastAsia"/>
          <w:color w:val="auto"/>
          <w:sz w:val="28"/>
          <w:szCs w:val="28"/>
          <w:lang w:val="vi-VN"/>
        </w:rPr>
        <w:t>ơ</w:t>
      </w:r>
      <w:r w:rsidRPr="006158D2">
        <w:rPr>
          <w:color w:val="auto"/>
          <w:sz w:val="28"/>
          <w:szCs w:val="28"/>
          <w:lang w:val="vi-VN"/>
        </w:rPr>
        <w:t xml:space="preserve">i mua về kho HTX, chi phí bảo hiểm,...), các loại thuế không </w:t>
      </w:r>
      <w:r w:rsidRPr="006158D2">
        <w:rPr>
          <w:rFonts w:hint="eastAsia"/>
          <w:color w:val="auto"/>
          <w:sz w:val="28"/>
          <w:szCs w:val="28"/>
          <w:lang w:val="vi-VN"/>
        </w:rPr>
        <w:t>đư</w:t>
      </w:r>
      <w:r w:rsidRPr="006158D2">
        <w:rPr>
          <w:color w:val="auto"/>
          <w:sz w:val="28"/>
          <w:szCs w:val="28"/>
          <w:lang w:val="vi-VN"/>
        </w:rPr>
        <w:t>ợc khấu trừ hoặc hoàn lại, các chi phí s</w:t>
      </w:r>
      <w:r w:rsidRPr="006158D2">
        <w:rPr>
          <w:rFonts w:hint="eastAsia"/>
          <w:color w:val="auto"/>
          <w:sz w:val="28"/>
          <w:szCs w:val="28"/>
          <w:lang w:val="vi-VN"/>
        </w:rPr>
        <w:t>ơ</w:t>
      </w:r>
      <w:r w:rsidRPr="006158D2">
        <w:rPr>
          <w:color w:val="auto"/>
          <w:sz w:val="28"/>
          <w:szCs w:val="28"/>
          <w:lang w:val="vi-VN"/>
        </w:rPr>
        <w:t xml:space="preserve"> chế, gia công thêm (nếu có).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Không </w:t>
      </w:r>
      <w:r w:rsidRPr="006158D2">
        <w:rPr>
          <w:rFonts w:hint="eastAsia"/>
          <w:color w:val="auto"/>
          <w:sz w:val="28"/>
          <w:szCs w:val="28"/>
          <w:lang w:val="vi-VN"/>
        </w:rPr>
        <w:t>đư</w:t>
      </w:r>
      <w:r w:rsidRPr="006158D2">
        <w:rPr>
          <w:color w:val="auto"/>
          <w:sz w:val="28"/>
          <w:szCs w:val="28"/>
          <w:lang w:val="vi-VN"/>
        </w:rPr>
        <w:t>ợc tính vào giá gốc thành phẩm các chi phí sau: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vật liệu, dụng cụ, chi phí nhân công và các chi phí sản xuất, kinh doanh khác phát sinh trên mức bình th</w:t>
      </w:r>
      <w:r w:rsidRPr="006158D2">
        <w:rPr>
          <w:rFonts w:hint="eastAsia"/>
          <w:color w:val="auto"/>
          <w:sz w:val="28"/>
          <w:szCs w:val="28"/>
          <w:lang w:val="vi-VN"/>
        </w:rPr>
        <w:t>ư</w:t>
      </w:r>
      <w:r w:rsidRPr="006158D2">
        <w:rPr>
          <w:color w:val="auto"/>
          <w:sz w:val="28"/>
          <w:szCs w:val="28"/>
          <w:lang w:val="vi-VN"/>
        </w:rPr>
        <w:t>ờng;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vận chuyển, bảo quản hàng tồn kho trừ các khoản chi phí vận chuyển, bảo quản hàng tồn kho cần thiết cho quá trình sản xuất tiếp theo và chi phí bảo quản trong quá trình mua hàng;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quản lý kinh doanh.</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Không hạch toán vào TK 156 các tr</w:t>
      </w:r>
      <w:r w:rsidRPr="006158D2">
        <w:rPr>
          <w:rFonts w:hint="eastAsia"/>
          <w:color w:val="auto"/>
          <w:sz w:val="28"/>
          <w:szCs w:val="28"/>
          <w:lang w:val="vi-VN"/>
        </w:rPr>
        <w:t>ư</w:t>
      </w:r>
      <w:r w:rsidRPr="006158D2">
        <w:rPr>
          <w:color w:val="auto"/>
          <w:sz w:val="28"/>
          <w:szCs w:val="28"/>
          <w:lang w:val="vi-VN"/>
        </w:rPr>
        <w:t>ờng hợp sau:</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Hàng hóa nhận bán hộ, nhận giữ hộ cho các </w:t>
      </w:r>
      <w:r w:rsidRPr="006158D2">
        <w:rPr>
          <w:rFonts w:hint="eastAsia"/>
          <w:color w:val="auto"/>
          <w:sz w:val="28"/>
          <w:szCs w:val="28"/>
          <w:lang w:val="vi-VN"/>
        </w:rPr>
        <w:t>đơ</w:t>
      </w:r>
      <w:r w:rsidRPr="006158D2">
        <w:rPr>
          <w:color w:val="auto"/>
          <w:sz w:val="28"/>
          <w:szCs w:val="28"/>
          <w:lang w:val="vi-VN"/>
        </w:rPr>
        <w:t>n vị khác;</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Vật liệu, dụng cụ mua về dùng cho hoạt </w:t>
      </w:r>
      <w:r w:rsidRPr="006158D2">
        <w:rPr>
          <w:rFonts w:hint="eastAsia"/>
          <w:color w:val="auto"/>
          <w:sz w:val="28"/>
          <w:szCs w:val="28"/>
          <w:lang w:val="vi-VN"/>
        </w:rPr>
        <w:t>đ</w:t>
      </w:r>
      <w:r w:rsidRPr="006158D2">
        <w:rPr>
          <w:color w:val="auto"/>
          <w:sz w:val="28"/>
          <w:szCs w:val="28"/>
          <w:lang w:val="vi-VN"/>
        </w:rPr>
        <w:t>ộng sản xuất, kinh doanh.</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c) </w:t>
      </w:r>
      <w:r w:rsidRPr="006158D2">
        <w:rPr>
          <w:rFonts w:hint="eastAsia"/>
          <w:color w:val="auto"/>
          <w:sz w:val="28"/>
          <w:szCs w:val="28"/>
          <w:lang w:val="vi-VN"/>
        </w:rPr>
        <w:t>Đ</w:t>
      </w:r>
      <w:r w:rsidRPr="006158D2">
        <w:rPr>
          <w:color w:val="auto"/>
          <w:sz w:val="28"/>
          <w:szCs w:val="28"/>
          <w:lang w:val="vi-VN"/>
        </w:rPr>
        <w:t xml:space="preserve">ể tính giá trị thành phẩm, hàng hóa xuất kho, kế toán có thể </w:t>
      </w:r>
      <w:r w:rsidRPr="006158D2">
        <w:rPr>
          <w:rFonts w:hint="eastAsia"/>
          <w:color w:val="auto"/>
          <w:sz w:val="28"/>
          <w:szCs w:val="28"/>
          <w:lang w:val="vi-VN"/>
        </w:rPr>
        <w:t>á</w:t>
      </w:r>
      <w:r w:rsidRPr="006158D2">
        <w:rPr>
          <w:color w:val="auto"/>
          <w:sz w:val="28"/>
          <w:szCs w:val="28"/>
          <w:lang w:val="vi-VN"/>
        </w:rPr>
        <w:t>p dụng một trong các ph</w:t>
      </w:r>
      <w:r w:rsidRPr="006158D2">
        <w:rPr>
          <w:rFonts w:hint="eastAsia"/>
          <w:color w:val="auto"/>
          <w:sz w:val="28"/>
          <w:szCs w:val="28"/>
          <w:lang w:val="vi-VN"/>
        </w:rPr>
        <w:t>ươ</w:t>
      </w:r>
      <w:r w:rsidRPr="006158D2">
        <w:rPr>
          <w:color w:val="auto"/>
          <w:sz w:val="28"/>
          <w:szCs w:val="28"/>
          <w:lang w:val="vi-VN"/>
        </w:rPr>
        <w:t>ng pháp sau:</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Ph</w:t>
      </w:r>
      <w:r w:rsidRPr="006158D2">
        <w:rPr>
          <w:rFonts w:hint="eastAsia"/>
          <w:color w:val="auto"/>
          <w:sz w:val="28"/>
          <w:szCs w:val="28"/>
          <w:lang w:val="vi-VN"/>
        </w:rPr>
        <w:t>ươ</w:t>
      </w:r>
      <w:r w:rsidRPr="006158D2">
        <w:rPr>
          <w:color w:val="auto"/>
          <w:sz w:val="28"/>
          <w:szCs w:val="28"/>
          <w:lang w:val="vi-VN"/>
        </w:rPr>
        <w:t>ng pháp nhập tr</w:t>
      </w:r>
      <w:r w:rsidRPr="006158D2">
        <w:rPr>
          <w:rFonts w:hint="eastAsia"/>
          <w:color w:val="auto"/>
          <w:sz w:val="28"/>
          <w:szCs w:val="28"/>
          <w:lang w:val="vi-VN"/>
        </w:rPr>
        <w:t>ư</w:t>
      </w:r>
      <w:r w:rsidRPr="006158D2">
        <w:rPr>
          <w:color w:val="auto"/>
          <w:sz w:val="28"/>
          <w:szCs w:val="28"/>
          <w:lang w:val="vi-VN"/>
        </w:rPr>
        <w:t>ớc - xuất tr</w:t>
      </w:r>
      <w:r w:rsidRPr="006158D2">
        <w:rPr>
          <w:rFonts w:hint="eastAsia"/>
          <w:color w:val="auto"/>
          <w:sz w:val="28"/>
          <w:szCs w:val="28"/>
          <w:lang w:val="vi-VN"/>
        </w:rPr>
        <w:t>ư</w:t>
      </w:r>
      <w:r w:rsidRPr="006158D2">
        <w:rPr>
          <w:color w:val="auto"/>
          <w:sz w:val="28"/>
          <w:szCs w:val="28"/>
          <w:lang w:val="vi-VN"/>
        </w:rPr>
        <w:t>ớc;</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Ph</w:t>
      </w:r>
      <w:r w:rsidRPr="006158D2">
        <w:rPr>
          <w:rFonts w:hint="eastAsia"/>
          <w:color w:val="auto"/>
          <w:sz w:val="28"/>
          <w:szCs w:val="28"/>
          <w:lang w:val="vi-VN"/>
        </w:rPr>
        <w:t>ươ</w:t>
      </w:r>
      <w:r w:rsidRPr="006158D2">
        <w:rPr>
          <w:color w:val="auto"/>
          <w:sz w:val="28"/>
          <w:szCs w:val="28"/>
          <w:lang w:val="vi-VN"/>
        </w:rPr>
        <w:t xml:space="preserve">ng pháp giá thực tế </w:t>
      </w:r>
      <w:r w:rsidRPr="006158D2">
        <w:rPr>
          <w:rFonts w:hint="eastAsia"/>
          <w:color w:val="auto"/>
          <w:sz w:val="28"/>
          <w:szCs w:val="28"/>
          <w:lang w:val="vi-VN"/>
        </w:rPr>
        <w:t>đí</w:t>
      </w:r>
      <w:r w:rsidRPr="006158D2">
        <w:rPr>
          <w:color w:val="auto"/>
          <w:sz w:val="28"/>
          <w:szCs w:val="28"/>
          <w:lang w:val="vi-VN"/>
        </w:rPr>
        <w:t>ch danh;</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Ph</w:t>
      </w:r>
      <w:r w:rsidRPr="006158D2">
        <w:rPr>
          <w:rFonts w:hint="eastAsia"/>
          <w:color w:val="auto"/>
          <w:sz w:val="28"/>
          <w:szCs w:val="28"/>
          <w:lang w:val="vi-VN"/>
        </w:rPr>
        <w:t>ươ</w:t>
      </w:r>
      <w:r w:rsidRPr="006158D2">
        <w:rPr>
          <w:color w:val="auto"/>
          <w:sz w:val="28"/>
          <w:szCs w:val="28"/>
          <w:lang w:val="vi-VN"/>
        </w:rPr>
        <w:t>ng pháp bình quân gia quyền sau mỗi lẫn nhập hoặc cuối kỳ.</w:t>
      </w:r>
      <w:r w:rsidRPr="006158D2">
        <w:rPr>
          <w:color w:val="auto"/>
          <w:sz w:val="28"/>
          <w:szCs w:val="28"/>
          <w:lang w:val="vi-VN"/>
        </w:rPr>
        <w:tab/>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Một số </w:t>
      </w:r>
      <w:r w:rsidRPr="006158D2">
        <w:rPr>
          <w:rFonts w:hint="eastAsia"/>
          <w:color w:val="auto"/>
          <w:sz w:val="28"/>
          <w:szCs w:val="28"/>
          <w:lang w:val="vi-VN"/>
        </w:rPr>
        <w:t>đơ</w:t>
      </w:r>
      <w:r w:rsidRPr="006158D2">
        <w:rPr>
          <w:color w:val="auto"/>
          <w:sz w:val="28"/>
          <w:szCs w:val="28"/>
          <w:lang w:val="vi-VN"/>
        </w:rPr>
        <w:t xml:space="preserve">n vị có </w:t>
      </w:r>
      <w:r w:rsidRPr="006158D2">
        <w:rPr>
          <w:rFonts w:hint="eastAsia"/>
          <w:color w:val="auto"/>
          <w:sz w:val="28"/>
          <w:szCs w:val="28"/>
          <w:lang w:val="vi-VN"/>
        </w:rPr>
        <w:t>đ</w:t>
      </w:r>
      <w:r w:rsidRPr="006158D2">
        <w:rPr>
          <w:color w:val="auto"/>
          <w:sz w:val="28"/>
          <w:szCs w:val="28"/>
          <w:lang w:val="vi-VN"/>
        </w:rPr>
        <w:t>ặc thù (ví dụ nh</w:t>
      </w:r>
      <w:r w:rsidRPr="006158D2">
        <w:rPr>
          <w:rFonts w:hint="eastAsia"/>
          <w:color w:val="auto"/>
          <w:sz w:val="28"/>
          <w:szCs w:val="28"/>
          <w:lang w:val="vi-VN"/>
        </w:rPr>
        <w:t>ư</w:t>
      </w:r>
      <w:r w:rsidRPr="006158D2">
        <w:rPr>
          <w:color w:val="auto"/>
          <w:sz w:val="28"/>
          <w:szCs w:val="28"/>
          <w:lang w:val="vi-VN"/>
        </w:rPr>
        <w:t xml:space="preserve"> các </w:t>
      </w:r>
      <w:r w:rsidRPr="006158D2">
        <w:rPr>
          <w:rFonts w:hint="eastAsia"/>
          <w:color w:val="auto"/>
          <w:sz w:val="28"/>
          <w:szCs w:val="28"/>
          <w:lang w:val="vi-VN"/>
        </w:rPr>
        <w:t>đơ</w:t>
      </w:r>
      <w:r w:rsidRPr="006158D2">
        <w:rPr>
          <w:color w:val="auto"/>
          <w:sz w:val="28"/>
          <w:szCs w:val="28"/>
          <w:lang w:val="vi-VN"/>
        </w:rPr>
        <w:t>n vị kinh doanh siêu thị hoặc t</w:t>
      </w:r>
      <w:r w:rsidRPr="006158D2">
        <w:rPr>
          <w:rFonts w:hint="eastAsia"/>
          <w:color w:val="auto"/>
          <w:sz w:val="28"/>
          <w:szCs w:val="28"/>
          <w:lang w:val="vi-VN"/>
        </w:rPr>
        <w:t>ươ</w:t>
      </w:r>
      <w:r w:rsidRPr="006158D2">
        <w:rPr>
          <w:color w:val="auto"/>
          <w:sz w:val="28"/>
          <w:szCs w:val="28"/>
          <w:lang w:val="vi-VN"/>
        </w:rPr>
        <w:t xml:space="preserve">ng tự) có thể áp dụng kỹ thuật xác </w:t>
      </w:r>
      <w:r w:rsidRPr="006158D2">
        <w:rPr>
          <w:rFonts w:hint="eastAsia"/>
          <w:color w:val="auto"/>
          <w:sz w:val="28"/>
          <w:szCs w:val="28"/>
          <w:lang w:val="vi-VN"/>
        </w:rPr>
        <w:t>đ</w:t>
      </w:r>
      <w:r w:rsidRPr="006158D2">
        <w:rPr>
          <w:color w:val="auto"/>
          <w:sz w:val="28"/>
          <w:szCs w:val="28"/>
          <w:lang w:val="vi-VN"/>
        </w:rPr>
        <w:t xml:space="preserve">ịnh giá trị hàng tồn kho cuối kỳ theo </w:t>
      </w:r>
      <w:r w:rsidRPr="006158D2">
        <w:rPr>
          <w:color w:val="auto"/>
          <w:sz w:val="28"/>
          <w:szCs w:val="28"/>
          <w:lang w:val="vi-VN"/>
        </w:rPr>
        <w:lastRenderedPageBreak/>
        <w:t>ph</w:t>
      </w:r>
      <w:r w:rsidRPr="006158D2">
        <w:rPr>
          <w:rFonts w:hint="eastAsia"/>
          <w:color w:val="auto"/>
          <w:sz w:val="28"/>
          <w:szCs w:val="28"/>
          <w:lang w:val="vi-VN"/>
        </w:rPr>
        <w:t>ươ</w:t>
      </w:r>
      <w:r w:rsidRPr="006158D2">
        <w:rPr>
          <w:color w:val="auto"/>
          <w:sz w:val="28"/>
          <w:szCs w:val="28"/>
          <w:lang w:val="vi-VN"/>
        </w:rPr>
        <w:t xml:space="preserve">ng pháp giá bán lẻ </w:t>
      </w:r>
      <w:r w:rsidRPr="006158D2">
        <w:rPr>
          <w:rFonts w:hint="eastAsia"/>
          <w:color w:val="auto"/>
          <w:sz w:val="28"/>
          <w:szCs w:val="28"/>
          <w:lang w:val="vi-VN"/>
        </w:rPr>
        <w:t>đ</w:t>
      </w:r>
      <w:r w:rsidRPr="006158D2">
        <w:rPr>
          <w:color w:val="auto"/>
          <w:sz w:val="28"/>
          <w:szCs w:val="28"/>
          <w:lang w:val="vi-VN"/>
        </w:rPr>
        <w:t xml:space="preserve">ể tính giá xuất của hàng tồn kho. </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Chi phí thu mua hàng hóa trong kỳ có thể </w:t>
      </w:r>
      <w:r w:rsidRPr="006158D2">
        <w:rPr>
          <w:rFonts w:hint="eastAsia"/>
          <w:color w:val="auto"/>
          <w:sz w:val="28"/>
          <w:szCs w:val="28"/>
          <w:lang w:val="vi-VN"/>
        </w:rPr>
        <w:t>đư</w:t>
      </w:r>
      <w:r w:rsidRPr="006158D2">
        <w:rPr>
          <w:color w:val="auto"/>
          <w:sz w:val="28"/>
          <w:szCs w:val="28"/>
          <w:lang w:val="vi-VN"/>
        </w:rPr>
        <w:t xml:space="preserve">ợc hạch toán trực tiếp vào giá gốc hàng tồn kho hoặc </w:t>
      </w:r>
      <w:r w:rsidRPr="006158D2">
        <w:rPr>
          <w:rFonts w:hint="eastAsia"/>
          <w:color w:val="auto"/>
          <w:sz w:val="28"/>
          <w:szCs w:val="28"/>
          <w:lang w:val="vi-VN"/>
        </w:rPr>
        <w:t>đư</w:t>
      </w:r>
      <w:r w:rsidRPr="006158D2">
        <w:rPr>
          <w:color w:val="auto"/>
          <w:sz w:val="28"/>
          <w:szCs w:val="28"/>
          <w:lang w:val="vi-VN"/>
        </w:rPr>
        <w:t>ợc phân bổ cho hàng hóa tiêu thụ trong kỳ và hàng hóa tồn kho cuối kỳ. Việc lựa chọn tiêu thức phân bổ chi phí thu mua hàng hóa tuỳ thuộc tình hình cụ thể của từng HTX nh</w:t>
      </w:r>
      <w:r w:rsidRPr="006158D2">
        <w:rPr>
          <w:rFonts w:hint="eastAsia"/>
          <w:color w:val="auto"/>
          <w:sz w:val="28"/>
          <w:szCs w:val="28"/>
          <w:lang w:val="vi-VN"/>
        </w:rPr>
        <w:t>ư</w:t>
      </w:r>
      <w:r w:rsidRPr="006158D2">
        <w:rPr>
          <w:color w:val="auto"/>
          <w:sz w:val="28"/>
          <w:szCs w:val="28"/>
          <w:lang w:val="vi-VN"/>
        </w:rPr>
        <w:t>ng phải thực hiện theo nguyên tắc nhất quán.</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d) Kế toán chi tiết hàng hóa phải thực hiện theo từng kho, từng loại, từng nhóm hàng hóa.</w:t>
      </w:r>
    </w:p>
    <w:p w:rsidR="007477B5" w:rsidRPr="006158D2" w:rsidRDefault="00F6039D" w:rsidP="006B2D92">
      <w:pPr>
        <w:spacing w:after="0" w:line="276" w:lineRule="auto"/>
        <w:ind w:firstLineChars="192" w:firstLine="538"/>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 xml:space="preserve">ờng hợp HTX là nhà phân phối hoạt </w:t>
      </w:r>
      <w:r w:rsidRPr="006158D2">
        <w:rPr>
          <w:rFonts w:hint="eastAsia"/>
          <w:color w:val="auto"/>
          <w:sz w:val="28"/>
          <w:szCs w:val="28"/>
          <w:lang w:val="vi-VN"/>
        </w:rPr>
        <w:t>đ</w:t>
      </w:r>
      <w:r w:rsidRPr="006158D2">
        <w:rPr>
          <w:color w:val="auto"/>
          <w:sz w:val="28"/>
          <w:szCs w:val="28"/>
          <w:lang w:val="vi-VN"/>
        </w:rPr>
        <w:t>ộng th</w:t>
      </w:r>
      <w:r w:rsidRPr="006158D2">
        <w:rPr>
          <w:rFonts w:hint="eastAsia"/>
          <w:color w:val="auto"/>
          <w:sz w:val="28"/>
          <w:szCs w:val="28"/>
          <w:lang w:val="vi-VN"/>
        </w:rPr>
        <w:t>ươ</w:t>
      </w:r>
      <w:r w:rsidRPr="006158D2">
        <w:rPr>
          <w:color w:val="auto"/>
          <w:sz w:val="28"/>
          <w:szCs w:val="28"/>
          <w:lang w:val="vi-VN"/>
        </w:rPr>
        <w:t xml:space="preserve">ng mại </w:t>
      </w:r>
      <w:r w:rsidRPr="006158D2">
        <w:rPr>
          <w:rFonts w:hint="eastAsia"/>
          <w:color w:val="auto"/>
          <w:sz w:val="28"/>
          <w:szCs w:val="28"/>
          <w:lang w:val="vi-VN"/>
        </w:rPr>
        <w:t>đư</w:t>
      </w:r>
      <w:r w:rsidRPr="006158D2">
        <w:rPr>
          <w:color w:val="auto"/>
          <w:sz w:val="28"/>
          <w:szCs w:val="28"/>
          <w:lang w:val="vi-VN"/>
        </w:rPr>
        <w:t xml:space="preserve">ợc nhận hàng hoá (không phải trả tiền) từ nhà sản xuất </w:t>
      </w:r>
      <w:r w:rsidRPr="006158D2">
        <w:rPr>
          <w:rFonts w:hint="eastAsia"/>
          <w:color w:val="auto"/>
          <w:sz w:val="28"/>
          <w:szCs w:val="28"/>
          <w:lang w:val="vi-VN"/>
        </w:rPr>
        <w:t>đ</w:t>
      </w:r>
      <w:r w:rsidRPr="006158D2">
        <w:rPr>
          <w:color w:val="auto"/>
          <w:sz w:val="28"/>
          <w:szCs w:val="28"/>
          <w:lang w:val="vi-VN"/>
        </w:rPr>
        <w:t xml:space="preserve">ể quảng cáo, khuyến mại cho khách hàng mua hàng. </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Khi nhận hàng của nhà sản xuất (không phải trả tiền) dùng </w:t>
      </w:r>
      <w:r w:rsidRPr="006158D2">
        <w:rPr>
          <w:rFonts w:hint="eastAsia"/>
          <w:color w:val="auto"/>
          <w:sz w:val="28"/>
          <w:szCs w:val="28"/>
          <w:lang w:val="vi-VN"/>
        </w:rPr>
        <w:t>đ</w:t>
      </w:r>
      <w:r w:rsidRPr="006158D2">
        <w:rPr>
          <w:color w:val="auto"/>
          <w:sz w:val="28"/>
          <w:szCs w:val="28"/>
          <w:lang w:val="vi-VN"/>
        </w:rPr>
        <w:t>ể khuyến mại, quảng cáo cho khách hàng, HTX phải theo dõi chi tiết số l</w:t>
      </w:r>
      <w:r w:rsidRPr="006158D2">
        <w:rPr>
          <w:rFonts w:hint="eastAsia"/>
          <w:color w:val="auto"/>
          <w:sz w:val="28"/>
          <w:szCs w:val="28"/>
          <w:lang w:val="vi-VN"/>
        </w:rPr>
        <w:t>ư</w:t>
      </w:r>
      <w:r w:rsidRPr="006158D2">
        <w:rPr>
          <w:color w:val="auto"/>
          <w:sz w:val="28"/>
          <w:szCs w:val="28"/>
          <w:lang w:val="vi-VN"/>
        </w:rPr>
        <w:t>ợng hàng trên Tài khoản 002 - Vật t</w:t>
      </w:r>
      <w:r w:rsidRPr="006158D2">
        <w:rPr>
          <w:rFonts w:hint="eastAsia"/>
          <w:color w:val="auto"/>
          <w:sz w:val="28"/>
          <w:szCs w:val="28"/>
          <w:lang w:val="vi-VN"/>
        </w:rPr>
        <w:t>ư</w:t>
      </w:r>
      <w:r w:rsidRPr="006158D2">
        <w:rPr>
          <w:color w:val="auto"/>
          <w:sz w:val="28"/>
          <w:szCs w:val="28"/>
          <w:lang w:val="vi-VN"/>
        </w:rPr>
        <w:t>, hàng hóa, TSC</w:t>
      </w:r>
      <w:r w:rsidRPr="006158D2">
        <w:rPr>
          <w:rFonts w:hint="eastAsia"/>
          <w:color w:val="auto"/>
          <w:sz w:val="28"/>
          <w:szCs w:val="28"/>
          <w:lang w:val="vi-VN"/>
        </w:rPr>
        <w:t>Đ</w:t>
      </w:r>
      <w:r w:rsidRPr="006158D2">
        <w:rPr>
          <w:color w:val="auto"/>
          <w:sz w:val="28"/>
          <w:szCs w:val="28"/>
          <w:lang w:val="vi-VN"/>
        </w:rPr>
        <w:t xml:space="preserve"> nhận giữ hộ, nhận gia công và thuyết minh trên Bản thuyết minh Báo cáo tài chính </w:t>
      </w:r>
      <w:r w:rsidRPr="006158D2">
        <w:rPr>
          <w:rFonts w:hint="eastAsia"/>
          <w:color w:val="auto"/>
          <w:sz w:val="28"/>
          <w:szCs w:val="28"/>
          <w:lang w:val="vi-VN"/>
        </w:rPr>
        <w:t>đ</w:t>
      </w:r>
      <w:r w:rsidRPr="006158D2">
        <w:rPr>
          <w:color w:val="auto"/>
          <w:sz w:val="28"/>
          <w:szCs w:val="28"/>
          <w:lang w:val="vi-VN"/>
        </w:rPr>
        <w:t xml:space="preserve">ối với hàng nhận </w:t>
      </w:r>
      <w:r w:rsidRPr="006158D2">
        <w:rPr>
          <w:rFonts w:hint="eastAsia"/>
          <w:color w:val="auto"/>
          <w:sz w:val="28"/>
          <w:szCs w:val="28"/>
          <w:lang w:val="vi-VN"/>
        </w:rPr>
        <w:t>đư</w:t>
      </w:r>
      <w:r w:rsidRPr="006158D2">
        <w:rPr>
          <w:color w:val="auto"/>
          <w:sz w:val="28"/>
          <w:szCs w:val="28"/>
          <w:lang w:val="vi-VN"/>
        </w:rPr>
        <w:t xml:space="preserve">ợc và số hàng </w:t>
      </w:r>
      <w:r w:rsidRPr="006158D2">
        <w:rPr>
          <w:rFonts w:hint="eastAsia"/>
          <w:color w:val="auto"/>
          <w:sz w:val="28"/>
          <w:szCs w:val="28"/>
          <w:lang w:val="vi-VN"/>
        </w:rPr>
        <w:t>đã</w:t>
      </w:r>
      <w:r w:rsidRPr="006158D2">
        <w:rPr>
          <w:color w:val="auto"/>
          <w:sz w:val="28"/>
          <w:szCs w:val="28"/>
          <w:lang w:val="vi-VN"/>
        </w:rPr>
        <w:t xml:space="preserve"> dùng </w:t>
      </w:r>
      <w:r w:rsidRPr="006158D2">
        <w:rPr>
          <w:rFonts w:hint="eastAsia"/>
          <w:color w:val="auto"/>
          <w:sz w:val="28"/>
          <w:szCs w:val="28"/>
          <w:lang w:val="vi-VN"/>
        </w:rPr>
        <w:t>đ</w:t>
      </w:r>
      <w:r w:rsidRPr="006158D2">
        <w:rPr>
          <w:color w:val="auto"/>
          <w:sz w:val="28"/>
          <w:szCs w:val="28"/>
          <w:lang w:val="vi-VN"/>
        </w:rPr>
        <w:t>ể khuyến mại cho ng</w:t>
      </w:r>
      <w:r w:rsidRPr="006158D2">
        <w:rPr>
          <w:rFonts w:hint="eastAsia"/>
          <w:color w:val="auto"/>
          <w:sz w:val="28"/>
          <w:szCs w:val="28"/>
          <w:lang w:val="vi-VN"/>
        </w:rPr>
        <w:t>ư</w:t>
      </w:r>
      <w:r w:rsidRPr="006158D2">
        <w:rPr>
          <w:color w:val="auto"/>
          <w:sz w:val="28"/>
          <w:szCs w:val="28"/>
          <w:lang w:val="vi-VN"/>
        </w:rPr>
        <w:t>ời mua.</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Khi hết ch</w:t>
      </w:r>
      <w:r w:rsidRPr="006158D2">
        <w:rPr>
          <w:rFonts w:hint="eastAsia"/>
          <w:color w:val="auto"/>
          <w:sz w:val="28"/>
          <w:szCs w:val="28"/>
          <w:lang w:val="vi-VN"/>
        </w:rPr>
        <w:t>ươ</w:t>
      </w:r>
      <w:r w:rsidRPr="006158D2">
        <w:rPr>
          <w:color w:val="auto"/>
          <w:sz w:val="28"/>
          <w:szCs w:val="28"/>
          <w:lang w:val="vi-VN"/>
        </w:rPr>
        <w:t>ng trình khuyến mại, nếu không phải trả lại nhà sản xuất số hàng khuyến mại ch</w:t>
      </w:r>
      <w:r w:rsidRPr="006158D2">
        <w:rPr>
          <w:rFonts w:hint="eastAsia"/>
          <w:color w:val="auto"/>
          <w:sz w:val="28"/>
          <w:szCs w:val="28"/>
          <w:lang w:val="vi-VN"/>
        </w:rPr>
        <w:t>ư</w:t>
      </w:r>
      <w:r w:rsidRPr="006158D2">
        <w:rPr>
          <w:color w:val="auto"/>
          <w:sz w:val="28"/>
          <w:szCs w:val="28"/>
          <w:lang w:val="vi-VN"/>
        </w:rPr>
        <w:t>a sử dụng hết, kế toán ghi nhận giá trị số hàng khuyến mại không phải trả lại là thu nhập khác.</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e) Kế toán chi tiết thành phẩm phải thực hiện theo từng kho, từng loại, nhóm, thứ thành phẩm.</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2. Kết cấu và nội dung phản ánh của TK 156 - Thành phẩm, hàng hóa</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Nợ:</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Trị giá của thành phẩm, hàng hóa nhập kho;</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Trị giá của thành phẩm, hàng hóa thừa khi kiểm kê.</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Trị giá thực tế của thành phẩm, hàng hóa xuất kho;</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Trị giá của thành phẩm, hàng hóa thiếu hụt khi kiểm kê.</w:t>
      </w: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Số d</w:t>
      </w:r>
      <w:r w:rsidRPr="006158D2">
        <w:rPr>
          <w:rFonts w:hint="eastAsia"/>
          <w:b/>
          <w:color w:val="auto"/>
          <w:sz w:val="28"/>
          <w:szCs w:val="28"/>
          <w:lang w:val="vi-VN"/>
        </w:rPr>
        <w:t>ư</w:t>
      </w:r>
      <w:r w:rsidRPr="006158D2">
        <w:rPr>
          <w:b/>
          <w:color w:val="auto"/>
          <w:sz w:val="28"/>
          <w:szCs w:val="28"/>
          <w:lang w:val="vi-VN"/>
        </w:rPr>
        <w:t xml:space="preserve"> bên Nợ: </w:t>
      </w:r>
      <w:r w:rsidRPr="006158D2">
        <w:rPr>
          <w:color w:val="auto"/>
          <w:sz w:val="28"/>
          <w:szCs w:val="28"/>
          <w:lang w:val="vi-VN"/>
        </w:rPr>
        <w:t>Trị giá thực tế của thành phẩm, hàng hóa tồn kho cuối kỳ.</w:t>
      </w:r>
    </w:p>
    <w:p w:rsidR="007477B5" w:rsidRPr="006158D2" w:rsidRDefault="00F6039D">
      <w:pPr>
        <w:pStyle w:val="11chucdanhnguoiky-co11CharCharChar"/>
        <w:spacing w:after="0" w:line="276" w:lineRule="auto"/>
        <w:ind w:firstLine="567"/>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a) Nhập kho thành phẩm do HTX sản xuất ra hoặc thuê ngoài gia công,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156 - Thành phẩm, hàng hóa</w:t>
      </w:r>
    </w:p>
    <w:p w:rsidR="007477B5" w:rsidRPr="006158D2" w:rsidRDefault="00F6039D">
      <w:pPr>
        <w:spacing w:after="0" w:line="276" w:lineRule="auto"/>
        <w:ind w:left="720" w:firstLine="360"/>
        <w:contextualSpacing/>
        <w:rPr>
          <w:color w:val="auto"/>
          <w:sz w:val="28"/>
          <w:szCs w:val="28"/>
          <w:lang w:val="vi-VN"/>
        </w:rPr>
      </w:pPr>
      <w:r w:rsidRPr="006158D2">
        <w:rPr>
          <w:color w:val="auto"/>
          <w:sz w:val="28"/>
          <w:szCs w:val="28"/>
          <w:lang w:val="vi-VN"/>
        </w:rPr>
        <w:t>Có TK 154 - Chi phí sản xuất, kinh doanh dở dang.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b) Nhập kho hàng hóa do mua ngoài,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Nợ TK 156 - Thành phẩm, hàng hóa </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 xml:space="preserve">ợc khấu trừ (1331) (thuế GTGT </w:t>
      </w:r>
      <w:r w:rsidRPr="006158D2">
        <w:rPr>
          <w:rFonts w:hint="eastAsia"/>
          <w:color w:val="auto"/>
          <w:sz w:val="28"/>
          <w:szCs w:val="28"/>
          <w:lang w:val="vi-VN"/>
        </w:rPr>
        <w:t>đ</w:t>
      </w:r>
      <w:r w:rsidRPr="006158D2">
        <w:rPr>
          <w:color w:val="auto"/>
          <w:sz w:val="28"/>
          <w:szCs w:val="28"/>
          <w:lang w:val="vi-VN"/>
        </w:rPr>
        <w:t>ầu vào)</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các TK 111, 112, 141, 331,... (tổng giá thanh toán).</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Nếu thuế GTGT </w:t>
      </w:r>
      <w:r w:rsidRPr="006158D2">
        <w:rPr>
          <w:rFonts w:hint="eastAsia"/>
          <w:color w:val="auto"/>
          <w:sz w:val="28"/>
          <w:szCs w:val="28"/>
          <w:lang w:val="vi-VN"/>
        </w:rPr>
        <w:t>đ</w:t>
      </w:r>
      <w:r w:rsidRPr="006158D2">
        <w:rPr>
          <w:color w:val="auto"/>
          <w:sz w:val="28"/>
          <w:szCs w:val="28"/>
          <w:lang w:val="vi-VN"/>
        </w:rPr>
        <w:t xml:space="preserve">ầu vào không </w:t>
      </w:r>
      <w:r w:rsidRPr="006158D2">
        <w:rPr>
          <w:rFonts w:hint="eastAsia"/>
          <w:color w:val="auto"/>
          <w:sz w:val="28"/>
          <w:szCs w:val="28"/>
          <w:lang w:val="vi-VN"/>
        </w:rPr>
        <w:t>đư</w:t>
      </w:r>
      <w:r w:rsidRPr="006158D2">
        <w:rPr>
          <w:color w:val="auto"/>
          <w:sz w:val="28"/>
          <w:szCs w:val="28"/>
          <w:lang w:val="vi-VN"/>
        </w:rPr>
        <w:t xml:space="preserve">ợc khấu trừ thì trị giá hàng hóa mua vào </w:t>
      </w:r>
      <w:r w:rsidRPr="006158D2">
        <w:rPr>
          <w:color w:val="auto"/>
          <w:sz w:val="28"/>
          <w:szCs w:val="28"/>
          <w:lang w:val="vi-VN"/>
        </w:rPr>
        <w:lastRenderedPageBreak/>
        <w:t>bao gồm cả thuế GTGT.</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TK 156 - Thành phẩm, hàng hóa (tổng giá thanh toán)</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các TK 111, 112, 141, 331,... (tổng giá thanh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c) Tr</w:t>
      </w:r>
      <w:r w:rsidRPr="006158D2">
        <w:rPr>
          <w:rFonts w:hint="eastAsia"/>
          <w:color w:val="auto"/>
          <w:sz w:val="28"/>
          <w:szCs w:val="28"/>
          <w:lang w:val="vi-VN"/>
        </w:rPr>
        <w:t>ư</w:t>
      </w:r>
      <w:r w:rsidRPr="006158D2">
        <w:rPr>
          <w:color w:val="auto"/>
          <w:sz w:val="28"/>
          <w:szCs w:val="28"/>
          <w:lang w:val="vi-VN"/>
        </w:rPr>
        <w:t>ờng hợp khoản chiết khấu th</w:t>
      </w:r>
      <w:r w:rsidRPr="006158D2">
        <w:rPr>
          <w:rFonts w:hint="eastAsia"/>
          <w:color w:val="auto"/>
          <w:sz w:val="28"/>
          <w:szCs w:val="28"/>
          <w:lang w:val="vi-VN"/>
        </w:rPr>
        <w:t>ươ</w:t>
      </w:r>
      <w:r w:rsidRPr="006158D2">
        <w:rPr>
          <w:color w:val="auto"/>
          <w:sz w:val="28"/>
          <w:szCs w:val="28"/>
          <w:lang w:val="vi-VN"/>
        </w:rPr>
        <w:t xml:space="preserve">ng mại hoặc giảm giá hàng mua nhận </w:t>
      </w:r>
      <w:r w:rsidRPr="006158D2">
        <w:rPr>
          <w:rFonts w:hint="eastAsia"/>
          <w:color w:val="auto"/>
          <w:sz w:val="28"/>
          <w:szCs w:val="28"/>
          <w:lang w:val="vi-VN"/>
        </w:rPr>
        <w:t>đư</w:t>
      </w:r>
      <w:r w:rsidRPr="006158D2">
        <w:rPr>
          <w:color w:val="auto"/>
          <w:sz w:val="28"/>
          <w:szCs w:val="28"/>
          <w:lang w:val="vi-VN"/>
        </w:rPr>
        <w:t>ợc sau khi mua hàng thì HTX phải c</w:t>
      </w:r>
      <w:r w:rsidRPr="006158D2">
        <w:rPr>
          <w:rFonts w:hint="eastAsia"/>
          <w:color w:val="auto"/>
          <w:sz w:val="28"/>
          <w:szCs w:val="28"/>
          <w:lang w:val="vi-VN"/>
        </w:rPr>
        <w:t>ă</w:t>
      </w:r>
      <w:r w:rsidRPr="006158D2">
        <w:rPr>
          <w:color w:val="auto"/>
          <w:sz w:val="28"/>
          <w:szCs w:val="28"/>
          <w:lang w:val="vi-VN"/>
        </w:rPr>
        <w:t xml:space="preserve">n cứ vào tình hình biến </w:t>
      </w:r>
      <w:r w:rsidRPr="006158D2">
        <w:rPr>
          <w:rFonts w:hint="eastAsia"/>
          <w:color w:val="auto"/>
          <w:sz w:val="28"/>
          <w:szCs w:val="28"/>
          <w:lang w:val="vi-VN"/>
        </w:rPr>
        <w:t>đ</w:t>
      </w:r>
      <w:r w:rsidRPr="006158D2">
        <w:rPr>
          <w:color w:val="auto"/>
          <w:sz w:val="28"/>
          <w:szCs w:val="28"/>
          <w:lang w:val="vi-VN"/>
        </w:rPr>
        <w:t xml:space="preserve">ộng của hàng hóa </w:t>
      </w:r>
      <w:r w:rsidRPr="006158D2">
        <w:rPr>
          <w:rFonts w:hint="eastAsia"/>
          <w:color w:val="auto"/>
          <w:sz w:val="28"/>
          <w:szCs w:val="28"/>
          <w:lang w:val="vi-VN"/>
        </w:rPr>
        <w:t>đ</w:t>
      </w:r>
      <w:r w:rsidRPr="006158D2">
        <w:rPr>
          <w:color w:val="auto"/>
          <w:sz w:val="28"/>
          <w:szCs w:val="28"/>
          <w:lang w:val="vi-VN"/>
        </w:rPr>
        <w:t>ể phân bổ số chiết khấu th</w:t>
      </w:r>
      <w:r w:rsidRPr="006158D2">
        <w:rPr>
          <w:rFonts w:hint="eastAsia"/>
          <w:color w:val="auto"/>
          <w:sz w:val="28"/>
          <w:szCs w:val="28"/>
          <w:lang w:val="vi-VN"/>
        </w:rPr>
        <w:t>ươ</w:t>
      </w:r>
      <w:r w:rsidRPr="006158D2">
        <w:rPr>
          <w:color w:val="auto"/>
          <w:sz w:val="28"/>
          <w:szCs w:val="28"/>
          <w:lang w:val="vi-VN"/>
        </w:rPr>
        <w:t xml:space="preserve">ng mại, giảm giá hàng mua </w:t>
      </w:r>
      <w:r w:rsidRPr="006158D2">
        <w:rPr>
          <w:rFonts w:hint="eastAsia"/>
          <w:color w:val="auto"/>
          <w:sz w:val="28"/>
          <w:szCs w:val="28"/>
          <w:lang w:val="vi-VN"/>
        </w:rPr>
        <w:t>đư</w:t>
      </w:r>
      <w:r w:rsidRPr="006158D2">
        <w:rPr>
          <w:color w:val="auto"/>
          <w:sz w:val="28"/>
          <w:szCs w:val="28"/>
          <w:lang w:val="vi-VN"/>
        </w:rPr>
        <w:t>ợc h</w:t>
      </w:r>
      <w:r w:rsidRPr="006158D2">
        <w:rPr>
          <w:rFonts w:hint="eastAsia"/>
          <w:color w:val="auto"/>
          <w:sz w:val="28"/>
          <w:szCs w:val="28"/>
          <w:lang w:val="vi-VN"/>
        </w:rPr>
        <w:t>ư</w:t>
      </w:r>
      <w:r w:rsidRPr="006158D2">
        <w:rPr>
          <w:color w:val="auto"/>
          <w:sz w:val="28"/>
          <w:szCs w:val="28"/>
          <w:lang w:val="vi-VN"/>
        </w:rPr>
        <w:t xml:space="preserve">ởng dựa trên số hàng còn tồn kho, số </w:t>
      </w:r>
      <w:r w:rsidRPr="006158D2">
        <w:rPr>
          <w:rFonts w:hint="eastAsia"/>
          <w:color w:val="auto"/>
          <w:sz w:val="28"/>
          <w:szCs w:val="28"/>
          <w:lang w:val="vi-VN"/>
        </w:rPr>
        <w:t>đã</w:t>
      </w:r>
      <w:r w:rsidRPr="006158D2">
        <w:rPr>
          <w:color w:val="auto"/>
          <w:sz w:val="28"/>
          <w:szCs w:val="28"/>
          <w:lang w:val="vi-VN"/>
        </w:rPr>
        <w:t xml:space="preserve"> xuất bán trong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 331,....</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 (nếu hàng còn tồn kho)</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các TK 611, 612 (nếu </w:t>
      </w:r>
      <w:r w:rsidRPr="006158D2">
        <w:rPr>
          <w:rFonts w:hint="eastAsia"/>
          <w:color w:val="auto"/>
          <w:sz w:val="28"/>
          <w:szCs w:val="28"/>
          <w:lang w:val="vi-VN"/>
        </w:rPr>
        <w:t>đã</w:t>
      </w:r>
      <w:r w:rsidRPr="006158D2">
        <w:rPr>
          <w:color w:val="auto"/>
          <w:sz w:val="28"/>
          <w:szCs w:val="28"/>
          <w:lang w:val="vi-VN"/>
        </w:rPr>
        <w:t xml:space="preserve"> tiêu thụ trong kỳ)</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TK 133 - Thuế GTGT </w:t>
      </w:r>
      <w:r w:rsidRPr="006158D2">
        <w:rPr>
          <w:rFonts w:hint="eastAsia"/>
          <w:color w:val="auto"/>
          <w:sz w:val="28"/>
          <w:szCs w:val="28"/>
          <w:lang w:val="vi-VN"/>
        </w:rPr>
        <w:t>đư</w:t>
      </w:r>
      <w:r w:rsidRPr="006158D2">
        <w:rPr>
          <w:color w:val="auto"/>
          <w:sz w:val="28"/>
          <w:szCs w:val="28"/>
          <w:lang w:val="vi-VN"/>
        </w:rPr>
        <w:t>ợc khấu trừ (1331)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d) Giá trị của hàng hóa mua ngoài không </w:t>
      </w:r>
      <w:r w:rsidRPr="006158D2">
        <w:rPr>
          <w:rFonts w:hint="eastAsia"/>
          <w:color w:val="auto"/>
          <w:sz w:val="28"/>
          <w:szCs w:val="28"/>
          <w:lang w:val="vi-VN"/>
        </w:rPr>
        <w:t>đú</w:t>
      </w:r>
      <w:r w:rsidRPr="006158D2">
        <w:rPr>
          <w:color w:val="auto"/>
          <w:sz w:val="28"/>
          <w:szCs w:val="28"/>
          <w:lang w:val="vi-VN"/>
        </w:rPr>
        <w:t xml:space="preserve">ng quy cách, phẩm chất theo hợp </w:t>
      </w:r>
      <w:r w:rsidRPr="006158D2">
        <w:rPr>
          <w:rFonts w:hint="eastAsia"/>
          <w:color w:val="auto"/>
          <w:sz w:val="28"/>
          <w:szCs w:val="28"/>
          <w:lang w:val="vi-VN"/>
        </w:rPr>
        <w:t>đ</w:t>
      </w:r>
      <w:r w:rsidRPr="006158D2">
        <w:rPr>
          <w:color w:val="auto"/>
          <w:sz w:val="28"/>
          <w:szCs w:val="28"/>
          <w:lang w:val="vi-VN"/>
        </w:rPr>
        <w:t>ồng kinh tế phải trả lại cho ng</w:t>
      </w:r>
      <w:r w:rsidRPr="006158D2">
        <w:rPr>
          <w:rFonts w:hint="eastAsia"/>
          <w:color w:val="auto"/>
          <w:sz w:val="28"/>
          <w:szCs w:val="28"/>
          <w:lang w:val="vi-VN"/>
        </w:rPr>
        <w:t>ư</w:t>
      </w:r>
      <w:r w:rsidRPr="006158D2">
        <w:rPr>
          <w:color w:val="auto"/>
          <w:sz w:val="28"/>
          <w:szCs w:val="28"/>
          <w:lang w:val="vi-VN"/>
        </w:rPr>
        <w:t>ời bán,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331 - Phải trả cho ng</w:t>
      </w:r>
      <w:r w:rsidRPr="006158D2">
        <w:rPr>
          <w:rFonts w:hint="eastAsia"/>
          <w:color w:val="auto"/>
          <w:sz w:val="28"/>
          <w:szCs w:val="28"/>
          <w:lang w:val="vi-VN"/>
        </w:rPr>
        <w:t>ư</w:t>
      </w:r>
      <w:r w:rsidRPr="006158D2">
        <w:rPr>
          <w:color w:val="auto"/>
          <w:sz w:val="28"/>
          <w:szCs w:val="28"/>
          <w:lang w:val="vi-VN"/>
        </w:rPr>
        <w:t>ời bán</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TK 156 - Thành phẩm, hàng hóa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TK 133 - Thuế GTGT </w:t>
      </w:r>
      <w:r w:rsidRPr="006158D2">
        <w:rPr>
          <w:rFonts w:hint="eastAsia"/>
          <w:color w:val="auto"/>
          <w:sz w:val="28"/>
          <w:szCs w:val="28"/>
          <w:lang w:val="vi-VN"/>
        </w:rPr>
        <w:t>đư</w:t>
      </w:r>
      <w:r w:rsidRPr="006158D2">
        <w:rPr>
          <w:color w:val="auto"/>
          <w:sz w:val="28"/>
          <w:szCs w:val="28"/>
          <w:lang w:val="vi-VN"/>
        </w:rPr>
        <w:t>ợc khấu trừ (1331) (nếu có).</w:t>
      </w:r>
    </w:p>
    <w:p w:rsidR="007477B5" w:rsidRPr="006158D2" w:rsidRDefault="00F6039D">
      <w:pPr>
        <w:spacing w:after="0" w:line="276" w:lineRule="auto"/>
        <w:ind w:firstLine="567"/>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 xml:space="preserve">) Phản </w:t>
      </w:r>
      <w:r w:rsidRPr="006158D2">
        <w:rPr>
          <w:rFonts w:hint="eastAsia"/>
          <w:color w:val="auto"/>
          <w:sz w:val="28"/>
          <w:szCs w:val="28"/>
          <w:lang w:val="vi-VN"/>
        </w:rPr>
        <w:t>á</w:t>
      </w:r>
      <w:r w:rsidRPr="006158D2">
        <w:rPr>
          <w:color w:val="auto"/>
          <w:sz w:val="28"/>
          <w:szCs w:val="28"/>
          <w:lang w:val="vi-VN"/>
        </w:rPr>
        <w:t>nh chi phí thu mua hàng hoá,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ợc khấu trừ (nếu có)</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các TK 111, 112, 141, 331,...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e) Tr</w:t>
      </w:r>
      <w:r w:rsidRPr="006158D2">
        <w:rPr>
          <w:rFonts w:hint="eastAsia"/>
          <w:color w:val="auto"/>
          <w:sz w:val="28"/>
          <w:szCs w:val="28"/>
          <w:lang w:val="vi-VN"/>
        </w:rPr>
        <w:t>ư</w:t>
      </w:r>
      <w:r w:rsidRPr="006158D2">
        <w:rPr>
          <w:color w:val="auto"/>
          <w:sz w:val="28"/>
          <w:szCs w:val="28"/>
          <w:lang w:val="vi-VN"/>
        </w:rPr>
        <w:t>ờng hợp thuê ngoài gia công, chế biến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xuất kho hàng hóa </w:t>
      </w:r>
      <w:r w:rsidRPr="006158D2">
        <w:rPr>
          <w:rFonts w:hint="eastAsia"/>
          <w:color w:val="auto"/>
          <w:sz w:val="28"/>
          <w:szCs w:val="28"/>
          <w:lang w:val="vi-VN"/>
        </w:rPr>
        <w:t>đư</w:t>
      </w:r>
      <w:r w:rsidRPr="006158D2">
        <w:rPr>
          <w:color w:val="auto"/>
          <w:sz w:val="28"/>
          <w:szCs w:val="28"/>
          <w:lang w:val="vi-VN"/>
        </w:rPr>
        <w:t xml:space="preserve">a </w:t>
      </w:r>
      <w:r w:rsidRPr="006158D2">
        <w:rPr>
          <w:rFonts w:hint="eastAsia"/>
          <w:color w:val="auto"/>
          <w:sz w:val="28"/>
          <w:szCs w:val="28"/>
          <w:lang w:val="vi-VN"/>
        </w:rPr>
        <w:t>đ</w:t>
      </w:r>
      <w:r w:rsidRPr="006158D2">
        <w:rPr>
          <w:color w:val="auto"/>
          <w:sz w:val="28"/>
          <w:szCs w:val="28"/>
          <w:lang w:val="vi-VN"/>
        </w:rPr>
        <w:t>i gia công, chế biến,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154 - Chi phí sản xuất, kinh doanh dở dang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gia công, chế biến hàng hóa,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154 - Chi phí sản xuất, kinh doanh dở dang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 xml:space="preserve">ợc khấu trừ (nếu có)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các TK 111, 112, 331,...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gia công xong nhập lại kho hàng hóa,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156 - Thành phẩm, hàng hóa</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154 - Chi phí sản xuất, kinh doanh dở dang.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g) Xuất kho thành phẩm, hàng hóa </w:t>
      </w:r>
      <w:r w:rsidRPr="006158D2">
        <w:rPr>
          <w:rFonts w:hint="eastAsia"/>
          <w:color w:val="auto"/>
          <w:sz w:val="28"/>
          <w:szCs w:val="28"/>
          <w:lang w:val="vi-VN"/>
        </w:rPr>
        <w:t>đ</w:t>
      </w:r>
      <w:r w:rsidRPr="006158D2">
        <w:rPr>
          <w:color w:val="auto"/>
          <w:sz w:val="28"/>
          <w:szCs w:val="28"/>
          <w:lang w:val="vi-VN"/>
        </w:rPr>
        <w:t xml:space="preserve">ể bán cho khách hàng, kế toán phản </w:t>
      </w:r>
      <w:r w:rsidRPr="006158D2">
        <w:rPr>
          <w:rFonts w:hint="eastAsia"/>
          <w:color w:val="auto"/>
          <w:sz w:val="28"/>
          <w:szCs w:val="28"/>
          <w:lang w:val="vi-VN"/>
        </w:rPr>
        <w:t>á</w:t>
      </w:r>
      <w:r w:rsidRPr="006158D2">
        <w:rPr>
          <w:color w:val="auto"/>
          <w:sz w:val="28"/>
          <w:szCs w:val="28"/>
          <w:lang w:val="vi-VN"/>
        </w:rPr>
        <w:t>nh giá vốn của thành phẩm xuất bán,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611, 612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h) Xuất kho thành phẩm gửi </w:t>
      </w:r>
      <w:r w:rsidRPr="006158D2">
        <w:rPr>
          <w:rFonts w:hint="eastAsia"/>
          <w:color w:val="auto"/>
          <w:sz w:val="28"/>
          <w:szCs w:val="28"/>
          <w:lang w:val="vi-VN"/>
        </w:rPr>
        <w:t>đ</w:t>
      </w:r>
      <w:r w:rsidRPr="006158D2">
        <w:rPr>
          <w:color w:val="auto"/>
          <w:sz w:val="28"/>
          <w:szCs w:val="28"/>
          <w:lang w:val="vi-VN"/>
        </w:rPr>
        <w:t>i bán, xuất kho cho các c</w:t>
      </w:r>
      <w:r w:rsidRPr="006158D2">
        <w:rPr>
          <w:rFonts w:hint="eastAsia"/>
          <w:color w:val="auto"/>
          <w:sz w:val="28"/>
          <w:szCs w:val="28"/>
          <w:lang w:val="vi-VN"/>
        </w:rPr>
        <w:t>ơ</w:t>
      </w:r>
      <w:r w:rsidRPr="006158D2">
        <w:rPr>
          <w:color w:val="auto"/>
          <w:sz w:val="28"/>
          <w:szCs w:val="28"/>
          <w:lang w:val="vi-VN"/>
        </w:rPr>
        <w:t xml:space="preserve"> sở nhận bán hàng </w:t>
      </w:r>
      <w:r w:rsidRPr="006158D2">
        <w:rPr>
          <w:rFonts w:hint="eastAsia"/>
          <w:color w:val="auto"/>
          <w:sz w:val="28"/>
          <w:szCs w:val="28"/>
          <w:lang w:val="vi-VN"/>
        </w:rPr>
        <w:t>đ</w:t>
      </w:r>
      <w:r w:rsidRPr="006158D2">
        <w:rPr>
          <w:color w:val="auto"/>
          <w:sz w:val="28"/>
          <w:szCs w:val="28"/>
          <w:lang w:val="vi-VN"/>
        </w:rPr>
        <w:t>ại lý, ký gửi,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lastRenderedPageBreak/>
        <w:t xml:space="preserve">Nợ TK 157 - Hàng gửi </w:t>
      </w:r>
      <w:r w:rsidRPr="006158D2">
        <w:rPr>
          <w:rFonts w:hint="eastAsia"/>
          <w:color w:val="auto"/>
          <w:sz w:val="28"/>
          <w:szCs w:val="28"/>
          <w:lang w:val="vi-VN"/>
        </w:rPr>
        <w:t>đ</w:t>
      </w:r>
      <w:r w:rsidRPr="006158D2">
        <w:rPr>
          <w:color w:val="auto"/>
          <w:sz w:val="28"/>
          <w:szCs w:val="28"/>
          <w:lang w:val="vi-VN"/>
        </w:rPr>
        <w:t xml:space="preserve">i bán (gửi bán </w:t>
      </w:r>
      <w:r w:rsidRPr="006158D2">
        <w:rPr>
          <w:rFonts w:hint="eastAsia"/>
          <w:color w:val="auto"/>
          <w:sz w:val="28"/>
          <w:szCs w:val="28"/>
          <w:lang w:val="vi-VN"/>
        </w:rPr>
        <w:t>đ</w:t>
      </w:r>
      <w:r w:rsidRPr="006158D2">
        <w:rPr>
          <w:color w:val="auto"/>
          <w:sz w:val="28"/>
          <w:szCs w:val="28"/>
          <w:lang w:val="vi-VN"/>
        </w:rPr>
        <w:t>ại lý)</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i) Khi ng</w:t>
      </w:r>
      <w:r w:rsidRPr="006158D2">
        <w:rPr>
          <w:rFonts w:hint="eastAsia"/>
          <w:color w:val="auto"/>
          <w:sz w:val="28"/>
          <w:szCs w:val="28"/>
          <w:lang w:val="vi-VN"/>
        </w:rPr>
        <w:t>ư</w:t>
      </w:r>
      <w:r w:rsidRPr="006158D2">
        <w:rPr>
          <w:color w:val="auto"/>
          <w:sz w:val="28"/>
          <w:szCs w:val="28"/>
          <w:lang w:val="vi-VN"/>
        </w:rPr>
        <w:t xml:space="preserve">ời mua trả lại số thành phẩm, hàng hóa </w:t>
      </w:r>
      <w:r w:rsidRPr="006158D2">
        <w:rPr>
          <w:rFonts w:hint="eastAsia"/>
          <w:color w:val="auto"/>
          <w:sz w:val="28"/>
          <w:szCs w:val="28"/>
          <w:lang w:val="vi-VN"/>
        </w:rPr>
        <w:t>đã</w:t>
      </w:r>
      <w:r w:rsidRPr="006158D2">
        <w:rPr>
          <w:color w:val="auto"/>
          <w:sz w:val="28"/>
          <w:szCs w:val="28"/>
          <w:lang w:val="vi-VN"/>
        </w:rPr>
        <w:t xml:space="preserve"> bán: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Phản ánh doanh thu của hàng bán bị trả lại,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521- Các khoản giảm trừ doanh thu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3331 - Thuế GTGT phải nộp (nếu có)</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các TK 111, 112, 131,... (tổng giá trị của hàng bán bị trả lại).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 xml:space="preserve">ồng thời phản </w:t>
      </w:r>
      <w:r w:rsidRPr="006158D2">
        <w:rPr>
          <w:rFonts w:hint="eastAsia"/>
          <w:color w:val="auto"/>
          <w:sz w:val="28"/>
          <w:szCs w:val="28"/>
          <w:lang w:val="vi-VN"/>
        </w:rPr>
        <w:t>á</w:t>
      </w:r>
      <w:r w:rsidRPr="006158D2">
        <w:rPr>
          <w:color w:val="auto"/>
          <w:sz w:val="28"/>
          <w:szCs w:val="28"/>
          <w:lang w:val="vi-VN"/>
        </w:rPr>
        <w:t xml:space="preserve">nh giá vốn của thành phẩm, hàng hóa </w:t>
      </w:r>
      <w:r w:rsidRPr="006158D2">
        <w:rPr>
          <w:rFonts w:hint="eastAsia"/>
          <w:color w:val="auto"/>
          <w:sz w:val="28"/>
          <w:szCs w:val="28"/>
          <w:lang w:val="vi-VN"/>
        </w:rPr>
        <w:t>đã</w:t>
      </w:r>
      <w:r w:rsidRPr="006158D2">
        <w:rPr>
          <w:color w:val="auto"/>
          <w:sz w:val="28"/>
          <w:szCs w:val="28"/>
          <w:lang w:val="vi-VN"/>
        </w:rPr>
        <w:t xml:space="preserve"> bán bị trả lại nhập lại kho,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156 - Thành phẩm, hàng hóa</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các TK 611, 612.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k) Xuất kho sản phẩm, hàng hóa cho tiêu dùng nội bộ,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642, 242, 211</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l) Xuất kho thành phẩm, hàng hóa </w:t>
      </w:r>
      <w:r w:rsidRPr="006158D2">
        <w:rPr>
          <w:rFonts w:hint="eastAsia"/>
          <w:color w:val="auto"/>
          <w:sz w:val="28"/>
          <w:szCs w:val="28"/>
          <w:lang w:val="vi-VN"/>
        </w:rPr>
        <w:t>đư</w:t>
      </w:r>
      <w:r w:rsidRPr="006158D2">
        <w:rPr>
          <w:color w:val="auto"/>
          <w:sz w:val="28"/>
          <w:szCs w:val="28"/>
          <w:lang w:val="vi-VN"/>
        </w:rPr>
        <w:t xml:space="preserve">a </w:t>
      </w:r>
      <w:r w:rsidRPr="006158D2">
        <w:rPr>
          <w:rFonts w:hint="eastAsia"/>
          <w:color w:val="auto"/>
          <w:sz w:val="28"/>
          <w:szCs w:val="28"/>
          <w:lang w:val="vi-VN"/>
        </w:rPr>
        <w:t>đ</w:t>
      </w:r>
      <w:r w:rsidRPr="006158D2">
        <w:rPr>
          <w:color w:val="auto"/>
          <w:sz w:val="28"/>
          <w:szCs w:val="28"/>
          <w:lang w:val="vi-VN"/>
        </w:rPr>
        <w:t xml:space="preserve">i góp vốn vào </w:t>
      </w:r>
      <w:r w:rsidRPr="006158D2">
        <w:rPr>
          <w:rFonts w:hint="eastAsia"/>
          <w:color w:val="auto"/>
          <w:sz w:val="28"/>
          <w:szCs w:val="28"/>
          <w:lang w:val="vi-VN"/>
        </w:rPr>
        <w:t>đơ</w:t>
      </w:r>
      <w:r w:rsidRPr="006158D2">
        <w:rPr>
          <w:color w:val="auto"/>
          <w:sz w:val="28"/>
          <w:szCs w:val="28"/>
          <w:lang w:val="vi-VN"/>
        </w:rPr>
        <w:t>n vị khác,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Nợ TK 121 -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(1218) (theo giá </w:t>
      </w:r>
      <w:r w:rsidRPr="006158D2">
        <w:rPr>
          <w:rFonts w:hint="eastAsia"/>
          <w:color w:val="auto"/>
          <w:sz w:val="28"/>
          <w:szCs w:val="28"/>
          <w:lang w:val="vi-VN"/>
        </w:rPr>
        <w:t>đá</w:t>
      </w:r>
      <w:r w:rsidRPr="006158D2">
        <w:rPr>
          <w:color w:val="auto"/>
          <w:sz w:val="28"/>
          <w:szCs w:val="28"/>
          <w:lang w:val="vi-VN"/>
        </w:rPr>
        <w:t>nh giá lại)</w:t>
      </w:r>
    </w:p>
    <w:p w:rsidR="007477B5" w:rsidRPr="006158D2" w:rsidRDefault="00F6039D" w:rsidP="006B2D92">
      <w:pPr>
        <w:spacing w:after="0" w:line="276" w:lineRule="auto"/>
        <w:ind w:leftChars="209" w:left="2264" w:hangingChars="607" w:hanging="1700"/>
        <w:contextualSpacing/>
        <w:rPr>
          <w:color w:val="auto"/>
          <w:sz w:val="28"/>
          <w:szCs w:val="28"/>
          <w:lang w:val="vi-VN"/>
        </w:rPr>
      </w:pPr>
      <w:r w:rsidRPr="006158D2">
        <w:rPr>
          <w:color w:val="auto"/>
          <w:sz w:val="28"/>
          <w:szCs w:val="28"/>
          <w:lang w:val="vi-VN"/>
        </w:rPr>
        <w:t xml:space="preserve">Nợ TK 658 - Chi phí khác (chênh lệch giữa giá </w:t>
      </w:r>
      <w:r w:rsidRPr="006158D2">
        <w:rPr>
          <w:rFonts w:hint="eastAsia"/>
          <w:color w:val="auto"/>
          <w:sz w:val="28"/>
          <w:szCs w:val="28"/>
          <w:lang w:val="vi-VN"/>
        </w:rPr>
        <w:t>đá</w:t>
      </w:r>
      <w:r w:rsidRPr="006158D2">
        <w:rPr>
          <w:color w:val="auto"/>
          <w:sz w:val="28"/>
          <w:szCs w:val="28"/>
          <w:lang w:val="vi-VN"/>
        </w:rPr>
        <w:t>nh giá lại nhỏ h</w:t>
      </w:r>
      <w:r w:rsidRPr="006158D2">
        <w:rPr>
          <w:rFonts w:hint="eastAsia"/>
          <w:color w:val="auto"/>
          <w:sz w:val="28"/>
          <w:szCs w:val="28"/>
          <w:lang w:val="vi-VN"/>
        </w:rPr>
        <w:t>ơ</w:t>
      </w:r>
      <w:r w:rsidRPr="006158D2">
        <w:rPr>
          <w:color w:val="auto"/>
          <w:sz w:val="28"/>
          <w:szCs w:val="28"/>
          <w:lang w:val="vi-VN"/>
        </w:rPr>
        <w:t xml:space="preserve">n giá trị ghi sổ của thành phẩm, hàng hóa)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leftChars="397" w:left="2691" w:hanging="1619"/>
        <w:contextualSpacing/>
        <w:rPr>
          <w:color w:val="auto"/>
          <w:sz w:val="28"/>
          <w:szCs w:val="28"/>
          <w:lang w:val="vi-VN"/>
        </w:rPr>
      </w:pPr>
      <w:r w:rsidRPr="006158D2">
        <w:rPr>
          <w:color w:val="auto"/>
          <w:sz w:val="28"/>
          <w:szCs w:val="28"/>
          <w:lang w:val="vi-VN"/>
        </w:rPr>
        <w:t xml:space="preserve">Có TK 558 - Thu nhập khác (chênh lệch giữa giá </w:t>
      </w:r>
      <w:r w:rsidRPr="006158D2">
        <w:rPr>
          <w:rFonts w:hint="eastAsia"/>
          <w:color w:val="auto"/>
          <w:sz w:val="28"/>
          <w:szCs w:val="28"/>
          <w:lang w:val="vi-VN"/>
        </w:rPr>
        <w:t>đá</w:t>
      </w:r>
      <w:r w:rsidRPr="006158D2">
        <w:rPr>
          <w:color w:val="auto"/>
          <w:sz w:val="28"/>
          <w:szCs w:val="28"/>
          <w:lang w:val="vi-VN"/>
        </w:rPr>
        <w:t xml:space="preserve">nh giá lại lớn </w:t>
      </w:r>
    </w:p>
    <w:p w:rsidR="007477B5" w:rsidRPr="006158D2" w:rsidRDefault="00F6039D">
      <w:pPr>
        <w:spacing w:after="0" w:line="276" w:lineRule="auto"/>
        <w:ind w:leftChars="997" w:left="4311" w:hanging="1619"/>
        <w:contextualSpacing/>
        <w:rPr>
          <w:color w:val="auto"/>
          <w:sz w:val="28"/>
          <w:szCs w:val="28"/>
          <w:lang w:val="vi-VN"/>
        </w:rPr>
      </w:pPr>
      <w:r w:rsidRPr="006158D2">
        <w:rPr>
          <w:color w:val="auto"/>
          <w:sz w:val="28"/>
          <w:szCs w:val="28"/>
          <w:lang w:val="vi-VN"/>
        </w:rPr>
        <w:t>h</w:t>
      </w:r>
      <w:r w:rsidRPr="006158D2">
        <w:rPr>
          <w:rFonts w:hint="eastAsia"/>
          <w:color w:val="auto"/>
          <w:sz w:val="28"/>
          <w:szCs w:val="28"/>
          <w:lang w:val="vi-VN"/>
        </w:rPr>
        <w:t>ơ</w:t>
      </w:r>
      <w:r w:rsidRPr="006158D2">
        <w:rPr>
          <w:color w:val="auto"/>
          <w:sz w:val="28"/>
          <w:szCs w:val="28"/>
          <w:lang w:val="vi-VN"/>
        </w:rPr>
        <w:t>n giá trị ghi sổ của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m) Mọi tr</w:t>
      </w:r>
      <w:r w:rsidRPr="006158D2">
        <w:rPr>
          <w:rFonts w:hint="eastAsia"/>
          <w:color w:val="auto"/>
          <w:sz w:val="28"/>
          <w:szCs w:val="28"/>
          <w:lang w:val="vi-VN"/>
        </w:rPr>
        <w:t>ư</w:t>
      </w:r>
      <w:r w:rsidRPr="006158D2">
        <w:rPr>
          <w:color w:val="auto"/>
          <w:sz w:val="28"/>
          <w:szCs w:val="28"/>
          <w:lang w:val="vi-VN"/>
        </w:rPr>
        <w:t xml:space="preserve">ờng hợp phát hiện thừa, thiếu thành phẩm, hàng hóa khi kiểm kê </w:t>
      </w:r>
      <w:r w:rsidRPr="006158D2">
        <w:rPr>
          <w:rFonts w:hint="eastAsia"/>
          <w:color w:val="auto"/>
          <w:sz w:val="28"/>
          <w:szCs w:val="28"/>
          <w:lang w:val="vi-VN"/>
        </w:rPr>
        <w:t>đ</w:t>
      </w:r>
      <w:r w:rsidRPr="006158D2">
        <w:rPr>
          <w:color w:val="auto"/>
          <w:sz w:val="28"/>
          <w:szCs w:val="28"/>
          <w:lang w:val="vi-VN"/>
        </w:rPr>
        <w:t xml:space="preserve">ều phải lập biên bản và truy tìm nguyên nhân xác </w:t>
      </w:r>
      <w:r w:rsidRPr="006158D2">
        <w:rPr>
          <w:rFonts w:hint="eastAsia"/>
          <w:color w:val="auto"/>
          <w:sz w:val="28"/>
          <w:szCs w:val="28"/>
          <w:lang w:val="vi-VN"/>
        </w:rPr>
        <w:t>đ</w:t>
      </w:r>
      <w:r w:rsidRPr="006158D2">
        <w:rPr>
          <w:color w:val="auto"/>
          <w:sz w:val="28"/>
          <w:szCs w:val="28"/>
          <w:lang w:val="vi-VN"/>
        </w:rPr>
        <w:t>ịnh ng</w:t>
      </w:r>
      <w:r w:rsidRPr="006158D2">
        <w:rPr>
          <w:rFonts w:hint="eastAsia"/>
          <w:color w:val="auto"/>
          <w:sz w:val="28"/>
          <w:szCs w:val="28"/>
          <w:lang w:val="vi-VN"/>
        </w:rPr>
        <w:t>ư</w:t>
      </w:r>
      <w:r w:rsidRPr="006158D2">
        <w:rPr>
          <w:color w:val="auto"/>
          <w:sz w:val="28"/>
          <w:szCs w:val="28"/>
          <w:lang w:val="vi-VN"/>
        </w:rPr>
        <w:t>ời phạm lỗi. C</w:t>
      </w:r>
      <w:r w:rsidRPr="006158D2">
        <w:rPr>
          <w:rFonts w:hint="eastAsia"/>
          <w:color w:val="auto"/>
          <w:sz w:val="28"/>
          <w:szCs w:val="28"/>
          <w:lang w:val="vi-VN"/>
        </w:rPr>
        <w:t>ă</w:t>
      </w:r>
      <w:r w:rsidRPr="006158D2">
        <w:rPr>
          <w:color w:val="auto"/>
          <w:sz w:val="28"/>
          <w:szCs w:val="28"/>
          <w:lang w:val="vi-VN"/>
        </w:rPr>
        <w:t xml:space="preserve">n cứ vào biên bản kiểm kê và quyết </w:t>
      </w:r>
      <w:r w:rsidRPr="006158D2">
        <w:rPr>
          <w:rFonts w:hint="eastAsia"/>
          <w:color w:val="auto"/>
          <w:sz w:val="28"/>
          <w:szCs w:val="28"/>
          <w:lang w:val="vi-VN"/>
        </w:rPr>
        <w:t>đ</w:t>
      </w:r>
      <w:r w:rsidRPr="006158D2">
        <w:rPr>
          <w:color w:val="auto"/>
          <w:sz w:val="28"/>
          <w:szCs w:val="28"/>
          <w:lang w:val="vi-VN"/>
        </w:rPr>
        <w:t xml:space="preserve">ịnh xử lý của cấp có thẩm quyền </w:t>
      </w:r>
      <w:r w:rsidRPr="006158D2">
        <w:rPr>
          <w:rFonts w:hint="eastAsia"/>
          <w:color w:val="auto"/>
          <w:sz w:val="28"/>
          <w:szCs w:val="28"/>
          <w:lang w:val="vi-VN"/>
        </w:rPr>
        <w:t>đ</w:t>
      </w:r>
      <w:r w:rsidRPr="006158D2">
        <w:rPr>
          <w:color w:val="auto"/>
          <w:sz w:val="28"/>
          <w:szCs w:val="28"/>
          <w:lang w:val="vi-VN"/>
        </w:rPr>
        <w:t>ể ghi sổ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Nếu thừa, thiếu thành phẩm, hàng hóa do nhầm lẫn hoặc ch</w:t>
      </w:r>
      <w:r w:rsidRPr="006158D2">
        <w:rPr>
          <w:rFonts w:hint="eastAsia"/>
          <w:color w:val="auto"/>
          <w:sz w:val="28"/>
          <w:szCs w:val="28"/>
          <w:lang w:val="vi-VN"/>
        </w:rPr>
        <w:t>ư</w:t>
      </w:r>
      <w:r w:rsidRPr="006158D2">
        <w:rPr>
          <w:color w:val="auto"/>
          <w:sz w:val="28"/>
          <w:szCs w:val="28"/>
          <w:lang w:val="vi-VN"/>
        </w:rPr>
        <w:t xml:space="preserve">a ghi sổ HTX phải tiến hành ghi bổ sung hoặc </w:t>
      </w:r>
      <w:r w:rsidRPr="006158D2">
        <w:rPr>
          <w:rFonts w:hint="eastAsia"/>
          <w:color w:val="auto"/>
          <w:sz w:val="28"/>
          <w:szCs w:val="28"/>
          <w:lang w:val="vi-VN"/>
        </w:rPr>
        <w:t>đ</w:t>
      </w:r>
      <w:r w:rsidRPr="006158D2">
        <w:rPr>
          <w:color w:val="auto"/>
          <w:sz w:val="28"/>
          <w:szCs w:val="28"/>
          <w:lang w:val="vi-VN"/>
        </w:rPr>
        <w:t>iều chỉnh lại số liệu trên sổ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ờng hợp ch</w:t>
      </w:r>
      <w:r w:rsidRPr="006158D2">
        <w:rPr>
          <w:rFonts w:hint="eastAsia"/>
          <w:color w:val="auto"/>
          <w:sz w:val="28"/>
          <w:szCs w:val="28"/>
          <w:lang w:val="vi-VN"/>
        </w:rPr>
        <w:t>ư</w:t>
      </w:r>
      <w:r w:rsidRPr="006158D2">
        <w:rPr>
          <w:color w:val="auto"/>
          <w:sz w:val="28"/>
          <w:szCs w:val="28"/>
          <w:lang w:val="vi-VN"/>
        </w:rPr>
        <w:t xml:space="preserve">a xác </w:t>
      </w:r>
      <w:r w:rsidRPr="006158D2">
        <w:rPr>
          <w:rFonts w:hint="eastAsia"/>
          <w:color w:val="auto"/>
          <w:sz w:val="28"/>
          <w:szCs w:val="28"/>
          <w:lang w:val="vi-VN"/>
        </w:rPr>
        <w:t>đ</w:t>
      </w:r>
      <w:r w:rsidRPr="006158D2">
        <w:rPr>
          <w:color w:val="auto"/>
          <w:sz w:val="28"/>
          <w:szCs w:val="28"/>
          <w:lang w:val="vi-VN"/>
        </w:rPr>
        <w:t xml:space="preserve">ịnh </w:t>
      </w:r>
      <w:r w:rsidRPr="006158D2">
        <w:rPr>
          <w:rFonts w:hint="eastAsia"/>
          <w:color w:val="auto"/>
          <w:sz w:val="28"/>
          <w:szCs w:val="28"/>
          <w:lang w:val="vi-VN"/>
        </w:rPr>
        <w:t>đư</w:t>
      </w:r>
      <w:r w:rsidRPr="006158D2">
        <w:rPr>
          <w:color w:val="auto"/>
          <w:sz w:val="28"/>
          <w:szCs w:val="28"/>
          <w:lang w:val="vi-VN"/>
        </w:rPr>
        <w:t>ợc nguyên nhân thừa, thiếu phải chờ xử lý:</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Nếu thừa,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156 - Thành phẩm, hàng hóa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338 - Phải trả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Khi có quyết </w:t>
      </w:r>
      <w:r w:rsidRPr="006158D2">
        <w:rPr>
          <w:rFonts w:hint="eastAsia"/>
          <w:color w:val="auto"/>
          <w:sz w:val="28"/>
          <w:szCs w:val="28"/>
          <w:lang w:val="vi-VN"/>
        </w:rPr>
        <w:t>đ</w:t>
      </w:r>
      <w:r w:rsidRPr="006158D2">
        <w:rPr>
          <w:color w:val="auto"/>
          <w:sz w:val="28"/>
          <w:szCs w:val="28"/>
          <w:lang w:val="vi-VN"/>
        </w:rPr>
        <w:t>ịnh xử lý của cấp có thẩm quyền,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338 - Phải trả khác.</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các TK liên quan.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Nếu thiếu,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138 - Phải thu khác</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có quyết </w:t>
      </w:r>
      <w:r w:rsidRPr="006158D2">
        <w:rPr>
          <w:rFonts w:hint="eastAsia"/>
          <w:color w:val="auto"/>
          <w:sz w:val="28"/>
          <w:szCs w:val="28"/>
          <w:lang w:val="vi-VN"/>
        </w:rPr>
        <w:t>đ</w:t>
      </w:r>
      <w:r w:rsidRPr="006158D2">
        <w:rPr>
          <w:color w:val="auto"/>
          <w:sz w:val="28"/>
          <w:szCs w:val="28"/>
          <w:lang w:val="vi-VN"/>
        </w:rPr>
        <w:t>ịnh xử lý của cấp có thẩm quyền, kế toán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lastRenderedPageBreak/>
        <w:t>Nợ các TK 111, 112,.... (nếu cá nhân phạm lỗi bồi th</w:t>
      </w:r>
      <w:r w:rsidRPr="006158D2">
        <w:rPr>
          <w:rFonts w:hint="eastAsia"/>
          <w:color w:val="auto"/>
          <w:sz w:val="28"/>
          <w:szCs w:val="28"/>
          <w:lang w:val="vi-VN"/>
        </w:rPr>
        <w:t>ư</w:t>
      </w:r>
      <w:r w:rsidRPr="006158D2">
        <w:rPr>
          <w:color w:val="auto"/>
          <w:sz w:val="28"/>
          <w:szCs w:val="28"/>
          <w:lang w:val="vi-VN"/>
        </w:rPr>
        <w:t>ờng bằng tiền)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334 - Phải trả ng</w:t>
      </w:r>
      <w:r w:rsidRPr="006158D2">
        <w:rPr>
          <w:rFonts w:hint="eastAsia"/>
          <w:color w:val="auto"/>
          <w:sz w:val="28"/>
          <w:szCs w:val="28"/>
          <w:lang w:val="vi-VN"/>
        </w:rPr>
        <w:t>ư</w:t>
      </w:r>
      <w:r w:rsidRPr="006158D2">
        <w:rPr>
          <w:color w:val="auto"/>
          <w:sz w:val="28"/>
          <w:szCs w:val="28"/>
          <w:lang w:val="vi-VN"/>
        </w:rPr>
        <w:t xml:space="preserve">ời lao </w:t>
      </w:r>
      <w:r w:rsidRPr="006158D2">
        <w:rPr>
          <w:rFonts w:hint="eastAsia"/>
          <w:color w:val="auto"/>
          <w:sz w:val="28"/>
          <w:szCs w:val="28"/>
          <w:lang w:val="vi-VN"/>
        </w:rPr>
        <w:t>đ</w:t>
      </w:r>
      <w:r w:rsidRPr="006158D2">
        <w:rPr>
          <w:color w:val="auto"/>
          <w:sz w:val="28"/>
          <w:szCs w:val="28"/>
          <w:lang w:val="vi-VN"/>
        </w:rPr>
        <w:t>ộng (trừ vào l</w:t>
      </w:r>
      <w:r w:rsidRPr="006158D2">
        <w:rPr>
          <w:rFonts w:hint="eastAsia"/>
          <w:color w:val="auto"/>
          <w:sz w:val="28"/>
          <w:szCs w:val="28"/>
          <w:lang w:val="vi-VN"/>
        </w:rPr>
        <w:t>ươ</w:t>
      </w:r>
      <w:r w:rsidRPr="006158D2">
        <w:rPr>
          <w:color w:val="auto"/>
          <w:sz w:val="28"/>
          <w:szCs w:val="28"/>
          <w:lang w:val="vi-VN"/>
        </w:rPr>
        <w:t>ng ng</w:t>
      </w:r>
      <w:r w:rsidRPr="006158D2">
        <w:rPr>
          <w:rFonts w:hint="eastAsia"/>
          <w:color w:val="auto"/>
          <w:sz w:val="28"/>
          <w:szCs w:val="28"/>
          <w:lang w:val="vi-VN"/>
        </w:rPr>
        <w:t>ư</w:t>
      </w:r>
      <w:r w:rsidRPr="006158D2">
        <w:rPr>
          <w:color w:val="auto"/>
          <w:sz w:val="28"/>
          <w:szCs w:val="28"/>
          <w:lang w:val="vi-VN"/>
        </w:rPr>
        <w:t>ời phạm lỗi )</w:t>
      </w:r>
    </w:p>
    <w:p w:rsidR="007477B5" w:rsidRPr="006158D2" w:rsidRDefault="00F6039D">
      <w:pPr>
        <w:spacing w:after="0" w:line="276" w:lineRule="auto"/>
        <w:ind w:left="3119" w:hanging="2552"/>
        <w:contextualSpacing/>
        <w:rPr>
          <w:color w:val="auto"/>
          <w:sz w:val="28"/>
          <w:szCs w:val="28"/>
          <w:lang w:val="vi-VN"/>
        </w:rPr>
      </w:pPr>
      <w:r w:rsidRPr="006158D2">
        <w:rPr>
          <w:color w:val="auto"/>
          <w:sz w:val="28"/>
          <w:szCs w:val="28"/>
          <w:lang w:val="vi-VN"/>
        </w:rPr>
        <w:t>Nợ các TK 611, 612 (phần giá trị hao hụt, mất mát còn lại sau khi trừ số thu bồi th</w:t>
      </w:r>
      <w:r w:rsidRPr="006158D2">
        <w:rPr>
          <w:rFonts w:hint="eastAsia"/>
          <w:color w:val="auto"/>
          <w:sz w:val="28"/>
          <w:szCs w:val="28"/>
          <w:lang w:val="vi-VN"/>
        </w:rPr>
        <w:t>ư</w:t>
      </w:r>
      <w:r w:rsidRPr="006158D2">
        <w:rPr>
          <w:color w:val="auto"/>
          <w:sz w:val="28"/>
          <w:szCs w:val="28"/>
          <w:lang w:val="vi-VN"/>
        </w:rPr>
        <w:t>ờng)</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138</w:t>
      </w:r>
      <w:r w:rsidRPr="006158D2">
        <w:rPr>
          <w:color w:val="auto"/>
          <w:sz w:val="28"/>
          <w:szCs w:val="28"/>
        </w:rPr>
        <w:t xml:space="preserve"> </w:t>
      </w:r>
      <w:r w:rsidRPr="006158D2">
        <w:rPr>
          <w:color w:val="auto"/>
          <w:sz w:val="28"/>
          <w:szCs w:val="28"/>
          <w:lang w:val="vi-VN"/>
        </w:rPr>
        <w:t>- Phải thu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 Tr</w:t>
      </w:r>
      <w:r w:rsidRPr="006158D2">
        <w:rPr>
          <w:rFonts w:hint="eastAsia"/>
          <w:color w:val="auto"/>
          <w:sz w:val="28"/>
          <w:szCs w:val="28"/>
          <w:lang w:val="vi-VN"/>
        </w:rPr>
        <w:t>ư</w:t>
      </w:r>
      <w:r w:rsidRPr="006158D2">
        <w:rPr>
          <w:color w:val="auto"/>
          <w:sz w:val="28"/>
          <w:szCs w:val="28"/>
          <w:lang w:val="vi-VN"/>
        </w:rPr>
        <w:t xml:space="preserve">ờng hợp HTX sử dụng sản phẩm sản xuất ra </w:t>
      </w:r>
      <w:r w:rsidRPr="006158D2">
        <w:rPr>
          <w:rFonts w:hint="eastAsia"/>
          <w:color w:val="auto"/>
          <w:sz w:val="28"/>
          <w:szCs w:val="28"/>
          <w:lang w:val="vi-VN"/>
        </w:rPr>
        <w:t>đ</w:t>
      </w:r>
      <w:r w:rsidRPr="006158D2">
        <w:rPr>
          <w:color w:val="auto"/>
          <w:sz w:val="28"/>
          <w:szCs w:val="28"/>
          <w:lang w:val="vi-VN"/>
        </w:rPr>
        <w:t>ể biếu tặng, khuyến mại, quảng cáo (theo pháp luật về th</w:t>
      </w:r>
      <w:r w:rsidRPr="006158D2">
        <w:rPr>
          <w:rFonts w:hint="eastAsia"/>
          <w:color w:val="auto"/>
          <w:sz w:val="28"/>
          <w:szCs w:val="28"/>
          <w:lang w:val="vi-VN"/>
        </w:rPr>
        <w:t>ươ</w:t>
      </w:r>
      <w:r w:rsidRPr="006158D2">
        <w:rPr>
          <w:color w:val="auto"/>
          <w:sz w:val="28"/>
          <w:szCs w:val="28"/>
          <w:lang w:val="vi-VN"/>
        </w:rPr>
        <w:t>ng mại), c</w:t>
      </w:r>
      <w:r w:rsidRPr="006158D2">
        <w:rPr>
          <w:rFonts w:hint="eastAsia"/>
          <w:color w:val="auto"/>
          <w:sz w:val="28"/>
          <w:szCs w:val="28"/>
          <w:lang w:val="vi-VN"/>
        </w:rPr>
        <w:t>ă</w:t>
      </w:r>
      <w:r w:rsidRPr="006158D2">
        <w:rPr>
          <w:color w:val="auto"/>
          <w:sz w:val="28"/>
          <w:szCs w:val="28"/>
          <w:lang w:val="vi-VN"/>
        </w:rPr>
        <w:t xml:space="preserve">n cứ vào giá trị ghi sổ của sản phẩm, hàng hóa </w:t>
      </w:r>
      <w:r w:rsidRPr="006158D2">
        <w:rPr>
          <w:rFonts w:hint="eastAsia"/>
          <w:color w:val="auto"/>
          <w:sz w:val="28"/>
          <w:szCs w:val="28"/>
          <w:lang w:val="vi-VN"/>
        </w:rPr>
        <w:t>đ</w:t>
      </w:r>
      <w:r w:rsidRPr="006158D2">
        <w:rPr>
          <w:color w:val="auto"/>
          <w:sz w:val="28"/>
          <w:szCs w:val="28"/>
          <w:lang w:val="vi-VN"/>
        </w:rPr>
        <w:t>em biếu tặng: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642 - Chi phí quản lý kinh doanh</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o) Nếu biếu tặng cho người lao động </w:t>
      </w:r>
      <w:r w:rsidRPr="006158D2">
        <w:rPr>
          <w:rFonts w:hint="eastAsia"/>
          <w:color w:val="auto"/>
          <w:sz w:val="28"/>
          <w:szCs w:val="28"/>
          <w:lang w:val="vi-VN"/>
        </w:rPr>
        <w:t>đư</w:t>
      </w:r>
      <w:r w:rsidRPr="006158D2">
        <w:rPr>
          <w:color w:val="auto"/>
          <w:sz w:val="28"/>
          <w:szCs w:val="28"/>
          <w:lang w:val="vi-VN"/>
        </w:rPr>
        <w:t>ợc trang trải bằng quỹ khen th</w:t>
      </w:r>
      <w:r w:rsidRPr="006158D2">
        <w:rPr>
          <w:rFonts w:hint="eastAsia"/>
          <w:color w:val="auto"/>
          <w:sz w:val="28"/>
          <w:szCs w:val="28"/>
          <w:lang w:val="vi-VN"/>
        </w:rPr>
        <w:t>ư</w:t>
      </w:r>
      <w:r w:rsidRPr="006158D2">
        <w:rPr>
          <w:color w:val="auto"/>
          <w:sz w:val="28"/>
          <w:szCs w:val="28"/>
          <w:lang w:val="vi-VN"/>
        </w:rPr>
        <w:t>ởng, phúc lợi,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353 - Quỹ khen th</w:t>
      </w:r>
      <w:r w:rsidRPr="006158D2">
        <w:rPr>
          <w:rFonts w:hint="eastAsia"/>
          <w:color w:val="auto"/>
          <w:sz w:val="28"/>
          <w:szCs w:val="28"/>
          <w:lang w:val="vi-VN"/>
        </w:rPr>
        <w:t>ư</w:t>
      </w:r>
      <w:r w:rsidRPr="006158D2">
        <w:rPr>
          <w:color w:val="auto"/>
          <w:sz w:val="28"/>
          <w:szCs w:val="28"/>
          <w:lang w:val="vi-VN"/>
        </w:rPr>
        <w:t xml:space="preserve">ởng, phúc lợi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3331 - Thuế GTGT phải nộp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p) Kế toán trả l</w:t>
      </w:r>
      <w:r w:rsidRPr="006158D2">
        <w:rPr>
          <w:rFonts w:hint="eastAsia"/>
          <w:color w:val="auto"/>
          <w:sz w:val="28"/>
          <w:szCs w:val="28"/>
          <w:lang w:val="vi-VN"/>
        </w:rPr>
        <w:t>ươ</w:t>
      </w:r>
      <w:r w:rsidRPr="006158D2">
        <w:rPr>
          <w:color w:val="auto"/>
          <w:sz w:val="28"/>
          <w:szCs w:val="28"/>
          <w:lang w:val="vi-VN"/>
        </w:rPr>
        <w:t>ng cho ng</w:t>
      </w:r>
      <w:r w:rsidRPr="006158D2">
        <w:rPr>
          <w:rFonts w:hint="eastAsia"/>
          <w:color w:val="auto"/>
          <w:sz w:val="28"/>
          <w:szCs w:val="28"/>
          <w:lang w:val="vi-VN"/>
        </w:rPr>
        <w:t>ư</w:t>
      </w:r>
      <w:r w:rsidRPr="006158D2">
        <w:rPr>
          <w:color w:val="auto"/>
          <w:sz w:val="28"/>
          <w:szCs w:val="28"/>
          <w:lang w:val="vi-VN"/>
        </w:rPr>
        <w:t xml:space="preserve">ời lao </w:t>
      </w:r>
      <w:r w:rsidRPr="006158D2">
        <w:rPr>
          <w:rFonts w:hint="eastAsia"/>
          <w:color w:val="auto"/>
          <w:sz w:val="28"/>
          <w:szCs w:val="28"/>
          <w:lang w:val="vi-VN"/>
        </w:rPr>
        <w:t>đ</w:t>
      </w:r>
      <w:r w:rsidRPr="006158D2">
        <w:rPr>
          <w:color w:val="auto"/>
          <w:sz w:val="28"/>
          <w:szCs w:val="28"/>
          <w:lang w:val="vi-VN"/>
        </w:rPr>
        <w:t>ộng bằng sản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Doanh thu của sản phẩm dùng </w:t>
      </w:r>
      <w:r w:rsidRPr="006158D2">
        <w:rPr>
          <w:rFonts w:hint="eastAsia"/>
          <w:color w:val="auto"/>
          <w:sz w:val="28"/>
          <w:szCs w:val="28"/>
          <w:lang w:val="vi-VN"/>
        </w:rPr>
        <w:t>đ</w:t>
      </w:r>
      <w:r w:rsidRPr="006158D2">
        <w:rPr>
          <w:color w:val="auto"/>
          <w:sz w:val="28"/>
          <w:szCs w:val="28"/>
          <w:lang w:val="vi-VN"/>
        </w:rPr>
        <w:t>ể trả l</w:t>
      </w:r>
      <w:r w:rsidRPr="006158D2">
        <w:rPr>
          <w:rFonts w:hint="eastAsia"/>
          <w:color w:val="auto"/>
          <w:sz w:val="28"/>
          <w:szCs w:val="28"/>
          <w:lang w:val="vi-VN"/>
        </w:rPr>
        <w:t>ươ</w:t>
      </w:r>
      <w:r w:rsidRPr="006158D2">
        <w:rPr>
          <w:color w:val="auto"/>
          <w:sz w:val="28"/>
          <w:szCs w:val="28"/>
          <w:lang w:val="vi-VN"/>
        </w:rPr>
        <w:t>ng cho ng</w:t>
      </w:r>
      <w:r w:rsidRPr="006158D2">
        <w:rPr>
          <w:rFonts w:hint="eastAsia"/>
          <w:color w:val="auto"/>
          <w:sz w:val="28"/>
          <w:szCs w:val="28"/>
          <w:lang w:val="vi-VN"/>
        </w:rPr>
        <w:t>ư</w:t>
      </w:r>
      <w:r w:rsidRPr="006158D2">
        <w:rPr>
          <w:color w:val="auto"/>
          <w:sz w:val="28"/>
          <w:szCs w:val="28"/>
          <w:lang w:val="vi-VN"/>
        </w:rPr>
        <w:t xml:space="preserve">ời lao </w:t>
      </w:r>
      <w:r w:rsidRPr="006158D2">
        <w:rPr>
          <w:rFonts w:hint="eastAsia"/>
          <w:color w:val="auto"/>
          <w:sz w:val="28"/>
          <w:szCs w:val="28"/>
          <w:lang w:val="vi-VN"/>
        </w:rPr>
        <w:t>đ</w:t>
      </w:r>
      <w:r w:rsidRPr="006158D2">
        <w:rPr>
          <w:color w:val="auto"/>
          <w:sz w:val="28"/>
          <w:szCs w:val="28"/>
          <w:lang w:val="vi-VN"/>
        </w:rPr>
        <w:t>ộng,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334 - Phải trả ng</w:t>
      </w:r>
      <w:r w:rsidRPr="006158D2">
        <w:rPr>
          <w:rFonts w:hint="eastAsia"/>
          <w:color w:val="auto"/>
          <w:sz w:val="28"/>
          <w:szCs w:val="28"/>
          <w:lang w:val="vi-VN"/>
        </w:rPr>
        <w:t>ư</w:t>
      </w:r>
      <w:r w:rsidRPr="006158D2">
        <w:rPr>
          <w:color w:val="auto"/>
          <w:sz w:val="28"/>
          <w:szCs w:val="28"/>
          <w:lang w:val="vi-VN"/>
        </w:rPr>
        <w:t xml:space="preserve">ời lao </w:t>
      </w:r>
      <w:r w:rsidRPr="006158D2">
        <w:rPr>
          <w:rFonts w:hint="eastAsia"/>
          <w:color w:val="auto"/>
          <w:sz w:val="28"/>
          <w:szCs w:val="28"/>
          <w:lang w:val="vi-VN"/>
        </w:rPr>
        <w:t>đ</w:t>
      </w:r>
      <w:r w:rsidRPr="006158D2">
        <w:rPr>
          <w:color w:val="auto"/>
          <w:sz w:val="28"/>
          <w:szCs w:val="28"/>
          <w:lang w:val="vi-VN"/>
        </w:rPr>
        <w:t>ộng (tổng giá thanh toán)</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 xml:space="preserve">Có các TK 511, 512 </w:t>
      </w:r>
    </w:p>
    <w:p w:rsidR="007477B5" w:rsidRPr="006158D2" w:rsidRDefault="00F6039D">
      <w:pPr>
        <w:spacing w:after="0" w:line="276" w:lineRule="auto"/>
        <w:ind w:leftChars="397" w:left="2691" w:hanging="1619"/>
        <w:contextualSpacing/>
        <w:rPr>
          <w:color w:val="auto"/>
          <w:sz w:val="28"/>
          <w:szCs w:val="28"/>
          <w:lang w:val="vi-VN"/>
        </w:rPr>
      </w:pPr>
      <w:r w:rsidRPr="006158D2">
        <w:rPr>
          <w:color w:val="auto"/>
          <w:sz w:val="28"/>
          <w:szCs w:val="28"/>
          <w:lang w:val="vi-VN"/>
        </w:rPr>
        <w:t>Có TK 3338 - Thuế khác, phí, lệ phí và các khoản khác phải nộp nhà n</w:t>
      </w:r>
      <w:r w:rsidRPr="006158D2">
        <w:rPr>
          <w:rFonts w:hint="eastAsia"/>
          <w:color w:val="auto"/>
          <w:sz w:val="28"/>
          <w:szCs w:val="28"/>
          <w:lang w:val="vi-VN"/>
        </w:rPr>
        <w:t>ư</w:t>
      </w:r>
      <w:r w:rsidRPr="006158D2">
        <w:rPr>
          <w:color w:val="auto"/>
          <w:sz w:val="28"/>
          <w:szCs w:val="28"/>
          <w:lang w:val="vi-VN"/>
        </w:rPr>
        <w:t>ớc (chi tiết thuế TNCN phải nộp -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Ghi nhận giá vốn hàng bán </w:t>
      </w:r>
      <w:r w:rsidRPr="006158D2">
        <w:rPr>
          <w:rFonts w:hint="eastAsia"/>
          <w:color w:val="auto"/>
          <w:sz w:val="28"/>
          <w:szCs w:val="28"/>
          <w:lang w:val="vi-VN"/>
        </w:rPr>
        <w:t>đ</w:t>
      </w:r>
      <w:r w:rsidRPr="006158D2">
        <w:rPr>
          <w:color w:val="auto"/>
          <w:sz w:val="28"/>
          <w:szCs w:val="28"/>
          <w:lang w:val="vi-VN"/>
        </w:rPr>
        <w:t xml:space="preserve">ối với giá trị sản phẩm dùng </w:t>
      </w:r>
      <w:r w:rsidRPr="006158D2">
        <w:rPr>
          <w:rFonts w:hint="eastAsia"/>
          <w:color w:val="auto"/>
          <w:sz w:val="28"/>
          <w:szCs w:val="28"/>
          <w:lang w:val="vi-VN"/>
        </w:rPr>
        <w:t>đ</w:t>
      </w:r>
      <w:r w:rsidRPr="006158D2">
        <w:rPr>
          <w:color w:val="auto"/>
          <w:sz w:val="28"/>
          <w:szCs w:val="28"/>
          <w:lang w:val="vi-VN"/>
        </w:rPr>
        <w:t>ể trả l</w:t>
      </w:r>
      <w:r w:rsidRPr="006158D2">
        <w:rPr>
          <w:rFonts w:hint="eastAsia"/>
          <w:color w:val="auto"/>
          <w:sz w:val="28"/>
          <w:szCs w:val="28"/>
          <w:lang w:val="vi-VN"/>
        </w:rPr>
        <w:t>ươ</w:t>
      </w:r>
      <w:r w:rsidRPr="006158D2">
        <w:rPr>
          <w:color w:val="auto"/>
          <w:sz w:val="28"/>
          <w:szCs w:val="28"/>
          <w:lang w:val="vi-VN"/>
        </w:rPr>
        <w:t>ng cho ng</w:t>
      </w:r>
      <w:r w:rsidRPr="006158D2">
        <w:rPr>
          <w:rFonts w:hint="eastAsia"/>
          <w:color w:val="auto"/>
          <w:sz w:val="28"/>
          <w:szCs w:val="28"/>
          <w:lang w:val="vi-VN"/>
        </w:rPr>
        <w:t>ư</w:t>
      </w:r>
      <w:r w:rsidRPr="006158D2">
        <w:rPr>
          <w:color w:val="auto"/>
          <w:sz w:val="28"/>
          <w:szCs w:val="28"/>
          <w:lang w:val="vi-VN"/>
        </w:rPr>
        <w:t xml:space="preserve">ời lao </w:t>
      </w:r>
      <w:r w:rsidRPr="006158D2">
        <w:rPr>
          <w:rFonts w:hint="eastAsia"/>
          <w:color w:val="auto"/>
          <w:sz w:val="28"/>
          <w:szCs w:val="28"/>
          <w:lang w:val="vi-VN"/>
        </w:rPr>
        <w:t>đ</w:t>
      </w:r>
      <w:r w:rsidRPr="006158D2">
        <w:rPr>
          <w:color w:val="auto"/>
          <w:sz w:val="28"/>
          <w:szCs w:val="28"/>
          <w:lang w:val="vi-VN"/>
        </w:rPr>
        <w:t>ộng,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611, 612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TK 156 - Thành phẩm, hàng hóa. </w:t>
      </w:r>
    </w:p>
    <w:p w:rsidR="007477B5" w:rsidRPr="006158D2" w:rsidRDefault="00F6039D">
      <w:pPr>
        <w:spacing w:after="0" w:line="276" w:lineRule="auto"/>
        <w:ind w:firstLine="540"/>
        <w:contextualSpacing/>
        <w:rPr>
          <w:color w:val="auto"/>
          <w:sz w:val="28"/>
          <w:szCs w:val="28"/>
          <w:lang w:val="vi-VN"/>
        </w:rPr>
      </w:pPr>
      <w:r w:rsidRPr="006158D2">
        <w:rPr>
          <w:color w:val="auto"/>
          <w:sz w:val="28"/>
          <w:szCs w:val="28"/>
          <w:lang w:val="vi-VN"/>
        </w:rPr>
        <w:t xml:space="preserve">q) Cuối kỳ, khi phân bổ chi phí thu mua cho hàng hóa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ịnh là bán trong kỳ, ghi:</w:t>
      </w:r>
    </w:p>
    <w:p w:rsidR="007477B5" w:rsidRPr="006158D2" w:rsidRDefault="00F6039D">
      <w:pPr>
        <w:spacing w:after="0" w:line="276" w:lineRule="auto"/>
        <w:ind w:firstLine="540"/>
        <w:contextualSpacing/>
        <w:rPr>
          <w:color w:val="auto"/>
          <w:sz w:val="28"/>
          <w:szCs w:val="28"/>
          <w:lang w:val="vi-VN"/>
        </w:rPr>
      </w:pPr>
      <w:r w:rsidRPr="006158D2">
        <w:rPr>
          <w:color w:val="auto"/>
          <w:sz w:val="28"/>
          <w:szCs w:val="28"/>
          <w:lang w:val="vi-VN"/>
        </w:rPr>
        <w:t xml:space="preserve">Nợ các TK 611, 612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7477B5">
      <w:pPr>
        <w:spacing w:after="0" w:line="276" w:lineRule="auto"/>
        <w:contextualSpacing/>
        <w:rPr>
          <w:color w:val="auto"/>
          <w:sz w:val="28"/>
          <w:szCs w:val="28"/>
          <w:lang w:val="vi-VN"/>
        </w:rPr>
      </w:pPr>
    </w:p>
    <w:p w:rsidR="007477B5" w:rsidRPr="006158D2" w:rsidRDefault="00F6039D">
      <w:pPr>
        <w:spacing w:after="0" w:line="276" w:lineRule="auto"/>
        <w:contextualSpacing/>
        <w:rPr>
          <w:color w:val="auto"/>
          <w:sz w:val="28"/>
          <w:szCs w:val="28"/>
          <w:lang w:val="vi-VN"/>
        </w:rPr>
      </w:pPr>
      <w:r w:rsidRPr="006158D2">
        <w:rPr>
          <w:color w:val="auto"/>
          <w:sz w:val="28"/>
          <w:szCs w:val="28"/>
          <w:lang w:val="vi-VN"/>
        </w:rPr>
        <w:br w:type="page"/>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lastRenderedPageBreak/>
        <w:t xml:space="preserve">TÀI KHOẢN 157 - HÀNG GỬI </w:t>
      </w:r>
      <w:r w:rsidRPr="006158D2">
        <w:rPr>
          <w:rFonts w:hint="eastAsia"/>
          <w:b/>
          <w:color w:val="auto"/>
          <w:sz w:val="28"/>
          <w:szCs w:val="28"/>
          <w:lang w:val="vi-VN"/>
        </w:rPr>
        <w:t>Đ</w:t>
      </w:r>
      <w:r w:rsidRPr="006158D2">
        <w:rPr>
          <w:b/>
          <w:color w:val="auto"/>
          <w:sz w:val="28"/>
          <w:szCs w:val="28"/>
          <w:lang w:val="vi-VN"/>
        </w:rPr>
        <w:t>I BÁN</w:t>
      </w:r>
    </w:p>
    <w:p w:rsidR="007477B5" w:rsidRPr="006158D2" w:rsidRDefault="007477B5">
      <w:pPr>
        <w:spacing w:after="0" w:line="276" w:lineRule="auto"/>
        <w:contextualSpacing/>
        <w:rPr>
          <w:color w:val="auto"/>
          <w:sz w:val="28"/>
          <w:szCs w:val="28"/>
          <w:lang w:val="vi-VN"/>
        </w:rPr>
      </w:pPr>
    </w:p>
    <w:p w:rsidR="007477B5" w:rsidRPr="006158D2" w:rsidRDefault="00F6039D">
      <w:pPr>
        <w:tabs>
          <w:tab w:val="left" w:pos="567"/>
        </w:tabs>
        <w:spacing w:after="0" w:line="276" w:lineRule="auto"/>
        <w:contextualSpacing/>
        <w:rPr>
          <w:b/>
          <w:color w:val="auto"/>
          <w:sz w:val="28"/>
          <w:szCs w:val="28"/>
          <w:lang w:val="vi-VN"/>
        </w:rPr>
      </w:pPr>
      <w:r w:rsidRPr="006158D2">
        <w:rPr>
          <w:b/>
          <w:color w:val="auto"/>
          <w:sz w:val="28"/>
          <w:szCs w:val="28"/>
          <w:lang w:val="vi-VN"/>
        </w:rPr>
        <w:tab/>
        <w:t>1. Nguyên tắc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a) Hàng gửi </w:t>
      </w:r>
      <w:r w:rsidRPr="006158D2">
        <w:rPr>
          <w:rFonts w:hint="eastAsia"/>
          <w:color w:val="auto"/>
          <w:sz w:val="28"/>
          <w:szCs w:val="28"/>
          <w:lang w:val="vi-VN"/>
        </w:rPr>
        <w:t>đ</w:t>
      </w:r>
      <w:r w:rsidRPr="006158D2">
        <w:rPr>
          <w:color w:val="auto"/>
          <w:sz w:val="28"/>
          <w:szCs w:val="28"/>
          <w:lang w:val="vi-VN"/>
        </w:rPr>
        <w:t xml:space="preserve">i bán phản </w:t>
      </w:r>
      <w:r w:rsidRPr="006158D2">
        <w:rPr>
          <w:rFonts w:hint="eastAsia"/>
          <w:color w:val="auto"/>
          <w:sz w:val="28"/>
          <w:szCs w:val="28"/>
          <w:lang w:val="vi-VN"/>
        </w:rPr>
        <w:t>á</w:t>
      </w:r>
      <w:r w:rsidRPr="006158D2">
        <w:rPr>
          <w:color w:val="auto"/>
          <w:sz w:val="28"/>
          <w:szCs w:val="28"/>
          <w:lang w:val="vi-VN"/>
        </w:rPr>
        <w:t xml:space="preserve">nh trên Tài khoản 157 </w:t>
      </w:r>
      <w:r w:rsidRPr="006158D2">
        <w:rPr>
          <w:rFonts w:hint="eastAsia"/>
          <w:color w:val="auto"/>
          <w:sz w:val="28"/>
          <w:szCs w:val="28"/>
          <w:lang w:val="vi-VN"/>
        </w:rPr>
        <w:t>đư</w:t>
      </w:r>
      <w:r w:rsidRPr="006158D2">
        <w:rPr>
          <w:color w:val="auto"/>
          <w:sz w:val="28"/>
          <w:szCs w:val="28"/>
          <w:lang w:val="vi-VN"/>
        </w:rPr>
        <w:t xml:space="preserve">ợc thực hiện theo nguyên tắc giá gốc. Chỉ phản </w:t>
      </w:r>
      <w:r w:rsidRPr="006158D2">
        <w:rPr>
          <w:rFonts w:hint="eastAsia"/>
          <w:color w:val="auto"/>
          <w:sz w:val="28"/>
          <w:szCs w:val="28"/>
          <w:lang w:val="vi-VN"/>
        </w:rPr>
        <w:t>á</w:t>
      </w:r>
      <w:r w:rsidRPr="006158D2">
        <w:rPr>
          <w:color w:val="auto"/>
          <w:sz w:val="28"/>
          <w:szCs w:val="28"/>
          <w:lang w:val="vi-VN"/>
        </w:rPr>
        <w:t xml:space="preserve">nh vào Tài khoản 157 </w:t>
      </w:r>
      <w:r w:rsidRPr="006158D2">
        <w:rPr>
          <w:rFonts w:hint="eastAsia"/>
          <w:color w:val="auto"/>
          <w:sz w:val="28"/>
          <w:szCs w:val="28"/>
          <w:lang w:val="vi-VN"/>
        </w:rPr>
        <w:t>“</w:t>
      </w:r>
      <w:r w:rsidRPr="006158D2">
        <w:rPr>
          <w:color w:val="auto"/>
          <w:sz w:val="28"/>
          <w:szCs w:val="28"/>
          <w:lang w:val="vi-VN"/>
        </w:rPr>
        <w:t xml:space="preserve">Hàng gửi </w:t>
      </w:r>
      <w:r w:rsidRPr="006158D2">
        <w:rPr>
          <w:rFonts w:hint="eastAsia"/>
          <w:color w:val="auto"/>
          <w:sz w:val="28"/>
          <w:szCs w:val="28"/>
          <w:lang w:val="vi-VN"/>
        </w:rPr>
        <w:t>đ</w:t>
      </w:r>
      <w:r w:rsidRPr="006158D2">
        <w:rPr>
          <w:color w:val="auto"/>
          <w:sz w:val="28"/>
          <w:szCs w:val="28"/>
          <w:lang w:val="vi-VN"/>
        </w:rPr>
        <w:t xml:space="preserve">i bán” trị giá của hàng hóa, thành phẩm </w:t>
      </w:r>
      <w:r w:rsidRPr="006158D2">
        <w:rPr>
          <w:rFonts w:hint="eastAsia"/>
          <w:color w:val="auto"/>
          <w:sz w:val="28"/>
          <w:szCs w:val="28"/>
          <w:lang w:val="vi-VN"/>
        </w:rPr>
        <w:t>đã</w:t>
      </w:r>
      <w:r w:rsidRPr="006158D2">
        <w:rPr>
          <w:color w:val="auto"/>
          <w:sz w:val="28"/>
          <w:szCs w:val="28"/>
          <w:lang w:val="vi-VN"/>
        </w:rPr>
        <w:t xml:space="preserve"> gửi </w:t>
      </w:r>
      <w:r w:rsidRPr="006158D2">
        <w:rPr>
          <w:rFonts w:hint="eastAsia"/>
          <w:color w:val="auto"/>
          <w:sz w:val="28"/>
          <w:szCs w:val="28"/>
          <w:lang w:val="vi-VN"/>
        </w:rPr>
        <w:t>đ</w:t>
      </w:r>
      <w:r w:rsidRPr="006158D2">
        <w:rPr>
          <w:color w:val="auto"/>
          <w:sz w:val="28"/>
          <w:szCs w:val="28"/>
          <w:lang w:val="vi-VN"/>
        </w:rPr>
        <w:t xml:space="preserve">i cho khách hàng, gửi bán </w:t>
      </w:r>
      <w:r w:rsidRPr="006158D2">
        <w:rPr>
          <w:rFonts w:hint="eastAsia"/>
          <w:color w:val="auto"/>
          <w:sz w:val="28"/>
          <w:szCs w:val="28"/>
          <w:lang w:val="vi-VN"/>
        </w:rPr>
        <w:t>đ</w:t>
      </w:r>
      <w:r w:rsidRPr="006158D2">
        <w:rPr>
          <w:color w:val="auto"/>
          <w:sz w:val="28"/>
          <w:szCs w:val="28"/>
          <w:lang w:val="vi-VN"/>
        </w:rPr>
        <w:t xml:space="preserve">ại lý, ký gửi, dịch vụ </w:t>
      </w:r>
      <w:r w:rsidRPr="006158D2">
        <w:rPr>
          <w:rFonts w:hint="eastAsia"/>
          <w:color w:val="auto"/>
          <w:sz w:val="28"/>
          <w:szCs w:val="28"/>
          <w:lang w:val="vi-VN"/>
        </w:rPr>
        <w:t>đã</w:t>
      </w:r>
      <w:r w:rsidRPr="006158D2">
        <w:rPr>
          <w:color w:val="auto"/>
          <w:sz w:val="28"/>
          <w:szCs w:val="28"/>
          <w:lang w:val="vi-VN"/>
        </w:rPr>
        <w:t xml:space="preserve"> hoàn thành bàn giao cho khách hàng theo hợp </w:t>
      </w:r>
      <w:r w:rsidRPr="006158D2">
        <w:rPr>
          <w:rFonts w:hint="eastAsia"/>
          <w:color w:val="auto"/>
          <w:sz w:val="28"/>
          <w:szCs w:val="28"/>
          <w:lang w:val="vi-VN"/>
        </w:rPr>
        <w:t>đ</w:t>
      </w:r>
      <w:r w:rsidRPr="006158D2">
        <w:rPr>
          <w:color w:val="auto"/>
          <w:sz w:val="28"/>
          <w:szCs w:val="28"/>
          <w:lang w:val="vi-VN"/>
        </w:rPr>
        <w:t xml:space="preserve">ồng kinh tế hoặc </w:t>
      </w:r>
      <w:r w:rsidRPr="006158D2">
        <w:rPr>
          <w:rFonts w:hint="eastAsia"/>
          <w:color w:val="auto"/>
          <w:sz w:val="28"/>
          <w:szCs w:val="28"/>
          <w:lang w:val="vi-VN"/>
        </w:rPr>
        <w:t>đơ</w:t>
      </w:r>
      <w:r w:rsidRPr="006158D2">
        <w:rPr>
          <w:color w:val="auto"/>
          <w:sz w:val="28"/>
          <w:szCs w:val="28"/>
          <w:lang w:val="vi-VN"/>
        </w:rPr>
        <w:t xml:space="preserve">n </w:t>
      </w:r>
      <w:r w:rsidRPr="006158D2">
        <w:rPr>
          <w:rFonts w:hint="eastAsia"/>
          <w:color w:val="auto"/>
          <w:sz w:val="28"/>
          <w:szCs w:val="28"/>
          <w:lang w:val="vi-VN"/>
        </w:rPr>
        <w:t>đ</w:t>
      </w:r>
      <w:r w:rsidRPr="006158D2">
        <w:rPr>
          <w:color w:val="auto"/>
          <w:sz w:val="28"/>
          <w:szCs w:val="28"/>
          <w:lang w:val="vi-VN"/>
        </w:rPr>
        <w:t>ặt hàng, nh</w:t>
      </w:r>
      <w:r w:rsidRPr="006158D2">
        <w:rPr>
          <w:rFonts w:hint="eastAsia"/>
          <w:color w:val="auto"/>
          <w:sz w:val="28"/>
          <w:szCs w:val="28"/>
          <w:lang w:val="vi-VN"/>
        </w:rPr>
        <w:t>ư</w:t>
      </w:r>
      <w:r w:rsidRPr="006158D2">
        <w:rPr>
          <w:color w:val="auto"/>
          <w:sz w:val="28"/>
          <w:szCs w:val="28"/>
          <w:lang w:val="vi-VN"/>
        </w:rPr>
        <w:t>ng ch</w:t>
      </w:r>
      <w:r w:rsidRPr="006158D2">
        <w:rPr>
          <w:rFonts w:hint="eastAsia"/>
          <w:color w:val="auto"/>
          <w:sz w:val="28"/>
          <w:szCs w:val="28"/>
          <w:lang w:val="vi-VN"/>
        </w:rPr>
        <w:t>ư</w:t>
      </w:r>
      <w:r w:rsidRPr="006158D2">
        <w:rPr>
          <w:color w:val="auto"/>
          <w:sz w:val="28"/>
          <w:szCs w:val="28"/>
          <w:lang w:val="vi-VN"/>
        </w:rPr>
        <w:t xml:space="preserve">a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 xml:space="preserve">ịnh là </w:t>
      </w:r>
      <w:r w:rsidRPr="006158D2">
        <w:rPr>
          <w:rFonts w:hint="eastAsia"/>
          <w:color w:val="auto"/>
          <w:sz w:val="28"/>
          <w:szCs w:val="28"/>
          <w:lang w:val="vi-VN"/>
        </w:rPr>
        <w:t>đã</w:t>
      </w:r>
      <w:r w:rsidRPr="006158D2">
        <w:rPr>
          <w:color w:val="auto"/>
          <w:sz w:val="28"/>
          <w:szCs w:val="28"/>
          <w:lang w:val="vi-VN"/>
        </w:rPr>
        <w:t xml:space="preserve"> bán (ch</w:t>
      </w:r>
      <w:r w:rsidRPr="006158D2">
        <w:rPr>
          <w:rFonts w:hint="eastAsia"/>
          <w:color w:val="auto"/>
          <w:sz w:val="28"/>
          <w:szCs w:val="28"/>
          <w:lang w:val="vi-VN"/>
        </w:rPr>
        <w:t>ư</w:t>
      </w:r>
      <w:r w:rsidRPr="006158D2">
        <w:rPr>
          <w:color w:val="auto"/>
          <w:sz w:val="28"/>
          <w:szCs w:val="28"/>
          <w:lang w:val="vi-VN"/>
        </w:rPr>
        <w:t xml:space="preserve">a </w:t>
      </w:r>
      <w:r w:rsidRPr="006158D2">
        <w:rPr>
          <w:rFonts w:hint="eastAsia"/>
          <w:color w:val="auto"/>
          <w:sz w:val="28"/>
          <w:szCs w:val="28"/>
          <w:lang w:val="vi-VN"/>
        </w:rPr>
        <w:t>đư</w:t>
      </w:r>
      <w:r w:rsidRPr="006158D2">
        <w:rPr>
          <w:color w:val="auto"/>
          <w:sz w:val="28"/>
          <w:szCs w:val="28"/>
          <w:lang w:val="vi-VN"/>
        </w:rPr>
        <w:t xml:space="preserve">ợc tính là doanh thu bán hàng trong kỳ </w:t>
      </w:r>
      <w:r w:rsidRPr="006158D2">
        <w:rPr>
          <w:rFonts w:hint="eastAsia"/>
          <w:color w:val="auto"/>
          <w:sz w:val="28"/>
          <w:szCs w:val="28"/>
          <w:lang w:val="vi-VN"/>
        </w:rPr>
        <w:t>đ</w:t>
      </w:r>
      <w:r w:rsidRPr="006158D2">
        <w:rPr>
          <w:color w:val="auto"/>
          <w:sz w:val="28"/>
          <w:szCs w:val="28"/>
          <w:lang w:val="vi-VN"/>
        </w:rPr>
        <w:t xml:space="preserve">ối với số hàng hóa, thành phẩm </w:t>
      </w:r>
      <w:r w:rsidRPr="006158D2">
        <w:rPr>
          <w:rFonts w:hint="eastAsia"/>
          <w:color w:val="auto"/>
          <w:sz w:val="28"/>
          <w:szCs w:val="28"/>
          <w:lang w:val="vi-VN"/>
        </w:rPr>
        <w:t>đã</w:t>
      </w:r>
      <w:r w:rsidRPr="006158D2">
        <w:rPr>
          <w:color w:val="auto"/>
          <w:sz w:val="28"/>
          <w:szCs w:val="28"/>
          <w:lang w:val="vi-VN"/>
        </w:rPr>
        <w:t xml:space="preserve"> gửi </w:t>
      </w:r>
      <w:r w:rsidRPr="006158D2">
        <w:rPr>
          <w:rFonts w:hint="eastAsia"/>
          <w:color w:val="auto"/>
          <w:sz w:val="28"/>
          <w:szCs w:val="28"/>
          <w:lang w:val="vi-VN"/>
        </w:rPr>
        <w:t>đ</w:t>
      </w:r>
      <w:r w:rsidRPr="006158D2">
        <w:rPr>
          <w:color w:val="auto"/>
          <w:sz w:val="28"/>
          <w:szCs w:val="28"/>
          <w:lang w:val="vi-VN"/>
        </w:rPr>
        <w:t xml:space="preserve">i, dịch vụ </w:t>
      </w:r>
      <w:r w:rsidRPr="006158D2">
        <w:rPr>
          <w:rFonts w:hint="eastAsia"/>
          <w:color w:val="auto"/>
          <w:sz w:val="28"/>
          <w:szCs w:val="28"/>
          <w:lang w:val="vi-VN"/>
        </w:rPr>
        <w:t>đã</w:t>
      </w:r>
      <w:r w:rsidRPr="006158D2">
        <w:rPr>
          <w:color w:val="auto"/>
          <w:sz w:val="28"/>
          <w:szCs w:val="28"/>
          <w:lang w:val="vi-VN"/>
        </w:rPr>
        <w:t xml:space="preserve"> cung cấp cho khách hàng).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b) Hàng hóa, thành phẩm phản ánh trên tài khoản này vẫn thuộc quyền sở hữu của HTX, HTX phải mở sổ chi tiết theo dõi từng loại hàng hoá, thành phẩm, từng lần gửi hàng từ khi gửi </w:t>
      </w:r>
      <w:r w:rsidRPr="006158D2">
        <w:rPr>
          <w:rFonts w:hint="eastAsia"/>
          <w:color w:val="auto"/>
          <w:sz w:val="28"/>
          <w:szCs w:val="28"/>
          <w:lang w:val="vi-VN"/>
        </w:rPr>
        <w:t>đ</w:t>
      </w:r>
      <w:r w:rsidRPr="006158D2">
        <w:rPr>
          <w:color w:val="auto"/>
          <w:sz w:val="28"/>
          <w:szCs w:val="28"/>
          <w:lang w:val="vi-VN"/>
        </w:rPr>
        <w:t xml:space="preserve">i cho </w:t>
      </w:r>
      <w:r w:rsidRPr="006158D2">
        <w:rPr>
          <w:rFonts w:hint="eastAsia"/>
          <w:color w:val="auto"/>
          <w:sz w:val="28"/>
          <w:szCs w:val="28"/>
          <w:lang w:val="vi-VN"/>
        </w:rPr>
        <w:t>đ</w:t>
      </w:r>
      <w:r w:rsidRPr="006158D2">
        <w:rPr>
          <w:color w:val="auto"/>
          <w:sz w:val="28"/>
          <w:szCs w:val="28"/>
          <w:lang w:val="vi-VN"/>
        </w:rPr>
        <w:t xml:space="preserve">ến khi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 xml:space="preserve">ịnh là </w:t>
      </w:r>
      <w:r w:rsidRPr="006158D2">
        <w:rPr>
          <w:rFonts w:hint="eastAsia"/>
          <w:color w:val="auto"/>
          <w:sz w:val="28"/>
          <w:szCs w:val="28"/>
          <w:lang w:val="vi-VN"/>
        </w:rPr>
        <w:t>đã</w:t>
      </w:r>
      <w:r w:rsidRPr="006158D2">
        <w:rPr>
          <w:color w:val="auto"/>
          <w:sz w:val="28"/>
          <w:szCs w:val="28"/>
          <w:lang w:val="vi-VN"/>
        </w:rPr>
        <w:t xml:space="preserve"> bán.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c) Không phản ánh vào tài khoản này chi phí vận chuyển, bốc xếp,... chi hộ khách hàng. Tài khoản 157 có thể mở chi tiết </w:t>
      </w:r>
      <w:r w:rsidRPr="006158D2">
        <w:rPr>
          <w:rFonts w:hint="eastAsia"/>
          <w:color w:val="auto"/>
          <w:sz w:val="28"/>
          <w:szCs w:val="28"/>
          <w:lang w:val="vi-VN"/>
        </w:rPr>
        <w:t>đ</w:t>
      </w:r>
      <w:r w:rsidRPr="006158D2">
        <w:rPr>
          <w:color w:val="auto"/>
          <w:sz w:val="28"/>
          <w:szCs w:val="28"/>
          <w:lang w:val="vi-VN"/>
        </w:rPr>
        <w:t xml:space="preserve">ể theo dõi từng loại hàng hoá, thành phẩm gửi </w:t>
      </w:r>
      <w:r w:rsidRPr="006158D2">
        <w:rPr>
          <w:rFonts w:hint="eastAsia"/>
          <w:color w:val="auto"/>
          <w:sz w:val="28"/>
          <w:szCs w:val="28"/>
          <w:lang w:val="vi-VN"/>
        </w:rPr>
        <w:t>đ</w:t>
      </w:r>
      <w:r w:rsidRPr="006158D2">
        <w:rPr>
          <w:color w:val="auto"/>
          <w:sz w:val="28"/>
          <w:szCs w:val="28"/>
          <w:lang w:val="vi-VN"/>
        </w:rPr>
        <w:t xml:space="preserve">i bán, dịch vụ </w:t>
      </w:r>
      <w:r w:rsidRPr="006158D2">
        <w:rPr>
          <w:rFonts w:hint="eastAsia"/>
          <w:color w:val="auto"/>
          <w:sz w:val="28"/>
          <w:szCs w:val="28"/>
          <w:lang w:val="vi-VN"/>
        </w:rPr>
        <w:t>đã</w:t>
      </w:r>
      <w:r w:rsidRPr="006158D2">
        <w:rPr>
          <w:color w:val="auto"/>
          <w:sz w:val="28"/>
          <w:szCs w:val="28"/>
          <w:lang w:val="vi-VN"/>
        </w:rPr>
        <w:t xml:space="preserve"> cung cấp cho từng khách hàng, cho từng c</w:t>
      </w:r>
      <w:r w:rsidRPr="006158D2">
        <w:rPr>
          <w:rFonts w:hint="eastAsia"/>
          <w:color w:val="auto"/>
          <w:sz w:val="28"/>
          <w:szCs w:val="28"/>
          <w:lang w:val="vi-VN"/>
        </w:rPr>
        <w:t>ơ</w:t>
      </w:r>
      <w:r w:rsidRPr="006158D2">
        <w:rPr>
          <w:color w:val="auto"/>
          <w:sz w:val="28"/>
          <w:szCs w:val="28"/>
          <w:lang w:val="vi-VN"/>
        </w:rPr>
        <w:t xml:space="preserve"> sở nhận </w:t>
      </w:r>
      <w:r w:rsidRPr="006158D2">
        <w:rPr>
          <w:rFonts w:hint="eastAsia"/>
          <w:color w:val="auto"/>
          <w:sz w:val="28"/>
          <w:szCs w:val="28"/>
          <w:lang w:val="vi-VN"/>
        </w:rPr>
        <w:t>đ</w:t>
      </w:r>
      <w:r w:rsidRPr="006158D2">
        <w:rPr>
          <w:color w:val="auto"/>
          <w:sz w:val="28"/>
          <w:szCs w:val="28"/>
          <w:lang w:val="vi-VN"/>
        </w:rPr>
        <w:t>ại lý.</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 xml:space="preserve">2. Kết cấu và nội dung phản ánh của Tài khoản 157 - Hàng gửi </w:t>
      </w:r>
      <w:r w:rsidRPr="006158D2">
        <w:rPr>
          <w:rFonts w:hint="eastAsia"/>
          <w:b/>
          <w:color w:val="auto"/>
          <w:sz w:val="28"/>
          <w:szCs w:val="28"/>
          <w:lang w:val="vi-VN"/>
        </w:rPr>
        <w:t>đ</w:t>
      </w:r>
      <w:r w:rsidRPr="006158D2">
        <w:rPr>
          <w:b/>
          <w:color w:val="auto"/>
          <w:sz w:val="28"/>
          <w:szCs w:val="28"/>
          <w:lang w:val="vi-VN"/>
        </w:rPr>
        <w:t>i bán</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Nợ:</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Trị giá hàng hóa, thành phẩm </w:t>
      </w:r>
      <w:r w:rsidRPr="006158D2">
        <w:rPr>
          <w:rFonts w:hint="eastAsia"/>
          <w:color w:val="auto"/>
          <w:sz w:val="28"/>
          <w:szCs w:val="28"/>
          <w:lang w:val="vi-VN"/>
        </w:rPr>
        <w:t>đã</w:t>
      </w:r>
      <w:r w:rsidRPr="006158D2">
        <w:rPr>
          <w:color w:val="auto"/>
          <w:sz w:val="28"/>
          <w:szCs w:val="28"/>
          <w:lang w:val="vi-VN"/>
        </w:rPr>
        <w:t xml:space="preserve"> gửi cho khách hàng, gửi bán </w:t>
      </w:r>
      <w:r w:rsidRPr="006158D2">
        <w:rPr>
          <w:rFonts w:hint="eastAsia"/>
          <w:color w:val="auto"/>
          <w:sz w:val="28"/>
          <w:szCs w:val="28"/>
          <w:lang w:val="vi-VN"/>
        </w:rPr>
        <w:t>đ</w:t>
      </w:r>
      <w:r w:rsidRPr="006158D2">
        <w:rPr>
          <w:color w:val="auto"/>
          <w:sz w:val="28"/>
          <w:szCs w:val="28"/>
          <w:lang w:val="vi-VN"/>
        </w:rPr>
        <w:t>ại lý, ký gửi;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Trị giá dịch vụ </w:t>
      </w:r>
      <w:r w:rsidRPr="006158D2">
        <w:rPr>
          <w:rFonts w:hint="eastAsia"/>
          <w:color w:val="auto"/>
          <w:sz w:val="28"/>
          <w:szCs w:val="28"/>
          <w:lang w:val="vi-VN"/>
        </w:rPr>
        <w:t>đã</w:t>
      </w:r>
      <w:r w:rsidRPr="006158D2">
        <w:rPr>
          <w:color w:val="auto"/>
          <w:sz w:val="28"/>
          <w:szCs w:val="28"/>
          <w:lang w:val="vi-VN"/>
        </w:rPr>
        <w:t xml:space="preserve"> cung cấp cho khách hàng nh</w:t>
      </w:r>
      <w:r w:rsidRPr="006158D2">
        <w:rPr>
          <w:rFonts w:hint="eastAsia"/>
          <w:color w:val="auto"/>
          <w:sz w:val="28"/>
          <w:szCs w:val="28"/>
          <w:lang w:val="vi-VN"/>
        </w:rPr>
        <w:t>ư</w:t>
      </w:r>
      <w:r w:rsidRPr="006158D2">
        <w:rPr>
          <w:color w:val="auto"/>
          <w:sz w:val="28"/>
          <w:szCs w:val="28"/>
          <w:lang w:val="vi-VN"/>
        </w:rPr>
        <w:t>ng ch</w:t>
      </w:r>
      <w:r w:rsidRPr="006158D2">
        <w:rPr>
          <w:rFonts w:hint="eastAsia"/>
          <w:color w:val="auto"/>
          <w:sz w:val="28"/>
          <w:szCs w:val="28"/>
          <w:lang w:val="vi-VN"/>
        </w:rPr>
        <w:t>ư</w:t>
      </w:r>
      <w:r w:rsidRPr="006158D2">
        <w:rPr>
          <w:color w:val="auto"/>
          <w:sz w:val="28"/>
          <w:szCs w:val="28"/>
          <w:lang w:val="vi-VN"/>
        </w:rPr>
        <w:t xml:space="preserve">a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 xml:space="preserve">ịnh là </w:t>
      </w:r>
      <w:r w:rsidRPr="006158D2">
        <w:rPr>
          <w:rFonts w:hint="eastAsia"/>
          <w:color w:val="auto"/>
          <w:sz w:val="28"/>
          <w:szCs w:val="28"/>
          <w:lang w:val="vi-VN"/>
        </w:rPr>
        <w:t>đã</w:t>
      </w:r>
      <w:r w:rsidRPr="006158D2">
        <w:rPr>
          <w:color w:val="auto"/>
          <w:sz w:val="28"/>
          <w:szCs w:val="28"/>
          <w:lang w:val="vi-VN"/>
        </w:rPr>
        <w:t xml:space="preserve"> bán.</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Trị giá hàng hóa, thành phẩm gửi </w:t>
      </w:r>
      <w:r w:rsidRPr="006158D2">
        <w:rPr>
          <w:rFonts w:hint="eastAsia"/>
          <w:color w:val="auto"/>
          <w:sz w:val="28"/>
          <w:szCs w:val="28"/>
          <w:lang w:val="vi-VN"/>
        </w:rPr>
        <w:t>đ</w:t>
      </w:r>
      <w:r w:rsidRPr="006158D2">
        <w:rPr>
          <w:color w:val="auto"/>
          <w:sz w:val="28"/>
          <w:szCs w:val="28"/>
          <w:lang w:val="vi-VN"/>
        </w:rPr>
        <w:t xml:space="preserve">i bán, dịch vụ </w:t>
      </w:r>
      <w:r w:rsidRPr="006158D2">
        <w:rPr>
          <w:rFonts w:hint="eastAsia"/>
          <w:color w:val="auto"/>
          <w:sz w:val="28"/>
          <w:szCs w:val="28"/>
          <w:lang w:val="vi-VN"/>
        </w:rPr>
        <w:t>đã</w:t>
      </w:r>
      <w:r w:rsidRPr="006158D2">
        <w:rPr>
          <w:color w:val="auto"/>
          <w:sz w:val="28"/>
          <w:szCs w:val="28"/>
          <w:lang w:val="vi-VN"/>
        </w:rPr>
        <w:t xml:space="preserve"> cung cấp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 xml:space="preserve">ịnh là </w:t>
      </w:r>
      <w:r w:rsidRPr="006158D2">
        <w:rPr>
          <w:rFonts w:hint="eastAsia"/>
          <w:color w:val="auto"/>
          <w:sz w:val="28"/>
          <w:szCs w:val="28"/>
          <w:lang w:val="vi-VN"/>
        </w:rPr>
        <w:t>đã</w:t>
      </w:r>
      <w:r w:rsidRPr="006158D2">
        <w:rPr>
          <w:color w:val="auto"/>
          <w:sz w:val="28"/>
          <w:szCs w:val="28"/>
          <w:lang w:val="vi-VN"/>
        </w:rPr>
        <w:t xml:space="preserve"> bán;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Trị giá hàng hóa, thành phẩm, dịch vụ </w:t>
      </w:r>
      <w:r w:rsidRPr="006158D2">
        <w:rPr>
          <w:rFonts w:hint="eastAsia"/>
          <w:color w:val="auto"/>
          <w:sz w:val="28"/>
          <w:szCs w:val="28"/>
          <w:lang w:val="vi-VN"/>
        </w:rPr>
        <w:t>đã</w:t>
      </w:r>
      <w:r w:rsidRPr="006158D2">
        <w:rPr>
          <w:color w:val="auto"/>
          <w:sz w:val="28"/>
          <w:szCs w:val="28"/>
          <w:lang w:val="vi-VN"/>
        </w:rPr>
        <w:t xml:space="preserve"> gửi </w:t>
      </w:r>
      <w:r w:rsidRPr="006158D2">
        <w:rPr>
          <w:rFonts w:hint="eastAsia"/>
          <w:color w:val="auto"/>
          <w:sz w:val="28"/>
          <w:szCs w:val="28"/>
          <w:lang w:val="vi-VN"/>
        </w:rPr>
        <w:t>đ</w:t>
      </w:r>
      <w:r w:rsidRPr="006158D2">
        <w:rPr>
          <w:color w:val="auto"/>
          <w:sz w:val="28"/>
          <w:szCs w:val="28"/>
          <w:lang w:val="vi-VN"/>
        </w:rPr>
        <w:t>i bị khách hàng trả lại.</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Số d</w:t>
      </w:r>
      <w:r w:rsidRPr="006158D2">
        <w:rPr>
          <w:rFonts w:hint="eastAsia"/>
          <w:b/>
          <w:color w:val="auto"/>
          <w:sz w:val="28"/>
          <w:szCs w:val="28"/>
          <w:lang w:val="vi-VN"/>
        </w:rPr>
        <w:t>ư</w:t>
      </w:r>
      <w:r w:rsidRPr="006158D2">
        <w:rPr>
          <w:b/>
          <w:color w:val="auto"/>
          <w:sz w:val="28"/>
          <w:szCs w:val="28"/>
          <w:lang w:val="vi-VN"/>
        </w:rPr>
        <w:t xml:space="preserve"> bên Nợ:</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Trị giá hàng hóa, thành phẩm </w:t>
      </w:r>
      <w:r w:rsidRPr="006158D2">
        <w:rPr>
          <w:rFonts w:hint="eastAsia"/>
          <w:color w:val="auto"/>
          <w:sz w:val="28"/>
          <w:szCs w:val="28"/>
          <w:lang w:val="vi-VN"/>
        </w:rPr>
        <w:t>đã</w:t>
      </w:r>
      <w:r w:rsidRPr="006158D2">
        <w:rPr>
          <w:color w:val="auto"/>
          <w:sz w:val="28"/>
          <w:szCs w:val="28"/>
          <w:lang w:val="vi-VN"/>
        </w:rPr>
        <w:t xml:space="preserve"> gửi </w:t>
      </w:r>
      <w:r w:rsidRPr="006158D2">
        <w:rPr>
          <w:rFonts w:hint="eastAsia"/>
          <w:color w:val="auto"/>
          <w:sz w:val="28"/>
          <w:szCs w:val="28"/>
          <w:lang w:val="vi-VN"/>
        </w:rPr>
        <w:t>đ</w:t>
      </w:r>
      <w:r w:rsidRPr="006158D2">
        <w:rPr>
          <w:color w:val="auto"/>
          <w:sz w:val="28"/>
          <w:szCs w:val="28"/>
          <w:lang w:val="vi-VN"/>
        </w:rPr>
        <w:t xml:space="preserve">i, dịch vụ </w:t>
      </w:r>
      <w:r w:rsidRPr="006158D2">
        <w:rPr>
          <w:rFonts w:hint="eastAsia"/>
          <w:color w:val="auto"/>
          <w:sz w:val="28"/>
          <w:szCs w:val="28"/>
          <w:lang w:val="vi-VN"/>
        </w:rPr>
        <w:t>đã</w:t>
      </w:r>
      <w:r w:rsidRPr="006158D2">
        <w:rPr>
          <w:color w:val="auto"/>
          <w:sz w:val="28"/>
          <w:szCs w:val="28"/>
          <w:lang w:val="vi-VN"/>
        </w:rPr>
        <w:t xml:space="preserve"> cung cấp ch</w:t>
      </w:r>
      <w:r w:rsidRPr="006158D2">
        <w:rPr>
          <w:rFonts w:hint="eastAsia"/>
          <w:color w:val="auto"/>
          <w:sz w:val="28"/>
          <w:szCs w:val="28"/>
          <w:lang w:val="vi-VN"/>
        </w:rPr>
        <w:t>ư</w:t>
      </w:r>
      <w:r w:rsidRPr="006158D2">
        <w:rPr>
          <w:color w:val="auto"/>
          <w:sz w:val="28"/>
          <w:szCs w:val="28"/>
          <w:lang w:val="vi-VN"/>
        </w:rPr>
        <w:t xml:space="preserve">a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 xml:space="preserve">ịnh là </w:t>
      </w:r>
      <w:r w:rsidRPr="006158D2">
        <w:rPr>
          <w:rFonts w:hint="eastAsia"/>
          <w:color w:val="auto"/>
          <w:sz w:val="28"/>
          <w:szCs w:val="28"/>
          <w:lang w:val="vi-VN"/>
        </w:rPr>
        <w:t>đã</w:t>
      </w:r>
      <w:r w:rsidRPr="006158D2">
        <w:rPr>
          <w:color w:val="auto"/>
          <w:sz w:val="28"/>
          <w:szCs w:val="28"/>
          <w:lang w:val="vi-VN"/>
        </w:rPr>
        <w:t xml:space="preserve"> bán trong kỳ.</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3. Ph</w:t>
      </w:r>
      <w:r w:rsidRPr="006158D2">
        <w:rPr>
          <w:rFonts w:hint="eastAsia"/>
          <w:b/>
          <w:color w:val="auto"/>
          <w:sz w:val="28"/>
          <w:szCs w:val="28"/>
          <w:lang w:val="vi-VN"/>
        </w:rPr>
        <w:t>ươ</w:t>
      </w:r>
      <w:r w:rsidRPr="006158D2">
        <w:rPr>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a) Khi gửi hàng hóa, thành phẩm cho khách hàng, xuất hàng hóa, thành phẩm cho HTX nhận bán </w:t>
      </w:r>
      <w:r w:rsidRPr="006158D2">
        <w:rPr>
          <w:rFonts w:hint="eastAsia"/>
          <w:color w:val="auto"/>
          <w:sz w:val="28"/>
          <w:szCs w:val="28"/>
          <w:lang w:val="vi-VN"/>
        </w:rPr>
        <w:t>đ</w:t>
      </w:r>
      <w:r w:rsidRPr="006158D2">
        <w:rPr>
          <w:color w:val="auto"/>
          <w:sz w:val="28"/>
          <w:szCs w:val="28"/>
          <w:lang w:val="vi-VN"/>
        </w:rPr>
        <w:t xml:space="preserve">ại lý, ký gửi theo hợp </w:t>
      </w:r>
      <w:r w:rsidRPr="006158D2">
        <w:rPr>
          <w:rFonts w:hint="eastAsia"/>
          <w:color w:val="auto"/>
          <w:sz w:val="28"/>
          <w:szCs w:val="28"/>
          <w:lang w:val="vi-VN"/>
        </w:rPr>
        <w:t>đ</w:t>
      </w:r>
      <w:r w:rsidRPr="006158D2">
        <w:rPr>
          <w:color w:val="auto"/>
          <w:sz w:val="28"/>
          <w:szCs w:val="28"/>
          <w:lang w:val="vi-VN"/>
        </w:rPr>
        <w:t>ồng kinh tế, c</w:t>
      </w:r>
      <w:r w:rsidRPr="006158D2">
        <w:rPr>
          <w:rFonts w:hint="eastAsia"/>
          <w:color w:val="auto"/>
          <w:sz w:val="28"/>
          <w:szCs w:val="28"/>
          <w:lang w:val="vi-VN"/>
        </w:rPr>
        <w:t>ă</w:t>
      </w:r>
      <w:r w:rsidRPr="006158D2">
        <w:rPr>
          <w:color w:val="auto"/>
          <w:sz w:val="28"/>
          <w:szCs w:val="28"/>
          <w:lang w:val="vi-VN"/>
        </w:rPr>
        <w:t>n cứ phiếu xuất kho,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157 - Hàng gửi </w:t>
      </w:r>
      <w:r w:rsidRPr="006158D2">
        <w:rPr>
          <w:rFonts w:hint="eastAsia"/>
          <w:color w:val="auto"/>
          <w:sz w:val="28"/>
          <w:szCs w:val="28"/>
          <w:lang w:val="vi-VN"/>
        </w:rPr>
        <w:t>đ</w:t>
      </w:r>
      <w:r w:rsidRPr="006158D2">
        <w:rPr>
          <w:color w:val="auto"/>
          <w:sz w:val="28"/>
          <w:szCs w:val="28"/>
          <w:lang w:val="vi-VN"/>
        </w:rPr>
        <w:t>i bán</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b) Dịch vụ </w:t>
      </w:r>
      <w:r w:rsidRPr="006158D2">
        <w:rPr>
          <w:rFonts w:hint="eastAsia"/>
          <w:color w:val="auto"/>
          <w:sz w:val="28"/>
          <w:szCs w:val="28"/>
          <w:lang w:val="vi-VN"/>
        </w:rPr>
        <w:t>đã</w:t>
      </w:r>
      <w:r w:rsidRPr="006158D2">
        <w:rPr>
          <w:color w:val="auto"/>
          <w:sz w:val="28"/>
          <w:szCs w:val="28"/>
          <w:lang w:val="vi-VN"/>
        </w:rPr>
        <w:t xml:space="preserve"> hoàn thành bàn giao cho khách hàng nh</w:t>
      </w:r>
      <w:r w:rsidRPr="006158D2">
        <w:rPr>
          <w:rFonts w:hint="eastAsia"/>
          <w:color w:val="auto"/>
          <w:sz w:val="28"/>
          <w:szCs w:val="28"/>
          <w:lang w:val="vi-VN"/>
        </w:rPr>
        <w:t>ư</w:t>
      </w:r>
      <w:r w:rsidRPr="006158D2">
        <w:rPr>
          <w:color w:val="auto"/>
          <w:sz w:val="28"/>
          <w:szCs w:val="28"/>
          <w:lang w:val="vi-VN"/>
        </w:rPr>
        <w:t>ng ch</w:t>
      </w:r>
      <w:r w:rsidRPr="006158D2">
        <w:rPr>
          <w:rFonts w:hint="eastAsia"/>
          <w:color w:val="auto"/>
          <w:sz w:val="28"/>
          <w:szCs w:val="28"/>
          <w:lang w:val="vi-VN"/>
        </w:rPr>
        <w:t>ư</w:t>
      </w:r>
      <w:r w:rsidRPr="006158D2">
        <w:rPr>
          <w:color w:val="auto"/>
          <w:sz w:val="28"/>
          <w:szCs w:val="28"/>
          <w:lang w:val="vi-VN"/>
        </w:rPr>
        <w:t xml:space="preserve">a xác </w:t>
      </w:r>
      <w:r w:rsidRPr="006158D2">
        <w:rPr>
          <w:rFonts w:hint="eastAsia"/>
          <w:color w:val="auto"/>
          <w:sz w:val="28"/>
          <w:szCs w:val="28"/>
          <w:lang w:val="vi-VN"/>
        </w:rPr>
        <w:t>đ</w:t>
      </w:r>
      <w:r w:rsidRPr="006158D2">
        <w:rPr>
          <w:color w:val="auto"/>
          <w:sz w:val="28"/>
          <w:szCs w:val="28"/>
          <w:lang w:val="vi-VN"/>
        </w:rPr>
        <w:t xml:space="preserve">ịnh là </w:t>
      </w:r>
      <w:r w:rsidRPr="006158D2">
        <w:rPr>
          <w:rFonts w:hint="eastAsia"/>
          <w:color w:val="auto"/>
          <w:sz w:val="28"/>
          <w:szCs w:val="28"/>
          <w:lang w:val="vi-VN"/>
        </w:rPr>
        <w:t>đã</w:t>
      </w:r>
      <w:r w:rsidRPr="006158D2">
        <w:rPr>
          <w:color w:val="auto"/>
          <w:sz w:val="28"/>
          <w:szCs w:val="28"/>
          <w:lang w:val="vi-VN"/>
        </w:rPr>
        <w:t xml:space="preserve"> bán trong kỳ,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lastRenderedPageBreak/>
        <w:t xml:space="preserve">Nợ TK 157 - Hàng gửi </w:t>
      </w:r>
      <w:r w:rsidRPr="006158D2">
        <w:rPr>
          <w:rFonts w:hint="eastAsia"/>
          <w:color w:val="auto"/>
          <w:sz w:val="28"/>
          <w:szCs w:val="28"/>
          <w:lang w:val="vi-VN"/>
        </w:rPr>
        <w:t>đ</w:t>
      </w:r>
      <w:r w:rsidRPr="006158D2">
        <w:rPr>
          <w:color w:val="auto"/>
          <w:sz w:val="28"/>
          <w:szCs w:val="28"/>
          <w:lang w:val="vi-VN"/>
        </w:rPr>
        <w:t>i bán</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154 - Chi phí sản xuất, kinh doanh dở dang.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c) Khi hàng gửi </w:t>
      </w:r>
      <w:r w:rsidRPr="006158D2">
        <w:rPr>
          <w:rFonts w:hint="eastAsia"/>
          <w:color w:val="auto"/>
          <w:sz w:val="28"/>
          <w:szCs w:val="28"/>
          <w:lang w:val="vi-VN"/>
        </w:rPr>
        <w:t>đ</w:t>
      </w:r>
      <w:r w:rsidRPr="006158D2">
        <w:rPr>
          <w:color w:val="auto"/>
          <w:sz w:val="28"/>
          <w:szCs w:val="28"/>
          <w:lang w:val="vi-VN"/>
        </w:rPr>
        <w:t xml:space="preserve">i bán và dịch vụ </w:t>
      </w:r>
      <w:r w:rsidRPr="006158D2">
        <w:rPr>
          <w:rFonts w:hint="eastAsia"/>
          <w:color w:val="auto"/>
          <w:sz w:val="28"/>
          <w:szCs w:val="28"/>
          <w:lang w:val="vi-VN"/>
        </w:rPr>
        <w:t>đã</w:t>
      </w:r>
      <w:r w:rsidRPr="006158D2">
        <w:rPr>
          <w:color w:val="auto"/>
          <w:sz w:val="28"/>
          <w:szCs w:val="28"/>
          <w:lang w:val="vi-VN"/>
        </w:rPr>
        <w:t xml:space="preserve"> hoàn thành bàn giao cho khách hàng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 xml:space="preserve">ịnh là </w:t>
      </w:r>
      <w:r w:rsidRPr="006158D2">
        <w:rPr>
          <w:rFonts w:hint="eastAsia"/>
          <w:color w:val="auto"/>
          <w:sz w:val="28"/>
          <w:szCs w:val="28"/>
          <w:lang w:val="vi-VN"/>
        </w:rPr>
        <w:t>đã</w:t>
      </w:r>
      <w:r w:rsidRPr="006158D2">
        <w:rPr>
          <w:color w:val="auto"/>
          <w:sz w:val="28"/>
          <w:szCs w:val="28"/>
          <w:lang w:val="vi-VN"/>
        </w:rPr>
        <w:t xml:space="preserve"> bán trong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131 - Phải thu của khách hàng</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các TK 511, 512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3331 - Thuế GTGT phải nộp (nếu có).</w:t>
      </w:r>
    </w:p>
    <w:p w:rsidR="007477B5" w:rsidRPr="006158D2" w:rsidRDefault="00F6039D">
      <w:pPr>
        <w:spacing w:after="0" w:line="276" w:lineRule="auto"/>
        <w:ind w:firstLine="567"/>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 xml:space="preserve">ồng thời phản </w:t>
      </w:r>
      <w:r w:rsidRPr="006158D2">
        <w:rPr>
          <w:rFonts w:hint="eastAsia"/>
          <w:color w:val="auto"/>
          <w:sz w:val="28"/>
          <w:szCs w:val="28"/>
          <w:lang w:val="vi-VN"/>
        </w:rPr>
        <w:t>á</w:t>
      </w:r>
      <w:r w:rsidRPr="006158D2">
        <w:rPr>
          <w:color w:val="auto"/>
          <w:sz w:val="28"/>
          <w:szCs w:val="28"/>
          <w:lang w:val="vi-VN"/>
        </w:rPr>
        <w:t xml:space="preserve">nh trị giá vốn của số hàng hóa, thành phẩm, dịch vụ </w:t>
      </w:r>
      <w:r w:rsidRPr="006158D2">
        <w:rPr>
          <w:rFonts w:hint="eastAsia"/>
          <w:color w:val="auto"/>
          <w:sz w:val="28"/>
          <w:szCs w:val="28"/>
          <w:lang w:val="vi-VN"/>
        </w:rPr>
        <w:t>đã</w:t>
      </w:r>
      <w:r w:rsidRPr="006158D2">
        <w:rPr>
          <w:color w:val="auto"/>
          <w:sz w:val="28"/>
          <w:szCs w:val="28"/>
          <w:lang w:val="vi-VN"/>
        </w:rPr>
        <w:t xml:space="preserve"> bán trong kỳ,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611, 612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TK 157 - Hàng gửi </w:t>
      </w:r>
      <w:r w:rsidRPr="006158D2">
        <w:rPr>
          <w:rFonts w:hint="eastAsia"/>
          <w:color w:val="auto"/>
          <w:sz w:val="28"/>
          <w:szCs w:val="28"/>
          <w:lang w:val="vi-VN"/>
        </w:rPr>
        <w:t>đ</w:t>
      </w:r>
      <w:r w:rsidRPr="006158D2">
        <w:rPr>
          <w:color w:val="auto"/>
          <w:sz w:val="28"/>
          <w:szCs w:val="28"/>
          <w:lang w:val="vi-VN"/>
        </w:rPr>
        <w:t>i bán.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d) Tr</w:t>
      </w:r>
      <w:r w:rsidRPr="006158D2">
        <w:rPr>
          <w:rFonts w:hint="eastAsia"/>
          <w:color w:val="auto"/>
          <w:sz w:val="28"/>
          <w:szCs w:val="28"/>
          <w:lang w:val="vi-VN"/>
        </w:rPr>
        <w:t>ư</w:t>
      </w:r>
      <w:r w:rsidRPr="006158D2">
        <w:rPr>
          <w:color w:val="auto"/>
          <w:sz w:val="28"/>
          <w:szCs w:val="28"/>
          <w:lang w:val="vi-VN"/>
        </w:rPr>
        <w:t xml:space="preserve">ờng hợp hàng hóa, thành phẩm </w:t>
      </w:r>
      <w:r w:rsidRPr="006158D2">
        <w:rPr>
          <w:rFonts w:hint="eastAsia"/>
          <w:color w:val="auto"/>
          <w:sz w:val="28"/>
          <w:szCs w:val="28"/>
          <w:lang w:val="vi-VN"/>
        </w:rPr>
        <w:t>đã</w:t>
      </w:r>
      <w:r w:rsidRPr="006158D2">
        <w:rPr>
          <w:color w:val="auto"/>
          <w:sz w:val="28"/>
          <w:szCs w:val="28"/>
          <w:lang w:val="vi-VN"/>
        </w:rPr>
        <w:t xml:space="preserve"> gửi </w:t>
      </w:r>
      <w:r w:rsidRPr="006158D2">
        <w:rPr>
          <w:rFonts w:hint="eastAsia"/>
          <w:color w:val="auto"/>
          <w:sz w:val="28"/>
          <w:szCs w:val="28"/>
          <w:lang w:val="vi-VN"/>
        </w:rPr>
        <w:t>đ</w:t>
      </w:r>
      <w:r w:rsidRPr="006158D2">
        <w:rPr>
          <w:color w:val="auto"/>
          <w:sz w:val="28"/>
          <w:szCs w:val="28"/>
          <w:lang w:val="vi-VN"/>
        </w:rPr>
        <w:t>i bán nh</w:t>
      </w:r>
      <w:r w:rsidRPr="006158D2">
        <w:rPr>
          <w:rFonts w:hint="eastAsia"/>
          <w:color w:val="auto"/>
          <w:sz w:val="28"/>
          <w:szCs w:val="28"/>
          <w:lang w:val="vi-VN"/>
        </w:rPr>
        <w:t>ư</w:t>
      </w:r>
      <w:r w:rsidRPr="006158D2">
        <w:rPr>
          <w:color w:val="auto"/>
          <w:sz w:val="28"/>
          <w:szCs w:val="28"/>
          <w:lang w:val="vi-VN"/>
        </w:rPr>
        <w:t>ng bị khách hàng trả lại: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Nếu hàng hóa, thành phẩm vẫn có thể bán </w:t>
      </w:r>
      <w:r w:rsidRPr="006158D2">
        <w:rPr>
          <w:rFonts w:hint="eastAsia"/>
          <w:color w:val="auto"/>
          <w:sz w:val="28"/>
          <w:szCs w:val="28"/>
          <w:lang w:val="vi-VN"/>
        </w:rPr>
        <w:t>đư</w:t>
      </w:r>
      <w:r w:rsidRPr="006158D2">
        <w:rPr>
          <w:color w:val="auto"/>
          <w:sz w:val="28"/>
          <w:szCs w:val="28"/>
          <w:lang w:val="vi-VN"/>
        </w:rPr>
        <w:t xml:space="preserve">ợc hoặc có thể sửa chữa </w:t>
      </w:r>
      <w:r w:rsidRPr="006158D2">
        <w:rPr>
          <w:rFonts w:hint="eastAsia"/>
          <w:color w:val="auto"/>
          <w:sz w:val="28"/>
          <w:szCs w:val="28"/>
          <w:lang w:val="vi-VN"/>
        </w:rPr>
        <w:t>đư</w:t>
      </w:r>
      <w:r w:rsidRPr="006158D2">
        <w:rPr>
          <w:color w:val="auto"/>
          <w:sz w:val="28"/>
          <w:szCs w:val="28"/>
          <w:lang w:val="vi-VN"/>
        </w:rPr>
        <w:t>ợc,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156 - Thành phẩm, hàng hóa</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TK 157 - Hàng gửi </w:t>
      </w:r>
      <w:r w:rsidRPr="006158D2">
        <w:rPr>
          <w:rFonts w:hint="eastAsia"/>
          <w:color w:val="auto"/>
          <w:sz w:val="28"/>
          <w:szCs w:val="28"/>
          <w:lang w:val="vi-VN"/>
        </w:rPr>
        <w:t>đ</w:t>
      </w:r>
      <w:r w:rsidRPr="006158D2">
        <w:rPr>
          <w:color w:val="auto"/>
          <w:sz w:val="28"/>
          <w:szCs w:val="28"/>
          <w:lang w:val="vi-VN"/>
        </w:rPr>
        <w:t>i bán.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Nếu hàng hóa, thành phẩm bị h</w:t>
      </w:r>
      <w:r w:rsidRPr="006158D2">
        <w:rPr>
          <w:rFonts w:hint="eastAsia"/>
          <w:color w:val="auto"/>
          <w:sz w:val="28"/>
          <w:szCs w:val="28"/>
          <w:lang w:val="vi-VN"/>
        </w:rPr>
        <w:t>ư</w:t>
      </w:r>
      <w:r w:rsidRPr="006158D2">
        <w:rPr>
          <w:color w:val="auto"/>
          <w:sz w:val="28"/>
          <w:szCs w:val="28"/>
          <w:lang w:val="vi-VN"/>
        </w:rPr>
        <w:t xml:space="preserve"> hỏng không thể bán </w:t>
      </w:r>
      <w:r w:rsidRPr="006158D2">
        <w:rPr>
          <w:rFonts w:hint="eastAsia"/>
          <w:color w:val="auto"/>
          <w:sz w:val="28"/>
          <w:szCs w:val="28"/>
          <w:lang w:val="vi-VN"/>
        </w:rPr>
        <w:t>đư</w:t>
      </w:r>
      <w:r w:rsidRPr="006158D2">
        <w:rPr>
          <w:color w:val="auto"/>
          <w:sz w:val="28"/>
          <w:szCs w:val="28"/>
          <w:lang w:val="vi-VN"/>
        </w:rPr>
        <w:t xml:space="preserve">ợc và không thể sửa chữa </w:t>
      </w:r>
      <w:r w:rsidRPr="006158D2">
        <w:rPr>
          <w:rFonts w:hint="eastAsia"/>
          <w:color w:val="auto"/>
          <w:sz w:val="28"/>
          <w:szCs w:val="28"/>
          <w:lang w:val="vi-VN"/>
        </w:rPr>
        <w:t>đư</w:t>
      </w:r>
      <w:r w:rsidRPr="006158D2">
        <w:rPr>
          <w:color w:val="auto"/>
          <w:sz w:val="28"/>
          <w:szCs w:val="28"/>
          <w:lang w:val="vi-VN"/>
        </w:rPr>
        <w:t>ợc,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611, 612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TK 157 - Hàng gửi </w:t>
      </w:r>
      <w:r w:rsidRPr="006158D2">
        <w:rPr>
          <w:rFonts w:hint="eastAsia"/>
          <w:color w:val="auto"/>
          <w:sz w:val="28"/>
          <w:szCs w:val="28"/>
          <w:lang w:val="vi-VN"/>
        </w:rPr>
        <w:t>đ</w:t>
      </w:r>
      <w:r w:rsidRPr="006158D2">
        <w:rPr>
          <w:color w:val="auto"/>
          <w:sz w:val="28"/>
          <w:szCs w:val="28"/>
          <w:lang w:val="vi-VN"/>
        </w:rPr>
        <w:t>i bán.</w:t>
      </w:r>
    </w:p>
    <w:p w:rsidR="007477B5" w:rsidRPr="006158D2" w:rsidRDefault="00F6039D">
      <w:pPr>
        <w:spacing w:after="0" w:line="276" w:lineRule="auto"/>
        <w:contextualSpacing/>
        <w:rPr>
          <w:color w:val="auto"/>
          <w:sz w:val="28"/>
          <w:szCs w:val="28"/>
          <w:lang w:val="vi-VN"/>
        </w:rPr>
      </w:pPr>
      <w:r w:rsidRPr="006158D2">
        <w:rPr>
          <w:color w:val="auto"/>
          <w:sz w:val="28"/>
          <w:szCs w:val="28"/>
          <w:lang w:val="vi-VN"/>
        </w:rPr>
        <w:br w:type="page"/>
      </w:r>
    </w:p>
    <w:p w:rsidR="007477B5" w:rsidRPr="006158D2" w:rsidRDefault="00F6039D">
      <w:pPr>
        <w:pStyle w:val="cChar"/>
        <w:spacing w:before="0" w:after="0" w:line="276" w:lineRule="auto"/>
        <w:ind w:left="0" w:firstLine="0"/>
        <w:contextualSpacing/>
        <w:jc w:val="center"/>
        <w:rPr>
          <w:rFonts w:ascii="Times New Roman" w:hAnsi="Times New Roman"/>
          <w:b/>
          <w:i w:val="0"/>
          <w:color w:val="auto"/>
          <w:sz w:val="28"/>
          <w:szCs w:val="28"/>
          <w:lang w:val="it-IT"/>
        </w:rPr>
      </w:pPr>
      <w:r w:rsidRPr="006158D2">
        <w:rPr>
          <w:rFonts w:ascii="Times New Roman" w:hAnsi="Times New Roman"/>
          <w:b/>
          <w:i w:val="0"/>
          <w:color w:val="auto"/>
          <w:sz w:val="28"/>
          <w:szCs w:val="28"/>
          <w:lang w:val="it-IT"/>
        </w:rPr>
        <w:lastRenderedPageBreak/>
        <w:t xml:space="preserve">NGUYÊN TẮC KẾ TOÁN TÀI SẢN CỐ </w:t>
      </w:r>
      <w:r w:rsidRPr="006158D2">
        <w:rPr>
          <w:rFonts w:ascii="Times New Roman" w:hAnsi="Times New Roman" w:hint="eastAsia"/>
          <w:b/>
          <w:i w:val="0"/>
          <w:color w:val="auto"/>
          <w:sz w:val="28"/>
          <w:szCs w:val="28"/>
          <w:lang w:val="it-IT"/>
        </w:rPr>
        <w:t>Đ</w:t>
      </w:r>
      <w:r w:rsidRPr="006158D2">
        <w:rPr>
          <w:rFonts w:ascii="Times New Roman" w:hAnsi="Times New Roman"/>
          <w:b/>
          <w:i w:val="0"/>
          <w:color w:val="auto"/>
          <w:sz w:val="28"/>
          <w:szCs w:val="28"/>
          <w:lang w:val="it-IT"/>
        </w:rPr>
        <w:t>ỊNH, TÀI SẢN CHUNG KHÔNG CHIA VÀ CHI PHÍ ĐẦU TƯ XDCB</w:t>
      </w:r>
    </w:p>
    <w:p w:rsidR="007477B5" w:rsidRPr="006158D2" w:rsidRDefault="007477B5">
      <w:pPr>
        <w:pStyle w:val="cChar"/>
        <w:spacing w:before="0" w:after="0" w:line="276" w:lineRule="auto"/>
        <w:ind w:left="0" w:firstLine="0"/>
        <w:contextualSpacing/>
        <w:rPr>
          <w:rFonts w:ascii="Times New Roman" w:hAnsi="Times New Roman"/>
          <w:b/>
          <w:i w:val="0"/>
          <w:color w:val="auto"/>
          <w:sz w:val="28"/>
          <w:szCs w:val="28"/>
          <w:lang w:val="it-IT"/>
        </w:rPr>
      </w:pPr>
    </w:p>
    <w:p w:rsidR="007477B5" w:rsidRPr="006158D2" w:rsidRDefault="00F6039D" w:rsidP="006B2D92">
      <w:pPr>
        <w:pStyle w:val="cChar"/>
        <w:spacing w:before="0" w:after="0" w:line="276" w:lineRule="auto"/>
        <w:ind w:left="0" w:firstLineChars="192" w:firstLine="538"/>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 xml:space="preserve">1. Tài sản cố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ịnh, tài sản chung không chia và chi phí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ầu t</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 xml:space="preserve"> xây dựng c</w:t>
      </w:r>
      <w:r w:rsidRPr="006158D2">
        <w:rPr>
          <w:rFonts w:ascii="Times New Roman" w:hAnsi="Times New Roman" w:hint="eastAsia"/>
          <w:i w:val="0"/>
          <w:color w:val="auto"/>
          <w:sz w:val="28"/>
          <w:szCs w:val="28"/>
          <w:lang w:val="it-IT"/>
        </w:rPr>
        <w:t>ơ</w:t>
      </w:r>
      <w:r w:rsidRPr="006158D2">
        <w:rPr>
          <w:rFonts w:ascii="Times New Roman" w:hAnsi="Times New Roman"/>
          <w:i w:val="0"/>
          <w:color w:val="auto"/>
          <w:sz w:val="28"/>
          <w:szCs w:val="28"/>
          <w:lang w:val="it-IT"/>
        </w:rPr>
        <w:t xml:space="preserve"> bản dở dang phải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 xml:space="preserve">ợc theo dõi, quyết toán, quản lý và sử dụng theo </w:t>
      </w:r>
      <w:r w:rsidRPr="006158D2">
        <w:rPr>
          <w:rFonts w:ascii="Times New Roman" w:hAnsi="Times New Roman" w:hint="eastAsia"/>
          <w:i w:val="0"/>
          <w:color w:val="auto"/>
          <w:sz w:val="28"/>
          <w:szCs w:val="28"/>
          <w:lang w:val="it-IT"/>
        </w:rPr>
        <w:t>đú</w:t>
      </w:r>
      <w:r w:rsidRPr="006158D2">
        <w:rPr>
          <w:rFonts w:ascii="Times New Roman" w:hAnsi="Times New Roman"/>
          <w:i w:val="0"/>
          <w:color w:val="auto"/>
          <w:sz w:val="28"/>
          <w:szCs w:val="28"/>
          <w:lang w:val="it-IT"/>
        </w:rPr>
        <w:t xml:space="preserve">ng quy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ịnh của pháp luật hiện hành. </w:t>
      </w:r>
    </w:p>
    <w:p w:rsidR="007477B5" w:rsidRPr="006158D2" w:rsidRDefault="00F6039D" w:rsidP="006B2D92">
      <w:pPr>
        <w:pStyle w:val="cChar"/>
        <w:spacing w:before="0" w:after="0" w:line="276" w:lineRule="auto"/>
        <w:ind w:left="0" w:firstLineChars="192" w:firstLine="538"/>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2. HTX phải theo dõi chi tiết nguồn hình thành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ể phân bổ hao mòn một cách phù hợp theo nguyên tắc:</w:t>
      </w:r>
    </w:p>
    <w:p w:rsidR="007477B5" w:rsidRPr="006158D2" w:rsidRDefault="00F6039D" w:rsidP="006B2D92">
      <w:pPr>
        <w:pStyle w:val="cChar"/>
        <w:spacing w:before="0" w:after="0" w:line="276" w:lineRule="auto"/>
        <w:ind w:left="0" w:firstLineChars="192" w:firstLine="538"/>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 xml:space="preserve">-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ối với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hình thành từ nguồn vốn vay hoặc vốn chủ sở hữu phục vụ cho sản xuất, kinh doanh thì hao mòn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ợc tính vào chi phí sản xuất, kinh doanh;</w:t>
      </w:r>
    </w:p>
    <w:p w:rsidR="007477B5" w:rsidRPr="006158D2" w:rsidRDefault="00F6039D" w:rsidP="006B2D92">
      <w:pPr>
        <w:pStyle w:val="cChar"/>
        <w:spacing w:before="0" w:after="0" w:line="276" w:lineRule="auto"/>
        <w:ind w:left="0" w:firstLineChars="192" w:firstLine="538"/>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 xml:space="preserve">-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ối với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hình thành từ Quỹ phúc lợi (nếu được phép trích lập và sử dụng quỹ phúc lợi để mua tài sản sử dụng cho mục đích phúc lợi) thì hao mòn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ợc ghi giảm quỹ phúc lợi;</w:t>
      </w:r>
    </w:p>
    <w:p w:rsidR="007477B5" w:rsidRPr="006158D2" w:rsidRDefault="00F6039D" w:rsidP="006B2D92">
      <w:pPr>
        <w:pStyle w:val="cChar"/>
        <w:spacing w:before="0" w:after="0" w:line="276" w:lineRule="auto"/>
        <w:ind w:left="0" w:firstLineChars="192" w:firstLine="538"/>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 Đối với tài sản chung không chia là TSCĐ, HTX thực hiện theo quy định của pháp luật hiện hành đối với tài sản chung không chia.</w:t>
      </w:r>
    </w:p>
    <w:p w:rsidR="007477B5" w:rsidRPr="006158D2" w:rsidRDefault="00F6039D" w:rsidP="006B2D92">
      <w:pPr>
        <w:pStyle w:val="cChar"/>
        <w:spacing w:before="0" w:after="0" w:line="276" w:lineRule="auto"/>
        <w:ind w:left="0" w:firstLineChars="192" w:firstLine="538"/>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3. Kế toán phân loại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theo mục </w:t>
      </w:r>
      <w:r w:rsidRPr="006158D2">
        <w:rPr>
          <w:rFonts w:ascii="Times New Roman" w:hAnsi="Times New Roman" w:hint="eastAsia"/>
          <w:i w:val="0"/>
          <w:color w:val="auto"/>
          <w:sz w:val="28"/>
          <w:szCs w:val="28"/>
          <w:lang w:val="it-IT"/>
        </w:rPr>
        <w:t>đí</w:t>
      </w:r>
      <w:r w:rsidRPr="006158D2">
        <w:rPr>
          <w:rFonts w:ascii="Times New Roman" w:hAnsi="Times New Roman"/>
          <w:i w:val="0"/>
          <w:color w:val="auto"/>
          <w:sz w:val="28"/>
          <w:szCs w:val="28"/>
          <w:lang w:val="it-IT"/>
        </w:rPr>
        <w:t>ch sử dụng. Tr</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 xml:space="preserve">ờng hợp có sự thay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ổi về chức n</w:t>
      </w:r>
      <w:r w:rsidRPr="006158D2">
        <w:rPr>
          <w:rFonts w:ascii="Times New Roman" w:hAnsi="Times New Roman" w:hint="eastAsia"/>
          <w:i w:val="0"/>
          <w:color w:val="auto"/>
          <w:sz w:val="28"/>
          <w:szCs w:val="28"/>
          <w:lang w:val="it-IT"/>
        </w:rPr>
        <w:t>ă</w:t>
      </w:r>
      <w:r w:rsidRPr="006158D2">
        <w:rPr>
          <w:rFonts w:ascii="Times New Roman" w:hAnsi="Times New Roman"/>
          <w:i w:val="0"/>
          <w:color w:val="auto"/>
          <w:sz w:val="28"/>
          <w:szCs w:val="28"/>
          <w:lang w:val="it-IT"/>
        </w:rPr>
        <w:t xml:space="preserve">ng sử dụng của các bộ phận của tài sản thì kế toán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 xml:space="preserve">ợc tái phân loại tài sản theo mục </w:t>
      </w:r>
      <w:r w:rsidRPr="006158D2">
        <w:rPr>
          <w:rFonts w:ascii="Times New Roman" w:hAnsi="Times New Roman" w:hint="eastAsia"/>
          <w:i w:val="0"/>
          <w:color w:val="auto"/>
          <w:sz w:val="28"/>
          <w:szCs w:val="28"/>
          <w:lang w:val="it-IT"/>
        </w:rPr>
        <w:t>đí</w:t>
      </w:r>
      <w:r w:rsidRPr="006158D2">
        <w:rPr>
          <w:rFonts w:ascii="Times New Roman" w:hAnsi="Times New Roman"/>
          <w:i w:val="0"/>
          <w:color w:val="auto"/>
          <w:sz w:val="28"/>
          <w:szCs w:val="28"/>
          <w:lang w:val="it-IT"/>
        </w:rPr>
        <w:t xml:space="preserve">ch sử dụng theo quy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ịnh về từng tài sản có liên quan.</w:t>
      </w: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F6039D">
      <w:pPr>
        <w:spacing w:after="0" w:line="276" w:lineRule="auto"/>
        <w:contextualSpacing/>
        <w:rPr>
          <w:color w:val="auto"/>
          <w:sz w:val="28"/>
          <w:szCs w:val="28"/>
        </w:rPr>
      </w:pPr>
      <w:r w:rsidRPr="006158D2">
        <w:rPr>
          <w:color w:val="auto"/>
          <w:sz w:val="28"/>
          <w:szCs w:val="28"/>
          <w:lang w:val="it-IT"/>
        </w:rPr>
        <w:br w:type="page"/>
      </w:r>
    </w:p>
    <w:p w:rsidR="007477B5" w:rsidRPr="006158D2" w:rsidRDefault="00F6039D">
      <w:pPr>
        <w:pStyle w:val="t1"/>
        <w:spacing w:before="0" w:after="0" w:line="276" w:lineRule="auto"/>
        <w:contextualSpacing/>
        <w:rPr>
          <w:rFonts w:ascii="Times New Roman" w:hAnsi="Times New Roman"/>
          <w:color w:val="auto"/>
          <w:sz w:val="28"/>
        </w:rPr>
      </w:pPr>
      <w:r w:rsidRPr="006158D2">
        <w:rPr>
          <w:rFonts w:ascii="Times New Roman" w:hAnsi="Times New Roman"/>
          <w:color w:val="auto"/>
          <w:sz w:val="28"/>
        </w:rPr>
        <w:lastRenderedPageBreak/>
        <w:t xml:space="preserve">TÀI KHOẢN 211 - TÀI SẢN CỐ </w:t>
      </w:r>
      <w:r w:rsidRPr="006158D2">
        <w:rPr>
          <w:rFonts w:ascii="Times New Roman" w:hAnsi="Times New Roman" w:hint="eastAsia"/>
          <w:color w:val="auto"/>
          <w:sz w:val="28"/>
        </w:rPr>
        <w:t>Đ</w:t>
      </w:r>
      <w:r w:rsidRPr="006158D2">
        <w:rPr>
          <w:rFonts w:ascii="Times New Roman" w:hAnsi="Times New Roman"/>
          <w:color w:val="auto"/>
          <w:sz w:val="28"/>
        </w:rPr>
        <w:t>ỊNH</w:t>
      </w:r>
    </w:p>
    <w:p w:rsidR="007477B5" w:rsidRPr="006158D2" w:rsidRDefault="007477B5">
      <w:pPr>
        <w:pStyle w:val="t1"/>
        <w:spacing w:before="0" w:after="0" w:line="276" w:lineRule="auto"/>
        <w:contextualSpacing/>
        <w:rPr>
          <w:rFonts w:ascii="Times New Roman" w:hAnsi="Times New Roman"/>
          <w:color w:val="auto"/>
          <w:sz w:val="28"/>
        </w:rPr>
      </w:pPr>
    </w:p>
    <w:p w:rsidR="007477B5" w:rsidRPr="006158D2" w:rsidRDefault="00F6039D">
      <w:pPr>
        <w:spacing w:after="0" w:line="276" w:lineRule="auto"/>
        <w:ind w:firstLine="567"/>
        <w:contextualSpacing/>
        <w:rPr>
          <w:b/>
          <w:color w:val="auto"/>
          <w:sz w:val="28"/>
          <w:szCs w:val="28"/>
        </w:rPr>
      </w:pPr>
      <w:r w:rsidRPr="006158D2">
        <w:rPr>
          <w:b/>
          <w:color w:val="auto"/>
          <w:sz w:val="28"/>
          <w:szCs w:val="28"/>
        </w:rPr>
        <w:t xml:space="preserve">1. Nguyên tắc kế toán: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1.1. Tài khoản này dùng </w:t>
      </w:r>
      <w:r w:rsidRPr="006158D2">
        <w:rPr>
          <w:rFonts w:hint="eastAsia"/>
          <w:color w:val="auto"/>
          <w:sz w:val="28"/>
          <w:szCs w:val="28"/>
        </w:rPr>
        <w:t>đ</w:t>
      </w:r>
      <w:r w:rsidRPr="006158D2">
        <w:rPr>
          <w:color w:val="auto"/>
          <w:sz w:val="28"/>
          <w:szCs w:val="28"/>
        </w:rPr>
        <w:t xml:space="preserve">ể phản ánh giá trị hiện có và tình hình biến </w:t>
      </w:r>
      <w:r w:rsidRPr="006158D2">
        <w:rPr>
          <w:rFonts w:hint="eastAsia"/>
          <w:color w:val="auto"/>
          <w:sz w:val="28"/>
          <w:szCs w:val="28"/>
        </w:rPr>
        <w:t>đ</w:t>
      </w:r>
      <w:r w:rsidRPr="006158D2">
        <w:rPr>
          <w:color w:val="auto"/>
          <w:sz w:val="28"/>
          <w:szCs w:val="28"/>
        </w:rPr>
        <w:t>ộng t</w:t>
      </w:r>
      <w:r w:rsidRPr="006158D2">
        <w:rPr>
          <w:rFonts w:hint="eastAsia"/>
          <w:color w:val="auto"/>
          <w:sz w:val="28"/>
          <w:szCs w:val="28"/>
        </w:rPr>
        <w:t>ă</w:t>
      </w:r>
      <w:r w:rsidRPr="006158D2">
        <w:rPr>
          <w:color w:val="auto"/>
          <w:sz w:val="28"/>
          <w:szCs w:val="28"/>
        </w:rPr>
        <w:t xml:space="preserve">ng, giảm nguyên giá của toàn bộ tài sản cố </w:t>
      </w:r>
      <w:r w:rsidRPr="006158D2">
        <w:rPr>
          <w:rFonts w:hint="eastAsia"/>
          <w:color w:val="auto"/>
          <w:sz w:val="28"/>
          <w:szCs w:val="28"/>
        </w:rPr>
        <w:t>đ</w:t>
      </w:r>
      <w:r w:rsidRPr="006158D2">
        <w:rPr>
          <w:color w:val="auto"/>
          <w:sz w:val="28"/>
          <w:szCs w:val="28"/>
        </w:rPr>
        <w:t xml:space="preserve">ịnh hữu hình, tài sản cố </w:t>
      </w:r>
      <w:r w:rsidRPr="006158D2">
        <w:rPr>
          <w:rFonts w:hint="eastAsia"/>
          <w:color w:val="auto"/>
          <w:sz w:val="28"/>
          <w:szCs w:val="28"/>
        </w:rPr>
        <w:t>đ</w:t>
      </w:r>
      <w:r w:rsidRPr="006158D2">
        <w:rPr>
          <w:color w:val="auto"/>
          <w:sz w:val="28"/>
          <w:szCs w:val="28"/>
        </w:rPr>
        <w:t>ịnh vô hình, TSC</w:t>
      </w:r>
      <w:r w:rsidRPr="006158D2">
        <w:rPr>
          <w:rFonts w:hint="eastAsia"/>
          <w:color w:val="auto"/>
          <w:sz w:val="28"/>
          <w:szCs w:val="28"/>
        </w:rPr>
        <w:t>Đ</w:t>
      </w:r>
      <w:r w:rsidRPr="006158D2">
        <w:rPr>
          <w:color w:val="auto"/>
          <w:sz w:val="28"/>
          <w:szCs w:val="28"/>
        </w:rPr>
        <w:t xml:space="preserve"> thuê tài chính, bất </w:t>
      </w:r>
      <w:r w:rsidRPr="006158D2">
        <w:rPr>
          <w:rFonts w:hint="eastAsia"/>
          <w:color w:val="auto"/>
          <w:sz w:val="28"/>
          <w:szCs w:val="28"/>
        </w:rPr>
        <w:t>đ</w:t>
      </w:r>
      <w:r w:rsidRPr="006158D2">
        <w:rPr>
          <w:color w:val="auto"/>
          <w:sz w:val="28"/>
          <w:szCs w:val="28"/>
        </w:rPr>
        <w:t xml:space="preserve">ộng sản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thuộc quyền sở hữu của HTX.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Tài sản cố </w:t>
      </w:r>
      <w:r w:rsidRPr="006158D2">
        <w:rPr>
          <w:rFonts w:hint="eastAsia"/>
          <w:color w:val="auto"/>
          <w:sz w:val="28"/>
          <w:szCs w:val="28"/>
        </w:rPr>
        <w:t>đ</w:t>
      </w:r>
      <w:r w:rsidRPr="006158D2">
        <w:rPr>
          <w:color w:val="auto"/>
          <w:sz w:val="28"/>
          <w:szCs w:val="28"/>
        </w:rPr>
        <w:t>ịnh là những t</w:t>
      </w:r>
      <w:r w:rsidRPr="006158D2">
        <w:rPr>
          <w:rFonts w:hint="eastAsia"/>
          <w:color w:val="auto"/>
          <w:sz w:val="28"/>
          <w:szCs w:val="28"/>
        </w:rPr>
        <w:t>ư</w:t>
      </w:r>
      <w:r w:rsidRPr="006158D2">
        <w:rPr>
          <w:color w:val="auto"/>
          <w:sz w:val="28"/>
          <w:szCs w:val="28"/>
        </w:rPr>
        <w:t xml:space="preserve"> liệu lao </w:t>
      </w:r>
      <w:r w:rsidRPr="006158D2">
        <w:rPr>
          <w:rFonts w:hint="eastAsia"/>
          <w:color w:val="auto"/>
          <w:sz w:val="28"/>
          <w:szCs w:val="28"/>
        </w:rPr>
        <w:t>đ</w:t>
      </w:r>
      <w:r w:rsidRPr="006158D2">
        <w:rPr>
          <w:color w:val="auto"/>
          <w:sz w:val="28"/>
          <w:szCs w:val="28"/>
        </w:rPr>
        <w:t xml:space="preserve">ộng </w:t>
      </w:r>
      <w:r w:rsidRPr="006158D2">
        <w:rPr>
          <w:rFonts w:hint="eastAsia"/>
          <w:color w:val="auto"/>
          <w:sz w:val="28"/>
          <w:szCs w:val="28"/>
        </w:rPr>
        <w:t>đư</w:t>
      </w:r>
      <w:r w:rsidRPr="006158D2">
        <w:rPr>
          <w:color w:val="auto"/>
          <w:sz w:val="28"/>
          <w:szCs w:val="28"/>
        </w:rPr>
        <w:t>ợc biểu hiện d</w:t>
      </w:r>
      <w:r w:rsidRPr="006158D2">
        <w:rPr>
          <w:rFonts w:hint="eastAsia"/>
          <w:color w:val="auto"/>
          <w:sz w:val="28"/>
          <w:szCs w:val="28"/>
        </w:rPr>
        <w:t>ư</w:t>
      </w:r>
      <w:r w:rsidRPr="006158D2">
        <w:rPr>
          <w:color w:val="auto"/>
          <w:sz w:val="28"/>
          <w:szCs w:val="28"/>
        </w:rPr>
        <w:t xml:space="preserve">ới hình thái vật chất hoặc phi vật chất, có </w:t>
      </w:r>
      <w:r w:rsidRPr="006158D2">
        <w:rPr>
          <w:rFonts w:hint="eastAsia"/>
          <w:color w:val="auto"/>
          <w:sz w:val="28"/>
          <w:szCs w:val="28"/>
        </w:rPr>
        <w:t>đ</w:t>
      </w:r>
      <w:r w:rsidRPr="006158D2">
        <w:rPr>
          <w:color w:val="auto"/>
          <w:sz w:val="28"/>
          <w:szCs w:val="28"/>
        </w:rPr>
        <w:t>ủ tiêu chuẩn TSC</w:t>
      </w:r>
      <w:r w:rsidRPr="006158D2">
        <w:rPr>
          <w:rFonts w:hint="eastAsia"/>
          <w:color w:val="auto"/>
          <w:sz w:val="28"/>
          <w:szCs w:val="28"/>
        </w:rPr>
        <w:t>Đ</w:t>
      </w:r>
      <w:r w:rsidRPr="006158D2">
        <w:rPr>
          <w:color w:val="auto"/>
          <w:sz w:val="28"/>
          <w:szCs w:val="28"/>
        </w:rPr>
        <w:t xml:space="preserve"> theo quy </w:t>
      </w:r>
      <w:r w:rsidRPr="006158D2">
        <w:rPr>
          <w:rFonts w:hint="eastAsia"/>
          <w:color w:val="auto"/>
          <w:sz w:val="28"/>
          <w:szCs w:val="28"/>
        </w:rPr>
        <w:t>đ</w:t>
      </w:r>
      <w:r w:rsidRPr="006158D2">
        <w:rPr>
          <w:color w:val="auto"/>
          <w:sz w:val="28"/>
          <w:szCs w:val="28"/>
        </w:rPr>
        <w:t>ịnh (Trừ tr</w:t>
      </w:r>
      <w:r w:rsidRPr="006158D2">
        <w:rPr>
          <w:rFonts w:hint="eastAsia"/>
          <w:color w:val="auto"/>
          <w:sz w:val="28"/>
          <w:szCs w:val="28"/>
        </w:rPr>
        <w:t>ư</w:t>
      </w:r>
      <w:r w:rsidRPr="006158D2">
        <w:rPr>
          <w:color w:val="auto"/>
          <w:sz w:val="28"/>
          <w:szCs w:val="28"/>
        </w:rPr>
        <w:t xml:space="preserve">ờng hợp có quy </w:t>
      </w:r>
      <w:r w:rsidRPr="006158D2">
        <w:rPr>
          <w:rFonts w:hint="eastAsia"/>
          <w:color w:val="auto"/>
          <w:sz w:val="28"/>
          <w:szCs w:val="28"/>
        </w:rPr>
        <w:t>đ</w:t>
      </w:r>
      <w:r w:rsidRPr="006158D2">
        <w:rPr>
          <w:color w:val="auto"/>
          <w:sz w:val="28"/>
          <w:szCs w:val="28"/>
        </w:rPr>
        <w:t xml:space="preserve">ịnh riêng </w:t>
      </w:r>
      <w:r w:rsidRPr="006158D2">
        <w:rPr>
          <w:rFonts w:hint="eastAsia"/>
          <w:color w:val="auto"/>
          <w:sz w:val="28"/>
          <w:szCs w:val="28"/>
        </w:rPr>
        <w:t>đ</w:t>
      </w:r>
      <w:r w:rsidRPr="006158D2">
        <w:rPr>
          <w:color w:val="auto"/>
          <w:sz w:val="28"/>
          <w:szCs w:val="28"/>
        </w:rPr>
        <w:t xml:space="preserve">ối với 1 số tài sản </w:t>
      </w:r>
      <w:r w:rsidRPr="006158D2">
        <w:rPr>
          <w:rFonts w:hint="eastAsia"/>
          <w:color w:val="auto"/>
          <w:sz w:val="28"/>
          <w:szCs w:val="28"/>
        </w:rPr>
        <w:t>đ</w:t>
      </w:r>
      <w:r w:rsidRPr="006158D2">
        <w:rPr>
          <w:color w:val="auto"/>
          <w:sz w:val="28"/>
          <w:szCs w:val="28"/>
        </w:rPr>
        <w:t>ặc thù).</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bCs/>
          <w:color w:val="auto"/>
          <w:sz w:val="28"/>
          <w:szCs w:val="28"/>
        </w:rPr>
        <w:t>a)</w:t>
      </w:r>
      <w:r w:rsidRPr="006158D2">
        <w:rPr>
          <w:rFonts w:ascii="Times New Roman" w:hAnsi="Times New Roman"/>
          <w:color w:val="auto"/>
          <w:sz w:val="28"/>
          <w:szCs w:val="28"/>
        </w:rPr>
        <w:t xml:space="preserve"> </w:t>
      </w:r>
      <w:r w:rsidRPr="006158D2">
        <w:rPr>
          <w:rFonts w:ascii="Times New Roman" w:hAnsi="Times New Roman"/>
          <w:color w:val="auto"/>
          <w:sz w:val="28"/>
          <w:szCs w:val="28"/>
          <w:lang w:val="it-IT"/>
        </w:rPr>
        <w:t xml:space="preserve">Tài sản cố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hữu hình là những tài sản có hình thái vật chất do HTX nắm giữ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ể sử dụng cho hoạt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ộng sản xuất, kinh doanh hoặc hoạt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ộng khác phù hợp với tiêu chuẩn ghi nhận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Những tài sản hữu hình có kết cấu </w:t>
      </w:r>
      <w:r w:rsidRPr="006158D2">
        <w:rPr>
          <w:rFonts w:hint="eastAsia"/>
          <w:color w:val="auto"/>
          <w:sz w:val="28"/>
          <w:szCs w:val="28"/>
          <w:lang w:val="it-IT"/>
        </w:rPr>
        <w:t>đ</w:t>
      </w:r>
      <w:r w:rsidRPr="006158D2">
        <w:rPr>
          <w:color w:val="auto"/>
          <w:sz w:val="28"/>
          <w:szCs w:val="28"/>
          <w:lang w:val="it-IT"/>
        </w:rPr>
        <w:t xml:space="preserve">ộc lập hoặc nhiều bộ phận tài sản riêng lẻ liên kết với nhau thành một hệ thống </w:t>
      </w:r>
      <w:r w:rsidRPr="006158D2">
        <w:rPr>
          <w:rFonts w:hint="eastAsia"/>
          <w:color w:val="auto"/>
          <w:sz w:val="28"/>
          <w:szCs w:val="28"/>
          <w:lang w:val="it-IT"/>
        </w:rPr>
        <w:t>đ</w:t>
      </w:r>
      <w:r w:rsidRPr="006158D2">
        <w:rPr>
          <w:color w:val="auto"/>
          <w:sz w:val="28"/>
          <w:szCs w:val="28"/>
          <w:lang w:val="it-IT"/>
        </w:rPr>
        <w:t>ể cùng thực hiện một hay một số chức n</w:t>
      </w:r>
      <w:r w:rsidRPr="006158D2">
        <w:rPr>
          <w:rFonts w:hint="eastAsia"/>
          <w:color w:val="auto"/>
          <w:sz w:val="28"/>
          <w:szCs w:val="28"/>
          <w:lang w:val="it-IT"/>
        </w:rPr>
        <w:t>ă</w:t>
      </w:r>
      <w:r w:rsidRPr="006158D2">
        <w:rPr>
          <w:color w:val="auto"/>
          <w:sz w:val="28"/>
          <w:szCs w:val="28"/>
          <w:lang w:val="it-IT"/>
        </w:rPr>
        <w:t xml:space="preserve">ng nhất </w:t>
      </w:r>
      <w:r w:rsidRPr="006158D2">
        <w:rPr>
          <w:rFonts w:hint="eastAsia"/>
          <w:color w:val="auto"/>
          <w:sz w:val="28"/>
          <w:szCs w:val="28"/>
          <w:lang w:val="it-IT"/>
        </w:rPr>
        <w:t>đ</w:t>
      </w:r>
      <w:r w:rsidRPr="006158D2">
        <w:rPr>
          <w:color w:val="auto"/>
          <w:sz w:val="28"/>
          <w:szCs w:val="28"/>
          <w:lang w:val="it-IT"/>
        </w:rPr>
        <w:t xml:space="preserve">ịnh, nếu thiếu bất kỳ một bộ phận nào trong </w:t>
      </w:r>
      <w:r w:rsidRPr="006158D2">
        <w:rPr>
          <w:rFonts w:hint="eastAsia"/>
          <w:color w:val="auto"/>
          <w:sz w:val="28"/>
          <w:szCs w:val="28"/>
          <w:lang w:val="it-IT"/>
        </w:rPr>
        <w:t>đó</w:t>
      </w:r>
      <w:r w:rsidRPr="006158D2">
        <w:rPr>
          <w:color w:val="auto"/>
          <w:sz w:val="28"/>
          <w:szCs w:val="28"/>
          <w:lang w:val="it-IT"/>
        </w:rPr>
        <w:t xml:space="preserve"> thì cả hệ thống không thể hoạt </w:t>
      </w:r>
      <w:r w:rsidRPr="006158D2">
        <w:rPr>
          <w:rFonts w:hint="eastAsia"/>
          <w:color w:val="auto"/>
          <w:sz w:val="28"/>
          <w:szCs w:val="28"/>
          <w:lang w:val="it-IT"/>
        </w:rPr>
        <w:t>đ</w:t>
      </w:r>
      <w:r w:rsidRPr="006158D2">
        <w:rPr>
          <w:color w:val="auto"/>
          <w:sz w:val="28"/>
          <w:szCs w:val="28"/>
          <w:lang w:val="it-IT"/>
        </w:rPr>
        <w:t xml:space="preserve">ộng </w:t>
      </w:r>
      <w:r w:rsidRPr="006158D2">
        <w:rPr>
          <w:rFonts w:hint="eastAsia"/>
          <w:color w:val="auto"/>
          <w:sz w:val="28"/>
          <w:szCs w:val="28"/>
          <w:lang w:val="it-IT"/>
        </w:rPr>
        <w:t>đư</w:t>
      </w:r>
      <w:r w:rsidRPr="006158D2">
        <w:rPr>
          <w:color w:val="auto"/>
          <w:sz w:val="28"/>
          <w:szCs w:val="28"/>
          <w:lang w:val="it-IT"/>
        </w:rPr>
        <w:t xml:space="preserve">ợc, nếu thoả mãn </w:t>
      </w:r>
      <w:r w:rsidRPr="006158D2">
        <w:rPr>
          <w:rFonts w:hint="eastAsia"/>
          <w:color w:val="auto"/>
          <w:sz w:val="28"/>
          <w:szCs w:val="28"/>
          <w:lang w:val="it-IT"/>
        </w:rPr>
        <w:t>đ</w:t>
      </w:r>
      <w:r w:rsidRPr="006158D2">
        <w:rPr>
          <w:color w:val="auto"/>
          <w:sz w:val="28"/>
          <w:szCs w:val="28"/>
          <w:lang w:val="it-IT"/>
        </w:rPr>
        <w:t>ồng thời cả bốn tiêu chuẩn d</w:t>
      </w:r>
      <w:r w:rsidRPr="006158D2">
        <w:rPr>
          <w:rFonts w:hint="eastAsia"/>
          <w:color w:val="auto"/>
          <w:sz w:val="28"/>
          <w:szCs w:val="28"/>
          <w:lang w:val="it-IT"/>
        </w:rPr>
        <w:t>ư</w:t>
      </w:r>
      <w:r w:rsidRPr="006158D2">
        <w:rPr>
          <w:color w:val="auto"/>
          <w:sz w:val="28"/>
          <w:szCs w:val="28"/>
          <w:lang w:val="it-IT"/>
        </w:rPr>
        <w:t xml:space="preserve">ới </w:t>
      </w:r>
      <w:r w:rsidRPr="006158D2">
        <w:rPr>
          <w:rFonts w:hint="eastAsia"/>
          <w:color w:val="auto"/>
          <w:sz w:val="28"/>
          <w:szCs w:val="28"/>
          <w:lang w:val="it-IT"/>
        </w:rPr>
        <w:t>đâ</w:t>
      </w:r>
      <w:r w:rsidRPr="006158D2">
        <w:rPr>
          <w:color w:val="auto"/>
          <w:sz w:val="28"/>
          <w:szCs w:val="28"/>
          <w:lang w:val="it-IT"/>
        </w:rPr>
        <w:t xml:space="preserve">y thì </w:t>
      </w:r>
      <w:r w:rsidRPr="006158D2">
        <w:rPr>
          <w:rFonts w:hint="eastAsia"/>
          <w:color w:val="auto"/>
          <w:sz w:val="28"/>
          <w:szCs w:val="28"/>
          <w:lang w:val="it-IT"/>
        </w:rPr>
        <w:t>đư</w:t>
      </w:r>
      <w:r w:rsidRPr="006158D2">
        <w:rPr>
          <w:color w:val="auto"/>
          <w:sz w:val="28"/>
          <w:szCs w:val="28"/>
          <w:lang w:val="it-IT"/>
        </w:rPr>
        <w:t xml:space="preserve">ợc coi là tài sản cố </w:t>
      </w:r>
      <w:r w:rsidRPr="006158D2">
        <w:rPr>
          <w:rFonts w:hint="eastAsia"/>
          <w:color w:val="auto"/>
          <w:sz w:val="28"/>
          <w:szCs w:val="28"/>
          <w:lang w:val="it-IT"/>
        </w:rPr>
        <w:t>đ</w:t>
      </w:r>
      <w:r w:rsidRPr="006158D2">
        <w:rPr>
          <w:color w:val="auto"/>
          <w:sz w:val="28"/>
          <w:szCs w:val="28"/>
          <w:lang w:val="it-IT"/>
        </w:rPr>
        <w:t>ịnh: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Chắc chắn thu </w:t>
      </w:r>
      <w:r w:rsidRPr="006158D2">
        <w:rPr>
          <w:rFonts w:hint="eastAsia"/>
          <w:color w:val="auto"/>
          <w:sz w:val="28"/>
          <w:szCs w:val="28"/>
          <w:lang w:val="it-IT"/>
        </w:rPr>
        <w:t>đư</w:t>
      </w:r>
      <w:r w:rsidRPr="006158D2">
        <w:rPr>
          <w:color w:val="auto"/>
          <w:sz w:val="28"/>
          <w:szCs w:val="28"/>
          <w:lang w:val="it-IT"/>
        </w:rPr>
        <w:t xml:space="preserve">ợc lợi </w:t>
      </w:r>
      <w:r w:rsidRPr="006158D2">
        <w:rPr>
          <w:rFonts w:hint="eastAsia"/>
          <w:color w:val="auto"/>
          <w:sz w:val="28"/>
          <w:szCs w:val="28"/>
          <w:lang w:val="it-IT"/>
        </w:rPr>
        <w:t>í</w:t>
      </w:r>
      <w:r w:rsidRPr="006158D2">
        <w:rPr>
          <w:color w:val="auto"/>
          <w:sz w:val="28"/>
          <w:szCs w:val="28"/>
          <w:lang w:val="it-IT"/>
        </w:rPr>
        <w:t>ch kinh tế trong t</w:t>
      </w:r>
      <w:r w:rsidRPr="006158D2">
        <w:rPr>
          <w:rFonts w:hint="eastAsia"/>
          <w:color w:val="auto"/>
          <w:sz w:val="28"/>
          <w:szCs w:val="28"/>
          <w:lang w:val="it-IT"/>
        </w:rPr>
        <w:t>ươ</w:t>
      </w:r>
      <w:r w:rsidRPr="006158D2">
        <w:rPr>
          <w:color w:val="auto"/>
          <w:sz w:val="28"/>
          <w:szCs w:val="28"/>
          <w:lang w:val="it-IT"/>
        </w:rPr>
        <w:t xml:space="preserve">ng lai từ việc sử dụng tài sản </w:t>
      </w:r>
      <w:r w:rsidRPr="006158D2">
        <w:rPr>
          <w:rFonts w:hint="eastAsia"/>
          <w:color w:val="auto"/>
          <w:sz w:val="28"/>
          <w:szCs w:val="28"/>
          <w:lang w:val="it-IT"/>
        </w:rPr>
        <w:t>đó</w:t>
      </w:r>
      <w:r w:rsidRPr="006158D2">
        <w:rPr>
          <w:color w:val="auto"/>
          <w:sz w:val="28"/>
          <w:szCs w:val="28"/>
          <w:lang w:val="it-IT"/>
        </w:rPr>
        <w: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Nguyên giá tài sản phải </w:t>
      </w:r>
      <w:r w:rsidRPr="006158D2">
        <w:rPr>
          <w:rFonts w:hint="eastAsia"/>
          <w:color w:val="auto"/>
          <w:sz w:val="28"/>
          <w:szCs w:val="28"/>
          <w:lang w:val="it-IT"/>
        </w:rPr>
        <w:t>đư</w:t>
      </w:r>
      <w:r w:rsidRPr="006158D2">
        <w:rPr>
          <w:color w:val="auto"/>
          <w:sz w:val="28"/>
          <w:szCs w:val="28"/>
          <w:lang w:val="it-IT"/>
        </w:rPr>
        <w:t xml:space="preserve">ợc xác </w:t>
      </w:r>
      <w:r w:rsidRPr="006158D2">
        <w:rPr>
          <w:rFonts w:hint="eastAsia"/>
          <w:color w:val="auto"/>
          <w:sz w:val="28"/>
          <w:szCs w:val="28"/>
          <w:lang w:val="it-IT"/>
        </w:rPr>
        <w:t>đ</w:t>
      </w:r>
      <w:r w:rsidRPr="006158D2">
        <w:rPr>
          <w:color w:val="auto"/>
          <w:sz w:val="28"/>
          <w:szCs w:val="28"/>
          <w:lang w:val="it-IT"/>
        </w:rPr>
        <w:t>ịnh một cách tin cậy;</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Có thời gian sử dụng từ 1 n</w:t>
      </w:r>
      <w:r w:rsidRPr="006158D2">
        <w:rPr>
          <w:rFonts w:hint="eastAsia"/>
          <w:color w:val="auto"/>
          <w:sz w:val="28"/>
          <w:szCs w:val="28"/>
          <w:lang w:val="it-IT"/>
        </w:rPr>
        <w:t>ă</w:t>
      </w:r>
      <w:r w:rsidRPr="006158D2">
        <w:rPr>
          <w:color w:val="auto"/>
          <w:sz w:val="28"/>
          <w:szCs w:val="28"/>
          <w:lang w:val="it-IT"/>
        </w:rPr>
        <w:t>m trở lên;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Có giá trị theo quy </w:t>
      </w:r>
      <w:r w:rsidRPr="006158D2">
        <w:rPr>
          <w:rFonts w:hint="eastAsia"/>
          <w:color w:val="auto"/>
          <w:sz w:val="28"/>
          <w:szCs w:val="28"/>
          <w:lang w:val="it-IT"/>
        </w:rPr>
        <w:t>đ</w:t>
      </w:r>
      <w:r w:rsidRPr="006158D2">
        <w:rPr>
          <w:color w:val="auto"/>
          <w:sz w:val="28"/>
          <w:szCs w:val="28"/>
          <w:lang w:val="it-IT"/>
        </w:rPr>
        <w:t>ịnh hiện hành.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Tr</w:t>
      </w:r>
      <w:r w:rsidRPr="006158D2">
        <w:rPr>
          <w:rFonts w:hint="eastAsia"/>
          <w:color w:val="auto"/>
          <w:sz w:val="28"/>
          <w:szCs w:val="28"/>
          <w:lang w:val="it-IT"/>
        </w:rPr>
        <w:t>ư</w:t>
      </w:r>
      <w:r w:rsidRPr="006158D2">
        <w:rPr>
          <w:color w:val="auto"/>
          <w:sz w:val="28"/>
          <w:szCs w:val="28"/>
          <w:lang w:val="it-IT"/>
        </w:rPr>
        <w:t xml:space="preserve">ờng hợp một hệ thống gồm nhiều bộ phận tài sản riêng lẻ liên kết với nhau, trong </w:t>
      </w:r>
      <w:r w:rsidRPr="006158D2">
        <w:rPr>
          <w:rFonts w:hint="eastAsia"/>
          <w:color w:val="auto"/>
          <w:sz w:val="28"/>
          <w:szCs w:val="28"/>
          <w:lang w:val="it-IT"/>
        </w:rPr>
        <w:t>đó</w:t>
      </w:r>
      <w:r w:rsidRPr="006158D2">
        <w:rPr>
          <w:color w:val="auto"/>
          <w:sz w:val="28"/>
          <w:szCs w:val="28"/>
          <w:lang w:val="it-IT"/>
        </w:rPr>
        <w:t xml:space="preserve"> mỗi bộ phận cấu thành có thời gian sử dụng khác nhau và nếu thiếu một bộ phận nào </w:t>
      </w:r>
      <w:r w:rsidRPr="006158D2">
        <w:rPr>
          <w:rFonts w:hint="eastAsia"/>
          <w:color w:val="auto"/>
          <w:sz w:val="28"/>
          <w:szCs w:val="28"/>
          <w:lang w:val="it-IT"/>
        </w:rPr>
        <w:t>đó</w:t>
      </w:r>
      <w:r w:rsidRPr="006158D2">
        <w:rPr>
          <w:color w:val="auto"/>
          <w:sz w:val="28"/>
          <w:szCs w:val="28"/>
          <w:lang w:val="it-IT"/>
        </w:rPr>
        <w:t xml:space="preserve"> mà cả hệ thống vẫn thực hiện </w:t>
      </w:r>
      <w:r w:rsidRPr="006158D2">
        <w:rPr>
          <w:rFonts w:hint="eastAsia"/>
          <w:color w:val="auto"/>
          <w:sz w:val="28"/>
          <w:szCs w:val="28"/>
          <w:lang w:val="it-IT"/>
        </w:rPr>
        <w:t>đư</w:t>
      </w:r>
      <w:r w:rsidRPr="006158D2">
        <w:rPr>
          <w:color w:val="auto"/>
          <w:sz w:val="28"/>
          <w:szCs w:val="28"/>
          <w:lang w:val="it-IT"/>
        </w:rPr>
        <w:t>ợc chức n</w:t>
      </w:r>
      <w:r w:rsidRPr="006158D2">
        <w:rPr>
          <w:rFonts w:hint="eastAsia"/>
          <w:color w:val="auto"/>
          <w:sz w:val="28"/>
          <w:szCs w:val="28"/>
          <w:lang w:val="it-IT"/>
        </w:rPr>
        <w:t>ă</w:t>
      </w:r>
      <w:r w:rsidRPr="006158D2">
        <w:rPr>
          <w:color w:val="auto"/>
          <w:sz w:val="28"/>
          <w:szCs w:val="28"/>
          <w:lang w:val="it-IT"/>
        </w:rPr>
        <w:t xml:space="preserve">ng hoạt </w:t>
      </w:r>
      <w:r w:rsidRPr="006158D2">
        <w:rPr>
          <w:rFonts w:hint="eastAsia"/>
          <w:color w:val="auto"/>
          <w:sz w:val="28"/>
          <w:szCs w:val="28"/>
          <w:lang w:val="it-IT"/>
        </w:rPr>
        <w:t>đ</w:t>
      </w:r>
      <w:r w:rsidRPr="006158D2">
        <w:rPr>
          <w:color w:val="auto"/>
          <w:sz w:val="28"/>
          <w:szCs w:val="28"/>
          <w:lang w:val="it-IT"/>
        </w:rPr>
        <w:t>ộng chính của nó nh</w:t>
      </w:r>
      <w:r w:rsidRPr="006158D2">
        <w:rPr>
          <w:rFonts w:hint="eastAsia"/>
          <w:color w:val="auto"/>
          <w:sz w:val="28"/>
          <w:szCs w:val="28"/>
          <w:lang w:val="it-IT"/>
        </w:rPr>
        <w:t>ư</w:t>
      </w:r>
      <w:r w:rsidRPr="006158D2">
        <w:rPr>
          <w:color w:val="auto"/>
          <w:sz w:val="28"/>
          <w:szCs w:val="28"/>
          <w:lang w:val="it-IT"/>
        </w:rPr>
        <w:t xml:space="preserve">ng do yêu cầu quản lý, sử dụng tài sản cố </w:t>
      </w:r>
      <w:r w:rsidRPr="006158D2">
        <w:rPr>
          <w:rFonts w:hint="eastAsia"/>
          <w:color w:val="auto"/>
          <w:sz w:val="28"/>
          <w:szCs w:val="28"/>
          <w:lang w:val="it-IT"/>
        </w:rPr>
        <w:t>đ</w:t>
      </w:r>
      <w:r w:rsidRPr="006158D2">
        <w:rPr>
          <w:color w:val="auto"/>
          <w:sz w:val="28"/>
          <w:szCs w:val="28"/>
          <w:lang w:val="it-IT"/>
        </w:rPr>
        <w:t xml:space="preserve">ịnh </w:t>
      </w:r>
      <w:r w:rsidRPr="006158D2">
        <w:rPr>
          <w:rFonts w:hint="eastAsia"/>
          <w:color w:val="auto"/>
          <w:sz w:val="28"/>
          <w:szCs w:val="28"/>
          <w:lang w:val="it-IT"/>
        </w:rPr>
        <w:t>đò</w:t>
      </w:r>
      <w:r w:rsidRPr="006158D2">
        <w:rPr>
          <w:color w:val="auto"/>
          <w:sz w:val="28"/>
          <w:szCs w:val="28"/>
          <w:lang w:val="it-IT"/>
        </w:rPr>
        <w:t xml:space="preserve">i hỏi phải quản lý riêng từng bộ phận tài sản và mỗi bộ phận tài sản </w:t>
      </w:r>
      <w:r w:rsidRPr="006158D2">
        <w:rPr>
          <w:rFonts w:hint="eastAsia"/>
          <w:color w:val="auto"/>
          <w:sz w:val="28"/>
          <w:szCs w:val="28"/>
          <w:lang w:val="it-IT"/>
        </w:rPr>
        <w:t>đó</w:t>
      </w:r>
      <w:r w:rsidRPr="006158D2">
        <w:rPr>
          <w:color w:val="auto"/>
          <w:sz w:val="28"/>
          <w:szCs w:val="28"/>
          <w:lang w:val="it-IT"/>
        </w:rPr>
        <w:t xml:space="preserve"> nếu cùng thoả mãn </w:t>
      </w:r>
      <w:r w:rsidRPr="006158D2">
        <w:rPr>
          <w:rFonts w:hint="eastAsia"/>
          <w:color w:val="auto"/>
          <w:sz w:val="28"/>
          <w:szCs w:val="28"/>
          <w:lang w:val="it-IT"/>
        </w:rPr>
        <w:t>đ</w:t>
      </w:r>
      <w:r w:rsidRPr="006158D2">
        <w:rPr>
          <w:color w:val="auto"/>
          <w:sz w:val="28"/>
          <w:szCs w:val="28"/>
          <w:lang w:val="it-IT"/>
        </w:rPr>
        <w:t xml:space="preserve">ồng thời bốn tiêu chuẩn của tài sản </w:t>
      </w:r>
      <w:r w:rsidRPr="006158D2">
        <w:rPr>
          <w:iCs/>
          <w:color w:val="auto"/>
          <w:sz w:val="28"/>
          <w:szCs w:val="28"/>
          <w:lang w:val="it-IT"/>
        </w:rPr>
        <w:t xml:space="preserve">cố </w:t>
      </w:r>
      <w:r w:rsidRPr="006158D2">
        <w:rPr>
          <w:rFonts w:hint="eastAsia"/>
          <w:color w:val="auto"/>
          <w:sz w:val="28"/>
          <w:szCs w:val="28"/>
          <w:lang w:val="it-IT"/>
        </w:rPr>
        <w:t>đ</w:t>
      </w:r>
      <w:r w:rsidRPr="006158D2">
        <w:rPr>
          <w:color w:val="auto"/>
          <w:sz w:val="28"/>
          <w:szCs w:val="28"/>
          <w:lang w:val="it-IT"/>
        </w:rPr>
        <w:t xml:space="preserve">ịnh thì </w:t>
      </w:r>
      <w:r w:rsidRPr="006158D2">
        <w:rPr>
          <w:rFonts w:hint="eastAsia"/>
          <w:color w:val="auto"/>
          <w:sz w:val="28"/>
          <w:szCs w:val="28"/>
          <w:lang w:val="it-IT"/>
        </w:rPr>
        <w:t>đư</w:t>
      </w:r>
      <w:r w:rsidRPr="006158D2">
        <w:rPr>
          <w:color w:val="auto"/>
          <w:sz w:val="28"/>
          <w:szCs w:val="28"/>
          <w:lang w:val="it-IT"/>
        </w:rPr>
        <w:t xml:space="preserve">ợc coi là một tài sản cố </w:t>
      </w:r>
      <w:r w:rsidRPr="006158D2">
        <w:rPr>
          <w:rFonts w:hint="eastAsia"/>
          <w:color w:val="auto"/>
          <w:sz w:val="28"/>
          <w:szCs w:val="28"/>
          <w:lang w:val="it-IT"/>
        </w:rPr>
        <w:t>đ</w:t>
      </w:r>
      <w:r w:rsidRPr="006158D2">
        <w:rPr>
          <w:color w:val="auto"/>
          <w:sz w:val="28"/>
          <w:szCs w:val="28"/>
          <w:lang w:val="it-IT"/>
        </w:rPr>
        <w:t xml:space="preserve">ịnh hữu hình </w:t>
      </w:r>
      <w:r w:rsidRPr="006158D2">
        <w:rPr>
          <w:rFonts w:hint="eastAsia"/>
          <w:color w:val="auto"/>
          <w:sz w:val="28"/>
          <w:szCs w:val="28"/>
          <w:lang w:val="it-IT"/>
        </w:rPr>
        <w:t>đ</w:t>
      </w:r>
      <w:r w:rsidRPr="006158D2">
        <w:rPr>
          <w:color w:val="auto"/>
          <w:sz w:val="28"/>
          <w:szCs w:val="28"/>
          <w:lang w:val="it-IT"/>
        </w:rPr>
        <w:t>ộc lập.</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 xml:space="preserve">ối với súc vật làm việc hoặc cho sản phẩm, nếu từng con súc vật thoả mãn </w:t>
      </w:r>
      <w:r w:rsidRPr="006158D2">
        <w:rPr>
          <w:rFonts w:hint="eastAsia"/>
          <w:color w:val="auto"/>
          <w:sz w:val="28"/>
          <w:szCs w:val="28"/>
          <w:lang w:val="it-IT"/>
        </w:rPr>
        <w:t>đ</w:t>
      </w:r>
      <w:r w:rsidRPr="006158D2">
        <w:rPr>
          <w:color w:val="auto"/>
          <w:sz w:val="28"/>
          <w:szCs w:val="28"/>
          <w:lang w:val="it-IT"/>
        </w:rPr>
        <w:t xml:space="preserve">ồng thời bốn tiêu chuẩn của tài sản cố </w:t>
      </w:r>
      <w:r w:rsidRPr="006158D2">
        <w:rPr>
          <w:rFonts w:hint="eastAsia"/>
          <w:color w:val="auto"/>
          <w:sz w:val="28"/>
          <w:szCs w:val="28"/>
          <w:lang w:val="it-IT"/>
        </w:rPr>
        <w:t>đ</w:t>
      </w:r>
      <w:r w:rsidRPr="006158D2">
        <w:rPr>
          <w:color w:val="auto"/>
          <w:sz w:val="28"/>
          <w:szCs w:val="28"/>
          <w:lang w:val="it-IT"/>
        </w:rPr>
        <w:t xml:space="preserve">ịnh </w:t>
      </w:r>
      <w:r w:rsidRPr="006158D2">
        <w:rPr>
          <w:rFonts w:hint="eastAsia"/>
          <w:color w:val="auto"/>
          <w:sz w:val="28"/>
          <w:szCs w:val="28"/>
          <w:lang w:val="it-IT"/>
        </w:rPr>
        <w:t>đ</w:t>
      </w:r>
      <w:r w:rsidRPr="006158D2">
        <w:rPr>
          <w:color w:val="auto"/>
          <w:sz w:val="28"/>
          <w:szCs w:val="28"/>
          <w:lang w:val="it-IT"/>
        </w:rPr>
        <w:t xml:space="preserve">ều </w:t>
      </w:r>
      <w:r w:rsidRPr="006158D2">
        <w:rPr>
          <w:rFonts w:hint="eastAsia"/>
          <w:color w:val="auto"/>
          <w:sz w:val="28"/>
          <w:szCs w:val="28"/>
          <w:lang w:val="it-IT"/>
        </w:rPr>
        <w:t>đư</w:t>
      </w:r>
      <w:r w:rsidRPr="006158D2">
        <w:rPr>
          <w:color w:val="auto"/>
          <w:sz w:val="28"/>
          <w:szCs w:val="28"/>
          <w:lang w:val="it-IT"/>
        </w:rPr>
        <w:t xml:space="preserve">ợc coi là một tài sản cố </w:t>
      </w:r>
      <w:r w:rsidRPr="006158D2">
        <w:rPr>
          <w:rFonts w:hint="eastAsia"/>
          <w:color w:val="auto"/>
          <w:sz w:val="28"/>
          <w:szCs w:val="28"/>
          <w:lang w:val="it-IT"/>
        </w:rPr>
        <w:t>đ</w:t>
      </w:r>
      <w:r w:rsidRPr="006158D2">
        <w:rPr>
          <w:color w:val="auto"/>
          <w:sz w:val="28"/>
          <w:szCs w:val="28"/>
          <w:lang w:val="it-IT"/>
        </w:rPr>
        <w:t>ịnh hữu hình.</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ối với v</w:t>
      </w:r>
      <w:r w:rsidRPr="006158D2">
        <w:rPr>
          <w:rFonts w:hint="eastAsia"/>
          <w:color w:val="auto"/>
          <w:sz w:val="28"/>
          <w:szCs w:val="28"/>
          <w:lang w:val="it-IT"/>
        </w:rPr>
        <w:t>ư</w:t>
      </w:r>
      <w:r w:rsidRPr="006158D2">
        <w:rPr>
          <w:color w:val="auto"/>
          <w:sz w:val="28"/>
          <w:szCs w:val="28"/>
          <w:lang w:val="it-IT"/>
        </w:rPr>
        <w:t>ờn cây lâu n</w:t>
      </w:r>
      <w:r w:rsidRPr="006158D2">
        <w:rPr>
          <w:rFonts w:hint="eastAsia"/>
          <w:color w:val="auto"/>
          <w:sz w:val="28"/>
          <w:szCs w:val="28"/>
          <w:lang w:val="it-IT"/>
        </w:rPr>
        <w:t>ă</w:t>
      </w:r>
      <w:r w:rsidRPr="006158D2">
        <w:rPr>
          <w:color w:val="auto"/>
          <w:sz w:val="28"/>
          <w:szCs w:val="28"/>
          <w:lang w:val="it-IT"/>
        </w:rPr>
        <w:t>m, nếu từng mảnh v</w:t>
      </w:r>
      <w:r w:rsidRPr="006158D2">
        <w:rPr>
          <w:rFonts w:hint="eastAsia"/>
          <w:color w:val="auto"/>
          <w:sz w:val="28"/>
          <w:szCs w:val="28"/>
          <w:lang w:val="it-IT"/>
        </w:rPr>
        <w:t>ư</w:t>
      </w:r>
      <w:r w:rsidRPr="006158D2">
        <w:rPr>
          <w:color w:val="auto"/>
          <w:sz w:val="28"/>
          <w:szCs w:val="28"/>
          <w:lang w:val="it-IT"/>
        </w:rPr>
        <w:t xml:space="preserve">ờn cây, hoặc từng cây thoả mãn </w:t>
      </w:r>
      <w:r w:rsidRPr="006158D2">
        <w:rPr>
          <w:rFonts w:hint="eastAsia"/>
          <w:color w:val="auto"/>
          <w:sz w:val="28"/>
          <w:szCs w:val="28"/>
          <w:lang w:val="it-IT"/>
        </w:rPr>
        <w:t>đ</w:t>
      </w:r>
      <w:r w:rsidRPr="006158D2">
        <w:rPr>
          <w:color w:val="auto"/>
          <w:sz w:val="28"/>
          <w:szCs w:val="28"/>
          <w:lang w:val="it-IT"/>
        </w:rPr>
        <w:t xml:space="preserve">ồng thời bốn tiêu chuẩn của tài sản cố </w:t>
      </w:r>
      <w:r w:rsidRPr="006158D2">
        <w:rPr>
          <w:rFonts w:hint="eastAsia"/>
          <w:color w:val="auto"/>
          <w:sz w:val="28"/>
          <w:szCs w:val="28"/>
          <w:lang w:val="it-IT"/>
        </w:rPr>
        <w:t>đ</w:t>
      </w:r>
      <w:r w:rsidRPr="006158D2">
        <w:rPr>
          <w:color w:val="auto"/>
          <w:sz w:val="28"/>
          <w:szCs w:val="28"/>
          <w:lang w:val="it-IT"/>
        </w:rPr>
        <w:t xml:space="preserve">ịnh thì cũng </w:t>
      </w:r>
      <w:r w:rsidRPr="006158D2">
        <w:rPr>
          <w:rFonts w:hint="eastAsia"/>
          <w:color w:val="auto"/>
          <w:sz w:val="28"/>
          <w:szCs w:val="28"/>
          <w:lang w:val="it-IT"/>
        </w:rPr>
        <w:t>đư</w:t>
      </w:r>
      <w:r w:rsidRPr="006158D2">
        <w:rPr>
          <w:color w:val="auto"/>
          <w:sz w:val="28"/>
          <w:szCs w:val="28"/>
          <w:lang w:val="it-IT"/>
        </w:rPr>
        <w:t xml:space="preserve">ợc coi là một tài sản cố </w:t>
      </w:r>
      <w:r w:rsidRPr="006158D2">
        <w:rPr>
          <w:rFonts w:hint="eastAsia"/>
          <w:color w:val="auto"/>
          <w:sz w:val="28"/>
          <w:szCs w:val="28"/>
          <w:lang w:val="it-IT"/>
        </w:rPr>
        <w:t>đ</w:t>
      </w:r>
      <w:r w:rsidRPr="006158D2">
        <w:rPr>
          <w:color w:val="auto"/>
          <w:sz w:val="28"/>
          <w:szCs w:val="28"/>
          <w:lang w:val="it-IT"/>
        </w:rPr>
        <w:t>ịnh hữu hình.</w:t>
      </w:r>
    </w:p>
    <w:p w:rsidR="007477B5" w:rsidRPr="006158D2" w:rsidRDefault="00F6039D">
      <w:pPr>
        <w:spacing w:after="0" w:line="276" w:lineRule="auto"/>
        <w:ind w:firstLine="567"/>
        <w:contextualSpacing/>
        <w:rPr>
          <w:color w:val="auto"/>
          <w:sz w:val="28"/>
          <w:szCs w:val="28"/>
        </w:rPr>
      </w:pPr>
      <w:r w:rsidRPr="006158D2">
        <w:rPr>
          <w:color w:val="auto"/>
          <w:sz w:val="28"/>
          <w:szCs w:val="28"/>
        </w:rPr>
        <w:t>b) TSC</w:t>
      </w:r>
      <w:r w:rsidRPr="006158D2">
        <w:rPr>
          <w:rFonts w:hint="eastAsia"/>
          <w:color w:val="auto"/>
          <w:sz w:val="28"/>
          <w:szCs w:val="28"/>
        </w:rPr>
        <w:t>Đ</w:t>
      </w:r>
      <w:r w:rsidRPr="006158D2">
        <w:rPr>
          <w:color w:val="auto"/>
          <w:sz w:val="28"/>
          <w:szCs w:val="28"/>
        </w:rPr>
        <w:t xml:space="preserve"> vô hình là những tài sản không có hình thái vật chất nh</w:t>
      </w:r>
      <w:r w:rsidRPr="006158D2">
        <w:rPr>
          <w:rFonts w:hint="eastAsia"/>
          <w:color w:val="auto"/>
          <w:sz w:val="28"/>
          <w:szCs w:val="28"/>
        </w:rPr>
        <w:t>ư</w:t>
      </w:r>
      <w:r w:rsidRPr="006158D2">
        <w:rPr>
          <w:color w:val="auto"/>
          <w:sz w:val="28"/>
          <w:szCs w:val="28"/>
        </w:rPr>
        <w:t xml:space="preserve">ng xác </w:t>
      </w:r>
      <w:r w:rsidRPr="006158D2">
        <w:rPr>
          <w:rFonts w:hint="eastAsia"/>
          <w:color w:val="auto"/>
          <w:sz w:val="28"/>
          <w:szCs w:val="28"/>
        </w:rPr>
        <w:t>đ</w:t>
      </w:r>
      <w:r w:rsidRPr="006158D2">
        <w:rPr>
          <w:color w:val="auto"/>
          <w:sz w:val="28"/>
          <w:szCs w:val="28"/>
        </w:rPr>
        <w:t xml:space="preserve">ịnh </w:t>
      </w:r>
      <w:r w:rsidRPr="006158D2">
        <w:rPr>
          <w:rFonts w:hint="eastAsia"/>
          <w:color w:val="auto"/>
          <w:sz w:val="28"/>
          <w:szCs w:val="28"/>
        </w:rPr>
        <w:t>đư</w:t>
      </w:r>
      <w:r w:rsidRPr="006158D2">
        <w:rPr>
          <w:color w:val="auto"/>
          <w:sz w:val="28"/>
          <w:szCs w:val="28"/>
        </w:rPr>
        <w:t xml:space="preserve">ợc giá trị, do HTX nắm giữ sử dụng trong sản xuất, kinh doanh, cung cấp dịch vụ hoặc cho các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 xml:space="preserve">ợng khác thuê và phù hợp với tiêu chuẩn ghi nhận </w:t>
      </w:r>
      <w:r w:rsidRPr="006158D2">
        <w:rPr>
          <w:color w:val="auto"/>
          <w:sz w:val="28"/>
          <w:szCs w:val="28"/>
        </w:rPr>
        <w:lastRenderedPageBreak/>
        <w:t>TSC</w:t>
      </w:r>
      <w:r w:rsidRPr="006158D2">
        <w:rPr>
          <w:rFonts w:hint="eastAsia"/>
          <w:color w:val="auto"/>
          <w:sz w:val="28"/>
          <w:szCs w:val="28"/>
        </w:rPr>
        <w:t>Đ</w:t>
      </w:r>
      <w:r w:rsidRPr="006158D2">
        <w:rPr>
          <w:color w:val="auto"/>
          <w:sz w:val="28"/>
          <w:szCs w:val="28"/>
        </w:rPr>
        <w:t xml:space="preserve"> vô hình.</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Khi một tài sản vô hình </w:t>
      </w:r>
      <w:r w:rsidRPr="006158D2">
        <w:rPr>
          <w:rFonts w:hint="eastAsia"/>
          <w:color w:val="auto"/>
          <w:sz w:val="28"/>
          <w:szCs w:val="28"/>
        </w:rPr>
        <w:t>đư</w:t>
      </w:r>
      <w:r w:rsidRPr="006158D2">
        <w:rPr>
          <w:color w:val="auto"/>
          <w:sz w:val="28"/>
          <w:szCs w:val="28"/>
        </w:rPr>
        <w:t xml:space="preserve">ợc thoả mãn </w:t>
      </w:r>
      <w:r w:rsidRPr="006158D2">
        <w:rPr>
          <w:rFonts w:hint="eastAsia"/>
          <w:color w:val="auto"/>
          <w:sz w:val="28"/>
          <w:szCs w:val="28"/>
        </w:rPr>
        <w:t>đ</w:t>
      </w:r>
      <w:r w:rsidRPr="006158D2">
        <w:rPr>
          <w:color w:val="auto"/>
          <w:sz w:val="28"/>
          <w:szCs w:val="28"/>
        </w:rPr>
        <w:t xml:space="preserve">ồng thời 4 tiêu chuẩn quy </w:t>
      </w:r>
      <w:r w:rsidRPr="006158D2">
        <w:rPr>
          <w:rFonts w:hint="eastAsia"/>
          <w:color w:val="auto"/>
          <w:sz w:val="28"/>
          <w:szCs w:val="28"/>
        </w:rPr>
        <w:t>đ</w:t>
      </w:r>
      <w:r w:rsidRPr="006158D2">
        <w:rPr>
          <w:color w:val="auto"/>
          <w:sz w:val="28"/>
          <w:szCs w:val="28"/>
        </w:rPr>
        <w:t xml:space="preserve">ịnh tại </w:t>
      </w:r>
      <w:r w:rsidRPr="006158D2">
        <w:rPr>
          <w:rFonts w:hint="eastAsia"/>
          <w:color w:val="auto"/>
          <w:sz w:val="28"/>
          <w:szCs w:val="28"/>
        </w:rPr>
        <w:t>đ</w:t>
      </w:r>
      <w:r w:rsidRPr="006158D2">
        <w:rPr>
          <w:color w:val="auto"/>
          <w:sz w:val="28"/>
          <w:szCs w:val="28"/>
        </w:rPr>
        <w:t xml:space="preserve">iểm a nêu trên thì </w:t>
      </w:r>
      <w:r w:rsidRPr="006158D2">
        <w:rPr>
          <w:rFonts w:hint="eastAsia"/>
          <w:color w:val="auto"/>
          <w:sz w:val="28"/>
          <w:szCs w:val="28"/>
        </w:rPr>
        <w:t>đư</w:t>
      </w:r>
      <w:r w:rsidRPr="006158D2">
        <w:rPr>
          <w:color w:val="auto"/>
          <w:sz w:val="28"/>
          <w:szCs w:val="28"/>
        </w:rPr>
        <w:t xml:space="preserve">ợc coi là tài sản cố </w:t>
      </w:r>
      <w:r w:rsidRPr="006158D2">
        <w:rPr>
          <w:rFonts w:hint="eastAsia"/>
          <w:color w:val="auto"/>
          <w:sz w:val="28"/>
          <w:szCs w:val="28"/>
        </w:rPr>
        <w:t>đ</w:t>
      </w:r>
      <w:r w:rsidRPr="006158D2">
        <w:rPr>
          <w:color w:val="auto"/>
          <w:sz w:val="28"/>
          <w:szCs w:val="28"/>
        </w:rPr>
        <w:t xml:space="preserve">ịnh. </w:t>
      </w:r>
    </w:p>
    <w:p w:rsidR="007477B5" w:rsidRPr="006158D2" w:rsidRDefault="00F6039D">
      <w:pPr>
        <w:spacing w:after="0" w:line="276" w:lineRule="auto"/>
        <w:ind w:firstLine="567"/>
        <w:contextualSpacing/>
        <w:rPr>
          <w:color w:val="auto"/>
          <w:sz w:val="28"/>
          <w:szCs w:val="28"/>
        </w:rPr>
      </w:pPr>
      <w:r w:rsidRPr="006158D2">
        <w:rPr>
          <w:color w:val="auto"/>
          <w:sz w:val="28"/>
          <w:szCs w:val="28"/>
        </w:rPr>
        <w:t>1.2. Giá trị TSC</w:t>
      </w:r>
      <w:r w:rsidRPr="006158D2">
        <w:rPr>
          <w:rFonts w:hint="eastAsia"/>
          <w:color w:val="auto"/>
          <w:sz w:val="28"/>
          <w:szCs w:val="28"/>
        </w:rPr>
        <w:t>Đ</w:t>
      </w:r>
      <w:r w:rsidRPr="006158D2">
        <w:rPr>
          <w:color w:val="auto"/>
          <w:sz w:val="28"/>
          <w:szCs w:val="28"/>
        </w:rPr>
        <w:t xml:space="preserve"> phản ánh trên TK 211 theo nguyên giá. HTX phải theo dõi chi tiết nguyên giá của từng loại và từng TSC</w:t>
      </w:r>
      <w:r w:rsidRPr="006158D2">
        <w:rPr>
          <w:rFonts w:hint="eastAsia"/>
          <w:color w:val="auto"/>
          <w:sz w:val="28"/>
          <w:szCs w:val="28"/>
        </w:rPr>
        <w:t>Đ</w:t>
      </w:r>
      <w:r w:rsidRPr="006158D2">
        <w:rPr>
          <w:color w:val="auto"/>
          <w:sz w:val="28"/>
          <w:szCs w:val="28"/>
        </w:rPr>
        <w:t>. Tuỳ thuộc vào nguồn hình thành, nguyên giá TSC</w:t>
      </w:r>
      <w:r w:rsidRPr="006158D2">
        <w:rPr>
          <w:rFonts w:hint="eastAsia"/>
          <w:color w:val="auto"/>
          <w:sz w:val="28"/>
          <w:szCs w:val="28"/>
        </w:rPr>
        <w:t>Đ</w:t>
      </w:r>
      <w:r w:rsidRPr="006158D2">
        <w:rPr>
          <w:color w:val="auto"/>
          <w:sz w:val="28"/>
          <w:szCs w:val="28"/>
        </w:rPr>
        <w:t xml:space="preserve"> </w:t>
      </w:r>
      <w:r w:rsidRPr="006158D2">
        <w:rPr>
          <w:rFonts w:hint="eastAsia"/>
          <w:color w:val="auto"/>
          <w:sz w:val="28"/>
          <w:szCs w:val="28"/>
        </w:rPr>
        <w:t>đư</w:t>
      </w:r>
      <w:r w:rsidRPr="006158D2">
        <w:rPr>
          <w:color w:val="auto"/>
          <w:sz w:val="28"/>
          <w:szCs w:val="28"/>
        </w:rPr>
        <w:t xml:space="preserve">ợc xác </w:t>
      </w:r>
      <w:r w:rsidRPr="006158D2">
        <w:rPr>
          <w:rFonts w:hint="eastAsia"/>
          <w:color w:val="auto"/>
          <w:sz w:val="28"/>
          <w:szCs w:val="28"/>
        </w:rPr>
        <w:t>đ</w:t>
      </w:r>
      <w:r w:rsidRPr="006158D2">
        <w:rPr>
          <w:color w:val="auto"/>
          <w:sz w:val="28"/>
          <w:szCs w:val="28"/>
        </w:rPr>
        <w:t>ịnh nh</w:t>
      </w:r>
      <w:r w:rsidRPr="006158D2">
        <w:rPr>
          <w:rFonts w:hint="eastAsia"/>
          <w:color w:val="auto"/>
          <w:sz w:val="28"/>
          <w:szCs w:val="28"/>
        </w:rPr>
        <w:t>ư</w:t>
      </w:r>
      <w:r w:rsidRPr="006158D2">
        <w:rPr>
          <w:color w:val="auto"/>
          <w:sz w:val="28"/>
          <w:szCs w:val="28"/>
        </w:rPr>
        <w:t xml:space="preserve"> sau:</w:t>
      </w:r>
    </w:p>
    <w:p w:rsidR="007477B5" w:rsidRPr="006158D2" w:rsidRDefault="00F6039D">
      <w:pPr>
        <w:spacing w:after="0" w:line="276" w:lineRule="auto"/>
        <w:ind w:firstLine="567"/>
        <w:contextualSpacing/>
        <w:rPr>
          <w:i/>
          <w:color w:val="auto"/>
          <w:sz w:val="28"/>
          <w:szCs w:val="28"/>
        </w:rPr>
      </w:pPr>
      <w:r w:rsidRPr="006158D2">
        <w:rPr>
          <w:i/>
          <w:color w:val="auto"/>
          <w:sz w:val="28"/>
          <w:szCs w:val="28"/>
        </w:rPr>
        <w:t>1.2.1. TSC</w:t>
      </w:r>
      <w:r w:rsidRPr="006158D2">
        <w:rPr>
          <w:rFonts w:hint="eastAsia"/>
          <w:i/>
          <w:color w:val="auto"/>
          <w:sz w:val="28"/>
          <w:szCs w:val="28"/>
        </w:rPr>
        <w:t>Đ</w:t>
      </w:r>
      <w:r w:rsidRPr="006158D2">
        <w:rPr>
          <w:i/>
          <w:color w:val="auto"/>
          <w:sz w:val="28"/>
          <w:szCs w:val="28"/>
        </w:rPr>
        <w:t xml:space="preserve"> hữu hình</w:t>
      </w:r>
    </w:p>
    <w:p w:rsidR="007477B5" w:rsidRPr="006158D2" w:rsidRDefault="00F6039D">
      <w:pPr>
        <w:pStyle w:val="1chinhtrangChar1Char"/>
        <w:spacing w:before="0" w:after="0" w:line="276" w:lineRule="auto"/>
        <w:contextualSpacing/>
        <w:rPr>
          <w:color w:val="auto"/>
          <w:sz w:val="28"/>
          <w:szCs w:val="28"/>
          <w:lang w:val="it-IT"/>
        </w:rPr>
      </w:pPr>
      <w:r w:rsidRPr="006158D2">
        <w:rPr>
          <w:rFonts w:ascii="Times New Roman" w:hAnsi="Times New Roman"/>
          <w:color w:val="auto"/>
          <w:sz w:val="28"/>
          <w:szCs w:val="28"/>
          <w:lang w:val="it-IT"/>
        </w:rPr>
        <w:t>a)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do mua sắm bao gồm: Giá mua (trừ các khoản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chiết khấu th</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 xml:space="preserve">ng mại, giảm giá), các khoản thuế (không bao gồm các khoản thuế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hoàn lại) và các chi phí liên quan trực tiếp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ến việc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a tài sản vào trạng thái sẵn sàng sử dụng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chi phí chuẩn bị mặt bằng, chi phí vận chuyển và bốc xếp ban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ầu, chi phí lắp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ặt, chạy thử và các chi phí liên quan trực tiếp khác. </w:t>
      </w:r>
    </w:p>
    <w:p w:rsidR="007477B5" w:rsidRPr="006158D2" w:rsidRDefault="00F6039D">
      <w:pPr>
        <w:pStyle w:val="1chinhtrangChar1Char"/>
        <w:spacing w:before="0" w:after="0" w:line="276" w:lineRule="auto"/>
        <w:contextualSpacing/>
        <w:rPr>
          <w:color w:val="auto"/>
          <w:sz w:val="28"/>
          <w:szCs w:val="28"/>
          <w:lang w:val="it-IT"/>
        </w:rPr>
      </w:pPr>
      <w:r w:rsidRPr="006158D2">
        <w:rPr>
          <w:rFonts w:ascii="Times New Roman" w:hAnsi="Times New Roman"/>
          <w:color w:val="auto"/>
          <w:sz w:val="28"/>
          <w:szCs w:val="28"/>
          <w:lang w:val="it-IT"/>
        </w:rPr>
        <w:t>Chi phí lãi vay phát sinh khi mua sắm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về dùng ngay không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hạch toán vào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p>
    <w:p w:rsidR="007477B5" w:rsidRPr="006158D2" w:rsidRDefault="00F6039D">
      <w:pPr>
        <w:pStyle w:val="1chinhtrangChar1Char"/>
        <w:tabs>
          <w:tab w:val="left" w:pos="851"/>
        </w:tabs>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mua sắm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thanh toán theo ph</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 xml:space="preserve">ng thức trả chậm: Là giá mua trả tiền ngay tại thời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iểm mua cộng các chi phí liên quan trực tiếp tính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ến thời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iểm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a tài sản vào trạng thái sẵn sàng sử dụng (không bao gồm các khoản thuế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hoàn lại). Khoản chênh lệch giữa giá mua trả chậm và giá mua trả tiền ngay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hạch toán vào Tài khoản 2421 - Chi phí chờ phân bổ và phân bổ dần vào chi phí khác theo kỳ hạn thanh toán.</w:t>
      </w:r>
    </w:p>
    <w:p w:rsidR="007477B5" w:rsidRPr="006158D2" w:rsidRDefault="00F6039D">
      <w:pPr>
        <w:pStyle w:val="1chinhtrangChar1Char"/>
        <w:tabs>
          <w:tab w:val="left" w:pos="851"/>
        </w:tabs>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là bất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ộng sản: Khi mua sắm bất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ộng sản, </w:t>
      </w:r>
      <w:r w:rsidRPr="006158D2">
        <w:rPr>
          <w:rFonts w:ascii="Times New Roman" w:hAnsi="Times New Roman" w:hint="eastAsia"/>
          <w:color w:val="auto"/>
          <w:sz w:val="28"/>
          <w:szCs w:val="28"/>
          <w:lang w:val="it-IT"/>
        </w:rPr>
        <w:t>đơ</w:t>
      </w:r>
      <w:r w:rsidRPr="006158D2">
        <w:rPr>
          <w:rFonts w:ascii="Times New Roman" w:hAnsi="Times New Roman"/>
          <w:color w:val="auto"/>
          <w:sz w:val="28"/>
          <w:szCs w:val="28"/>
          <w:lang w:val="it-IT"/>
        </w:rPr>
        <w:t xml:space="preserve">n vị phải tách riêng giá trị quyền sử dụng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ất và tài sản trên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ất theo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của pháp luật. Phần giá trị tài sản trên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ất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ghi nhận là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Giá trị quyền sử dụng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ất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hạch toán là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vô hình hoặc chi tiết chi phí chờ phân bổ tùy từng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ờng hợp theo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của pháp luật.</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b)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hình thành do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ầu t</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xây dựng c</w:t>
      </w:r>
      <w:r w:rsidRPr="006158D2">
        <w:rPr>
          <w:rFonts w:ascii="Times New Roman" w:hAnsi="Times New Roman" w:hint="eastAsia"/>
          <w:color w:val="auto"/>
          <w:sz w:val="28"/>
          <w:szCs w:val="28"/>
          <w:lang w:val="it-IT"/>
        </w:rPr>
        <w:t>ơ</w:t>
      </w:r>
      <w:r w:rsidRPr="006158D2">
        <w:rPr>
          <w:rFonts w:ascii="Times New Roman" w:hAnsi="Times New Roman"/>
          <w:color w:val="auto"/>
          <w:sz w:val="28"/>
          <w:szCs w:val="28"/>
          <w:lang w:val="it-IT"/>
        </w:rPr>
        <w:t xml:space="preserve"> bản hoàn thành</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theo ph</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 xml:space="preserve">ng thức giao thầu: Là giá quyết toán công trình xây dựng theo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các chi phí khác có liên quan trực tiếp và lệ phí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ớc bạ (nếu có).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ối với tài sản cố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là con súc vật làm việc hoặc cho sản phẩm, v</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 cây lâu n</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 xml:space="preserve">m thì nguyên giá là toàn bộ các chi phí thực tế </w:t>
      </w:r>
      <w:r w:rsidRPr="006158D2">
        <w:rPr>
          <w:rFonts w:ascii="Times New Roman" w:hAnsi="Times New Roman" w:hint="eastAsia"/>
          <w:color w:val="auto"/>
          <w:sz w:val="28"/>
          <w:szCs w:val="28"/>
          <w:lang w:val="it-IT"/>
        </w:rPr>
        <w:t>đã</w:t>
      </w:r>
      <w:r w:rsidRPr="006158D2">
        <w:rPr>
          <w:rFonts w:ascii="Times New Roman" w:hAnsi="Times New Roman"/>
          <w:color w:val="auto"/>
          <w:sz w:val="28"/>
          <w:szCs w:val="28"/>
          <w:lang w:val="it-IT"/>
        </w:rPr>
        <w:t xml:space="preserve"> chi ra cho con súc vật, v</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ờn cây </w:t>
      </w:r>
      <w:r w:rsidRPr="006158D2">
        <w:rPr>
          <w:rFonts w:ascii="Times New Roman" w:hAnsi="Times New Roman" w:hint="eastAsia"/>
          <w:color w:val="auto"/>
          <w:sz w:val="28"/>
          <w:szCs w:val="28"/>
          <w:lang w:val="it-IT"/>
        </w:rPr>
        <w:t>đó</w:t>
      </w:r>
      <w:r w:rsidRPr="006158D2">
        <w:rPr>
          <w:rFonts w:ascii="Times New Roman" w:hAnsi="Times New Roman"/>
          <w:color w:val="auto"/>
          <w:sz w:val="28"/>
          <w:szCs w:val="28"/>
          <w:lang w:val="it-IT"/>
        </w:rPr>
        <w:t xml:space="preserve"> từ lúc hình thành cho tới khi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a vào khai thác, sử dụng và các chi phí khác trực tiếp có liên quan.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TSC</w:t>
      </w:r>
      <w:r w:rsidRPr="006158D2">
        <w:rPr>
          <w:rFonts w:hint="eastAsia"/>
          <w:color w:val="auto"/>
          <w:sz w:val="28"/>
          <w:szCs w:val="28"/>
          <w:lang w:val="it-IT"/>
        </w:rPr>
        <w:t>Đ</w:t>
      </w:r>
      <w:r w:rsidRPr="006158D2">
        <w:rPr>
          <w:color w:val="auto"/>
          <w:sz w:val="28"/>
          <w:szCs w:val="28"/>
          <w:lang w:val="it-IT"/>
        </w:rPr>
        <w:t xml:space="preserve"> hữu hình tự xây dựng hoặc tự sản xuất: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Nguyên giá TSC</w:t>
      </w:r>
      <w:r w:rsidRPr="006158D2">
        <w:rPr>
          <w:rFonts w:hint="eastAsia"/>
          <w:color w:val="auto"/>
          <w:sz w:val="28"/>
          <w:szCs w:val="28"/>
          <w:lang w:val="it-IT"/>
        </w:rPr>
        <w:t>Đ</w:t>
      </w:r>
      <w:r w:rsidRPr="006158D2">
        <w:rPr>
          <w:color w:val="auto"/>
          <w:sz w:val="28"/>
          <w:szCs w:val="28"/>
          <w:lang w:val="it-IT"/>
        </w:rPr>
        <w:t xml:space="preserve"> hữu hình tự xây dựng là giá trị quyết toán công trình khi </w:t>
      </w:r>
      <w:r w:rsidRPr="006158D2">
        <w:rPr>
          <w:rFonts w:hint="eastAsia"/>
          <w:color w:val="auto"/>
          <w:sz w:val="28"/>
          <w:szCs w:val="28"/>
          <w:lang w:val="it-IT"/>
        </w:rPr>
        <w:t>đư</w:t>
      </w:r>
      <w:r w:rsidRPr="006158D2">
        <w:rPr>
          <w:color w:val="auto"/>
          <w:sz w:val="28"/>
          <w:szCs w:val="28"/>
          <w:lang w:val="it-IT"/>
        </w:rPr>
        <w:t>a vào sử dụng. Tr</w:t>
      </w:r>
      <w:r w:rsidRPr="006158D2">
        <w:rPr>
          <w:rFonts w:hint="eastAsia"/>
          <w:color w:val="auto"/>
          <w:sz w:val="28"/>
          <w:szCs w:val="28"/>
          <w:lang w:val="it-IT"/>
        </w:rPr>
        <w:t>ư</w:t>
      </w:r>
      <w:r w:rsidRPr="006158D2">
        <w:rPr>
          <w:color w:val="auto"/>
          <w:sz w:val="28"/>
          <w:szCs w:val="28"/>
          <w:lang w:val="it-IT"/>
        </w:rPr>
        <w:t>ờng hợp TSC</w:t>
      </w: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đã</w:t>
      </w:r>
      <w:r w:rsidRPr="006158D2">
        <w:rPr>
          <w:color w:val="auto"/>
          <w:sz w:val="28"/>
          <w:szCs w:val="28"/>
          <w:lang w:val="it-IT"/>
        </w:rPr>
        <w:t xml:space="preserve"> </w:t>
      </w:r>
      <w:r w:rsidRPr="006158D2">
        <w:rPr>
          <w:rFonts w:hint="eastAsia"/>
          <w:color w:val="auto"/>
          <w:sz w:val="28"/>
          <w:szCs w:val="28"/>
          <w:lang w:val="it-IT"/>
        </w:rPr>
        <w:t>đư</w:t>
      </w:r>
      <w:r w:rsidRPr="006158D2">
        <w:rPr>
          <w:color w:val="auto"/>
          <w:sz w:val="28"/>
          <w:szCs w:val="28"/>
          <w:lang w:val="it-IT"/>
        </w:rPr>
        <w:t>a vào sử dụng nh</w:t>
      </w:r>
      <w:r w:rsidRPr="006158D2">
        <w:rPr>
          <w:rFonts w:hint="eastAsia"/>
          <w:color w:val="auto"/>
          <w:sz w:val="28"/>
          <w:szCs w:val="28"/>
          <w:lang w:val="it-IT"/>
        </w:rPr>
        <w:t>ư</w:t>
      </w:r>
      <w:r w:rsidRPr="006158D2">
        <w:rPr>
          <w:color w:val="auto"/>
          <w:sz w:val="28"/>
          <w:szCs w:val="28"/>
          <w:lang w:val="it-IT"/>
        </w:rPr>
        <w:t>ng ch</w:t>
      </w:r>
      <w:r w:rsidRPr="006158D2">
        <w:rPr>
          <w:rFonts w:hint="eastAsia"/>
          <w:color w:val="auto"/>
          <w:sz w:val="28"/>
          <w:szCs w:val="28"/>
          <w:lang w:val="it-IT"/>
        </w:rPr>
        <w:t>ư</w:t>
      </w:r>
      <w:r w:rsidRPr="006158D2">
        <w:rPr>
          <w:color w:val="auto"/>
          <w:sz w:val="28"/>
          <w:szCs w:val="28"/>
          <w:lang w:val="it-IT"/>
        </w:rPr>
        <w:t>a thực hiện quyết toán thì HTX c</w:t>
      </w:r>
      <w:r w:rsidRPr="006158D2">
        <w:rPr>
          <w:rFonts w:hint="eastAsia"/>
          <w:color w:val="auto"/>
          <w:sz w:val="28"/>
          <w:szCs w:val="28"/>
          <w:lang w:val="it-IT"/>
        </w:rPr>
        <w:t>ă</w:t>
      </w:r>
      <w:r w:rsidRPr="006158D2">
        <w:rPr>
          <w:color w:val="auto"/>
          <w:sz w:val="28"/>
          <w:szCs w:val="28"/>
          <w:lang w:val="it-IT"/>
        </w:rPr>
        <w:t xml:space="preserve">n cứ vào chi phí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xây dựng thực tế </w:t>
      </w:r>
      <w:r w:rsidRPr="006158D2">
        <w:rPr>
          <w:rFonts w:hint="eastAsia"/>
          <w:color w:val="auto"/>
          <w:sz w:val="28"/>
          <w:szCs w:val="28"/>
          <w:lang w:val="it-IT"/>
        </w:rPr>
        <w:t>đ</w:t>
      </w:r>
      <w:r w:rsidRPr="006158D2">
        <w:rPr>
          <w:color w:val="auto"/>
          <w:sz w:val="28"/>
          <w:szCs w:val="28"/>
          <w:lang w:val="it-IT"/>
        </w:rPr>
        <w:t>ể hạch toán t</w:t>
      </w:r>
      <w:r w:rsidRPr="006158D2">
        <w:rPr>
          <w:rFonts w:hint="eastAsia"/>
          <w:color w:val="auto"/>
          <w:sz w:val="28"/>
          <w:szCs w:val="28"/>
          <w:lang w:val="it-IT"/>
        </w:rPr>
        <w:t>ă</w:t>
      </w:r>
      <w:r w:rsidRPr="006158D2">
        <w:rPr>
          <w:color w:val="auto"/>
          <w:sz w:val="28"/>
          <w:szCs w:val="28"/>
          <w:lang w:val="it-IT"/>
        </w:rPr>
        <w:t xml:space="preserve">ng </w:t>
      </w:r>
      <w:r w:rsidRPr="006158D2">
        <w:rPr>
          <w:color w:val="auto"/>
          <w:sz w:val="28"/>
          <w:szCs w:val="28"/>
          <w:lang w:val="it-IT"/>
        </w:rPr>
        <w:lastRenderedPageBreak/>
        <w:t>nguyên giá TSC</w:t>
      </w:r>
      <w:r w:rsidRPr="006158D2">
        <w:rPr>
          <w:rFonts w:hint="eastAsia"/>
          <w:color w:val="auto"/>
          <w:sz w:val="28"/>
          <w:szCs w:val="28"/>
          <w:lang w:val="it-IT"/>
        </w:rPr>
        <w:t>Đ</w:t>
      </w:r>
      <w:r w:rsidRPr="006158D2">
        <w:rPr>
          <w:color w:val="auto"/>
          <w:sz w:val="28"/>
          <w:szCs w:val="28"/>
          <w:lang w:val="it-IT"/>
        </w:rPr>
        <w:t xml:space="preserve"> theo giá tạm tính. Sau khi quyết toán vốn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xây dựng c</w:t>
      </w:r>
      <w:r w:rsidRPr="006158D2">
        <w:rPr>
          <w:rFonts w:hint="eastAsia"/>
          <w:color w:val="auto"/>
          <w:sz w:val="28"/>
          <w:szCs w:val="28"/>
          <w:lang w:val="it-IT"/>
        </w:rPr>
        <w:t>ơ</w:t>
      </w:r>
      <w:r w:rsidRPr="006158D2">
        <w:rPr>
          <w:color w:val="auto"/>
          <w:sz w:val="28"/>
          <w:szCs w:val="28"/>
          <w:lang w:val="it-IT"/>
        </w:rPr>
        <w:t xml:space="preserve"> bản </w:t>
      </w:r>
      <w:r w:rsidRPr="006158D2">
        <w:rPr>
          <w:rFonts w:hint="eastAsia"/>
          <w:color w:val="auto"/>
          <w:sz w:val="28"/>
          <w:szCs w:val="28"/>
          <w:lang w:val="it-IT"/>
        </w:rPr>
        <w:t>đư</w:t>
      </w:r>
      <w:r w:rsidRPr="006158D2">
        <w:rPr>
          <w:color w:val="auto"/>
          <w:sz w:val="28"/>
          <w:szCs w:val="28"/>
          <w:lang w:val="it-IT"/>
        </w:rPr>
        <w:t>ợc duyệt, nếu có chênh lệch so với giá trị TSC</w:t>
      </w: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đã</w:t>
      </w:r>
      <w:r w:rsidRPr="006158D2">
        <w:rPr>
          <w:color w:val="auto"/>
          <w:sz w:val="28"/>
          <w:szCs w:val="28"/>
          <w:lang w:val="it-IT"/>
        </w:rPr>
        <w:t xml:space="preserve"> tạm tính thì kế toán </w:t>
      </w:r>
      <w:r w:rsidRPr="006158D2">
        <w:rPr>
          <w:rFonts w:hint="eastAsia"/>
          <w:color w:val="auto"/>
          <w:sz w:val="28"/>
          <w:szCs w:val="28"/>
          <w:lang w:val="it-IT"/>
        </w:rPr>
        <w:t>đ</w:t>
      </w:r>
      <w:r w:rsidRPr="006158D2">
        <w:rPr>
          <w:color w:val="auto"/>
          <w:sz w:val="28"/>
          <w:szCs w:val="28"/>
          <w:lang w:val="it-IT"/>
        </w:rPr>
        <w:t>iều chỉnh t</w:t>
      </w:r>
      <w:r w:rsidRPr="006158D2">
        <w:rPr>
          <w:rFonts w:hint="eastAsia"/>
          <w:color w:val="auto"/>
          <w:sz w:val="28"/>
          <w:szCs w:val="28"/>
          <w:lang w:val="it-IT"/>
        </w:rPr>
        <w:t>ă</w:t>
      </w:r>
      <w:r w:rsidRPr="006158D2">
        <w:rPr>
          <w:color w:val="auto"/>
          <w:sz w:val="28"/>
          <w:szCs w:val="28"/>
          <w:lang w:val="it-IT"/>
        </w:rPr>
        <w:t>ng, giảm vào nguyên giá TSC</w:t>
      </w:r>
      <w:r w:rsidRPr="006158D2">
        <w:rPr>
          <w:rFonts w:hint="eastAsia"/>
          <w:color w:val="auto"/>
          <w:sz w:val="28"/>
          <w:szCs w:val="28"/>
          <w:lang w:val="it-IT"/>
        </w:rPr>
        <w:t>Đ</w:t>
      </w:r>
      <w:r w:rsidRPr="006158D2">
        <w:rPr>
          <w:color w:val="auto"/>
          <w:sz w:val="28"/>
          <w:szCs w:val="28"/>
          <w:lang w:val="it-IT"/>
        </w:rPr>
        <w:t xml:space="preserve">.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Nguyên giá TSC</w:t>
      </w:r>
      <w:r w:rsidRPr="006158D2">
        <w:rPr>
          <w:rFonts w:hint="eastAsia"/>
          <w:color w:val="auto"/>
          <w:sz w:val="28"/>
          <w:szCs w:val="28"/>
          <w:lang w:val="it-IT"/>
        </w:rPr>
        <w:t>Đ</w:t>
      </w:r>
      <w:r w:rsidRPr="006158D2">
        <w:rPr>
          <w:color w:val="auto"/>
          <w:sz w:val="28"/>
          <w:szCs w:val="28"/>
          <w:lang w:val="it-IT"/>
        </w:rPr>
        <w:t xml:space="preserve"> hữu hình tự sản xuất là giá thành thực tế của TSC</w:t>
      </w:r>
      <w:r w:rsidRPr="006158D2">
        <w:rPr>
          <w:rFonts w:hint="eastAsia"/>
          <w:color w:val="auto"/>
          <w:sz w:val="28"/>
          <w:szCs w:val="28"/>
          <w:lang w:val="it-IT"/>
        </w:rPr>
        <w:t>Đ</w:t>
      </w:r>
      <w:r w:rsidRPr="006158D2">
        <w:rPr>
          <w:color w:val="auto"/>
          <w:sz w:val="28"/>
          <w:szCs w:val="28"/>
          <w:lang w:val="it-IT"/>
        </w:rPr>
        <w:t xml:space="preserve"> hữu hình cộng (+) các chi phí trực tiếp liên quan </w:t>
      </w:r>
      <w:r w:rsidRPr="006158D2">
        <w:rPr>
          <w:rFonts w:hint="eastAsia"/>
          <w:color w:val="auto"/>
          <w:sz w:val="28"/>
          <w:szCs w:val="28"/>
          <w:lang w:val="it-IT"/>
        </w:rPr>
        <w:t>đ</w:t>
      </w:r>
      <w:r w:rsidRPr="006158D2">
        <w:rPr>
          <w:color w:val="auto"/>
          <w:sz w:val="28"/>
          <w:szCs w:val="28"/>
          <w:lang w:val="it-IT"/>
        </w:rPr>
        <w:t xml:space="preserve">ến việc </w:t>
      </w:r>
      <w:r w:rsidRPr="006158D2">
        <w:rPr>
          <w:rFonts w:hint="eastAsia"/>
          <w:color w:val="auto"/>
          <w:sz w:val="28"/>
          <w:szCs w:val="28"/>
          <w:lang w:val="it-IT"/>
        </w:rPr>
        <w:t>đư</w:t>
      </w:r>
      <w:r w:rsidRPr="006158D2">
        <w:rPr>
          <w:color w:val="auto"/>
          <w:sz w:val="28"/>
          <w:szCs w:val="28"/>
          <w:lang w:val="it-IT"/>
        </w:rPr>
        <w:t>a TSC</w:t>
      </w:r>
      <w:r w:rsidRPr="006158D2">
        <w:rPr>
          <w:rFonts w:hint="eastAsia"/>
          <w:color w:val="auto"/>
          <w:sz w:val="28"/>
          <w:szCs w:val="28"/>
          <w:lang w:val="it-IT"/>
        </w:rPr>
        <w:t>Đ</w:t>
      </w:r>
      <w:r w:rsidRPr="006158D2">
        <w:rPr>
          <w:color w:val="auto"/>
          <w:sz w:val="28"/>
          <w:szCs w:val="28"/>
          <w:lang w:val="it-IT"/>
        </w:rPr>
        <w:t xml:space="preserve"> vào trạng thái sẵn sàng sử dụng.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mua d</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ới hình thức trao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ổi với một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không t</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ng tự (HTX phải chi trả thêm hoặc được nhận thêm về các khoản tiền hoặc tài sản khác cho bên trao đổi) thì giá trị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nhận về được xác định bằng giá trị bán của tài sản mang đi trao đổi và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iều chỉnh với các khoản tiền, tài sản phải trả thêm hoặc thu thêm về cộng các chi phí liên quan trực tiếp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ến việc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a tài sản vào trạng thái sẵn sàng sử dụng (không bao gồm các khoản thuế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hoàn lại).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mua d</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ới hình thức trao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ổi với một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t</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ng tự (tài sản t</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ng tự là tài sản có công dụng t</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ng tự, trong cùng lĩnh vực kinh doanh và có giá trị t</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 xml:space="preserve">ng </w:t>
      </w:r>
      <w:r w:rsidRPr="006158D2">
        <w:rPr>
          <w:rFonts w:ascii="Times New Roman" w:hAnsi="Times New Roman" w:hint="eastAsia"/>
          <w:color w:val="auto"/>
          <w:sz w:val="28"/>
          <w:szCs w:val="28"/>
          <w:lang w:val="it-IT"/>
        </w:rPr>
        <w:t>đươ</w:t>
      </w:r>
      <w:r w:rsidRPr="006158D2">
        <w:rPr>
          <w:rFonts w:ascii="Times New Roman" w:hAnsi="Times New Roman"/>
          <w:color w:val="auto"/>
          <w:sz w:val="28"/>
          <w:szCs w:val="28"/>
          <w:lang w:val="it-IT"/>
        </w:rPr>
        <w:t>ng, không phải trả thêm hoặc được nhận thêm tiền về),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nhận về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tính bằng giá trị còn lại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em trao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ổi. </w:t>
      </w:r>
    </w:p>
    <w:p w:rsidR="007477B5" w:rsidRPr="006158D2" w:rsidRDefault="00F6039D">
      <w:pPr>
        <w:pStyle w:val="1chinhtrangChar1Char"/>
        <w:spacing w:before="0" w:after="0" w:line="276" w:lineRule="auto"/>
        <w:contextualSpacing/>
        <w:rPr>
          <w:color w:val="auto"/>
          <w:sz w:val="28"/>
          <w:szCs w:val="28"/>
          <w:lang w:val="it-IT"/>
        </w:rPr>
      </w:pPr>
      <w:r w:rsidRPr="006158D2">
        <w:rPr>
          <w:rFonts w:ascii="Times New Roman" w:hAnsi="Times New Roman"/>
          <w:color w:val="auto"/>
          <w:sz w:val="28"/>
          <w:szCs w:val="28"/>
          <w:lang w:val="it-IT"/>
        </w:rPr>
        <w:t xml:space="preserve">d) Nguyên giá tài sản cố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hữu hình nhận góp vốn, nhận lại vốn góp là giá trị do các sáng lập viên nhất trí hoặc là giá trị do HTX và ng</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ời góp vốn thỏa thuận hoặc do tổ chức chuyên nghiệp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giá theo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của pháp luật và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các thành viên, các sáng lập viên chấp thuận.</w:t>
      </w:r>
    </w:p>
    <w:p w:rsidR="007477B5" w:rsidRPr="006158D2" w:rsidRDefault="00F6039D">
      <w:pPr>
        <w:pStyle w:val="1chinhtrangChar1Char"/>
        <w:spacing w:before="0" w:after="0" w:line="276" w:lineRule="auto"/>
        <w:contextualSpacing/>
        <w:rPr>
          <w:color w:val="auto"/>
          <w:sz w:val="28"/>
          <w:szCs w:val="28"/>
          <w:lang w:val="it-IT"/>
        </w:rPr>
      </w:pPr>
      <w:r w:rsidRPr="006158D2">
        <w:rPr>
          <w:rFonts w:ascii="Times New Roman" w:hAnsi="Times New Roman"/>
          <w:color w:val="auto"/>
          <w:sz w:val="28"/>
          <w:szCs w:val="28"/>
          <w:lang w:val="it-IT"/>
        </w:rPr>
        <w:t xml:space="preserve">đ) Nguyên giá tài sản cố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do phát hiện thừa,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tài trợ, biếu, tặng: Là giá trị theo </w:t>
      </w:r>
      <w:r w:rsidRPr="006158D2">
        <w:rPr>
          <w:rFonts w:ascii="Times New Roman" w:hAnsi="Times New Roman" w:hint="eastAsia"/>
          <w:color w:val="auto"/>
          <w:sz w:val="28"/>
          <w:szCs w:val="28"/>
          <w:lang w:val="it-IT"/>
        </w:rPr>
        <w:t>đá</w:t>
      </w:r>
      <w:r w:rsidRPr="006158D2">
        <w:rPr>
          <w:rFonts w:ascii="Times New Roman" w:hAnsi="Times New Roman"/>
          <w:color w:val="auto"/>
          <w:sz w:val="28"/>
          <w:szCs w:val="28"/>
          <w:lang w:val="it-IT"/>
        </w:rPr>
        <w:t xml:space="preserve">nh giá thực tế của Hội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ồng giao nhận hoặc tổ chức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giá chuyên nghiệp và các chi phí mà bên nhận phải chi ra tính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ến thời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iểm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vào trạng thái sẵn sàng sử dụng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Chi phí vận chuyển, bốc dỡ, lắp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ặt, chạy thử, lệ phí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ớc bạ (nếu có).</w:t>
      </w:r>
    </w:p>
    <w:p w:rsidR="007477B5" w:rsidRPr="006158D2" w:rsidRDefault="00F6039D">
      <w:pPr>
        <w:spacing w:after="0" w:line="276" w:lineRule="auto"/>
        <w:ind w:firstLine="567"/>
        <w:contextualSpacing/>
        <w:rPr>
          <w:i/>
          <w:color w:val="auto"/>
          <w:sz w:val="28"/>
          <w:szCs w:val="28"/>
        </w:rPr>
      </w:pPr>
      <w:r w:rsidRPr="006158D2">
        <w:rPr>
          <w:i/>
          <w:color w:val="auto"/>
          <w:sz w:val="28"/>
          <w:szCs w:val="28"/>
        </w:rPr>
        <w:t>1.2.2. TSC</w:t>
      </w:r>
      <w:r w:rsidRPr="006158D2">
        <w:rPr>
          <w:rFonts w:hint="eastAsia"/>
          <w:i/>
          <w:color w:val="auto"/>
          <w:sz w:val="28"/>
          <w:szCs w:val="28"/>
        </w:rPr>
        <w:t>Đ</w:t>
      </w:r>
      <w:r w:rsidRPr="006158D2">
        <w:rPr>
          <w:i/>
          <w:color w:val="auto"/>
          <w:sz w:val="28"/>
          <w:szCs w:val="28"/>
        </w:rPr>
        <w:t xml:space="preserve"> vô hình</w:t>
      </w:r>
    </w:p>
    <w:p w:rsidR="007477B5" w:rsidRPr="006158D2" w:rsidRDefault="00F6039D">
      <w:pPr>
        <w:pStyle w:val="1chinhtrangChar1Char"/>
        <w:spacing w:before="0" w:after="0" w:line="276" w:lineRule="auto"/>
        <w:contextualSpacing/>
        <w:rPr>
          <w:color w:val="auto"/>
          <w:sz w:val="28"/>
          <w:szCs w:val="28"/>
          <w:lang w:val="it-IT"/>
        </w:rPr>
      </w:pPr>
      <w:r w:rsidRPr="006158D2">
        <w:rPr>
          <w:rFonts w:ascii="Times New Roman" w:hAnsi="Times New Roman"/>
          <w:color w:val="auto"/>
          <w:sz w:val="28"/>
          <w:szCs w:val="28"/>
          <w:lang w:val="it-IT"/>
        </w:rPr>
        <w:t>Nguyên giá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vô hình là toàn bộ các chi phí mà HTX phải bỏ ra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ể có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vô hình tính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ến thời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iểm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a tài sản </w:t>
      </w:r>
      <w:r w:rsidRPr="006158D2">
        <w:rPr>
          <w:rFonts w:ascii="Times New Roman" w:hAnsi="Times New Roman" w:hint="eastAsia"/>
          <w:color w:val="auto"/>
          <w:sz w:val="28"/>
          <w:szCs w:val="28"/>
          <w:lang w:val="it-IT"/>
        </w:rPr>
        <w:t>đó</w:t>
      </w:r>
      <w:r w:rsidRPr="006158D2">
        <w:rPr>
          <w:rFonts w:ascii="Times New Roman" w:hAnsi="Times New Roman"/>
          <w:color w:val="auto"/>
          <w:sz w:val="28"/>
          <w:szCs w:val="28"/>
          <w:lang w:val="it-IT"/>
        </w:rPr>
        <w:t xml:space="preserve"> vào sử dụng theo dự kiến.</w:t>
      </w:r>
    </w:p>
    <w:p w:rsidR="007477B5" w:rsidRPr="006158D2" w:rsidRDefault="00F6039D">
      <w:pPr>
        <w:pStyle w:val="1chinhtrangChar1Char"/>
        <w:spacing w:before="0" w:after="0" w:line="276" w:lineRule="auto"/>
        <w:contextualSpacing/>
        <w:rPr>
          <w:color w:val="auto"/>
          <w:sz w:val="28"/>
          <w:szCs w:val="28"/>
          <w:lang w:val="it-IT"/>
        </w:rPr>
      </w:pPr>
      <w:r w:rsidRPr="006158D2">
        <w:rPr>
          <w:rFonts w:ascii="Times New Roman" w:hAnsi="Times New Roman"/>
          <w:color w:val="auto"/>
          <w:sz w:val="28"/>
          <w:szCs w:val="28"/>
          <w:lang w:val="it-IT"/>
        </w:rPr>
        <w:t>a) Nguyên giá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vô hình do mua sắm trả tiền ngay, mua d</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ới hình thức thanh toán trả chậm, trả góp, mua d</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ới hình thức trao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ổi,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vô hình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cho,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biếu, tặng, nhận vốn góp liên doanh, nhận lại vốn góp, do phát hiện thừa....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xác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tại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iểm 1.2.1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w:t>
      </w:r>
    </w:p>
    <w:p w:rsidR="007477B5" w:rsidRPr="006158D2" w:rsidRDefault="00F6039D">
      <w:pPr>
        <w:pStyle w:val="1chinhtrangChar1Char"/>
        <w:spacing w:before="0" w:after="0" w:line="276" w:lineRule="auto"/>
        <w:contextualSpacing/>
        <w:rPr>
          <w:rFonts w:ascii="Times New Roman" w:hAnsi="Times New Roman"/>
          <w:color w:val="auto"/>
          <w:sz w:val="28"/>
          <w:lang w:val="it-IT"/>
        </w:rPr>
      </w:pPr>
      <w:r w:rsidRPr="006158D2">
        <w:rPr>
          <w:rFonts w:ascii="Times New Roman" w:hAnsi="Times New Roman"/>
          <w:color w:val="auto"/>
          <w:sz w:val="28"/>
          <w:szCs w:val="28"/>
          <w:lang w:val="it-IT"/>
        </w:rPr>
        <w:t>b)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vô hình là quyền sử dụng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ất là số tiền </w:t>
      </w:r>
      <w:r w:rsidRPr="006158D2">
        <w:rPr>
          <w:rFonts w:ascii="Times New Roman" w:hAnsi="Times New Roman" w:hint="eastAsia"/>
          <w:color w:val="auto"/>
          <w:sz w:val="28"/>
          <w:szCs w:val="28"/>
          <w:lang w:val="it-IT"/>
        </w:rPr>
        <w:t>đã</w:t>
      </w:r>
      <w:r w:rsidRPr="006158D2">
        <w:rPr>
          <w:rFonts w:ascii="Times New Roman" w:hAnsi="Times New Roman"/>
          <w:color w:val="auto"/>
          <w:sz w:val="28"/>
          <w:szCs w:val="28"/>
          <w:lang w:val="it-IT"/>
        </w:rPr>
        <w:t xml:space="preserve"> trả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ể có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quyền sử dụng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ất hợp pháp (gồm chi phí </w:t>
      </w:r>
      <w:r w:rsidRPr="006158D2">
        <w:rPr>
          <w:rFonts w:ascii="Times New Roman" w:hAnsi="Times New Roman" w:hint="eastAsia"/>
          <w:color w:val="auto"/>
          <w:sz w:val="28"/>
          <w:szCs w:val="28"/>
          <w:lang w:val="it-IT"/>
        </w:rPr>
        <w:t>đã</w:t>
      </w:r>
      <w:r w:rsidRPr="006158D2">
        <w:rPr>
          <w:rFonts w:ascii="Times New Roman" w:hAnsi="Times New Roman"/>
          <w:color w:val="auto"/>
          <w:sz w:val="28"/>
          <w:szCs w:val="28"/>
          <w:lang w:val="it-IT"/>
        </w:rPr>
        <w:t xml:space="preserve"> trả cho tổ chức, cá nhân chuyển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ợng hoặc chi phí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ền bù, giải phóng mặt bằng, san lấp mặt bằng, lệ </w:t>
      </w:r>
      <w:r w:rsidRPr="006158D2">
        <w:rPr>
          <w:rFonts w:ascii="Times New Roman" w:hAnsi="Times New Roman"/>
          <w:color w:val="auto"/>
          <w:sz w:val="28"/>
          <w:szCs w:val="28"/>
          <w:lang w:val="it-IT"/>
        </w:rPr>
        <w:lastRenderedPageBreak/>
        <w:t>phí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ớc bạ...) hoặc theo thỏa thuận của các bên khi góp vốn. Việc xác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vô hình là quyền sử dụng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ất phải tuân thủ các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của pháp luật có liên quan.</w:t>
      </w:r>
    </w:p>
    <w:p w:rsidR="007477B5" w:rsidRPr="006158D2" w:rsidRDefault="00F6039D">
      <w:pPr>
        <w:pStyle w:val="1chinhtrangChar1Char"/>
        <w:spacing w:before="0" w:after="0" w:line="276" w:lineRule="auto"/>
        <w:contextualSpacing/>
        <w:rPr>
          <w:color w:val="auto"/>
          <w:sz w:val="28"/>
          <w:szCs w:val="28"/>
          <w:lang w:val="it-IT"/>
        </w:rPr>
      </w:pPr>
      <w:r w:rsidRPr="006158D2">
        <w:rPr>
          <w:rFonts w:ascii="Times New Roman" w:hAnsi="Times New Roman"/>
          <w:color w:val="auto"/>
          <w:sz w:val="28"/>
          <w:szCs w:val="28"/>
          <w:lang w:val="it-IT"/>
        </w:rPr>
        <w:t>c) Các khoản chi phí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chi phí thành lập HTX, chi phí </w:t>
      </w:r>
      <w:r w:rsidRPr="006158D2">
        <w:rPr>
          <w:rFonts w:ascii="Times New Roman" w:hAnsi="Times New Roman" w:hint="eastAsia"/>
          <w:color w:val="auto"/>
          <w:sz w:val="28"/>
          <w:szCs w:val="28"/>
          <w:lang w:val="it-IT"/>
        </w:rPr>
        <w:t>đà</w:t>
      </w:r>
      <w:r w:rsidRPr="006158D2">
        <w:rPr>
          <w:rFonts w:ascii="Times New Roman" w:hAnsi="Times New Roman"/>
          <w:color w:val="auto"/>
          <w:sz w:val="28"/>
          <w:szCs w:val="28"/>
          <w:lang w:val="it-IT"/>
        </w:rPr>
        <w:t xml:space="preserve">o tạo nhân viên, chi phí quảng cáo phát sinh trong giai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oạn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ớc hoạt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ộng của HTX mới thành lập, chi phí chuyển dịch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ịa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iểm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ghi nhận là chi phí SXKD trong kỳ hoặc phân bổ dần theo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d) Các nhãn hiệu, tên th</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ng mại, quyền phát hành, danh sách khách hàng và các khoản mục t</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 xml:space="preserve">ng tự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hình thành trong nội bộ HTX không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ghi nhận là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vô hình.</w:t>
      </w:r>
    </w:p>
    <w:p w:rsidR="007477B5" w:rsidRPr="006158D2" w:rsidRDefault="00F6039D">
      <w:pPr>
        <w:pStyle w:val="1chinhtrangChar1Char"/>
        <w:spacing w:before="0" w:after="0" w:line="276" w:lineRule="auto"/>
        <w:contextualSpacing/>
        <w:rPr>
          <w:rFonts w:ascii="Times New Roman" w:hAnsi="Times New Roman"/>
          <w:i/>
          <w:color w:val="auto"/>
          <w:sz w:val="28"/>
          <w:szCs w:val="28"/>
          <w:lang w:val="it-IT"/>
        </w:rPr>
      </w:pPr>
      <w:r w:rsidRPr="006158D2">
        <w:rPr>
          <w:rFonts w:ascii="Times New Roman" w:hAnsi="Times New Roman"/>
          <w:i/>
          <w:color w:val="auto"/>
          <w:sz w:val="28"/>
          <w:szCs w:val="28"/>
          <w:lang w:val="it-IT"/>
        </w:rPr>
        <w:t>1.2.3. TSCĐ thuê tài chính</w:t>
      </w:r>
    </w:p>
    <w:p w:rsidR="007477B5" w:rsidRPr="006158D2" w:rsidRDefault="00F6039D">
      <w:pPr>
        <w:pStyle w:val="Heading9"/>
        <w:keepNext w:val="0"/>
        <w:spacing w:before="0" w:after="0" w:line="276" w:lineRule="auto"/>
        <w:ind w:firstLine="567"/>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a) Nguyên giá của TSCĐ thuê tài chính được ghi nhận bằng giá trị hợp lý của tài sản thuê hoặc là giá trị hiện tại của khoản thanh toán tiền thuê tối thiểu (trường hợp giá trị hợp lý cao hơn giá trị hiện tại của khoản thanh toán tiền thuê tối thiểu) cộng với các chi phí trực tiếp phát sinh ban đầu liên quan đến hoạt động thuê tài chính. Nếu thuế GTGT đầu vào được khấu trừ thì giá trị hiện tại của khoản thanh toán tiền thuê tối thiểu không bao gồm số thuế GTGT phải trả cho bên cho thuê.</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Khi tính giá trị hiện tại của khoản thanh toán tiền thuê tối thiểu cho việc thuê tài sản, HTX có thể sử dụng tỷ lệ lãi suất ngầm </w:t>
      </w:r>
      <w:r w:rsidRPr="006158D2">
        <w:rPr>
          <w:rFonts w:hint="eastAsia"/>
          <w:color w:val="auto"/>
          <w:sz w:val="28"/>
          <w:szCs w:val="28"/>
          <w:lang w:val="it-IT"/>
        </w:rPr>
        <w:t>đ</w:t>
      </w:r>
      <w:r w:rsidRPr="006158D2">
        <w:rPr>
          <w:color w:val="auto"/>
          <w:sz w:val="28"/>
          <w:szCs w:val="28"/>
          <w:lang w:val="it-IT"/>
        </w:rPr>
        <w:t xml:space="preserve">ịnh, tỷ lệ lãi suất </w:t>
      </w:r>
      <w:r w:rsidRPr="006158D2">
        <w:rPr>
          <w:rFonts w:hint="eastAsia"/>
          <w:color w:val="auto"/>
          <w:sz w:val="28"/>
          <w:szCs w:val="28"/>
          <w:lang w:val="it-IT"/>
        </w:rPr>
        <w:t>đư</w:t>
      </w:r>
      <w:r w:rsidRPr="006158D2">
        <w:rPr>
          <w:color w:val="auto"/>
          <w:sz w:val="28"/>
          <w:szCs w:val="28"/>
          <w:lang w:val="it-IT"/>
        </w:rPr>
        <w:t xml:space="preserve">ợc ghi trong hợp </w:t>
      </w:r>
      <w:r w:rsidRPr="006158D2">
        <w:rPr>
          <w:rFonts w:hint="eastAsia"/>
          <w:color w:val="auto"/>
          <w:sz w:val="28"/>
          <w:szCs w:val="28"/>
          <w:lang w:val="it-IT"/>
        </w:rPr>
        <w:t>đ</w:t>
      </w:r>
      <w:r w:rsidRPr="006158D2">
        <w:rPr>
          <w:color w:val="auto"/>
          <w:sz w:val="28"/>
          <w:szCs w:val="28"/>
          <w:lang w:val="it-IT"/>
        </w:rPr>
        <w:t xml:space="preserve">ồng thuê hoặc tỷ lệ lãi suất biên </w:t>
      </w:r>
      <w:r w:rsidRPr="006158D2">
        <w:rPr>
          <w:rFonts w:hint="eastAsia"/>
          <w:color w:val="auto"/>
          <w:sz w:val="28"/>
          <w:szCs w:val="28"/>
          <w:lang w:val="it-IT"/>
        </w:rPr>
        <w:t>đ</w:t>
      </w:r>
      <w:r w:rsidRPr="006158D2">
        <w:rPr>
          <w:color w:val="auto"/>
          <w:sz w:val="28"/>
          <w:szCs w:val="28"/>
          <w:lang w:val="it-IT"/>
        </w:rPr>
        <w:t>i vay của bên thuê.</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b) Số thuế GTGT </w:t>
      </w:r>
      <w:r w:rsidRPr="006158D2">
        <w:rPr>
          <w:rFonts w:hint="eastAsia"/>
          <w:color w:val="auto"/>
          <w:sz w:val="28"/>
          <w:szCs w:val="28"/>
          <w:lang w:val="it-IT"/>
        </w:rPr>
        <w:t>đ</w:t>
      </w:r>
      <w:r w:rsidRPr="006158D2">
        <w:rPr>
          <w:color w:val="auto"/>
          <w:sz w:val="28"/>
          <w:szCs w:val="28"/>
          <w:lang w:val="it-IT"/>
        </w:rPr>
        <w:t xml:space="preserve">ầu vào của tài sản thuê tài chính không </w:t>
      </w:r>
      <w:r w:rsidRPr="006158D2">
        <w:rPr>
          <w:rFonts w:hint="eastAsia"/>
          <w:color w:val="auto"/>
          <w:sz w:val="28"/>
          <w:szCs w:val="28"/>
          <w:lang w:val="it-IT"/>
        </w:rPr>
        <w:t>đư</w:t>
      </w:r>
      <w:r w:rsidRPr="006158D2">
        <w:rPr>
          <w:color w:val="auto"/>
          <w:sz w:val="28"/>
          <w:szCs w:val="28"/>
          <w:lang w:val="it-IT"/>
        </w:rPr>
        <w:t xml:space="preserve">ợc khấu trừ </w:t>
      </w:r>
      <w:r w:rsidRPr="006158D2">
        <w:rPr>
          <w:rFonts w:hint="eastAsia"/>
          <w:color w:val="auto"/>
          <w:sz w:val="28"/>
          <w:szCs w:val="28"/>
          <w:lang w:val="it-IT"/>
        </w:rPr>
        <w:t>đư</w:t>
      </w:r>
      <w:r w:rsidRPr="006158D2">
        <w:rPr>
          <w:color w:val="auto"/>
          <w:sz w:val="28"/>
          <w:szCs w:val="28"/>
          <w:lang w:val="it-IT"/>
        </w:rPr>
        <w:t>ợc hạch toán nh</w:t>
      </w:r>
      <w:r w:rsidRPr="006158D2">
        <w:rPr>
          <w:rFonts w:hint="eastAsia"/>
          <w:color w:val="auto"/>
          <w:sz w:val="28"/>
          <w:szCs w:val="28"/>
          <w:lang w:val="it-IT"/>
        </w:rPr>
        <w:t>ư</w:t>
      </w:r>
      <w:r w:rsidRPr="006158D2">
        <w:rPr>
          <w:color w:val="auto"/>
          <w:sz w:val="28"/>
          <w:szCs w:val="28"/>
          <w:lang w:val="it-IT"/>
        </w:rPr>
        <w:t xml:space="preserve"> sau:</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Nếu thuế GTGT </w:t>
      </w:r>
      <w:r w:rsidRPr="006158D2">
        <w:rPr>
          <w:rFonts w:hint="eastAsia"/>
          <w:color w:val="auto"/>
          <w:sz w:val="28"/>
          <w:szCs w:val="28"/>
          <w:lang w:val="it-IT"/>
        </w:rPr>
        <w:t>đ</w:t>
      </w:r>
      <w:r w:rsidRPr="006158D2">
        <w:rPr>
          <w:color w:val="auto"/>
          <w:sz w:val="28"/>
          <w:szCs w:val="28"/>
          <w:lang w:val="it-IT"/>
        </w:rPr>
        <w:t xml:space="preserve">ầu vào </w:t>
      </w:r>
      <w:r w:rsidRPr="006158D2">
        <w:rPr>
          <w:rFonts w:hint="eastAsia"/>
          <w:color w:val="auto"/>
          <w:sz w:val="28"/>
          <w:szCs w:val="28"/>
          <w:lang w:val="it-IT"/>
        </w:rPr>
        <w:t>đư</w:t>
      </w:r>
      <w:r w:rsidRPr="006158D2">
        <w:rPr>
          <w:color w:val="auto"/>
          <w:sz w:val="28"/>
          <w:szCs w:val="28"/>
          <w:lang w:val="it-IT"/>
        </w:rPr>
        <w:t xml:space="preserve">ợc thanh toán một lần ngay tại thời </w:t>
      </w:r>
      <w:r w:rsidRPr="006158D2">
        <w:rPr>
          <w:rFonts w:hint="eastAsia"/>
          <w:color w:val="auto"/>
          <w:sz w:val="28"/>
          <w:szCs w:val="28"/>
          <w:lang w:val="it-IT"/>
        </w:rPr>
        <w:t>đ</w:t>
      </w:r>
      <w:r w:rsidRPr="006158D2">
        <w:rPr>
          <w:color w:val="auto"/>
          <w:sz w:val="28"/>
          <w:szCs w:val="28"/>
          <w:lang w:val="it-IT"/>
        </w:rPr>
        <w:t>iểm ghi nhận tài sản thuê thì nguyên giá tài sản thuê bao gồm cả thuế GTGT;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Nếu thuế GTGT </w:t>
      </w:r>
      <w:r w:rsidRPr="006158D2">
        <w:rPr>
          <w:rFonts w:hint="eastAsia"/>
          <w:color w:val="auto"/>
          <w:sz w:val="28"/>
          <w:szCs w:val="28"/>
          <w:lang w:val="it-IT"/>
        </w:rPr>
        <w:t>đ</w:t>
      </w:r>
      <w:r w:rsidRPr="006158D2">
        <w:rPr>
          <w:color w:val="auto"/>
          <w:sz w:val="28"/>
          <w:szCs w:val="28"/>
          <w:lang w:val="it-IT"/>
        </w:rPr>
        <w:t xml:space="preserve">ầu vào </w:t>
      </w:r>
      <w:r w:rsidRPr="006158D2">
        <w:rPr>
          <w:rFonts w:hint="eastAsia"/>
          <w:color w:val="auto"/>
          <w:sz w:val="28"/>
          <w:szCs w:val="28"/>
          <w:lang w:val="it-IT"/>
        </w:rPr>
        <w:t>đư</w:t>
      </w:r>
      <w:r w:rsidRPr="006158D2">
        <w:rPr>
          <w:color w:val="auto"/>
          <w:sz w:val="28"/>
          <w:szCs w:val="28"/>
          <w:lang w:val="it-IT"/>
        </w:rPr>
        <w:t xml:space="preserve">ợc thanh toán từng kỳ thì </w:t>
      </w:r>
      <w:r w:rsidRPr="006158D2">
        <w:rPr>
          <w:rFonts w:hint="eastAsia"/>
          <w:color w:val="auto"/>
          <w:sz w:val="28"/>
          <w:szCs w:val="28"/>
          <w:lang w:val="it-IT"/>
        </w:rPr>
        <w:t>đư</w:t>
      </w:r>
      <w:r w:rsidRPr="006158D2">
        <w:rPr>
          <w:color w:val="auto"/>
          <w:sz w:val="28"/>
          <w:szCs w:val="28"/>
          <w:lang w:val="it-IT"/>
        </w:rPr>
        <w:t>ợc ghi vào chi phí SXKD trong kỳ phù hợp với khoản mục chi phí khấu hao của tài sản thuê tài chính.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c) Khoản nợ thuê tài chính phản ánh trên TK 341 không bao gồm thuế GTGT </w:t>
      </w:r>
      <w:r w:rsidRPr="006158D2">
        <w:rPr>
          <w:rFonts w:hint="eastAsia"/>
          <w:color w:val="auto"/>
          <w:sz w:val="28"/>
          <w:szCs w:val="28"/>
          <w:lang w:val="it-IT"/>
        </w:rPr>
        <w:t>đ</w:t>
      </w:r>
      <w:r w:rsidRPr="006158D2">
        <w:rPr>
          <w:color w:val="auto"/>
          <w:sz w:val="28"/>
          <w:szCs w:val="28"/>
          <w:lang w:val="it-IT"/>
        </w:rPr>
        <w:t>ầu vào.</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d) Không phản ánh vào tài khoản này giá trị của TSC</w:t>
      </w:r>
      <w:r w:rsidRPr="006158D2">
        <w:rPr>
          <w:rFonts w:hint="eastAsia"/>
          <w:color w:val="auto"/>
          <w:sz w:val="28"/>
          <w:szCs w:val="28"/>
          <w:lang w:val="it-IT"/>
        </w:rPr>
        <w:t>Đ</w:t>
      </w:r>
      <w:r w:rsidRPr="006158D2">
        <w:rPr>
          <w:color w:val="auto"/>
          <w:sz w:val="28"/>
          <w:szCs w:val="28"/>
          <w:lang w:val="it-IT"/>
        </w:rPr>
        <w:t xml:space="preserve"> thuê hoạt </w:t>
      </w:r>
      <w:r w:rsidRPr="006158D2">
        <w:rPr>
          <w:rFonts w:hint="eastAsia"/>
          <w:color w:val="auto"/>
          <w:sz w:val="28"/>
          <w:szCs w:val="28"/>
          <w:lang w:val="it-IT"/>
        </w:rPr>
        <w:t>đ</w:t>
      </w:r>
      <w:r w:rsidRPr="006158D2">
        <w:rPr>
          <w:color w:val="auto"/>
          <w:sz w:val="28"/>
          <w:szCs w:val="28"/>
          <w:lang w:val="it-IT"/>
        </w:rPr>
        <w:t>ộng.</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i/>
          <w:color w:val="auto"/>
          <w:sz w:val="28"/>
          <w:szCs w:val="28"/>
          <w:lang w:val="it-IT"/>
        </w:rPr>
        <w:t xml:space="preserve">1.2.4. Bất </w:t>
      </w:r>
      <w:r w:rsidRPr="006158D2">
        <w:rPr>
          <w:rFonts w:ascii="Times New Roman" w:hAnsi="Times New Roman" w:hint="eastAsia"/>
          <w:i/>
          <w:color w:val="auto"/>
          <w:sz w:val="28"/>
          <w:szCs w:val="28"/>
          <w:lang w:val="it-IT"/>
        </w:rPr>
        <w:t>đ</w:t>
      </w:r>
      <w:r w:rsidRPr="006158D2">
        <w:rPr>
          <w:rFonts w:ascii="Times New Roman" w:hAnsi="Times New Roman"/>
          <w:i/>
          <w:color w:val="auto"/>
          <w:sz w:val="28"/>
          <w:szCs w:val="28"/>
          <w:lang w:val="it-IT"/>
        </w:rPr>
        <w:t xml:space="preserve">ộng sản </w:t>
      </w:r>
      <w:r w:rsidRPr="006158D2">
        <w:rPr>
          <w:rFonts w:ascii="Times New Roman" w:hAnsi="Times New Roman" w:hint="eastAsia"/>
          <w:i/>
          <w:color w:val="auto"/>
          <w:sz w:val="28"/>
          <w:szCs w:val="28"/>
          <w:lang w:val="it-IT"/>
        </w:rPr>
        <w:t>đ</w:t>
      </w:r>
      <w:r w:rsidRPr="006158D2">
        <w:rPr>
          <w:rFonts w:ascii="Times New Roman" w:hAnsi="Times New Roman"/>
          <w:i/>
          <w:color w:val="auto"/>
          <w:sz w:val="28"/>
          <w:szCs w:val="28"/>
          <w:lang w:val="it-IT"/>
        </w:rPr>
        <w:t>ầu t</w:t>
      </w:r>
      <w:r w:rsidRPr="006158D2">
        <w:rPr>
          <w:rFonts w:ascii="Times New Roman" w:hAnsi="Times New Roman" w:hint="eastAsia"/>
          <w:i/>
          <w:color w:val="auto"/>
          <w:sz w:val="28"/>
          <w:szCs w:val="28"/>
          <w:lang w:val="it-IT"/>
        </w:rPr>
        <w:t>ư</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 Tài khoản này dùng để phản ánh số hiện có và tình hình biến động tăng, giảm bất động sản đầu tư (BĐSĐT) của HTX theo nguyên giá, được theo dõi chi tiết theo từng đối tượng tương tự như TSCĐ. BĐSĐT gồm: Quyền sử dụng đất, nhà hoặc một phần của nhà hoặc cả nhà và đất, cơ sở hạ tầng do người chủ sở hữu hoặc người đi thuê tài sản theo hợp đồng thuê tài chính nắm giữ nhằm mục đích thu lợi từ việc cho thuê hoặc chờ tăng giá mà không phải để:</w:t>
      </w:r>
    </w:p>
    <w:p w:rsidR="007477B5" w:rsidRPr="006158D2" w:rsidRDefault="00F6039D">
      <w:pPr>
        <w:pStyle w:val="BodyText2"/>
        <w:spacing w:after="0" w:line="276" w:lineRule="auto"/>
        <w:ind w:firstLine="567"/>
        <w:contextualSpacing/>
        <w:rPr>
          <w:rFonts w:ascii="Times New Roman" w:hAnsi="Times New Roman"/>
          <w:b w:val="0"/>
          <w:color w:val="auto"/>
          <w:sz w:val="28"/>
          <w:lang w:val="it-IT"/>
        </w:rPr>
      </w:pPr>
      <w:r w:rsidRPr="006158D2">
        <w:rPr>
          <w:rFonts w:ascii="Times New Roman" w:hAnsi="Times New Roman"/>
          <w:b w:val="0"/>
          <w:color w:val="auto"/>
          <w:sz w:val="28"/>
          <w:lang w:val="it-IT"/>
        </w:rPr>
        <w:lastRenderedPageBreak/>
        <w:t>- Sử dụng trong sản xuất, cung cấp hàng hóa, dịch vụ hoặc sử dụng cho các mục đích quản lý; hoặc</w:t>
      </w:r>
    </w:p>
    <w:p w:rsidR="007477B5" w:rsidRPr="006158D2" w:rsidRDefault="00F6039D">
      <w:pPr>
        <w:pStyle w:val="BodyText2"/>
        <w:spacing w:after="0" w:line="276" w:lineRule="auto"/>
        <w:ind w:firstLine="567"/>
        <w:contextualSpacing/>
        <w:rPr>
          <w:rFonts w:ascii="Times New Roman" w:hAnsi="Times New Roman"/>
          <w:b w:val="0"/>
          <w:color w:val="auto"/>
          <w:sz w:val="28"/>
          <w:lang w:val="it-IT"/>
        </w:rPr>
      </w:pPr>
      <w:r w:rsidRPr="006158D2">
        <w:rPr>
          <w:rFonts w:ascii="Times New Roman" w:hAnsi="Times New Roman"/>
          <w:b w:val="0"/>
          <w:color w:val="auto"/>
          <w:sz w:val="28"/>
          <w:lang w:val="it-IT"/>
        </w:rPr>
        <w:t>- Bán trong kỳ sản xuất, kinh doanh thông thường.</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b) Tài khoản này dùng </w:t>
      </w:r>
      <w:r w:rsidRPr="006158D2">
        <w:rPr>
          <w:rFonts w:hint="eastAsia"/>
          <w:color w:val="auto"/>
          <w:sz w:val="28"/>
          <w:szCs w:val="28"/>
          <w:lang w:val="it-IT"/>
        </w:rPr>
        <w:t>đ</w:t>
      </w:r>
      <w:r w:rsidRPr="006158D2">
        <w:rPr>
          <w:color w:val="auto"/>
          <w:sz w:val="28"/>
          <w:szCs w:val="28"/>
          <w:lang w:val="it-IT"/>
        </w:rPr>
        <w:t xml:space="preserve">ể phản </w:t>
      </w:r>
      <w:r w:rsidRPr="006158D2">
        <w:rPr>
          <w:rFonts w:hint="eastAsia"/>
          <w:color w:val="auto"/>
          <w:sz w:val="28"/>
          <w:szCs w:val="28"/>
          <w:lang w:val="it-IT"/>
        </w:rPr>
        <w:t>á</w:t>
      </w:r>
      <w:r w:rsidRPr="006158D2">
        <w:rPr>
          <w:color w:val="auto"/>
          <w:sz w:val="28"/>
          <w:szCs w:val="28"/>
          <w:lang w:val="it-IT"/>
        </w:rPr>
        <w:t xml:space="preserve">nh giá trị bất </w:t>
      </w:r>
      <w:r w:rsidRPr="006158D2">
        <w:rPr>
          <w:rFonts w:hint="eastAsia"/>
          <w:color w:val="auto"/>
          <w:sz w:val="28"/>
          <w:szCs w:val="28"/>
          <w:lang w:val="it-IT"/>
        </w:rPr>
        <w:t>đ</w:t>
      </w:r>
      <w:r w:rsidRPr="006158D2">
        <w:rPr>
          <w:color w:val="auto"/>
          <w:sz w:val="28"/>
          <w:szCs w:val="28"/>
          <w:lang w:val="it-IT"/>
        </w:rPr>
        <w:t xml:space="preserve">ộng sản </w:t>
      </w:r>
      <w:r w:rsidRPr="006158D2">
        <w:rPr>
          <w:rFonts w:hint="eastAsia"/>
          <w:color w:val="auto"/>
          <w:sz w:val="28"/>
          <w:szCs w:val="28"/>
          <w:lang w:val="it-IT"/>
        </w:rPr>
        <w:t>đ</w:t>
      </w:r>
      <w:r w:rsidRPr="006158D2">
        <w:rPr>
          <w:color w:val="auto"/>
          <w:sz w:val="28"/>
          <w:szCs w:val="28"/>
          <w:lang w:val="it-IT"/>
        </w:rPr>
        <w:t>ủ tiêu chuẩn ghi nhận là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Không phản ánh vào tài khoản này giá trị bất </w:t>
      </w:r>
      <w:r w:rsidRPr="006158D2">
        <w:rPr>
          <w:rFonts w:hint="eastAsia"/>
          <w:color w:val="auto"/>
          <w:sz w:val="28"/>
          <w:szCs w:val="28"/>
          <w:lang w:val="it-IT"/>
        </w:rPr>
        <w:t>đ</w:t>
      </w:r>
      <w:r w:rsidRPr="006158D2">
        <w:rPr>
          <w:color w:val="auto"/>
          <w:sz w:val="28"/>
          <w:szCs w:val="28"/>
          <w:lang w:val="it-IT"/>
        </w:rPr>
        <w:t xml:space="preserve">ộng sản mua về </w:t>
      </w:r>
      <w:r w:rsidRPr="006158D2">
        <w:rPr>
          <w:rFonts w:hint="eastAsia"/>
          <w:color w:val="auto"/>
          <w:sz w:val="28"/>
          <w:szCs w:val="28"/>
          <w:lang w:val="it-IT"/>
        </w:rPr>
        <w:t>đ</w:t>
      </w:r>
      <w:r w:rsidRPr="006158D2">
        <w:rPr>
          <w:color w:val="auto"/>
          <w:sz w:val="28"/>
          <w:szCs w:val="28"/>
          <w:lang w:val="it-IT"/>
        </w:rPr>
        <w:t xml:space="preserve">ể bán trong kỳ hoạt </w:t>
      </w:r>
      <w:r w:rsidRPr="006158D2">
        <w:rPr>
          <w:rFonts w:hint="eastAsia"/>
          <w:color w:val="auto"/>
          <w:sz w:val="28"/>
          <w:szCs w:val="28"/>
          <w:lang w:val="it-IT"/>
        </w:rPr>
        <w:t>đ</w:t>
      </w:r>
      <w:r w:rsidRPr="006158D2">
        <w:rPr>
          <w:color w:val="auto"/>
          <w:sz w:val="28"/>
          <w:szCs w:val="28"/>
          <w:lang w:val="it-IT"/>
        </w:rPr>
        <w:t>ộng kinh doanh bình th</w:t>
      </w:r>
      <w:r w:rsidRPr="006158D2">
        <w:rPr>
          <w:rFonts w:hint="eastAsia"/>
          <w:color w:val="auto"/>
          <w:sz w:val="28"/>
          <w:szCs w:val="28"/>
          <w:lang w:val="it-IT"/>
        </w:rPr>
        <w:t>ư</w:t>
      </w:r>
      <w:r w:rsidRPr="006158D2">
        <w:rPr>
          <w:color w:val="auto"/>
          <w:sz w:val="28"/>
          <w:szCs w:val="28"/>
          <w:lang w:val="it-IT"/>
        </w:rPr>
        <w:t xml:space="preserve">ờng hoặc xây dựng </w:t>
      </w:r>
      <w:r w:rsidRPr="006158D2">
        <w:rPr>
          <w:rFonts w:hint="eastAsia"/>
          <w:color w:val="auto"/>
          <w:sz w:val="28"/>
          <w:szCs w:val="28"/>
          <w:lang w:val="it-IT"/>
        </w:rPr>
        <w:t>đ</w:t>
      </w:r>
      <w:r w:rsidRPr="006158D2">
        <w:rPr>
          <w:color w:val="auto"/>
          <w:sz w:val="28"/>
          <w:szCs w:val="28"/>
          <w:lang w:val="it-IT"/>
        </w:rPr>
        <w:t>ể bán trong t</w:t>
      </w:r>
      <w:r w:rsidRPr="006158D2">
        <w:rPr>
          <w:rFonts w:hint="eastAsia"/>
          <w:color w:val="auto"/>
          <w:sz w:val="28"/>
          <w:szCs w:val="28"/>
          <w:lang w:val="it-IT"/>
        </w:rPr>
        <w:t>ươ</w:t>
      </w:r>
      <w:r w:rsidRPr="006158D2">
        <w:rPr>
          <w:color w:val="auto"/>
          <w:sz w:val="28"/>
          <w:szCs w:val="28"/>
          <w:lang w:val="it-IT"/>
        </w:rPr>
        <w:t xml:space="preserve">ng lai gần, bất </w:t>
      </w:r>
      <w:r w:rsidRPr="006158D2">
        <w:rPr>
          <w:rFonts w:hint="eastAsia"/>
          <w:color w:val="auto"/>
          <w:sz w:val="28"/>
          <w:szCs w:val="28"/>
          <w:lang w:val="it-IT"/>
        </w:rPr>
        <w:t>đ</w:t>
      </w:r>
      <w:r w:rsidRPr="006158D2">
        <w:rPr>
          <w:color w:val="auto"/>
          <w:sz w:val="28"/>
          <w:szCs w:val="28"/>
          <w:lang w:val="it-IT"/>
        </w:rPr>
        <w:t xml:space="preserve">ộng sản chủ sở hữu sử dụng, bất </w:t>
      </w:r>
      <w:r w:rsidRPr="006158D2">
        <w:rPr>
          <w:rFonts w:hint="eastAsia"/>
          <w:color w:val="auto"/>
          <w:sz w:val="28"/>
          <w:szCs w:val="28"/>
          <w:lang w:val="it-IT"/>
        </w:rPr>
        <w:t>đ</w:t>
      </w:r>
      <w:r w:rsidRPr="006158D2">
        <w:rPr>
          <w:color w:val="auto"/>
          <w:sz w:val="28"/>
          <w:szCs w:val="28"/>
          <w:lang w:val="it-IT"/>
        </w:rPr>
        <w:t>ộng sản trong quá trình xây dựng ch</w:t>
      </w:r>
      <w:r w:rsidRPr="006158D2">
        <w:rPr>
          <w:rFonts w:hint="eastAsia"/>
          <w:color w:val="auto"/>
          <w:sz w:val="28"/>
          <w:szCs w:val="28"/>
          <w:lang w:val="it-IT"/>
        </w:rPr>
        <w:t>ư</w:t>
      </w:r>
      <w:r w:rsidRPr="006158D2">
        <w:rPr>
          <w:color w:val="auto"/>
          <w:sz w:val="28"/>
          <w:szCs w:val="28"/>
          <w:lang w:val="it-IT"/>
        </w:rPr>
        <w:t xml:space="preserve">a hoàn thành với mục </w:t>
      </w:r>
      <w:r w:rsidRPr="006158D2">
        <w:rPr>
          <w:rFonts w:hint="eastAsia"/>
          <w:color w:val="auto"/>
          <w:sz w:val="28"/>
          <w:szCs w:val="28"/>
          <w:lang w:val="it-IT"/>
        </w:rPr>
        <w:t>đí</w:t>
      </w:r>
      <w:r w:rsidRPr="006158D2">
        <w:rPr>
          <w:color w:val="auto"/>
          <w:sz w:val="28"/>
          <w:szCs w:val="28"/>
          <w:lang w:val="it-IT"/>
        </w:rPr>
        <w:t xml:space="preserve">ch </w:t>
      </w:r>
      <w:r w:rsidRPr="006158D2">
        <w:rPr>
          <w:rFonts w:hint="eastAsia"/>
          <w:color w:val="auto"/>
          <w:sz w:val="28"/>
          <w:szCs w:val="28"/>
          <w:lang w:val="it-IT"/>
        </w:rPr>
        <w:t>đ</w:t>
      </w:r>
      <w:r w:rsidRPr="006158D2">
        <w:rPr>
          <w:color w:val="auto"/>
          <w:sz w:val="28"/>
          <w:szCs w:val="28"/>
          <w:lang w:val="it-IT"/>
        </w:rPr>
        <w:t>ể sử dụng trong t</w:t>
      </w:r>
      <w:r w:rsidRPr="006158D2">
        <w:rPr>
          <w:rFonts w:hint="eastAsia"/>
          <w:color w:val="auto"/>
          <w:sz w:val="28"/>
          <w:szCs w:val="28"/>
          <w:lang w:val="it-IT"/>
        </w:rPr>
        <w:t>ươ</w:t>
      </w:r>
      <w:r w:rsidRPr="006158D2">
        <w:rPr>
          <w:color w:val="auto"/>
          <w:sz w:val="28"/>
          <w:szCs w:val="28"/>
          <w:lang w:val="it-IT"/>
        </w:rPr>
        <w:t>ng lai d</w:t>
      </w:r>
      <w:r w:rsidRPr="006158D2">
        <w:rPr>
          <w:rFonts w:hint="eastAsia"/>
          <w:color w:val="auto"/>
          <w:sz w:val="28"/>
          <w:szCs w:val="28"/>
          <w:lang w:val="it-IT"/>
        </w:rPr>
        <w:t>ư</w:t>
      </w:r>
      <w:r w:rsidRPr="006158D2">
        <w:rPr>
          <w:color w:val="auto"/>
          <w:sz w:val="28"/>
          <w:szCs w:val="28"/>
          <w:lang w:val="it-IT"/>
        </w:rPr>
        <w:t>ới dạng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w:t>
      </w:r>
      <w:r w:rsidRPr="006158D2">
        <w:rPr>
          <w:rFonts w:hint="eastAsia"/>
          <w:color w:val="auto"/>
          <w:sz w:val="28"/>
          <w:szCs w:val="28"/>
          <w:lang w:val="it-IT"/>
        </w:rPr>
        <w:t>đư</w:t>
      </w:r>
      <w:r w:rsidRPr="006158D2">
        <w:rPr>
          <w:color w:val="auto"/>
          <w:sz w:val="28"/>
          <w:szCs w:val="28"/>
          <w:lang w:val="it-IT"/>
        </w:rPr>
        <w:t xml:space="preserve">ợc ghi nhận là tài sản phải thỏa mãn </w:t>
      </w:r>
      <w:r w:rsidRPr="006158D2">
        <w:rPr>
          <w:rFonts w:hint="eastAsia"/>
          <w:color w:val="auto"/>
          <w:sz w:val="28"/>
          <w:szCs w:val="28"/>
          <w:lang w:val="it-IT"/>
        </w:rPr>
        <w:t>đ</w:t>
      </w:r>
      <w:r w:rsidRPr="006158D2">
        <w:rPr>
          <w:color w:val="auto"/>
          <w:sz w:val="28"/>
          <w:szCs w:val="28"/>
          <w:lang w:val="it-IT"/>
        </w:rPr>
        <w:t xml:space="preserve">ồng thời hai </w:t>
      </w:r>
      <w:r w:rsidRPr="006158D2">
        <w:rPr>
          <w:rFonts w:hint="eastAsia"/>
          <w:color w:val="auto"/>
          <w:sz w:val="28"/>
          <w:szCs w:val="28"/>
          <w:lang w:val="it-IT"/>
        </w:rPr>
        <w:t>đ</w:t>
      </w:r>
      <w:r w:rsidRPr="006158D2">
        <w:rPr>
          <w:color w:val="auto"/>
          <w:sz w:val="28"/>
          <w:szCs w:val="28"/>
          <w:lang w:val="it-IT"/>
        </w:rPr>
        <w:t>iều kiện sau:</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Chắc chắn thu </w:t>
      </w:r>
      <w:r w:rsidRPr="006158D2">
        <w:rPr>
          <w:rFonts w:hint="eastAsia"/>
          <w:color w:val="auto"/>
          <w:sz w:val="28"/>
          <w:szCs w:val="28"/>
          <w:lang w:val="it-IT"/>
        </w:rPr>
        <w:t>đư</w:t>
      </w:r>
      <w:r w:rsidRPr="006158D2">
        <w:rPr>
          <w:color w:val="auto"/>
          <w:sz w:val="28"/>
          <w:szCs w:val="28"/>
          <w:lang w:val="it-IT"/>
        </w:rPr>
        <w:t>ợc lợi ích kinh tế trong t</w:t>
      </w:r>
      <w:r w:rsidRPr="006158D2">
        <w:rPr>
          <w:rFonts w:hint="eastAsia"/>
          <w:color w:val="auto"/>
          <w:sz w:val="28"/>
          <w:szCs w:val="28"/>
          <w:lang w:val="it-IT"/>
        </w:rPr>
        <w:t>ươ</w:t>
      </w:r>
      <w:r w:rsidRPr="006158D2">
        <w:rPr>
          <w:color w:val="auto"/>
          <w:sz w:val="28"/>
          <w:szCs w:val="28"/>
          <w:lang w:val="it-IT"/>
        </w:rPr>
        <w:t xml:space="preserve">ng lai;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Nguyên giá phải </w:t>
      </w:r>
      <w:r w:rsidRPr="006158D2">
        <w:rPr>
          <w:rFonts w:hint="eastAsia"/>
          <w:color w:val="auto"/>
          <w:sz w:val="28"/>
          <w:szCs w:val="28"/>
          <w:lang w:val="it-IT"/>
        </w:rPr>
        <w:t>đư</w:t>
      </w:r>
      <w:r w:rsidRPr="006158D2">
        <w:rPr>
          <w:color w:val="auto"/>
          <w:sz w:val="28"/>
          <w:szCs w:val="28"/>
          <w:lang w:val="it-IT"/>
        </w:rPr>
        <w:t xml:space="preserve">ợc xác </w:t>
      </w:r>
      <w:r w:rsidRPr="006158D2">
        <w:rPr>
          <w:rFonts w:hint="eastAsia"/>
          <w:color w:val="auto"/>
          <w:sz w:val="28"/>
          <w:szCs w:val="28"/>
          <w:lang w:val="it-IT"/>
        </w:rPr>
        <w:t>đ</w:t>
      </w:r>
      <w:r w:rsidRPr="006158D2">
        <w:rPr>
          <w:color w:val="auto"/>
          <w:sz w:val="28"/>
          <w:szCs w:val="28"/>
          <w:lang w:val="it-IT"/>
        </w:rPr>
        <w:t xml:space="preserve">ịnh một cách </w:t>
      </w:r>
      <w:r w:rsidRPr="006158D2">
        <w:rPr>
          <w:rFonts w:hint="eastAsia"/>
          <w:color w:val="auto"/>
          <w:sz w:val="28"/>
          <w:szCs w:val="28"/>
          <w:lang w:val="it-IT"/>
        </w:rPr>
        <w:t>đá</w:t>
      </w:r>
      <w:r w:rsidRPr="006158D2">
        <w:rPr>
          <w:color w:val="auto"/>
          <w:sz w:val="28"/>
          <w:szCs w:val="28"/>
          <w:lang w:val="it-IT"/>
        </w:rPr>
        <w:t>ng tin cậy.</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c)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w:t>
      </w:r>
      <w:r w:rsidRPr="006158D2">
        <w:rPr>
          <w:rFonts w:hint="eastAsia"/>
          <w:color w:val="auto"/>
          <w:sz w:val="28"/>
          <w:szCs w:val="28"/>
          <w:lang w:val="it-IT"/>
        </w:rPr>
        <w:t>đư</w:t>
      </w:r>
      <w:r w:rsidRPr="006158D2">
        <w:rPr>
          <w:color w:val="auto"/>
          <w:sz w:val="28"/>
          <w:szCs w:val="28"/>
          <w:lang w:val="it-IT"/>
        </w:rPr>
        <w:t>ợc ghi nhận trên tài khoản này theo nguyên giá. Nguyên giá của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T là toàn bộ các chi phí (tiền hoặc t</w:t>
      </w:r>
      <w:r w:rsidRPr="006158D2">
        <w:rPr>
          <w:rFonts w:hint="eastAsia"/>
          <w:color w:val="auto"/>
          <w:sz w:val="28"/>
          <w:szCs w:val="28"/>
          <w:lang w:val="it-IT"/>
        </w:rPr>
        <w:t>ươ</w:t>
      </w:r>
      <w:r w:rsidRPr="006158D2">
        <w:rPr>
          <w:color w:val="auto"/>
          <w:sz w:val="28"/>
          <w:szCs w:val="28"/>
          <w:lang w:val="it-IT"/>
        </w:rPr>
        <w:t xml:space="preserve">ng </w:t>
      </w:r>
      <w:r w:rsidRPr="006158D2">
        <w:rPr>
          <w:rFonts w:hint="eastAsia"/>
          <w:color w:val="auto"/>
          <w:sz w:val="28"/>
          <w:szCs w:val="28"/>
          <w:lang w:val="it-IT"/>
        </w:rPr>
        <w:t>đươ</w:t>
      </w:r>
      <w:r w:rsidRPr="006158D2">
        <w:rPr>
          <w:color w:val="auto"/>
          <w:sz w:val="28"/>
          <w:szCs w:val="28"/>
          <w:lang w:val="it-IT"/>
        </w:rPr>
        <w:t xml:space="preserve">ng tiền) mà HTX bỏ ra hoặc giá trị hợp lý của các khoản khác </w:t>
      </w:r>
      <w:r w:rsidRPr="006158D2">
        <w:rPr>
          <w:rFonts w:hint="eastAsia"/>
          <w:color w:val="auto"/>
          <w:sz w:val="28"/>
          <w:szCs w:val="28"/>
          <w:lang w:val="it-IT"/>
        </w:rPr>
        <w:t>đư</w:t>
      </w:r>
      <w:r w:rsidRPr="006158D2">
        <w:rPr>
          <w:color w:val="auto"/>
          <w:sz w:val="28"/>
          <w:szCs w:val="28"/>
          <w:lang w:val="it-IT"/>
        </w:rPr>
        <w:t xml:space="preserve">a </w:t>
      </w:r>
      <w:r w:rsidRPr="006158D2">
        <w:rPr>
          <w:rFonts w:hint="eastAsia"/>
          <w:color w:val="auto"/>
          <w:sz w:val="28"/>
          <w:szCs w:val="28"/>
          <w:lang w:val="it-IT"/>
        </w:rPr>
        <w:t>đ</w:t>
      </w:r>
      <w:r w:rsidRPr="006158D2">
        <w:rPr>
          <w:color w:val="auto"/>
          <w:sz w:val="28"/>
          <w:szCs w:val="28"/>
          <w:lang w:val="it-IT"/>
        </w:rPr>
        <w:t xml:space="preserve">i trao </w:t>
      </w:r>
      <w:r w:rsidRPr="006158D2">
        <w:rPr>
          <w:rFonts w:hint="eastAsia"/>
          <w:color w:val="auto"/>
          <w:sz w:val="28"/>
          <w:szCs w:val="28"/>
          <w:lang w:val="it-IT"/>
        </w:rPr>
        <w:t>đ</w:t>
      </w:r>
      <w:r w:rsidRPr="006158D2">
        <w:rPr>
          <w:color w:val="auto"/>
          <w:sz w:val="28"/>
          <w:szCs w:val="28"/>
          <w:lang w:val="it-IT"/>
        </w:rPr>
        <w:t xml:space="preserve">ổi </w:t>
      </w:r>
      <w:r w:rsidRPr="006158D2">
        <w:rPr>
          <w:rFonts w:hint="eastAsia"/>
          <w:color w:val="auto"/>
          <w:sz w:val="28"/>
          <w:szCs w:val="28"/>
          <w:lang w:val="it-IT"/>
        </w:rPr>
        <w:t>đ</w:t>
      </w:r>
      <w:r w:rsidRPr="006158D2">
        <w:rPr>
          <w:color w:val="auto"/>
          <w:sz w:val="28"/>
          <w:szCs w:val="28"/>
          <w:lang w:val="it-IT"/>
        </w:rPr>
        <w:t xml:space="preserve">ể có </w:t>
      </w:r>
      <w:r w:rsidRPr="006158D2">
        <w:rPr>
          <w:rFonts w:hint="eastAsia"/>
          <w:color w:val="auto"/>
          <w:sz w:val="28"/>
          <w:szCs w:val="28"/>
          <w:lang w:val="it-IT"/>
        </w:rPr>
        <w:t>đư</w:t>
      </w:r>
      <w:r w:rsidRPr="006158D2">
        <w:rPr>
          <w:color w:val="auto"/>
          <w:sz w:val="28"/>
          <w:szCs w:val="28"/>
          <w:lang w:val="it-IT"/>
        </w:rPr>
        <w:t>ợc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tính </w:t>
      </w:r>
      <w:r w:rsidRPr="006158D2">
        <w:rPr>
          <w:rFonts w:hint="eastAsia"/>
          <w:color w:val="auto"/>
          <w:sz w:val="28"/>
          <w:szCs w:val="28"/>
          <w:lang w:val="it-IT"/>
        </w:rPr>
        <w:t>đ</w:t>
      </w:r>
      <w:r w:rsidRPr="006158D2">
        <w:rPr>
          <w:color w:val="auto"/>
          <w:sz w:val="28"/>
          <w:szCs w:val="28"/>
          <w:lang w:val="it-IT"/>
        </w:rPr>
        <w:t xml:space="preserve">ến thời </w:t>
      </w:r>
      <w:r w:rsidRPr="006158D2">
        <w:rPr>
          <w:rFonts w:hint="eastAsia"/>
          <w:color w:val="auto"/>
          <w:sz w:val="28"/>
          <w:szCs w:val="28"/>
          <w:lang w:val="it-IT"/>
        </w:rPr>
        <w:t>đ</w:t>
      </w:r>
      <w:r w:rsidRPr="006158D2">
        <w:rPr>
          <w:color w:val="auto"/>
          <w:sz w:val="28"/>
          <w:szCs w:val="28"/>
          <w:lang w:val="it-IT"/>
        </w:rPr>
        <w:t>iểm mua hoặc xây dựng hoàn thành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w:t>
      </w:r>
      <w:r w:rsidRPr="006158D2">
        <w:rPr>
          <w:rFonts w:hint="eastAsia"/>
          <w:color w:val="auto"/>
          <w:sz w:val="28"/>
          <w:szCs w:val="28"/>
          <w:lang w:val="it-IT"/>
        </w:rPr>
        <w:t>đó</w:t>
      </w:r>
      <w:r w:rsidRPr="006158D2">
        <w:rPr>
          <w:color w:val="auto"/>
          <w:sz w:val="28"/>
          <w:szCs w:val="28"/>
          <w:lang w:val="it-IT"/>
        </w:rPr>
        <w: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Tuỳ thuộc vào từng tr</w:t>
      </w:r>
      <w:r w:rsidRPr="006158D2">
        <w:rPr>
          <w:rFonts w:hint="eastAsia"/>
          <w:color w:val="auto"/>
          <w:sz w:val="28"/>
          <w:szCs w:val="28"/>
          <w:lang w:val="it-IT"/>
        </w:rPr>
        <w:t>ư</w:t>
      </w:r>
      <w:r w:rsidRPr="006158D2">
        <w:rPr>
          <w:color w:val="auto"/>
          <w:sz w:val="28"/>
          <w:szCs w:val="28"/>
          <w:lang w:val="it-IT"/>
        </w:rPr>
        <w:t>ờng hợp, nguyên giá của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w:t>
      </w:r>
      <w:r w:rsidRPr="006158D2">
        <w:rPr>
          <w:rFonts w:hint="eastAsia"/>
          <w:color w:val="auto"/>
          <w:sz w:val="28"/>
          <w:szCs w:val="28"/>
          <w:lang w:val="it-IT"/>
        </w:rPr>
        <w:t>đư</w:t>
      </w:r>
      <w:r w:rsidRPr="006158D2">
        <w:rPr>
          <w:color w:val="auto"/>
          <w:sz w:val="28"/>
          <w:szCs w:val="28"/>
          <w:lang w:val="it-IT"/>
        </w:rPr>
        <w:t xml:space="preserve">ợc xác </w:t>
      </w:r>
      <w:r w:rsidRPr="006158D2">
        <w:rPr>
          <w:rFonts w:hint="eastAsia"/>
          <w:color w:val="auto"/>
          <w:sz w:val="28"/>
          <w:szCs w:val="28"/>
          <w:lang w:val="it-IT"/>
        </w:rPr>
        <w:t>đ</w:t>
      </w:r>
      <w:r w:rsidRPr="006158D2">
        <w:rPr>
          <w:color w:val="auto"/>
          <w:sz w:val="28"/>
          <w:szCs w:val="28"/>
          <w:lang w:val="it-IT"/>
        </w:rPr>
        <w:t>ịnh nh</w:t>
      </w:r>
      <w:r w:rsidRPr="006158D2">
        <w:rPr>
          <w:rFonts w:hint="eastAsia"/>
          <w:color w:val="auto"/>
          <w:sz w:val="28"/>
          <w:szCs w:val="28"/>
          <w:lang w:val="it-IT"/>
        </w:rPr>
        <w:t>ư</w:t>
      </w:r>
      <w:r w:rsidRPr="006158D2">
        <w:rPr>
          <w:color w:val="auto"/>
          <w:sz w:val="28"/>
          <w:szCs w:val="28"/>
          <w:lang w:val="it-IT"/>
        </w:rPr>
        <w:t xml:space="preserve"> sau:</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Nguyên giá của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w:t>
      </w:r>
      <w:r w:rsidRPr="006158D2">
        <w:rPr>
          <w:rFonts w:hint="eastAsia"/>
          <w:color w:val="auto"/>
          <w:sz w:val="28"/>
          <w:szCs w:val="28"/>
          <w:lang w:val="it-IT"/>
        </w:rPr>
        <w:t>đư</w:t>
      </w:r>
      <w:r w:rsidRPr="006158D2">
        <w:rPr>
          <w:color w:val="auto"/>
          <w:sz w:val="28"/>
          <w:szCs w:val="28"/>
          <w:lang w:val="it-IT"/>
        </w:rPr>
        <w:t xml:space="preserve">ợc mua bao gồm giá mua và các chi phí liên quan trực tiếp </w:t>
      </w:r>
      <w:r w:rsidRPr="006158D2">
        <w:rPr>
          <w:rFonts w:hint="eastAsia"/>
          <w:color w:val="auto"/>
          <w:sz w:val="28"/>
          <w:szCs w:val="28"/>
          <w:lang w:val="it-IT"/>
        </w:rPr>
        <w:t>đ</w:t>
      </w:r>
      <w:r w:rsidRPr="006158D2">
        <w:rPr>
          <w:color w:val="auto"/>
          <w:sz w:val="28"/>
          <w:szCs w:val="28"/>
          <w:lang w:val="it-IT"/>
        </w:rPr>
        <w:t>ến việc mua, nh</w:t>
      </w:r>
      <w:r w:rsidRPr="006158D2">
        <w:rPr>
          <w:rFonts w:hint="eastAsia"/>
          <w:color w:val="auto"/>
          <w:sz w:val="28"/>
          <w:szCs w:val="28"/>
          <w:lang w:val="it-IT"/>
        </w:rPr>
        <w:t>ư</w:t>
      </w:r>
      <w:r w:rsidRPr="006158D2">
        <w:rPr>
          <w:color w:val="auto"/>
          <w:sz w:val="28"/>
          <w:szCs w:val="28"/>
          <w:lang w:val="it-IT"/>
        </w:rPr>
        <w:t>: Phí dịch vụ t</w:t>
      </w:r>
      <w:r w:rsidRPr="006158D2">
        <w:rPr>
          <w:rFonts w:hint="eastAsia"/>
          <w:color w:val="auto"/>
          <w:sz w:val="28"/>
          <w:szCs w:val="28"/>
          <w:lang w:val="it-IT"/>
        </w:rPr>
        <w:t>ư</w:t>
      </w:r>
      <w:r w:rsidRPr="006158D2">
        <w:rPr>
          <w:color w:val="auto"/>
          <w:sz w:val="28"/>
          <w:szCs w:val="28"/>
          <w:lang w:val="it-IT"/>
        </w:rPr>
        <w:t xml:space="preserve"> vấn, lệ phí tr</w:t>
      </w:r>
      <w:r w:rsidRPr="006158D2">
        <w:rPr>
          <w:rFonts w:hint="eastAsia"/>
          <w:color w:val="auto"/>
          <w:sz w:val="28"/>
          <w:szCs w:val="28"/>
          <w:lang w:val="it-IT"/>
        </w:rPr>
        <w:t>ư</w:t>
      </w:r>
      <w:r w:rsidRPr="006158D2">
        <w:rPr>
          <w:color w:val="auto"/>
          <w:sz w:val="28"/>
          <w:szCs w:val="28"/>
          <w:lang w:val="it-IT"/>
        </w:rPr>
        <w:t>ớc bạ và chi phí giao dịch liên quan khác,...</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ờng hợp mua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T thanh toán theo ph</w:t>
      </w:r>
      <w:r w:rsidRPr="006158D2">
        <w:rPr>
          <w:rFonts w:hint="eastAsia"/>
          <w:color w:val="auto"/>
          <w:sz w:val="28"/>
          <w:szCs w:val="28"/>
          <w:lang w:val="it-IT"/>
        </w:rPr>
        <w:t>ươ</w:t>
      </w:r>
      <w:r w:rsidRPr="006158D2">
        <w:rPr>
          <w:color w:val="auto"/>
          <w:sz w:val="28"/>
          <w:szCs w:val="28"/>
          <w:lang w:val="it-IT"/>
        </w:rPr>
        <w:t>ng thức trả chậm, nguyên giá của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w:t>
      </w:r>
      <w:r w:rsidRPr="006158D2">
        <w:rPr>
          <w:rFonts w:hint="eastAsia"/>
          <w:color w:val="auto"/>
          <w:sz w:val="28"/>
          <w:szCs w:val="28"/>
          <w:lang w:val="it-IT"/>
        </w:rPr>
        <w:t>đư</w:t>
      </w:r>
      <w:r w:rsidRPr="006158D2">
        <w:rPr>
          <w:color w:val="auto"/>
          <w:sz w:val="28"/>
          <w:szCs w:val="28"/>
          <w:lang w:val="it-IT"/>
        </w:rPr>
        <w:t xml:space="preserve">ợc phản ánh theo giá mua trả tiền ngay tại thời </w:t>
      </w:r>
      <w:r w:rsidRPr="006158D2">
        <w:rPr>
          <w:rFonts w:hint="eastAsia"/>
          <w:color w:val="auto"/>
          <w:sz w:val="28"/>
          <w:szCs w:val="28"/>
          <w:lang w:val="it-IT"/>
        </w:rPr>
        <w:t>đ</w:t>
      </w:r>
      <w:r w:rsidRPr="006158D2">
        <w:rPr>
          <w:color w:val="auto"/>
          <w:sz w:val="28"/>
          <w:szCs w:val="28"/>
          <w:lang w:val="it-IT"/>
        </w:rPr>
        <w:t xml:space="preserve">iểm mua. Khoản chênh lệch giữa giá mua trả chậm và giá mua trả tiền ngay </w:t>
      </w:r>
      <w:r w:rsidRPr="006158D2">
        <w:rPr>
          <w:rFonts w:hint="eastAsia"/>
          <w:color w:val="auto"/>
          <w:sz w:val="28"/>
          <w:szCs w:val="28"/>
          <w:lang w:val="it-IT"/>
        </w:rPr>
        <w:t>đư</w:t>
      </w:r>
      <w:r w:rsidRPr="006158D2">
        <w:rPr>
          <w:color w:val="auto"/>
          <w:sz w:val="28"/>
          <w:szCs w:val="28"/>
          <w:lang w:val="it-IT"/>
        </w:rPr>
        <w:t xml:space="preserve">ợc hạch toán vào chi phí tài chính theo kỳ hạn thanh toán, trừ khi số chênh lệch </w:t>
      </w:r>
      <w:r w:rsidRPr="006158D2">
        <w:rPr>
          <w:rFonts w:hint="eastAsia"/>
          <w:color w:val="auto"/>
          <w:sz w:val="28"/>
          <w:szCs w:val="28"/>
          <w:lang w:val="it-IT"/>
        </w:rPr>
        <w:t>đó</w:t>
      </w:r>
      <w:r w:rsidRPr="006158D2">
        <w:rPr>
          <w:color w:val="auto"/>
          <w:sz w:val="28"/>
          <w:szCs w:val="28"/>
          <w:lang w:val="it-IT"/>
        </w:rPr>
        <w:t xml:space="preserve"> </w:t>
      </w:r>
      <w:r w:rsidRPr="006158D2">
        <w:rPr>
          <w:rFonts w:hint="eastAsia"/>
          <w:color w:val="auto"/>
          <w:sz w:val="28"/>
          <w:szCs w:val="28"/>
          <w:lang w:val="it-IT"/>
        </w:rPr>
        <w:t>đư</w:t>
      </w:r>
      <w:r w:rsidRPr="006158D2">
        <w:rPr>
          <w:color w:val="auto"/>
          <w:sz w:val="28"/>
          <w:szCs w:val="28"/>
          <w:lang w:val="it-IT"/>
        </w:rPr>
        <w:t>ợc tính vào nguyên giá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Nguyên giá của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T tự xây dựng là giá thành thực tế và các chi phí liên quan trực tiếp của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tính </w:t>
      </w:r>
      <w:r w:rsidRPr="006158D2">
        <w:rPr>
          <w:rFonts w:hint="eastAsia"/>
          <w:color w:val="auto"/>
          <w:sz w:val="28"/>
          <w:szCs w:val="28"/>
          <w:lang w:val="it-IT"/>
        </w:rPr>
        <w:t>đ</w:t>
      </w:r>
      <w:r w:rsidRPr="006158D2">
        <w:rPr>
          <w:color w:val="auto"/>
          <w:sz w:val="28"/>
          <w:szCs w:val="28"/>
          <w:lang w:val="it-IT"/>
        </w:rPr>
        <w:t>ến ngày hoàn thành công việc xây dựng.</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Các chi phí sau không </w:t>
      </w:r>
      <w:r w:rsidRPr="006158D2">
        <w:rPr>
          <w:rFonts w:hint="eastAsia"/>
          <w:color w:val="auto"/>
          <w:sz w:val="28"/>
          <w:szCs w:val="28"/>
          <w:lang w:val="it-IT"/>
        </w:rPr>
        <w:t>đư</w:t>
      </w:r>
      <w:r w:rsidRPr="006158D2">
        <w:rPr>
          <w:color w:val="auto"/>
          <w:sz w:val="28"/>
          <w:szCs w:val="28"/>
          <w:lang w:val="it-IT"/>
        </w:rPr>
        <w:t>ợc tính vào nguyên giá của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 xml:space="preserve">T: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Chi phí phát sinh ban đầu (trừ trường hợp các chi phí này là cần thiết để đưa BĐSĐT vào trạng thái sẵn sàng sử dụng);</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Các chi phí khi mới đưa BĐSĐT vào hoạt động lần đầu trước khi BĐSĐT đạt tới trạng thái hoạt động bình thường theo dự kiến.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d) Các chi phí liên quan đến BĐSĐT phát sinh sau ghi nhận ban đầu phải được ghi nhận là chi phí sản xuất, kinh doanh trong kỳ, trừ khi chi phí này có khả năng chắc chắn làm cho BĐSĐT tạo ra lợi ích kinh tế trong tương lai nhiều hơn mức hoạt động được đánh giá ban đầu thì được ghi tăng nguyên giá BĐSĐT.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lastRenderedPageBreak/>
        <w:t xml:space="preserve">đ) Trong quá trình cho thuê hoạt động phải tiến hành trích khấu hao BĐSĐT và ghi nhận vào giá vốn hàng bán trong kỳ (kể cả trong thời gian ngừng cho thuê). HTX có thể dựa vào các bất động sản chủ sở hữu sử dụng cùng loại để ước tính thời gian trích khấu hao và xác định phương pháp khấu hao của BĐSĐT.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Trường hợp HTX ghi nhận doanh thu đối với toàn bộ số tiền nhận trước từ việc cho thuê BĐSĐT, HTX phải ước tính đầy đủ giá vốn tương ứng với doanh thu được ghi nhận (bao gồm cả số khấu hao được tính trước).</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 Giá vốn của BĐSĐT cho thuê bao gồm: Chi phí khấu hao BĐSĐT và các chi phí liên quan trực tiếp khác tới việc cho thuê, như: Chi phí dịch vụ mua ngoài, chi phí tiền lương nhân viên trực tiếp quản lý bất động sản cho thuê, chi phí khấu hao các công trình phụ trợ phục vụ việc cho thuê BĐSĐT.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e) HTX không trích khấu hao đối với BĐSĐT nắm giữ chờ tăng giá. Trường hợp có bằng chứng chắc chắn cho thấy BĐSĐT bị giảm giá so với giá thị trường và khoản giảm giá được xác định một cách đáng tin cậy thì HTX được đánh giá giảm nguyên giá BĐSĐT và ghi nhận khoản tổn thất vào giá vốn hàng bán (tương tự như việc lập dự phòng đối với hàng hóa bất động sản).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g) Đối với những BĐSĐT được mua vào nhưng phải tiến hành xây dựng, cải tạo, nâng cấp trước khi sử dụng cho mục đích đầu tư thì giá trị bất động sản, chi phí mua sắm và chi phí cho quá trình xây dựng, cải tạo, nâng cấp BĐSĐT được phản ánh trên TK 2422 “Xây dựng cơ bản dở dang”. Khi quá trình xây dựng, cải tạo, nâng cấp hoàn thành phải xác định nguyên giá BĐSĐT hoàn thành để kết chuyển vào TK 2117 “Bất động sản đầu tư”.</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h) Việc chuyển từ bất động sản chủ sở hữu sử dụng thành BĐSĐT hoặc từ BĐSĐT sang bất động sản chủ sở hữu sử dụng hay hàng tồn kho chỉ khi có sự thay đổi về mục đích sử dụng như các trường hợp sau:</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BĐSĐT chuyển thành bất động sản chủ sở hữu sử dụng khi chủ sở hữu bắt đầu sử dụng tài sản này;</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 BĐSĐT chuyển thành hàng tồn kho khi chủ sở hữu bắt đầu triển khai cho mục đích bán;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Bất động sản chủ sở hữu sử dụng chuyển thành BĐSĐT khi chủ sở hữu kết thúc sử dụng tài sản đó và khi bên khác thuê hoạt động;</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Hàng tồn kho chuyển thành BĐSĐT khi chủ sở hữu bắt đầu cho bên khác thuê hoạt động;</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Bất động sản xây dựng chuyển thành BĐSĐT khi kết thúc giai đoạn xây dựng, bàn giao đưa vào đầu tư.</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Việc chuyển đổi mục đích sử dụng giữa BĐSĐT với bất động sản chủ sở hữu sử dụng hoặc hàng tồn kho không làm thay đổi giá trị ghi sổ của tài sản </w:t>
      </w:r>
      <w:r w:rsidRPr="006158D2">
        <w:rPr>
          <w:rFonts w:ascii="Times New Roman" w:hAnsi="Times New Roman"/>
          <w:color w:val="auto"/>
          <w:sz w:val="28"/>
          <w:lang w:val="it-IT"/>
        </w:rPr>
        <w:lastRenderedPageBreak/>
        <w:t>được chuyển đổi và không làm thay đổi nguyên giá của bất động sản trong việc xác định giá trị hay để lập Báo cáo tài chính.</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k) Khi HTX quyết định bán một BĐSĐT mà không có giai đoạn sửa chữa, cải tạo nâng cấp thì HTX vẫn tiếp tục ghi nhận là BĐSĐT trên TK 2117 "Bất động sản đầu tư" cho đến khi BĐSĐT đó được bán mà không chuyển thành hàng tồn kho.</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l) Doanh thu từ việc bán BĐSĐT được ghi nhận là giá bán chưa có thuế GTGT (đối với trường hợp HTX nộp thuế GTGT tính theo phương pháp khấu trừ) hoặc tổng giá thanh toán (đối với trường hợp HTX nộp thuế GTGT theo phương pháp trực tiếp). Trường hợp bán theo phương thức trả chậm thì doanh thu được xác định ban đầu theo giá bán trả tiền ngay. Khoản chênh lệch giữa tổng số tiền phải thanh toán và giá bán trả tiền ngay được ghi nhận là doanh thu tiền lãi chưa thực hiện.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m) Ghi giảm BĐSĐT trong các trường hợp:</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Chuyển đổi mục đích sử dụng từ BĐSĐT sang hàng tồn kho hoặc bất động sản chủ sở hữu sử dụng;</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Bán, thanh lý BĐSĐT;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Hết thời hạn thuê tài chính trả lại BĐSĐT cho bên cho thuê.</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o) HTX xây dựng danh mục BĐSĐT nắm giữ cho thuê hoặc chờ tăng giá và thực hiện chính sách khấu hao hoặc xác định tổn thất một cách nhất quán trong năm tài chính.</w:t>
      </w:r>
    </w:p>
    <w:p w:rsidR="007477B5" w:rsidRPr="006158D2" w:rsidRDefault="00F6039D">
      <w:pPr>
        <w:pStyle w:val="1chinhtrangChar1Char"/>
        <w:spacing w:before="0" w:after="0" w:line="276" w:lineRule="auto"/>
        <w:contextualSpacing/>
        <w:rPr>
          <w:color w:val="auto"/>
          <w:sz w:val="28"/>
          <w:szCs w:val="28"/>
          <w:lang w:val="it-IT"/>
        </w:rPr>
      </w:pPr>
      <w:r w:rsidRPr="006158D2">
        <w:rPr>
          <w:rFonts w:ascii="Times New Roman" w:hAnsi="Times New Roman"/>
          <w:color w:val="auto"/>
          <w:sz w:val="28"/>
          <w:szCs w:val="28"/>
          <w:lang w:val="it-IT"/>
        </w:rPr>
        <w:t xml:space="preserve">1.3. Việc thay đổi nguyên giá TSCĐ, tính và trích khấu hao TSCĐ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thực hiện theo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của pháp luật hiện hành. Mọi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hợp t</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ng, giảm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ều phải lập biên bản giao nhận, biên bản thanh lý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và phải thực hiện các thủ tục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w:t>
      </w:r>
    </w:p>
    <w:p w:rsidR="007477B5" w:rsidRPr="006158D2" w:rsidRDefault="00F6039D">
      <w:pPr>
        <w:spacing w:after="0" w:line="276" w:lineRule="auto"/>
        <w:ind w:firstLine="567"/>
        <w:contextualSpacing/>
        <w:rPr>
          <w:color w:val="auto"/>
          <w:sz w:val="28"/>
          <w:szCs w:val="28"/>
        </w:rPr>
      </w:pPr>
      <w:r w:rsidRPr="006158D2">
        <w:rPr>
          <w:color w:val="auto"/>
          <w:sz w:val="28"/>
          <w:szCs w:val="28"/>
        </w:rPr>
        <w:t>1.4. TSC</w:t>
      </w:r>
      <w:r w:rsidRPr="006158D2">
        <w:rPr>
          <w:rFonts w:hint="eastAsia"/>
          <w:color w:val="auto"/>
          <w:sz w:val="28"/>
          <w:szCs w:val="28"/>
        </w:rPr>
        <w:t>Đ</w:t>
      </w:r>
      <w:r w:rsidRPr="006158D2">
        <w:rPr>
          <w:color w:val="auto"/>
          <w:sz w:val="28"/>
          <w:szCs w:val="28"/>
        </w:rPr>
        <w:t xml:space="preserve"> phải </w:t>
      </w:r>
      <w:r w:rsidRPr="006158D2">
        <w:rPr>
          <w:rFonts w:hint="eastAsia"/>
          <w:color w:val="auto"/>
          <w:sz w:val="28"/>
          <w:szCs w:val="28"/>
        </w:rPr>
        <w:t>đư</w:t>
      </w:r>
      <w:r w:rsidRPr="006158D2">
        <w:rPr>
          <w:color w:val="auto"/>
          <w:sz w:val="28"/>
          <w:szCs w:val="28"/>
        </w:rPr>
        <w:t xml:space="preserve">ợc theo dõi chi tiết cho từng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ợng ghi TSC</w:t>
      </w:r>
      <w:r w:rsidRPr="006158D2">
        <w:rPr>
          <w:rFonts w:hint="eastAsia"/>
          <w:color w:val="auto"/>
          <w:sz w:val="28"/>
          <w:szCs w:val="28"/>
        </w:rPr>
        <w:t>Đ</w:t>
      </w:r>
      <w:r w:rsidRPr="006158D2">
        <w:rPr>
          <w:color w:val="auto"/>
          <w:sz w:val="28"/>
          <w:szCs w:val="28"/>
        </w:rPr>
        <w:t>, theo từng loại TSC</w:t>
      </w:r>
      <w:r w:rsidRPr="006158D2">
        <w:rPr>
          <w:rFonts w:hint="eastAsia"/>
          <w:color w:val="auto"/>
          <w:sz w:val="28"/>
          <w:szCs w:val="28"/>
        </w:rPr>
        <w:t>Đ</w:t>
      </w:r>
      <w:r w:rsidRPr="006158D2">
        <w:rPr>
          <w:color w:val="auto"/>
          <w:sz w:val="28"/>
          <w:szCs w:val="28"/>
        </w:rPr>
        <w:t xml:space="preserve"> và </w:t>
      </w:r>
      <w:r w:rsidRPr="006158D2">
        <w:rPr>
          <w:rFonts w:hint="eastAsia"/>
          <w:color w:val="auto"/>
          <w:sz w:val="28"/>
          <w:szCs w:val="28"/>
        </w:rPr>
        <w:t>đ</w:t>
      </w:r>
      <w:r w:rsidRPr="006158D2">
        <w:rPr>
          <w:color w:val="auto"/>
          <w:sz w:val="28"/>
          <w:szCs w:val="28"/>
        </w:rPr>
        <w:t xml:space="preserve">ịa </w:t>
      </w:r>
      <w:r w:rsidRPr="006158D2">
        <w:rPr>
          <w:rFonts w:hint="eastAsia"/>
          <w:color w:val="auto"/>
          <w:sz w:val="28"/>
          <w:szCs w:val="28"/>
        </w:rPr>
        <w:t>đ</w:t>
      </w:r>
      <w:r w:rsidRPr="006158D2">
        <w:rPr>
          <w:color w:val="auto"/>
          <w:sz w:val="28"/>
          <w:szCs w:val="28"/>
        </w:rPr>
        <w:t>iểm bảo quản, sử dụng, quản lý TSC</w:t>
      </w:r>
      <w:r w:rsidRPr="006158D2">
        <w:rPr>
          <w:rFonts w:hint="eastAsia"/>
          <w:color w:val="auto"/>
          <w:sz w:val="28"/>
          <w:szCs w:val="28"/>
        </w:rPr>
        <w:t>Đ</w:t>
      </w:r>
      <w:r w:rsidRPr="006158D2">
        <w:rPr>
          <w:color w:val="auto"/>
          <w:sz w:val="28"/>
          <w:szCs w:val="28"/>
        </w:rPr>
        <w:t xml:space="preserve"> trên “Sổ Tài sản cố </w:t>
      </w:r>
      <w:r w:rsidRPr="006158D2">
        <w:rPr>
          <w:rFonts w:hint="eastAsia"/>
          <w:color w:val="auto"/>
          <w:sz w:val="28"/>
          <w:szCs w:val="28"/>
        </w:rPr>
        <w:t>đ</w:t>
      </w:r>
      <w:r w:rsidRPr="006158D2">
        <w:rPr>
          <w:color w:val="auto"/>
          <w:sz w:val="28"/>
          <w:szCs w:val="28"/>
        </w:rPr>
        <w:t xml:space="preserve">ịnh”.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rPr>
        <w:t xml:space="preserve">1.5. </w:t>
      </w:r>
      <w:r w:rsidRPr="006158D2">
        <w:rPr>
          <w:color w:val="auto"/>
          <w:sz w:val="28"/>
          <w:szCs w:val="28"/>
          <w:lang w:val="it-IT"/>
        </w:rPr>
        <w:t xml:space="preserve">Tài sản cố </w:t>
      </w:r>
      <w:r w:rsidRPr="006158D2">
        <w:rPr>
          <w:rFonts w:hint="eastAsia"/>
          <w:color w:val="auto"/>
          <w:sz w:val="28"/>
          <w:szCs w:val="28"/>
          <w:lang w:val="it-IT"/>
        </w:rPr>
        <w:t>đ</w:t>
      </w:r>
      <w:r w:rsidRPr="006158D2">
        <w:rPr>
          <w:color w:val="auto"/>
          <w:sz w:val="28"/>
          <w:szCs w:val="28"/>
          <w:lang w:val="it-IT"/>
        </w:rPr>
        <w:t>ịnh của HTX giảm, do nh</w:t>
      </w:r>
      <w:r w:rsidRPr="006158D2">
        <w:rPr>
          <w:rFonts w:hint="eastAsia"/>
          <w:color w:val="auto"/>
          <w:sz w:val="28"/>
          <w:szCs w:val="28"/>
          <w:lang w:val="it-IT"/>
        </w:rPr>
        <w:t>ư</w:t>
      </w:r>
      <w:r w:rsidRPr="006158D2">
        <w:rPr>
          <w:color w:val="auto"/>
          <w:sz w:val="28"/>
          <w:szCs w:val="28"/>
          <w:lang w:val="it-IT"/>
        </w:rPr>
        <w:t>ợng bán, thanh lý, mất mát, phát hiện thiếu khi kiểm kê, tháo dỡ một hoặc một số bộ phận... Trong mọi tr</w:t>
      </w:r>
      <w:r w:rsidRPr="006158D2">
        <w:rPr>
          <w:rFonts w:hint="eastAsia"/>
          <w:color w:val="auto"/>
          <w:sz w:val="28"/>
          <w:szCs w:val="28"/>
          <w:lang w:val="it-IT"/>
        </w:rPr>
        <w:t>ư</w:t>
      </w:r>
      <w:r w:rsidRPr="006158D2">
        <w:rPr>
          <w:color w:val="auto"/>
          <w:sz w:val="28"/>
          <w:szCs w:val="28"/>
          <w:lang w:val="it-IT"/>
        </w:rPr>
        <w:t>ờng hợp giảm TSC</w:t>
      </w:r>
      <w:r w:rsidRPr="006158D2">
        <w:rPr>
          <w:rFonts w:hint="eastAsia"/>
          <w:color w:val="auto"/>
          <w:sz w:val="28"/>
          <w:szCs w:val="28"/>
          <w:lang w:val="it-IT"/>
        </w:rPr>
        <w:t>Đ</w:t>
      </w:r>
      <w:r w:rsidRPr="006158D2">
        <w:rPr>
          <w:color w:val="auto"/>
          <w:sz w:val="28"/>
          <w:szCs w:val="28"/>
          <w:lang w:val="it-IT"/>
        </w:rPr>
        <w:t xml:space="preserve">, HTX phải làm </w:t>
      </w:r>
      <w:r w:rsidRPr="006158D2">
        <w:rPr>
          <w:rFonts w:hint="eastAsia"/>
          <w:color w:val="auto"/>
          <w:sz w:val="28"/>
          <w:szCs w:val="28"/>
          <w:lang w:val="it-IT"/>
        </w:rPr>
        <w:t>đ</w:t>
      </w:r>
      <w:r w:rsidRPr="006158D2">
        <w:rPr>
          <w:color w:val="auto"/>
          <w:sz w:val="28"/>
          <w:szCs w:val="28"/>
          <w:lang w:val="it-IT"/>
        </w:rPr>
        <w:t xml:space="preserve">ầy </w:t>
      </w:r>
      <w:r w:rsidRPr="006158D2">
        <w:rPr>
          <w:rFonts w:hint="eastAsia"/>
          <w:color w:val="auto"/>
          <w:sz w:val="28"/>
          <w:szCs w:val="28"/>
          <w:lang w:val="it-IT"/>
        </w:rPr>
        <w:t>đ</w:t>
      </w:r>
      <w:r w:rsidRPr="006158D2">
        <w:rPr>
          <w:color w:val="auto"/>
          <w:sz w:val="28"/>
          <w:szCs w:val="28"/>
          <w:lang w:val="it-IT"/>
        </w:rPr>
        <w:t xml:space="preserve">ủ thủ tục, xác </w:t>
      </w:r>
      <w:r w:rsidRPr="006158D2">
        <w:rPr>
          <w:rFonts w:hint="eastAsia"/>
          <w:color w:val="auto"/>
          <w:sz w:val="28"/>
          <w:szCs w:val="28"/>
          <w:lang w:val="it-IT"/>
        </w:rPr>
        <w:t>đ</w:t>
      </w:r>
      <w:r w:rsidRPr="006158D2">
        <w:rPr>
          <w:color w:val="auto"/>
          <w:sz w:val="28"/>
          <w:szCs w:val="28"/>
          <w:lang w:val="it-IT"/>
        </w:rPr>
        <w:t xml:space="preserve">ịnh </w:t>
      </w:r>
      <w:r w:rsidRPr="006158D2">
        <w:rPr>
          <w:rFonts w:hint="eastAsia"/>
          <w:color w:val="auto"/>
          <w:sz w:val="28"/>
          <w:szCs w:val="28"/>
          <w:lang w:val="it-IT"/>
        </w:rPr>
        <w:t>đú</w:t>
      </w:r>
      <w:r w:rsidRPr="006158D2">
        <w:rPr>
          <w:color w:val="auto"/>
          <w:sz w:val="28"/>
          <w:szCs w:val="28"/>
          <w:lang w:val="it-IT"/>
        </w:rPr>
        <w:t>ng những khoản thiệt hại và thu nhập (nếu có). C</w:t>
      </w:r>
      <w:r w:rsidRPr="006158D2">
        <w:rPr>
          <w:rFonts w:hint="eastAsia"/>
          <w:color w:val="auto"/>
          <w:sz w:val="28"/>
          <w:szCs w:val="28"/>
          <w:lang w:val="it-IT"/>
        </w:rPr>
        <w:t>ă</w:t>
      </w:r>
      <w:r w:rsidRPr="006158D2">
        <w:rPr>
          <w:color w:val="auto"/>
          <w:sz w:val="28"/>
          <w:szCs w:val="28"/>
          <w:lang w:val="it-IT"/>
        </w:rPr>
        <w:t>n cứ các chứng từ liên quan, kế toán ghi sổ theo từng tr</w:t>
      </w:r>
      <w:r w:rsidRPr="006158D2">
        <w:rPr>
          <w:rFonts w:hint="eastAsia"/>
          <w:color w:val="auto"/>
          <w:sz w:val="28"/>
          <w:szCs w:val="28"/>
          <w:lang w:val="it-IT"/>
        </w:rPr>
        <w:t>ư</w:t>
      </w:r>
      <w:r w:rsidRPr="006158D2">
        <w:rPr>
          <w:color w:val="auto"/>
          <w:sz w:val="28"/>
          <w:szCs w:val="28"/>
          <w:lang w:val="it-IT"/>
        </w:rPr>
        <w:t>ờng hợp cụ thể nh</w:t>
      </w:r>
      <w:r w:rsidRPr="006158D2">
        <w:rPr>
          <w:rFonts w:hint="eastAsia"/>
          <w:color w:val="auto"/>
          <w:sz w:val="28"/>
          <w:szCs w:val="28"/>
          <w:lang w:val="it-IT"/>
        </w:rPr>
        <w:t>ư</w:t>
      </w:r>
      <w:r w:rsidRPr="006158D2">
        <w:rPr>
          <w:color w:val="auto"/>
          <w:sz w:val="28"/>
          <w:szCs w:val="28"/>
          <w:lang w:val="it-IT"/>
        </w:rPr>
        <w:t xml:space="preserve"> sau:</w:t>
      </w:r>
    </w:p>
    <w:p w:rsidR="007477B5" w:rsidRPr="006158D2" w:rsidRDefault="00F6039D">
      <w:pPr>
        <w:spacing w:after="0" w:line="276" w:lineRule="auto"/>
        <w:ind w:firstLine="567"/>
        <w:contextualSpacing/>
        <w:rPr>
          <w:color w:val="auto"/>
          <w:sz w:val="28"/>
          <w:szCs w:val="28"/>
          <w:lang w:val="it-IT"/>
        </w:rPr>
      </w:pPr>
      <w:r w:rsidRPr="006158D2">
        <w:rPr>
          <w:bCs/>
          <w:color w:val="auto"/>
          <w:sz w:val="28"/>
          <w:szCs w:val="28"/>
          <w:lang w:val="it-IT"/>
        </w:rPr>
        <w:t xml:space="preserve">- </w:t>
      </w:r>
      <w:r w:rsidRPr="006158D2">
        <w:rPr>
          <w:color w:val="auto"/>
          <w:sz w:val="28"/>
          <w:szCs w:val="28"/>
          <w:lang w:val="it-IT"/>
        </w:rPr>
        <w:t>Tr</w:t>
      </w:r>
      <w:r w:rsidRPr="006158D2">
        <w:rPr>
          <w:rFonts w:hint="eastAsia"/>
          <w:color w:val="auto"/>
          <w:sz w:val="28"/>
          <w:szCs w:val="28"/>
          <w:lang w:val="it-IT"/>
        </w:rPr>
        <w:t>ư</w:t>
      </w:r>
      <w:r w:rsidRPr="006158D2">
        <w:rPr>
          <w:color w:val="auto"/>
          <w:sz w:val="28"/>
          <w:szCs w:val="28"/>
          <w:lang w:val="it-IT"/>
        </w:rPr>
        <w:t>ờng hợp nh</w:t>
      </w:r>
      <w:r w:rsidRPr="006158D2">
        <w:rPr>
          <w:rFonts w:hint="eastAsia"/>
          <w:color w:val="auto"/>
          <w:sz w:val="28"/>
          <w:szCs w:val="28"/>
          <w:lang w:val="it-IT"/>
        </w:rPr>
        <w:t>ư</w:t>
      </w:r>
      <w:r w:rsidRPr="006158D2">
        <w:rPr>
          <w:color w:val="auto"/>
          <w:sz w:val="28"/>
          <w:szCs w:val="28"/>
          <w:lang w:val="it-IT"/>
        </w:rPr>
        <w:t>ợng bán TSC</w:t>
      </w:r>
      <w:r w:rsidRPr="006158D2">
        <w:rPr>
          <w:rFonts w:hint="eastAsia"/>
          <w:color w:val="auto"/>
          <w:sz w:val="28"/>
          <w:szCs w:val="28"/>
          <w:lang w:val="it-IT"/>
        </w:rPr>
        <w:t>Đ</w:t>
      </w:r>
      <w:r w:rsidRPr="006158D2">
        <w:rPr>
          <w:color w:val="auto"/>
          <w:sz w:val="28"/>
          <w:szCs w:val="28"/>
          <w:lang w:val="it-IT"/>
        </w:rPr>
        <w:t xml:space="preserve"> dùng vào sản xuất, kinh doanh: TSC</w:t>
      </w:r>
      <w:r w:rsidRPr="006158D2">
        <w:rPr>
          <w:rFonts w:hint="eastAsia"/>
          <w:color w:val="auto"/>
          <w:sz w:val="28"/>
          <w:szCs w:val="28"/>
          <w:lang w:val="it-IT"/>
        </w:rPr>
        <w:t>Đ</w:t>
      </w:r>
      <w:r w:rsidRPr="006158D2">
        <w:rPr>
          <w:color w:val="auto"/>
          <w:sz w:val="28"/>
          <w:szCs w:val="28"/>
          <w:lang w:val="it-IT"/>
        </w:rPr>
        <w:t xml:space="preserve"> nh</w:t>
      </w:r>
      <w:r w:rsidRPr="006158D2">
        <w:rPr>
          <w:rFonts w:hint="eastAsia"/>
          <w:color w:val="auto"/>
          <w:sz w:val="28"/>
          <w:szCs w:val="28"/>
          <w:lang w:val="it-IT"/>
        </w:rPr>
        <w:t>ư</w:t>
      </w:r>
      <w:r w:rsidRPr="006158D2">
        <w:rPr>
          <w:color w:val="auto"/>
          <w:sz w:val="28"/>
          <w:szCs w:val="28"/>
          <w:lang w:val="it-IT"/>
        </w:rPr>
        <w:t>ợng bán th</w:t>
      </w:r>
      <w:r w:rsidRPr="006158D2">
        <w:rPr>
          <w:rFonts w:hint="eastAsia"/>
          <w:color w:val="auto"/>
          <w:sz w:val="28"/>
          <w:szCs w:val="28"/>
          <w:lang w:val="it-IT"/>
        </w:rPr>
        <w:t>ư</w:t>
      </w:r>
      <w:r w:rsidRPr="006158D2">
        <w:rPr>
          <w:color w:val="auto"/>
          <w:sz w:val="28"/>
          <w:szCs w:val="28"/>
          <w:lang w:val="it-IT"/>
        </w:rPr>
        <w:t>ờng là những TSC</w:t>
      </w:r>
      <w:r w:rsidRPr="006158D2">
        <w:rPr>
          <w:rFonts w:hint="eastAsia"/>
          <w:color w:val="auto"/>
          <w:sz w:val="28"/>
          <w:szCs w:val="28"/>
          <w:lang w:val="it-IT"/>
        </w:rPr>
        <w:t>Đ</w:t>
      </w:r>
      <w:r w:rsidRPr="006158D2">
        <w:rPr>
          <w:color w:val="auto"/>
          <w:sz w:val="28"/>
          <w:szCs w:val="28"/>
          <w:lang w:val="it-IT"/>
        </w:rPr>
        <w:t xml:space="preserve"> không cần dùng hoặc xét thấy sử dụng không có hiệu quả. Khi nh</w:t>
      </w:r>
      <w:r w:rsidRPr="006158D2">
        <w:rPr>
          <w:rFonts w:hint="eastAsia"/>
          <w:color w:val="auto"/>
          <w:sz w:val="28"/>
          <w:szCs w:val="28"/>
          <w:lang w:val="it-IT"/>
        </w:rPr>
        <w:t>ư</w:t>
      </w:r>
      <w:r w:rsidRPr="006158D2">
        <w:rPr>
          <w:color w:val="auto"/>
          <w:sz w:val="28"/>
          <w:szCs w:val="28"/>
          <w:lang w:val="it-IT"/>
        </w:rPr>
        <w:t>ợng bán TSC</w:t>
      </w:r>
      <w:r w:rsidRPr="006158D2">
        <w:rPr>
          <w:rFonts w:hint="eastAsia"/>
          <w:color w:val="auto"/>
          <w:sz w:val="28"/>
          <w:szCs w:val="28"/>
          <w:lang w:val="it-IT"/>
        </w:rPr>
        <w:t>Đ</w:t>
      </w:r>
      <w:r w:rsidRPr="006158D2">
        <w:rPr>
          <w:color w:val="auto"/>
          <w:sz w:val="28"/>
          <w:szCs w:val="28"/>
          <w:lang w:val="it-IT"/>
        </w:rPr>
        <w:t xml:space="preserve"> phải làm </w:t>
      </w:r>
      <w:r w:rsidRPr="006158D2">
        <w:rPr>
          <w:rFonts w:hint="eastAsia"/>
          <w:color w:val="auto"/>
          <w:sz w:val="28"/>
          <w:szCs w:val="28"/>
          <w:lang w:val="it-IT"/>
        </w:rPr>
        <w:t>đ</w:t>
      </w:r>
      <w:r w:rsidRPr="006158D2">
        <w:rPr>
          <w:color w:val="auto"/>
          <w:sz w:val="28"/>
          <w:szCs w:val="28"/>
          <w:lang w:val="it-IT"/>
        </w:rPr>
        <w:t xml:space="preserve">ầy </w:t>
      </w:r>
      <w:r w:rsidRPr="006158D2">
        <w:rPr>
          <w:rFonts w:hint="eastAsia"/>
          <w:color w:val="auto"/>
          <w:sz w:val="28"/>
          <w:szCs w:val="28"/>
          <w:lang w:val="it-IT"/>
        </w:rPr>
        <w:t>đ</w:t>
      </w:r>
      <w:r w:rsidRPr="006158D2">
        <w:rPr>
          <w:color w:val="auto"/>
          <w:sz w:val="28"/>
          <w:szCs w:val="28"/>
          <w:lang w:val="it-IT"/>
        </w:rPr>
        <w:t xml:space="preserve">ủ các thủ tục cần thiết theo quy </w:t>
      </w:r>
      <w:r w:rsidRPr="006158D2">
        <w:rPr>
          <w:rFonts w:hint="eastAsia"/>
          <w:color w:val="auto"/>
          <w:sz w:val="28"/>
          <w:szCs w:val="28"/>
          <w:lang w:val="it-IT"/>
        </w:rPr>
        <w:t>đ</w:t>
      </w:r>
      <w:r w:rsidRPr="006158D2">
        <w:rPr>
          <w:color w:val="auto"/>
          <w:sz w:val="28"/>
          <w:szCs w:val="28"/>
          <w:lang w:val="it-IT"/>
        </w:rPr>
        <w:t>ịnh của pháp luật.</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thanh lý là những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hỏng không thể tiếp tục sử dụng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w:t>
      </w:r>
      <w:r w:rsidRPr="006158D2">
        <w:rPr>
          <w:rFonts w:ascii="Times New Roman" w:hAnsi="Times New Roman"/>
          <w:color w:val="auto"/>
          <w:sz w:val="28"/>
          <w:szCs w:val="28"/>
          <w:lang w:val="it-IT"/>
        </w:rPr>
        <w:lastRenderedPageBreak/>
        <w:t>những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lạc hậu về kỹ thuật hoặc không phù hợp với yêu cầu sản xuất, kinh doanh. Khi có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thanh lý, HTX phải ra quyết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thanh lý, thành lập Hội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ồng thanh lý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Hội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ồng thanh lý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có nhiệm vụ tổ chức thực hiện việc thanh lý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theo </w:t>
      </w:r>
      <w:r w:rsidRPr="006158D2">
        <w:rPr>
          <w:rFonts w:ascii="Times New Roman" w:hAnsi="Times New Roman" w:hint="eastAsia"/>
          <w:color w:val="auto"/>
          <w:sz w:val="28"/>
          <w:szCs w:val="28"/>
          <w:lang w:val="it-IT"/>
        </w:rPr>
        <w:t>đú</w:t>
      </w:r>
      <w:r w:rsidRPr="006158D2">
        <w:rPr>
          <w:rFonts w:ascii="Times New Roman" w:hAnsi="Times New Roman"/>
          <w:color w:val="auto"/>
          <w:sz w:val="28"/>
          <w:szCs w:val="28"/>
          <w:lang w:val="it-IT"/>
        </w:rPr>
        <w:t xml:space="preserve">ng trình tự, thủ tục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và lập “Biên bản thanh lý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 xml:space="preserve">n cứ vào Biên bản thanh lý và các chứng từ có liên quan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ến các khoản thu, chi thanh lý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kế toán ghi sổ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hợp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ợng bán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rPr>
        <w:t>1.6</w:t>
      </w:r>
      <w:r w:rsidRPr="006158D2">
        <w:rPr>
          <w:rFonts w:ascii="Times New Roman" w:hAnsi="Times New Roman"/>
          <w:color w:val="auto"/>
          <w:sz w:val="28"/>
          <w:szCs w:val="28"/>
          <w:lang w:val="it-IT"/>
        </w:rPr>
        <w:t>. Mọi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hợp phát hiện thừa hoặc thiếu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ều phải truy tìm nguyên nhân.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vào "Biên bản kiểm kê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và kết luận của Hội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ồng kiểm kê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ể hạch toán chính xác, kịp thời, theo từng nguyên nhân cụ thể:</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phát hiện thừa:</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Nếu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phát hiện thừa do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ể ngoài sổ sách (ch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a ghi sổ), HTX phải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vào hồ s</w:t>
      </w:r>
      <w:r w:rsidRPr="006158D2">
        <w:rPr>
          <w:rFonts w:ascii="Times New Roman" w:hAnsi="Times New Roman" w:hint="eastAsia"/>
          <w:color w:val="auto"/>
          <w:sz w:val="28"/>
          <w:szCs w:val="28"/>
          <w:lang w:val="it-IT"/>
        </w:rPr>
        <w:t>ơ</w:t>
      </w:r>
      <w:r w:rsidRPr="006158D2">
        <w:rPr>
          <w:rFonts w:ascii="Times New Roman" w:hAnsi="Times New Roman"/>
          <w:color w:val="auto"/>
          <w:sz w:val="28"/>
          <w:szCs w:val="28"/>
          <w:lang w:val="it-IT"/>
        </w:rPr>
        <w:t xml:space="preserve">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ể ghi t</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ng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theo từng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hợp cụ thể.</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Nếu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phát hiện thừa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xác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là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của đơn vị khác thì phải báo ngay cho đơn vị là chủ tài sản </w:t>
      </w:r>
      <w:r w:rsidRPr="006158D2">
        <w:rPr>
          <w:rFonts w:ascii="Times New Roman" w:hAnsi="Times New Roman" w:hint="eastAsia"/>
          <w:color w:val="auto"/>
          <w:sz w:val="28"/>
          <w:szCs w:val="28"/>
          <w:lang w:val="it-IT"/>
        </w:rPr>
        <w:t>đó</w:t>
      </w:r>
      <w:r w:rsidRPr="006158D2">
        <w:rPr>
          <w:rFonts w:ascii="Times New Roman" w:hAnsi="Times New Roman"/>
          <w:color w:val="auto"/>
          <w:sz w:val="28"/>
          <w:szCs w:val="28"/>
          <w:lang w:val="it-IT"/>
        </w:rPr>
        <w:t xml:space="preserve"> biết. Trong thời gian chờ xử lý, HTX phải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vào tài liệu kiểm kê, tạm thời theo dõi và giữ hộ.</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Nếu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thừa không xác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chủ sở hữu thì ghi t</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ng thu nhập khác theo giá trị hợp lý của tài sản.</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 Nếu TSCĐ chưa xác định được nguyên nhân thì ghi nhận vào khoản phải trả khác.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bCs/>
          <w:iCs/>
          <w:color w:val="auto"/>
          <w:sz w:val="28"/>
          <w:szCs w:val="28"/>
          <w:lang w:val="it-IT"/>
        </w:rPr>
        <w:t>b)</w:t>
      </w:r>
      <w:r w:rsidRPr="006158D2">
        <w:rPr>
          <w:rFonts w:ascii="Times New Roman" w:hAnsi="Times New Roman"/>
          <w:b/>
          <w:color w:val="auto"/>
          <w:sz w:val="28"/>
          <w:szCs w:val="28"/>
          <w:lang w:val="it-IT"/>
        </w:rPr>
        <w:t xml:space="preserve"> </w:t>
      </w:r>
      <w:r w:rsidRPr="006158D2">
        <w:rPr>
          <w:rFonts w:ascii="Times New Roman" w:hAnsi="Times New Roman"/>
          <w:color w:val="auto"/>
          <w:sz w:val="28"/>
          <w:szCs w:val="28"/>
          <w:lang w:val="it-IT"/>
        </w:rPr>
        <w:t>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phát hiện thiếu phải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truy cứu nguyên nhân, xác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ng</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ời chịu trách nhiệm và xử lý theo quy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w:t>
      </w:r>
    </w:p>
    <w:p w:rsidR="007477B5" w:rsidRPr="006158D2" w:rsidRDefault="00F6039D">
      <w:pPr>
        <w:pStyle w:val="1chinhtrangChar1Char"/>
        <w:spacing w:before="0" w:after="0" w:line="276" w:lineRule="auto"/>
        <w:contextualSpacing/>
        <w:rPr>
          <w:rFonts w:ascii="Times New Roman" w:hAnsi="Times New Roman"/>
          <w:bCs/>
          <w:color w:val="auto"/>
          <w:sz w:val="28"/>
          <w:szCs w:val="28"/>
          <w:lang w:val="it-IT"/>
        </w:rPr>
      </w:pPr>
      <w:r w:rsidRPr="006158D2">
        <w:rPr>
          <w:rFonts w:ascii="Times New Roman" w:hAnsi="Times New Roman"/>
          <w:color w:val="auto"/>
          <w:sz w:val="28"/>
          <w:szCs w:val="28"/>
          <w:lang w:val="it-IT"/>
        </w:rPr>
        <w:t xml:space="preserve">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"Biên bản xử lý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thiếu" </w:t>
      </w:r>
      <w:r w:rsidRPr="006158D2">
        <w:rPr>
          <w:rFonts w:ascii="Times New Roman" w:hAnsi="Times New Roman" w:hint="eastAsia"/>
          <w:color w:val="auto"/>
          <w:sz w:val="28"/>
          <w:szCs w:val="28"/>
          <w:lang w:val="it-IT"/>
        </w:rPr>
        <w:t>đã</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duyệt và hồ s</w:t>
      </w:r>
      <w:r w:rsidRPr="006158D2">
        <w:rPr>
          <w:rFonts w:ascii="Times New Roman" w:hAnsi="Times New Roman" w:hint="eastAsia"/>
          <w:color w:val="auto"/>
          <w:sz w:val="28"/>
          <w:szCs w:val="28"/>
          <w:lang w:val="it-IT"/>
        </w:rPr>
        <w:t>ơ</w:t>
      </w:r>
      <w:r w:rsidRPr="006158D2">
        <w:rPr>
          <w:rFonts w:ascii="Times New Roman" w:hAnsi="Times New Roman"/>
          <w:color w:val="auto"/>
          <w:sz w:val="28"/>
          <w:szCs w:val="28"/>
          <w:lang w:val="it-IT"/>
        </w:rPr>
        <w:t xml:space="preserve">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HTX phải xác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nguyên giá, giá trị hao mòn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đó</w:t>
      </w:r>
      <w:r w:rsidRPr="006158D2">
        <w:rPr>
          <w:rFonts w:ascii="Times New Roman" w:hAnsi="Times New Roman"/>
          <w:color w:val="auto"/>
          <w:sz w:val="28"/>
          <w:szCs w:val="28"/>
          <w:lang w:val="it-IT"/>
        </w:rPr>
        <w:t xml:space="preserve"> làm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ghi giảm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và xử lý vật chất phần giá trị còn lại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Tuỳ thuộc vào quyết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xử lý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ể hạch toán vào các tài khoản có liên quan.</w:t>
      </w:r>
    </w:p>
    <w:p w:rsidR="007477B5" w:rsidRPr="006158D2" w:rsidRDefault="00F6039D">
      <w:pPr>
        <w:pStyle w:val="t2"/>
        <w:spacing w:before="0" w:after="0" w:line="276" w:lineRule="auto"/>
        <w:ind w:firstLine="567"/>
        <w:contextualSpacing/>
        <w:jc w:val="both"/>
        <w:rPr>
          <w:rFonts w:ascii="Times New Roman" w:hAnsi="Times New Roman"/>
          <w:b/>
          <w:color w:val="auto"/>
          <w:sz w:val="28"/>
          <w:szCs w:val="28"/>
        </w:rPr>
      </w:pPr>
      <w:r w:rsidRPr="006158D2">
        <w:rPr>
          <w:rFonts w:ascii="Times New Roman" w:hAnsi="Times New Roman"/>
          <w:b/>
          <w:color w:val="auto"/>
          <w:sz w:val="28"/>
          <w:szCs w:val="28"/>
        </w:rPr>
        <w:t xml:space="preserve">2. Kết cấu và nội dung phản ánh của Tài khoản 211 - Tài sản cố </w:t>
      </w:r>
      <w:r w:rsidRPr="006158D2">
        <w:rPr>
          <w:rFonts w:ascii="Times New Roman" w:hAnsi="Times New Roman" w:hint="eastAsia"/>
          <w:b/>
          <w:color w:val="auto"/>
          <w:sz w:val="28"/>
          <w:szCs w:val="28"/>
        </w:rPr>
        <w:t>đ</w:t>
      </w:r>
      <w:r w:rsidRPr="006158D2">
        <w:rPr>
          <w:rFonts w:ascii="Times New Roman" w:hAnsi="Times New Roman"/>
          <w:b/>
          <w:color w:val="auto"/>
          <w:sz w:val="28"/>
          <w:szCs w:val="28"/>
        </w:rPr>
        <w:t>ịnh</w:t>
      </w:r>
    </w:p>
    <w:p w:rsidR="007477B5" w:rsidRPr="006158D2" w:rsidRDefault="00F6039D">
      <w:pPr>
        <w:pStyle w:val="2"/>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Bên Nợ: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Nguyên giá của TSC</w:t>
      </w:r>
      <w:r w:rsidRPr="006158D2">
        <w:rPr>
          <w:rFonts w:hint="eastAsia"/>
          <w:color w:val="auto"/>
          <w:sz w:val="28"/>
          <w:szCs w:val="28"/>
        </w:rPr>
        <w:t>Đ</w:t>
      </w:r>
      <w:r w:rsidRPr="006158D2">
        <w:rPr>
          <w:color w:val="auto"/>
          <w:sz w:val="28"/>
          <w:szCs w:val="28"/>
        </w:rPr>
        <w:t xml:space="preserve"> t</w:t>
      </w:r>
      <w:r w:rsidRPr="006158D2">
        <w:rPr>
          <w:rFonts w:hint="eastAsia"/>
          <w:color w:val="auto"/>
          <w:sz w:val="28"/>
          <w:szCs w:val="28"/>
        </w:rPr>
        <w:t>ă</w:t>
      </w:r>
      <w:r w:rsidRPr="006158D2">
        <w:rPr>
          <w:color w:val="auto"/>
          <w:sz w:val="28"/>
          <w:szCs w:val="28"/>
        </w:rPr>
        <w:t xml:space="preserve">ng do mua sắm, do trao </w:t>
      </w:r>
      <w:r w:rsidRPr="006158D2">
        <w:rPr>
          <w:rFonts w:hint="eastAsia"/>
          <w:color w:val="auto"/>
          <w:sz w:val="28"/>
          <w:szCs w:val="28"/>
        </w:rPr>
        <w:t>đ</w:t>
      </w:r>
      <w:r w:rsidRPr="006158D2">
        <w:rPr>
          <w:color w:val="auto"/>
          <w:sz w:val="28"/>
          <w:szCs w:val="28"/>
        </w:rPr>
        <w:t xml:space="preserve">ổi, do XDCB hoàn thành bàn giao </w:t>
      </w:r>
      <w:r w:rsidRPr="006158D2">
        <w:rPr>
          <w:rFonts w:hint="eastAsia"/>
          <w:color w:val="auto"/>
          <w:sz w:val="28"/>
          <w:szCs w:val="28"/>
        </w:rPr>
        <w:t>đư</w:t>
      </w:r>
      <w:r w:rsidRPr="006158D2">
        <w:rPr>
          <w:color w:val="auto"/>
          <w:sz w:val="28"/>
          <w:szCs w:val="28"/>
        </w:rPr>
        <w:t xml:space="preserve">a vào sử dụng, do nhận vốn góp liên doanh của các </w:t>
      </w:r>
      <w:r w:rsidRPr="006158D2">
        <w:rPr>
          <w:rFonts w:hint="eastAsia"/>
          <w:color w:val="auto"/>
          <w:sz w:val="28"/>
          <w:szCs w:val="28"/>
        </w:rPr>
        <w:t>đơ</w:t>
      </w:r>
      <w:r w:rsidRPr="006158D2">
        <w:rPr>
          <w:color w:val="auto"/>
          <w:sz w:val="28"/>
          <w:szCs w:val="28"/>
        </w:rPr>
        <w:t xml:space="preserve">n vị khác, do </w:t>
      </w:r>
      <w:r w:rsidRPr="006158D2">
        <w:rPr>
          <w:rFonts w:hint="eastAsia"/>
          <w:color w:val="auto"/>
          <w:sz w:val="28"/>
          <w:szCs w:val="28"/>
        </w:rPr>
        <w:t>đư</w:t>
      </w:r>
      <w:r w:rsidRPr="006158D2">
        <w:rPr>
          <w:color w:val="auto"/>
          <w:sz w:val="28"/>
          <w:szCs w:val="28"/>
        </w:rPr>
        <w:t>ợc tặng biếu, viện trợ...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w:t>
      </w:r>
      <w:r w:rsidRPr="006158D2">
        <w:rPr>
          <w:rFonts w:hint="eastAsia"/>
          <w:color w:val="auto"/>
          <w:sz w:val="28"/>
          <w:szCs w:val="28"/>
        </w:rPr>
        <w:t>Đ</w:t>
      </w:r>
      <w:r w:rsidRPr="006158D2">
        <w:rPr>
          <w:color w:val="auto"/>
          <w:sz w:val="28"/>
          <w:szCs w:val="28"/>
        </w:rPr>
        <w:t>iều chỉnh t</w:t>
      </w:r>
      <w:r w:rsidRPr="006158D2">
        <w:rPr>
          <w:rFonts w:hint="eastAsia"/>
          <w:color w:val="auto"/>
          <w:sz w:val="28"/>
          <w:szCs w:val="28"/>
        </w:rPr>
        <w:t>ă</w:t>
      </w:r>
      <w:r w:rsidRPr="006158D2">
        <w:rPr>
          <w:color w:val="auto"/>
          <w:sz w:val="28"/>
          <w:szCs w:val="28"/>
        </w:rPr>
        <w:t>ng nguyên giá của TSC</w:t>
      </w:r>
      <w:r w:rsidRPr="006158D2">
        <w:rPr>
          <w:rFonts w:hint="eastAsia"/>
          <w:color w:val="auto"/>
          <w:sz w:val="28"/>
          <w:szCs w:val="28"/>
        </w:rPr>
        <w:t>Đ</w:t>
      </w:r>
      <w:r w:rsidRPr="006158D2">
        <w:rPr>
          <w:color w:val="auto"/>
          <w:sz w:val="28"/>
          <w:szCs w:val="28"/>
        </w:rPr>
        <w:t xml:space="preserve"> do xây lắp, trang bị thêm hoặc do cải tạo nâng cấp.</w:t>
      </w:r>
    </w:p>
    <w:p w:rsidR="007477B5" w:rsidRPr="006158D2" w:rsidRDefault="00F6039D">
      <w:pPr>
        <w:pStyle w:val="2"/>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Nguyên giá của TSC</w:t>
      </w:r>
      <w:r w:rsidRPr="006158D2">
        <w:rPr>
          <w:rFonts w:hint="eastAsia"/>
          <w:color w:val="auto"/>
          <w:sz w:val="28"/>
          <w:szCs w:val="28"/>
        </w:rPr>
        <w:t>Đ</w:t>
      </w:r>
      <w:r w:rsidRPr="006158D2">
        <w:rPr>
          <w:color w:val="auto"/>
          <w:sz w:val="28"/>
          <w:szCs w:val="28"/>
        </w:rPr>
        <w:t xml:space="preserve"> giảm do </w:t>
      </w:r>
      <w:r w:rsidRPr="006158D2">
        <w:rPr>
          <w:rFonts w:hint="eastAsia"/>
          <w:color w:val="auto"/>
          <w:sz w:val="28"/>
          <w:szCs w:val="28"/>
        </w:rPr>
        <w:t>đ</w:t>
      </w:r>
      <w:r w:rsidRPr="006158D2">
        <w:rPr>
          <w:color w:val="auto"/>
          <w:sz w:val="28"/>
          <w:szCs w:val="28"/>
        </w:rPr>
        <w:t xml:space="preserve">iều chuyển cho </w:t>
      </w:r>
      <w:r w:rsidRPr="006158D2">
        <w:rPr>
          <w:rFonts w:hint="eastAsia"/>
          <w:color w:val="auto"/>
          <w:sz w:val="28"/>
          <w:szCs w:val="28"/>
        </w:rPr>
        <w:t>đơ</w:t>
      </w:r>
      <w:r w:rsidRPr="006158D2">
        <w:rPr>
          <w:color w:val="auto"/>
          <w:sz w:val="28"/>
          <w:szCs w:val="28"/>
        </w:rPr>
        <w:t xml:space="preserve">n vị khác, do </w:t>
      </w:r>
      <w:r w:rsidRPr="006158D2">
        <w:rPr>
          <w:rFonts w:hint="eastAsia"/>
          <w:color w:val="auto"/>
          <w:sz w:val="28"/>
          <w:szCs w:val="28"/>
        </w:rPr>
        <w:t>đ</w:t>
      </w:r>
      <w:r w:rsidRPr="006158D2">
        <w:rPr>
          <w:color w:val="auto"/>
          <w:sz w:val="28"/>
          <w:szCs w:val="28"/>
        </w:rPr>
        <w:t xml:space="preserve">em </w:t>
      </w:r>
      <w:r w:rsidRPr="006158D2">
        <w:rPr>
          <w:rFonts w:hint="eastAsia"/>
          <w:color w:val="auto"/>
          <w:sz w:val="28"/>
          <w:szCs w:val="28"/>
        </w:rPr>
        <w:t>đ</w:t>
      </w:r>
      <w:r w:rsidRPr="006158D2">
        <w:rPr>
          <w:color w:val="auto"/>
          <w:sz w:val="28"/>
          <w:szCs w:val="28"/>
        </w:rPr>
        <w:t xml:space="preserve">i trao </w:t>
      </w:r>
      <w:r w:rsidRPr="006158D2">
        <w:rPr>
          <w:rFonts w:hint="eastAsia"/>
          <w:color w:val="auto"/>
          <w:sz w:val="28"/>
          <w:szCs w:val="28"/>
        </w:rPr>
        <w:t>đ</w:t>
      </w:r>
      <w:r w:rsidRPr="006158D2">
        <w:rPr>
          <w:color w:val="auto"/>
          <w:sz w:val="28"/>
          <w:szCs w:val="28"/>
        </w:rPr>
        <w:t xml:space="preserve">ổi </w:t>
      </w:r>
      <w:r w:rsidRPr="006158D2">
        <w:rPr>
          <w:rFonts w:hint="eastAsia"/>
          <w:color w:val="auto"/>
          <w:sz w:val="28"/>
          <w:szCs w:val="28"/>
        </w:rPr>
        <w:t>đ</w:t>
      </w:r>
      <w:r w:rsidRPr="006158D2">
        <w:rPr>
          <w:color w:val="auto"/>
          <w:sz w:val="28"/>
          <w:szCs w:val="28"/>
        </w:rPr>
        <w:t>ể lấy TSC</w:t>
      </w:r>
      <w:r w:rsidRPr="006158D2">
        <w:rPr>
          <w:rFonts w:hint="eastAsia"/>
          <w:color w:val="auto"/>
          <w:sz w:val="28"/>
          <w:szCs w:val="28"/>
        </w:rPr>
        <w:t>Đ</w:t>
      </w:r>
      <w:r w:rsidRPr="006158D2">
        <w:rPr>
          <w:color w:val="auto"/>
          <w:sz w:val="28"/>
          <w:szCs w:val="28"/>
        </w:rPr>
        <w:t>, do nh</w:t>
      </w:r>
      <w:r w:rsidRPr="006158D2">
        <w:rPr>
          <w:rFonts w:hint="eastAsia"/>
          <w:color w:val="auto"/>
          <w:sz w:val="28"/>
          <w:szCs w:val="28"/>
        </w:rPr>
        <w:t>ư</w:t>
      </w:r>
      <w:r w:rsidRPr="006158D2">
        <w:rPr>
          <w:color w:val="auto"/>
          <w:sz w:val="28"/>
          <w:szCs w:val="28"/>
        </w:rPr>
        <w:t xml:space="preserve">ợng bán, thanh lý hoặc </w:t>
      </w:r>
      <w:r w:rsidRPr="006158D2">
        <w:rPr>
          <w:rFonts w:hint="eastAsia"/>
          <w:color w:val="auto"/>
          <w:sz w:val="28"/>
          <w:szCs w:val="28"/>
        </w:rPr>
        <w:t>đ</w:t>
      </w:r>
      <w:r w:rsidRPr="006158D2">
        <w:rPr>
          <w:color w:val="auto"/>
          <w:sz w:val="28"/>
          <w:szCs w:val="28"/>
        </w:rPr>
        <w:t xml:space="preserve">em </w:t>
      </w:r>
      <w:r w:rsidRPr="006158D2">
        <w:rPr>
          <w:rFonts w:hint="eastAsia"/>
          <w:color w:val="auto"/>
          <w:sz w:val="28"/>
          <w:szCs w:val="28"/>
        </w:rPr>
        <w:t>đ</w:t>
      </w:r>
      <w:r w:rsidRPr="006158D2">
        <w:rPr>
          <w:color w:val="auto"/>
          <w:sz w:val="28"/>
          <w:szCs w:val="28"/>
        </w:rPr>
        <w:t xml:space="preserve">i góp vốn vào </w:t>
      </w:r>
      <w:r w:rsidRPr="006158D2">
        <w:rPr>
          <w:rFonts w:hint="eastAsia"/>
          <w:color w:val="auto"/>
          <w:sz w:val="28"/>
          <w:szCs w:val="28"/>
        </w:rPr>
        <w:t>đơ</w:t>
      </w:r>
      <w:r w:rsidRPr="006158D2">
        <w:rPr>
          <w:color w:val="auto"/>
          <w:sz w:val="28"/>
          <w:szCs w:val="28"/>
        </w:rPr>
        <w:t>n vị khác ...</w:t>
      </w:r>
    </w:p>
    <w:p w:rsidR="007477B5" w:rsidRPr="006158D2" w:rsidRDefault="00F6039D">
      <w:pPr>
        <w:spacing w:after="0" w:line="276" w:lineRule="auto"/>
        <w:ind w:firstLine="567"/>
        <w:contextualSpacing/>
        <w:rPr>
          <w:color w:val="auto"/>
          <w:sz w:val="28"/>
          <w:szCs w:val="28"/>
        </w:rPr>
      </w:pPr>
      <w:r w:rsidRPr="006158D2">
        <w:rPr>
          <w:color w:val="auto"/>
          <w:sz w:val="28"/>
          <w:szCs w:val="28"/>
        </w:rPr>
        <w:t>- Nguyên giá của TSC</w:t>
      </w:r>
      <w:r w:rsidRPr="006158D2">
        <w:rPr>
          <w:rFonts w:hint="eastAsia"/>
          <w:color w:val="auto"/>
          <w:sz w:val="28"/>
          <w:szCs w:val="28"/>
        </w:rPr>
        <w:t>Đ</w:t>
      </w:r>
      <w:r w:rsidRPr="006158D2">
        <w:rPr>
          <w:color w:val="auto"/>
          <w:sz w:val="28"/>
          <w:szCs w:val="28"/>
        </w:rPr>
        <w:t xml:space="preserve"> giảm do tháo bớt một hoặc một số bộ phận.</w:t>
      </w:r>
    </w:p>
    <w:p w:rsidR="007477B5" w:rsidRPr="006158D2" w:rsidRDefault="00F6039D">
      <w:pPr>
        <w:pStyle w:val="2"/>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lastRenderedPageBreak/>
        <w:t>Số d</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bên Nợ:</w:t>
      </w:r>
    </w:p>
    <w:p w:rsidR="007477B5" w:rsidRPr="006158D2" w:rsidRDefault="00F6039D">
      <w:pPr>
        <w:spacing w:after="0" w:line="276" w:lineRule="auto"/>
        <w:ind w:firstLine="567"/>
        <w:contextualSpacing/>
        <w:rPr>
          <w:color w:val="auto"/>
          <w:sz w:val="28"/>
          <w:szCs w:val="28"/>
        </w:rPr>
      </w:pPr>
      <w:r w:rsidRPr="006158D2">
        <w:rPr>
          <w:color w:val="auto"/>
          <w:sz w:val="28"/>
          <w:szCs w:val="28"/>
        </w:rPr>
        <w:t>Nguyên giá TSC</w:t>
      </w:r>
      <w:r w:rsidRPr="006158D2">
        <w:rPr>
          <w:rFonts w:hint="eastAsia"/>
          <w:color w:val="auto"/>
          <w:sz w:val="28"/>
          <w:szCs w:val="28"/>
        </w:rPr>
        <w:t>Đ</w:t>
      </w:r>
      <w:r w:rsidRPr="006158D2">
        <w:rPr>
          <w:color w:val="auto"/>
          <w:sz w:val="28"/>
          <w:szCs w:val="28"/>
        </w:rPr>
        <w:t xml:space="preserve"> hiện có cuối kỳ ở HTX.</w:t>
      </w:r>
    </w:p>
    <w:p w:rsidR="007477B5" w:rsidRPr="006158D2" w:rsidRDefault="00F6039D">
      <w:pPr>
        <w:pStyle w:val="110"/>
        <w:spacing w:after="0" w:line="276" w:lineRule="auto"/>
        <w:ind w:firstLine="567"/>
        <w:contextualSpacing/>
        <w:jc w:val="both"/>
        <w:rPr>
          <w:rFonts w:ascii="Times New Roman" w:hAnsi="Times New Roman"/>
          <w:color w:val="auto"/>
          <w:sz w:val="28"/>
          <w:szCs w:val="28"/>
        </w:rPr>
      </w:pPr>
      <w:r w:rsidRPr="006158D2">
        <w:rPr>
          <w:rFonts w:ascii="Times New Roman" w:hAnsi="Times New Roman"/>
          <w:color w:val="auto"/>
          <w:sz w:val="28"/>
          <w:szCs w:val="28"/>
        </w:rPr>
        <w:t xml:space="preserve">Tài khoản 211 - Tài sản cố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có 4 tài khoản cấp 2: </w:t>
      </w:r>
    </w:p>
    <w:p w:rsidR="007477B5" w:rsidRPr="006158D2" w:rsidRDefault="00F6039D">
      <w:pPr>
        <w:spacing w:after="0" w:line="276" w:lineRule="auto"/>
        <w:ind w:firstLine="567"/>
        <w:contextualSpacing/>
        <w:rPr>
          <w:color w:val="auto"/>
          <w:sz w:val="28"/>
          <w:szCs w:val="28"/>
        </w:rPr>
      </w:pPr>
      <w:r w:rsidRPr="006158D2">
        <w:rPr>
          <w:i/>
          <w:iCs/>
          <w:color w:val="auto"/>
          <w:sz w:val="28"/>
          <w:szCs w:val="28"/>
        </w:rPr>
        <w:t>- Tài khoản 2111 - TSC</w:t>
      </w:r>
      <w:r w:rsidRPr="006158D2">
        <w:rPr>
          <w:rFonts w:hint="eastAsia"/>
          <w:i/>
          <w:iCs/>
          <w:color w:val="auto"/>
          <w:sz w:val="28"/>
          <w:szCs w:val="28"/>
        </w:rPr>
        <w:t>Đ</w:t>
      </w:r>
      <w:r w:rsidRPr="006158D2">
        <w:rPr>
          <w:i/>
          <w:iCs/>
          <w:color w:val="auto"/>
          <w:sz w:val="28"/>
          <w:szCs w:val="28"/>
        </w:rPr>
        <w:t xml:space="preserve"> hữu hình:</w:t>
      </w:r>
      <w:r w:rsidRPr="006158D2">
        <w:rPr>
          <w:color w:val="auto"/>
          <w:sz w:val="28"/>
          <w:szCs w:val="28"/>
        </w:rPr>
        <w:t xml:space="preserve"> Dùng </w:t>
      </w:r>
      <w:r w:rsidRPr="006158D2">
        <w:rPr>
          <w:rFonts w:hint="eastAsia"/>
          <w:color w:val="auto"/>
          <w:sz w:val="28"/>
          <w:szCs w:val="28"/>
        </w:rPr>
        <w:t>đ</w:t>
      </w:r>
      <w:r w:rsidRPr="006158D2">
        <w:rPr>
          <w:color w:val="auto"/>
          <w:sz w:val="28"/>
          <w:szCs w:val="28"/>
        </w:rPr>
        <w:t xml:space="preserve">ể phản ánh giá trị hiện có và tình hình biến </w:t>
      </w:r>
      <w:r w:rsidRPr="006158D2">
        <w:rPr>
          <w:rFonts w:hint="eastAsia"/>
          <w:color w:val="auto"/>
          <w:sz w:val="28"/>
          <w:szCs w:val="28"/>
        </w:rPr>
        <w:t>đ</w:t>
      </w:r>
      <w:r w:rsidRPr="006158D2">
        <w:rPr>
          <w:color w:val="auto"/>
          <w:sz w:val="28"/>
          <w:szCs w:val="28"/>
        </w:rPr>
        <w:t>ộng của toàn bộ TSC</w:t>
      </w:r>
      <w:r w:rsidRPr="006158D2">
        <w:rPr>
          <w:rFonts w:hint="eastAsia"/>
          <w:color w:val="auto"/>
          <w:sz w:val="28"/>
          <w:szCs w:val="28"/>
        </w:rPr>
        <w:t>Đ</w:t>
      </w:r>
      <w:r w:rsidRPr="006158D2">
        <w:rPr>
          <w:color w:val="auto"/>
          <w:sz w:val="28"/>
          <w:szCs w:val="28"/>
        </w:rPr>
        <w:t xml:space="preserve"> hữu hình thuộc quyền sở hữu của HTX theo nguyên giá. </w:t>
      </w:r>
    </w:p>
    <w:p w:rsidR="007477B5" w:rsidRPr="006158D2" w:rsidRDefault="00F6039D">
      <w:pPr>
        <w:spacing w:after="0" w:line="276" w:lineRule="auto"/>
        <w:ind w:firstLine="567"/>
        <w:contextualSpacing/>
        <w:rPr>
          <w:color w:val="auto"/>
          <w:sz w:val="28"/>
          <w:szCs w:val="28"/>
        </w:rPr>
      </w:pPr>
      <w:r w:rsidRPr="006158D2">
        <w:rPr>
          <w:color w:val="auto"/>
          <w:sz w:val="28"/>
          <w:szCs w:val="28"/>
        </w:rPr>
        <w:t>Tùy theo yêu cầu quản lý của HTX, TSC</w:t>
      </w:r>
      <w:r w:rsidRPr="006158D2">
        <w:rPr>
          <w:rFonts w:hint="eastAsia"/>
          <w:color w:val="auto"/>
          <w:sz w:val="28"/>
          <w:szCs w:val="28"/>
        </w:rPr>
        <w:t>Đ</w:t>
      </w:r>
      <w:r w:rsidRPr="006158D2">
        <w:rPr>
          <w:color w:val="auto"/>
          <w:sz w:val="28"/>
          <w:szCs w:val="28"/>
        </w:rPr>
        <w:t xml:space="preserve"> hữu hình có thể mở tài khoản chi tiết </w:t>
      </w:r>
      <w:r w:rsidRPr="006158D2">
        <w:rPr>
          <w:rFonts w:hint="eastAsia"/>
          <w:color w:val="auto"/>
          <w:sz w:val="28"/>
          <w:szCs w:val="28"/>
        </w:rPr>
        <w:t>đ</w:t>
      </w:r>
      <w:r w:rsidRPr="006158D2">
        <w:rPr>
          <w:color w:val="auto"/>
          <w:sz w:val="28"/>
          <w:szCs w:val="28"/>
        </w:rPr>
        <w:t>ể theo dõi chi tiết cho từng loại TSC</w:t>
      </w:r>
      <w:r w:rsidRPr="006158D2">
        <w:rPr>
          <w:rFonts w:hint="eastAsia"/>
          <w:color w:val="auto"/>
          <w:sz w:val="28"/>
          <w:szCs w:val="28"/>
        </w:rPr>
        <w:t>Đ</w:t>
      </w:r>
      <w:r w:rsidRPr="006158D2">
        <w:rPr>
          <w:color w:val="auto"/>
          <w:sz w:val="28"/>
          <w:szCs w:val="28"/>
        </w:rPr>
        <w:t xml:space="preserve"> hữu hình nh</w:t>
      </w:r>
      <w:r w:rsidRPr="006158D2">
        <w:rPr>
          <w:rFonts w:hint="eastAsia"/>
          <w:color w:val="auto"/>
          <w:sz w:val="28"/>
          <w:szCs w:val="28"/>
        </w:rPr>
        <w:t>ư</w:t>
      </w:r>
      <w:r w:rsidRPr="006158D2">
        <w:rPr>
          <w:color w:val="auto"/>
          <w:sz w:val="28"/>
          <w:szCs w:val="28"/>
        </w:rPr>
        <w:t xml:space="preserve"> nhà cửa, vật kiến trúc, máy móc, thiết bị, ph</w:t>
      </w:r>
      <w:r w:rsidRPr="006158D2">
        <w:rPr>
          <w:rFonts w:hint="eastAsia"/>
          <w:color w:val="auto"/>
          <w:sz w:val="28"/>
          <w:szCs w:val="28"/>
        </w:rPr>
        <w:t>ươ</w:t>
      </w:r>
      <w:r w:rsidRPr="006158D2">
        <w:rPr>
          <w:color w:val="auto"/>
          <w:sz w:val="28"/>
          <w:szCs w:val="28"/>
        </w:rPr>
        <w:t>ng tiện truyền tải, truyền dẫn, thiết bị dụng cụ quản lý, cây lâu n</w:t>
      </w:r>
      <w:r w:rsidRPr="006158D2">
        <w:rPr>
          <w:rFonts w:hint="eastAsia"/>
          <w:color w:val="auto"/>
          <w:sz w:val="28"/>
          <w:szCs w:val="28"/>
        </w:rPr>
        <w:t>ă</w:t>
      </w:r>
      <w:r w:rsidRPr="006158D2">
        <w:rPr>
          <w:color w:val="auto"/>
          <w:sz w:val="28"/>
          <w:szCs w:val="28"/>
        </w:rPr>
        <w:t>m, súc vật làm việc và cho sản phẩm, các TSC</w:t>
      </w:r>
      <w:r w:rsidRPr="006158D2">
        <w:rPr>
          <w:rFonts w:hint="eastAsia"/>
          <w:color w:val="auto"/>
          <w:sz w:val="28"/>
          <w:szCs w:val="28"/>
        </w:rPr>
        <w:t>Đ</w:t>
      </w:r>
      <w:r w:rsidRPr="006158D2">
        <w:rPr>
          <w:color w:val="auto"/>
          <w:sz w:val="28"/>
          <w:szCs w:val="28"/>
        </w:rPr>
        <w:t xml:space="preserve"> hữu hình khác.</w:t>
      </w:r>
    </w:p>
    <w:p w:rsidR="007477B5" w:rsidRPr="006158D2" w:rsidRDefault="00F6039D">
      <w:pPr>
        <w:spacing w:after="0" w:line="276" w:lineRule="auto"/>
        <w:ind w:firstLine="567"/>
        <w:contextualSpacing/>
        <w:rPr>
          <w:color w:val="auto"/>
          <w:sz w:val="28"/>
          <w:szCs w:val="28"/>
        </w:rPr>
      </w:pPr>
      <w:r w:rsidRPr="006158D2">
        <w:rPr>
          <w:i/>
          <w:iCs/>
          <w:color w:val="auto"/>
          <w:sz w:val="28"/>
          <w:szCs w:val="28"/>
        </w:rPr>
        <w:t>- Tài khoản 2113 - TSC</w:t>
      </w:r>
      <w:r w:rsidRPr="006158D2">
        <w:rPr>
          <w:rFonts w:hint="eastAsia"/>
          <w:i/>
          <w:iCs/>
          <w:color w:val="auto"/>
          <w:sz w:val="28"/>
          <w:szCs w:val="28"/>
        </w:rPr>
        <w:t>Đ</w:t>
      </w:r>
      <w:r w:rsidRPr="006158D2">
        <w:rPr>
          <w:i/>
          <w:iCs/>
          <w:color w:val="auto"/>
          <w:sz w:val="28"/>
          <w:szCs w:val="28"/>
        </w:rPr>
        <w:t xml:space="preserve"> vô hình</w:t>
      </w:r>
      <w:r w:rsidRPr="006158D2">
        <w:rPr>
          <w:iCs/>
          <w:color w:val="auto"/>
          <w:sz w:val="28"/>
          <w:szCs w:val="28"/>
        </w:rPr>
        <w:t xml:space="preserve">: Dùng </w:t>
      </w:r>
      <w:r w:rsidRPr="006158D2">
        <w:rPr>
          <w:rFonts w:hint="eastAsia"/>
          <w:iCs/>
          <w:color w:val="auto"/>
          <w:sz w:val="28"/>
          <w:szCs w:val="28"/>
        </w:rPr>
        <w:t>đ</w:t>
      </w:r>
      <w:r w:rsidRPr="006158D2">
        <w:rPr>
          <w:iCs/>
          <w:color w:val="auto"/>
          <w:sz w:val="28"/>
          <w:szCs w:val="28"/>
        </w:rPr>
        <w:t xml:space="preserve">ể phản ánh giá trị hiện có và tình hình biến </w:t>
      </w:r>
      <w:r w:rsidRPr="006158D2">
        <w:rPr>
          <w:rFonts w:hint="eastAsia"/>
          <w:iCs/>
          <w:color w:val="auto"/>
          <w:sz w:val="28"/>
          <w:szCs w:val="28"/>
        </w:rPr>
        <w:t>đ</w:t>
      </w:r>
      <w:r w:rsidRPr="006158D2">
        <w:rPr>
          <w:iCs/>
          <w:color w:val="auto"/>
          <w:sz w:val="28"/>
          <w:szCs w:val="28"/>
        </w:rPr>
        <w:t>ộng của toàn bộ TSC</w:t>
      </w:r>
      <w:r w:rsidRPr="006158D2">
        <w:rPr>
          <w:rFonts w:hint="eastAsia"/>
          <w:iCs/>
          <w:color w:val="auto"/>
          <w:sz w:val="28"/>
          <w:szCs w:val="28"/>
        </w:rPr>
        <w:t>Đ</w:t>
      </w:r>
      <w:r w:rsidRPr="006158D2">
        <w:rPr>
          <w:iCs/>
          <w:color w:val="auto"/>
          <w:sz w:val="28"/>
          <w:szCs w:val="28"/>
        </w:rPr>
        <w:t xml:space="preserve"> vô hình thuộc quyền sở hữu của HTX theo nguyên giá. </w:t>
      </w:r>
      <w:r w:rsidRPr="006158D2">
        <w:rPr>
          <w:color w:val="auto"/>
          <w:sz w:val="28"/>
          <w:szCs w:val="28"/>
        </w:rPr>
        <w:t>Tùy theo yêu cầu quản lý của HTX, TSC</w:t>
      </w:r>
      <w:r w:rsidRPr="006158D2">
        <w:rPr>
          <w:rFonts w:hint="eastAsia"/>
          <w:color w:val="auto"/>
          <w:sz w:val="28"/>
          <w:szCs w:val="28"/>
        </w:rPr>
        <w:t>Đ</w:t>
      </w:r>
      <w:r w:rsidRPr="006158D2">
        <w:rPr>
          <w:color w:val="auto"/>
          <w:sz w:val="28"/>
          <w:szCs w:val="28"/>
        </w:rPr>
        <w:t xml:space="preserve"> vô hình có thể mở tài khoản chi tiết </w:t>
      </w:r>
      <w:r w:rsidRPr="006158D2">
        <w:rPr>
          <w:rFonts w:hint="eastAsia"/>
          <w:color w:val="auto"/>
          <w:sz w:val="28"/>
          <w:szCs w:val="28"/>
        </w:rPr>
        <w:t>đ</w:t>
      </w:r>
      <w:r w:rsidRPr="006158D2">
        <w:rPr>
          <w:color w:val="auto"/>
          <w:sz w:val="28"/>
          <w:szCs w:val="28"/>
        </w:rPr>
        <w:t xml:space="preserve">ể theo dõi cho từng loại tài sản cố </w:t>
      </w:r>
      <w:r w:rsidRPr="006158D2">
        <w:rPr>
          <w:rFonts w:hint="eastAsia"/>
          <w:color w:val="auto"/>
          <w:sz w:val="28"/>
          <w:szCs w:val="28"/>
        </w:rPr>
        <w:t>đ</w:t>
      </w:r>
      <w:r w:rsidRPr="006158D2">
        <w:rPr>
          <w:color w:val="auto"/>
          <w:sz w:val="28"/>
          <w:szCs w:val="28"/>
        </w:rPr>
        <w:t>ịnh vô hình nh</w:t>
      </w:r>
      <w:r w:rsidRPr="006158D2">
        <w:rPr>
          <w:rFonts w:hint="eastAsia"/>
          <w:color w:val="auto"/>
          <w:sz w:val="28"/>
          <w:szCs w:val="28"/>
        </w:rPr>
        <w:t>ư</w:t>
      </w:r>
      <w:r w:rsidRPr="006158D2">
        <w:rPr>
          <w:color w:val="auto"/>
          <w:sz w:val="28"/>
          <w:szCs w:val="28"/>
        </w:rPr>
        <w:t xml:space="preserve"> Quyền phát hành; Bản quyền, bằng sáng chế; Nhãn hiệu hàng hoá; Phần mềm máy tính; Giấy phép và giấy phép nh</w:t>
      </w:r>
      <w:r w:rsidRPr="006158D2">
        <w:rPr>
          <w:rFonts w:hint="eastAsia"/>
          <w:color w:val="auto"/>
          <w:sz w:val="28"/>
          <w:szCs w:val="28"/>
        </w:rPr>
        <w:t>ư</w:t>
      </w:r>
      <w:r w:rsidRPr="006158D2">
        <w:rPr>
          <w:color w:val="auto"/>
          <w:sz w:val="28"/>
          <w:szCs w:val="28"/>
        </w:rPr>
        <w:t>ợng quyền; TSC</w:t>
      </w:r>
      <w:r w:rsidRPr="006158D2">
        <w:rPr>
          <w:rFonts w:hint="eastAsia"/>
          <w:color w:val="auto"/>
          <w:sz w:val="28"/>
          <w:szCs w:val="28"/>
        </w:rPr>
        <w:t>Đ</w:t>
      </w:r>
      <w:r w:rsidRPr="006158D2">
        <w:rPr>
          <w:color w:val="auto"/>
          <w:sz w:val="28"/>
          <w:szCs w:val="28"/>
        </w:rPr>
        <w:t xml:space="preserve"> vô hình khác.</w:t>
      </w:r>
    </w:p>
    <w:p w:rsidR="007477B5" w:rsidRPr="006158D2" w:rsidRDefault="00F6039D">
      <w:pPr>
        <w:spacing w:after="0" w:line="276" w:lineRule="auto"/>
        <w:ind w:firstLine="567"/>
        <w:contextualSpacing/>
        <w:rPr>
          <w:color w:val="auto"/>
        </w:rPr>
      </w:pPr>
      <w:r w:rsidRPr="006158D2">
        <w:rPr>
          <w:i/>
          <w:iCs/>
          <w:color w:val="auto"/>
          <w:sz w:val="28"/>
          <w:szCs w:val="28"/>
        </w:rPr>
        <w:t>- Tài khoản 2114 - TSC</w:t>
      </w:r>
      <w:r w:rsidRPr="006158D2">
        <w:rPr>
          <w:rFonts w:hint="eastAsia"/>
          <w:i/>
          <w:iCs/>
          <w:color w:val="auto"/>
          <w:sz w:val="28"/>
          <w:szCs w:val="28"/>
        </w:rPr>
        <w:t>Đ</w:t>
      </w:r>
      <w:r w:rsidRPr="006158D2">
        <w:rPr>
          <w:i/>
          <w:iCs/>
          <w:color w:val="auto"/>
          <w:sz w:val="28"/>
          <w:szCs w:val="28"/>
        </w:rPr>
        <w:t xml:space="preserve"> thuê tài chính</w:t>
      </w:r>
      <w:r w:rsidRPr="006158D2">
        <w:rPr>
          <w:iCs/>
          <w:color w:val="auto"/>
          <w:sz w:val="28"/>
          <w:szCs w:val="28"/>
        </w:rPr>
        <w:t xml:space="preserve">: </w:t>
      </w:r>
      <w:r w:rsidRPr="006158D2">
        <w:rPr>
          <w:color w:val="auto"/>
          <w:sz w:val="28"/>
          <w:szCs w:val="28"/>
        </w:rPr>
        <w:t xml:space="preserve">Dùng </w:t>
      </w:r>
      <w:r w:rsidRPr="006158D2">
        <w:rPr>
          <w:rFonts w:hint="eastAsia"/>
          <w:color w:val="auto"/>
          <w:sz w:val="28"/>
          <w:szCs w:val="28"/>
        </w:rPr>
        <w:t>đ</w:t>
      </w:r>
      <w:r w:rsidRPr="006158D2">
        <w:rPr>
          <w:color w:val="auto"/>
          <w:sz w:val="28"/>
          <w:szCs w:val="28"/>
        </w:rPr>
        <w:t>ể phản ánh nguyên giá TSC</w:t>
      </w:r>
      <w:r w:rsidRPr="006158D2">
        <w:rPr>
          <w:rFonts w:hint="eastAsia"/>
          <w:color w:val="auto"/>
          <w:sz w:val="28"/>
          <w:szCs w:val="28"/>
        </w:rPr>
        <w:t>Đ</w:t>
      </w:r>
      <w:r w:rsidRPr="006158D2">
        <w:rPr>
          <w:color w:val="auto"/>
          <w:sz w:val="28"/>
          <w:szCs w:val="28"/>
        </w:rPr>
        <w:t xml:space="preserve"> HTX </w:t>
      </w:r>
      <w:r w:rsidRPr="006158D2">
        <w:rPr>
          <w:rFonts w:hint="eastAsia"/>
          <w:color w:val="auto"/>
          <w:sz w:val="28"/>
          <w:szCs w:val="28"/>
        </w:rPr>
        <w:t>đ</w:t>
      </w:r>
      <w:r w:rsidRPr="006158D2">
        <w:rPr>
          <w:color w:val="auto"/>
          <w:sz w:val="28"/>
          <w:szCs w:val="28"/>
        </w:rPr>
        <w:t>i thuê dài hạn theo ph</w:t>
      </w:r>
      <w:r w:rsidRPr="006158D2">
        <w:rPr>
          <w:rFonts w:hint="eastAsia"/>
          <w:color w:val="auto"/>
          <w:sz w:val="28"/>
          <w:szCs w:val="28"/>
        </w:rPr>
        <w:t>ươ</w:t>
      </w:r>
      <w:r w:rsidRPr="006158D2">
        <w:rPr>
          <w:color w:val="auto"/>
          <w:sz w:val="28"/>
          <w:szCs w:val="28"/>
        </w:rPr>
        <w:t>ng thức thuê tài chính</w:t>
      </w:r>
      <w:r w:rsidRPr="006158D2">
        <w:rPr>
          <w:color w:val="auto"/>
        </w:rPr>
        <w:t>.</w:t>
      </w:r>
    </w:p>
    <w:p w:rsidR="007477B5" w:rsidRPr="006158D2" w:rsidRDefault="00F6039D">
      <w:pPr>
        <w:spacing w:after="0" w:line="276" w:lineRule="auto"/>
        <w:ind w:firstLine="567"/>
        <w:contextualSpacing/>
        <w:rPr>
          <w:color w:val="auto"/>
          <w:sz w:val="28"/>
          <w:szCs w:val="28"/>
          <w:lang w:val="it-IT"/>
        </w:rPr>
      </w:pPr>
      <w:r w:rsidRPr="006158D2">
        <w:rPr>
          <w:i/>
          <w:iCs/>
          <w:color w:val="auto"/>
          <w:sz w:val="28"/>
          <w:szCs w:val="28"/>
        </w:rPr>
        <w:t xml:space="preserve">- Tài khoản 2117 - Bất </w:t>
      </w:r>
      <w:r w:rsidRPr="006158D2">
        <w:rPr>
          <w:rFonts w:hint="eastAsia"/>
          <w:i/>
          <w:iCs/>
          <w:color w:val="auto"/>
          <w:sz w:val="28"/>
          <w:szCs w:val="28"/>
        </w:rPr>
        <w:t>đ</w:t>
      </w:r>
      <w:r w:rsidRPr="006158D2">
        <w:rPr>
          <w:i/>
          <w:iCs/>
          <w:color w:val="auto"/>
          <w:sz w:val="28"/>
          <w:szCs w:val="28"/>
        </w:rPr>
        <w:t xml:space="preserve">ộng sản </w:t>
      </w:r>
      <w:r w:rsidRPr="006158D2">
        <w:rPr>
          <w:rFonts w:hint="eastAsia"/>
          <w:i/>
          <w:iCs/>
          <w:color w:val="auto"/>
          <w:sz w:val="28"/>
          <w:szCs w:val="28"/>
        </w:rPr>
        <w:t>đ</w:t>
      </w:r>
      <w:r w:rsidRPr="006158D2">
        <w:rPr>
          <w:i/>
          <w:iCs/>
          <w:color w:val="auto"/>
          <w:sz w:val="28"/>
          <w:szCs w:val="28"/>
        </w:rPr>
        <w:t>ầu t</w:t>
      </w:r>
      <w:r w:rsidRPr="006158D2">
        <w:rPr>
          <w:rFonts w:hint="eastAsia"/>
          <w:i/>
          <w:iCs/>
          <w:color w:val="auto"/>
          <w:sz w:val="28"/>
          <w:szCs w:val="28"/>
        </w:rPr>
        <w:t>ư</w:t>
      </w:r>
      <w:r w:rsidRPr="006158D2">
        <w:rPr>
          <w:iCs/>
          <w:color w:val="auto"/>
          <w:sz w:val="28"/>
          <w:szCs w:val="28"/>
        </w:rPr>
        <w:t xml:space="preserve">: </w:t>
      </w:r>
      <w:r w:rsidRPr="006158D2">
        <w:rPr>
          <w:color w:val="auto"/>
          <w:sz w:val="28"/>
          <w:szCs w:val="28"/>
          <w:lang w:val="it-IT"/>
        </w:rPr>
        <w:t xml:space="preserve">Dùng </w:t>
      </w:r>
      <w:r w:rsidRPr="006158D2">
        <w:rPr>
          <w:rFonts w:hint="eastAsia"/>
          <w:color w:val="auto"/>
          <w:sz w:val="28"/>
          <w:szCs w:val="28"/>
          <w:lang w:val="it-IT"/>
        </w:rPr>
        <w:t>đ</w:t>
      </w:r>
      <w:r w:rsidRPr="006158D2">
        <w:rPr>
          <w:color w:val="auto"/>
          <w:sz w:val="28"/>
          <w:szCs w:val="28"/>
          <w:lang w:val="it-IT"/>
        </w:rPr>
        <w:t xml:space="preserve">ể phản </w:t>
      </w:r>
      <w:r w:rsidRPr="006158D2">
        <w:rPr>
          <w:rFonts w:hint="eastAsia"/>
          <w:color w:val="auto"/>
          <w:sz w:val="28"/>
          <w:szCs w:val="28"/>
          <w:lang w:val="it-IT"/>
        </w:rPr>
        <w:t>á</w:t>
      </w:r>
      <w:r w:rsidRPr="006158D2">
        <w:rPr>
          <w:color w:val="auto"/>
          <w:sz w:val="28"/>
          <w:szCs w:val="28"/>
          <w:lang w:val="it-IT"/>
        </w:rPr>
        <w:t>nh nguyên giá B</w:t>
      </w:r>
      <w:r w:rsidRPr="006158D2">
        <w:rPr>
          <w:rFonts w:hint="eastAsia"/>
          <w:color w:val="auto"/>
          <w:sz w:val="28"/>
          <w:szCs w:val="28"/>
          <w:lang w:val="it-IT"/>
        </w:rPr>
        <w:t>Đ</w:t>
      </w:r>
      <w:r w:rsidRPr="006158D2">
        <w:rPr>
          <w:color w:val="auto"/>
          <w:sz w:val="28"/>
          <w:szCs w:val="28"/>
          <w:lang w:val="it-IT"/>
        </w:rPr>
        <w:t>S</w:t>
      </w:r>
      <w:r w:rsidRPr="006158D2">
        <w:rPr>
          <w:rFonts w:hint="eastAsia"/>
          <w:color w:val="auto"/>
          <w:sz w:val="28"/>
          <w:szCs w:val="28"/>
          <w:lang w:val="it-IT"/>
        </w:rPr>
        <w:t>Đ</w:t>
      </w:r>
      <w:r w:rsidRPr="006158D2">
        <w:rPr>
          <w:color w:val="auto"/>
          <w:sz w:val="28"/>
          <w:szCs w:val="28"/>
          <w:lang w:val="it-IT"/>
        </w:rPr>
        <w:t>T của HTX.</w:t>
      </w:r>
    </w:p>
    <w:p w:rsidR="007477B5" w:rsidRPr="006158D2" w:rsidRDefault="00F6039D">
      <w:pPr>
        <w:pStyle w:val="11chucdanhnguoiky-co11CharCharChar"/>
        <w:spacing w:after="0" w:line="276" w:lineRule="auto"/>
        <w:ind w:firstLine="567"/>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3.1. Kế toán t</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ng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bCs/>
          <w:color w:val="auto"/>
          <w:sz w:val="28"/>
          <w:szCs w:val="28"/>
          <w:lang w:val="it-IT"/>
        </w:rPr>
        <w:t>a)</w:t>
      </w:r>
      <w:r w:rsidRPr="006158D2">
        <w:rPr>
          <w:rFonts w:ascii="Times New Roman" w:hAnsi="Times New Roman"/>
          <w:color w:val="auto"/>
          <w:sz w:val="28"/>
          <w:szCs w:val="28"/>
          <w:lang w:val="it-IT"/>
        </w:rPr>
        <w:t xml:space="preserve">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hợp nhận vốn góp của thành viên bằng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vô hình ghi: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(theo giá thỏa thuận)</w:t>
      </w:r>
    </w:p>
    <w:p w:rsidR="007477B5" w:rsidRPr="006158D2" w:rsidRDefault="00F6039D">
      <w:pPr>
        <w:pStyle w:val="cChar"/>
        <w:tabs>
          <w:tab w:val="left" w:pos="1080"/>
        </w:tabs>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 xml:space="preserve">Có TK 411 - Vốn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ầu t</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 xml:space="preserve"> của chủ sở hữu.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bCs/>
          <w:color w:val="auto"/>
          <w:sz w:val="28"/>
          <w:szCs w:val="28"/>
          <w:lang w:val="it-IT"/>
        </w:rPr>
        <w:t>b) Tr</w:t>
      </w:r>
      <w:r w:rsidRPr="006158D2">
        <w:rPr>
          <w:rFonts w:ascii="Times New Roman" w:hAnsi="Times New Roman" w:hint="eastAsia"/>
          <w:bCs/>
          <w:color w:val="auto"/>
          <w:sz w:val="28"/>
          <w:szCs w:val="28"/>
          <w:lang w:val="it-IT"/>
        </w:rPr>
        <w:t>ư</w:t>
      </w:r>
      <w:r w:rsidRPr="006158D2">
        <w:rPr>
          <w:rFonts w:ascii="Times New Roman" w:hAnsi="Times New Roman"/>
          <w:bCs/>
          <w:color w:val="auto"/>
          <w:sz w:val="28"/>
          <w:szCs w:val="28"/>
          <w:lang w:val="it-IT"/>
        </w:rPr>
        <w:t>ờng hợp</w:t>
      </w:r>
      <w:r w:rsidRPr="006158D2">
        <w:rPr>
          <w:rFonts w:ascii="Times New Roman" w:hAnsi="Times New Roman"/>
          <w:color w:val="auto"/>
          <w:sz w:val="28"/>
          <w:szCs w:val="28"/>
          <w:lang w:val="it-IT"/>
        </w:rPr>
        <w:t xml:space="preserve">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mua sắm:</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ờng hợp thuế GTGT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ầu vào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khấu trừ,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 xml:space="preserve">n cứ các chứng từ có liên quan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ến việc mua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(giá mua ch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a có thuế GTGT)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133 - Thuế GTGT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khấu trừ (số thuế GTGT đầu vào)</w:t>
      </w:r>
    </w:p>
    <w:p w:rsidR="007477B5" w:rsidRPr="006158D2" w:rsidRDefault="00F6039D">
      <w:pPr>
        <w:pStyle w:val="cChar"/>
        <w:tabs>
          <w:tab w:val="left" w:pos="1080"/>
        </w:tabs>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các TK 111, 112, 331, 341...</w:t>
      </w:r>
    </w:p>
    <w:p w:rsidR="007477B5" w:rsidRPr="006158D2" w:rsidRDefault="00F6039D">
      <w:pPr>
        <w:pStyle w:val="cChar"/>
        <w:spacing w:before="0" w:after="0" w:line="276" w:lineRule="auto"/>
        <w:ind w:left="0" w:firstLine="567"/>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 xml:space="preserve">- Nếu thuế GTGT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ầu vào không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ợc khấu trừ thì nguyên giá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bao gồm cả thuế GTGT.</w:t>
      </w:r>
    </w:p>
    <w:p w:rsidR="007477B5" w:rsidRPr="006158D2" w:rsidRDefault="00F6039D">
      <w:pPr>
        <w:pStyle w:val="cChar"/>
        <w:spacing w:before="0" w:after="0" w:line="276" w:lineRule="auto"/>
        <w:ind w:left="0" w:firstLine="567"/>
        <w:contextualSpacing/>
        <w:rPr>
          <w:rFonts w:ascii="Times New Roman" w:hAnsi="Times New Roman"/>
          <w:i w:val="0"/>
          <w:color w:val="auto"/>
          <w:sz w:val="28"/>
          <w:szCs w:val="28"/>
          <w:lang w:val="it-IT"/>
        </w:rPr>
      </w:pPr>
      <w:r w:rsidRPr="006158D2">
        <w:rPr>
          <w:rFonts w:ascii="Times New Roman" w:hAnsi="Times New Roman"/>
          <w:bCs/>
          <w:i w:val="0"/>
          <w:color w:val="auto"/>
          <w:sz w:val="28"/>
          <w:szCs w:val="28"/>
          <w:lang w:val="it-IT"/>
        </w:rPr>
        <w:t xml:space="preserve">c) </w:t>
      </w:r>
      <w:r w:rsidRPr="006158D2">
        <w:rPr>
          <w:rFonts w:ascii="Times New Roman" w:hAnsi="Times New Roman"/>
          <w:i w:val="0"/>
          <w:color w:val="auto"/>
          <w:sz w:val="28"/>
          <w:szCs w:val="28"/>
          <w:lang w:val="it-IT"/>
        </w:rPr>
        <w:t>Tr</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ờng hợp mua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hữu hình,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vô hình theo ph</w:t>
      </w:r>
      <w:r w:rsidRPr="006158D2">
        <w:rPr>
          <w:rFonts w:ascii="Times New Roman" w:hAnsi="Times New Roman" w:hint="eastAsia"/>
          <w:i w:val="0"/>
          <w:color w:val="auto"/>
          <w:sz w:val="28"/>
          <w:szCs w:val="28"/>
          <w:lang w:val="it-IT"/>
        </w:rPr>
        <w:t>ươ</w:t>
      </w:r>
      <w:r w:rsidRPr="006158D2">
        <w:rPr>
          <w:rFonts w:ascii="Times New Roman" w:hAnsi="Times New Roman"/>
          <w:i w:val="0"/>
          <w:color w:val="auto"/>
          <w:sz w:val="28"/>
          <w:szCs w:val="28"/>
          <w:lang w:val="it-IT"/>
        </w:rPr>
        <w:t xml:space="preserve">ng thức trả chậm, trả góp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a về sử dụng ngay cho SXKD:</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Phản ánh t</w:t>
      </w:r>
      <w:r w:rsidRPr="006158D2">
        <w:rPr>
          <w:rFonts w:hint="eastAsia"/>
          <w:color w:val="auto"/>
          <w:sz w:val="28"/>
          <w:szCs w:val="28"/>
          <w:lang w:val="it-IT"/>
        </w:rPr>
        <w:t>ă</w:t>
      </w:r>
      <w:r w:rsidRPr="006158D2">
        <w:rPr>
          <w:color w:val="auto"/>
          <w:sz w:val="28"/>
          <w:szCs w:val="28"/>
          <w:lang w:val="it-IT"/>
        </w:rPr>
        <w:t>ng TSC</w:t>
      </w:r>
      <w:r w:rsidRPr="006158D2">
        <w:rPr>
          <w:rFonts w:hint="eastAsia"/>
          <w:color w:val="auto"/>
          <w:sz w:val="28"/>
          <w:szCs w:val="28"/>
          <w:lang w:val="it-IT"/>
        </w:rPr>
        <w:t>Đ</w:t>
      </w:r>
      <w:r w:rsidRPr="006158D2">
        <w:rPr>
          <w:color w:val="auto"/>
          <w:sz w:val="28"/>
          <w:szCs w:val="28"/>
          <w:lang w:val="it-IT"/>
        </w:rPr>
        <w:t>, ghi:</w:t>
      </w:r>
    </w:p>
    <w:p w:rsidR="007477B5" w:rsidRPr="006158D2" w:rsidRDefault="00F6039D">
      <w:pPr>
        <w:pStyle w:val="nChar"/>
        <w:spacing w:before="0" w:after="0" w:line="276" w:lineRule="auto"/>
        <w:ind w:left="0" w:firstLine="567"/>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(nguyên giá - ghi theo giá mua trả tiền ngay)</w:t>
      </w:r>
    </w:p>
    <w:p w:rsidR="007477B5" w:rsidRPr="006158D2" w:rsidRDefault="00F6039D">
      <w:pPr>
        <w:pStyle w:val="nChar"/>
        <w:spacing w:before="0" w:after="0" w:line="276" w:lineRule="auto"/>
        <w:ind w:left="1985" w:hanging="141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lastRenderedPageBreak/>
        <w:t xml:space="preserve">Nợ TK 133 - Thuế GTGT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khấu trừ (nếu có)</w:t>
      </w:r>
    </w:p>
    <w:p w:rsidR="007477B5" w:rsidRPr="006158D2" w:rsidRDefault="00F6039D">
      <w:pPr>
        <w:pStyle w:val="nChar"/>
        <w:tabs>
          <w:tab w:val="left" w:pos="540"/>
        </w:tabs>
        <w:spacing w:before="0" w:after="0" w:line="276" w:lineRule="auto"/>
        <w:ind w:left="1985" w:hanging="1418"/>
        <w:contextualSpacing/>
        <w:rPr>
          <w:rFonts w:ascii="Times New Roman" w:hAnsi="Times New Roman"/>
          <w:b/>
          <w:bCs/>
          <w:color w:val="auto"/>
          <w:sz w:val="28"/>
          <w:szCs w:val="28"/>
          <w:u w:val="single"/>
          <w:lang w:val="it-IT"/>
        </w:rPr>
      </w:pPr>
      <w:r w:rsidRPr="006158D2">
        <w:rPr>
          <w:rFonts w:ascii="Times New Roman" w:hAnsi="Times New Roman"/>
          <w:color w:val="auto"/>
          <w:sz w:val="28"/>
          <w:szCs w:val="28"/>
          <w:lang w:val="it-IT"/>
        </w:rPr>
        <w:t xml:space="preserve">Nợ TK 242 - Tài sản khác </w:t>
      </w:r>
      <w:r w:rsidRPr="006158D2">
        <w:rPr>
          <w:rFonts w:ascii="Times New Roman" w:hAnsi="Times New Roman"/>
          <w:color w:val="auto"/>
          <w:sz w:val="28"/>
          <w:szCs w:val="28"/>
        </w:rPr>
        <w:sym w:font="Symbol" w:char="F05B"/>
      </w:r>
      <w:r w:rsidRPr="006158D2">
        <w:rPr>
          <w:rFonts w:ascii="Times New Roman" w:hAnsi="Times New Roman"/>
          <w:color w:val="auto"/>
          <w:sz w:val="28"/>
          <w:szCs w:val="28"/>
          <w:lang w:val="it-IT"/>
        </w:rPr>
        <w:t>(Phần lãi trả chậm là số chênh lệch giữa tổng số tiền phải thanh toán trừ giá mua trả tiền ngay và t</w:t>
      </w:r>
      <w:r w:rsidRPr="006158D2">
        <w:rPr>
          <w:rFonts w:ascii="Times New Roman" w:hAnsi="Times New Roman"/>
          <w:bCs/>
          <w:color w:val="auto"/>
          <w:sz w:val="28"/>
          <w:szCs w:val="28"/>
          <w:lang w:val="it-IT"/>
        </w:rPr>
        <w:t>huế GTGT (nếu có)</w:t>
      </w:r>
      <w:r w:rsidRPr="006158D2">
        <w:rPr>
          <w:rFonts w:ascii="Times New Roman" w:hAnsi="Times New Roman"/>
          <w:bCs/>
          <w:color w:val="auto"/>
          <w:sz w:val="28"/>
          <w:szCs w:val="28"/>
        </w:rPr>
        <w:sym w:font="Symbol" w:char="F05D"/>
      </w:r>
      <w:r w:rsidRPr="006158D2">
        <w:rPr>
          <w:rFonts w:ascii="Times New Roman" w:hAnsi="Times New Roman"/>
          <w:bCs/>
          <w:color w:val="auto"/>
          <w:sz w:val="28"/>
          <w:szCs w:val="28"/>
        </w:rPr>
        <w:t xml:space="preserve"> (2421)</w:t>
      </w:r>
    </w:p>
    <w:p w:rsidR="007477B5" w:rsidRPr="006158D2" w:rsidRDefault="00F6039D">
      <w:pPr>
        <w:pStyle w:val="cChar"/>
        <w:tabs>
          <w:tab w:val="left" w:pos="1080"/>
        </w:tabs>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các TK 111, 112 (Số tiền đã trả khi nhận tài sản)</w:t>
      </w:r>
    </w:p>
    <w:p w:rsidR="007477B5" w:rsidRPr="006158D2" w:rsidRDefault="00F6039D">
      <w:pPr>
        <w:pStyle w:val="cChar"/>
        <w:tabs>
          <w:tab w:val="left" w:pos="1080"/>
        </w:tabs>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331 - Phải trả người bán (Số tiền còn nợ).</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ịnh kỳ, thanh toán tiền cho ng</w:t>
      </w:r>
      <w:r w:rsidRPr="006158D2">
        <w:rPr>
          <w:rFonts w:hint="eastAsia"/>
          <w:color w:val="auto"/>
          <w:sz w:val="28"/>
          <w:szCs w:val="28"/>
          <w:lang w:val="it-IT"/>
        </w:rPr>
        <w:t>ư</w:t>
      </w:r>
      <w:r w:rsidRPr="006158D2">
        <w:rPr>
          <w:color w:val="auto"/>
          <w:sz w:val="28"/>
          <w:szCs w:val="28"/>
          <w:lang w:val="it-IT"/>
        </w:rPr>
        <w:t>ời bán,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Nợ TK 331 - Phải trả cho ng</w:t>
      </w:r>
      <w:r w:rsidRPr="006158D2">
        <w:rPr>
          <w:rFonts w:hint="eastAsia"/>
          <w:color w:val="auto"/>
          <w:sz w:val="28"/>
          <w:szCs w:val="28"/>
          <w:lang w:val="it-IT"/>
        </w:rPr>
        <w:t>ư</w:t>
      </w:r>
      <w:r w:rsidRPr="006158D2">
        <w:rPr>
          <w:color w:val="auto"/>
          <w:sz w:val="28"/>
          <w:szCs w:val="28"/>
          <w:lang w:val="it-IT"/>
        </w:rPr>
        <w:t>ời bán</w:t>
      </w:r>
    </w:p>
    <w:p w:rsidR="007477B5" w:rsidRPr="006158D2" w:rsidRDefault="00F6039D">
      <w:pPr>
        <w:pStyle w:val="nChar"/>
        <w:tabs>
          <w:tab w:val="left" w:pos="1560"/>
        </w:tabs>
        <w:spacing w:before="0" w:after="0" w:line="276" w:lineRule="auto"/>
        <w:ind w:leftChars="400" w:left="3544" w:hangingChars="880" w:hanging="2464"/>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Có các TK 111, 112 (số phải trả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ịnh kỳ bao gồm cả giá gốc và lãi trả chậm, trả góp phải trả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kỳ).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 xml:space="preserve">ịnh kỳ, số lãi trả chậm, trả góp phải trả </w:t>
      </w:r>
      <w:r w:rsidRPr="006158D2">
        <w:rPr>
          <w:rFonts w:hint="eastAsia"/>
          <w:color w:val="auto"/>
          <w:sz w:val="28"/>
          <w:szCs w:val="28"/>
          <w:lang w:val="it-IT"/>
        </w:rPr>
        <w:t>đư</w:t>
      </w:r>
      <w:r w:rsidRPr="006158D2">
        <w:rPr>
          <w:color w:val="auto"/>
          <w:sz w:val="28"/>
          <w:szCs w:val="28"/>
          <w:lang w:val="it-IT"/>
        </w:rPr>
        <w:t>ợc phân bổ vào chi phí khác của từng kỳ,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khác</w:t>
      </w:r>
    </w:p>
    <w:p w:rsidR="007477B5" w:rsidRPr="006158D2" w:rsidRDefault="00F6039D">
      <w:pPr>
        <w:pStyle w:val="cChar"/>
        <w:tabs>
          <w:tab w:val="left" w:pos="1080"/>
        </w:tabs>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242 - Tài sản khác (2421).</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d) Tr</w:t>
      </w:r>
      <w:r w:rsidRPr="006158D2">
        <w:rPr>
          <w:rFonts w:hint="eastAsia"/>
          <w:color w:val="auto"/>
          <w:sz w:val="28"/>
          <w:szCs w:val="28"/>
          <w:lang w:val="it-IT"/>
        </w:rPr>
        <w:t>ư</w:t>
      </w:r>
      <w:r w:rsidRPr="006158D2">
        <w:rPr>
          <w:color w:val="auto"/>
          <w:sz w:val="28"/>
          <w:szCs w:val="28"/>
          <w:lang w:val="it-IT"/>
        </w:rPr>
        <w:t xml:space="preserve">ờng hợp HTX </w:t>
      </w:r>
      <w:r w:rsidRPr="006158D2">
        <w:rPr>
          <w:rFonts w:hint="eastAsia"/>
          <w:color w:val="auto"/>
          <w:sz w:val="28"/>
          <w:szCs w:val="28"/>
          <w:lang w:val="it-IT"/>
        </w:rPr>
        <w:t>đư</w:t>
      </w:r>
      <w:r w:rsidRPr="006158D2">
        <w:rPr>
          <w:color w:val="auto"/>
          <w:sz w:val="28"/>
          <w:szCs w:val="28"/>
          <w:lang w:val="it-IT"/>
        </w:rPr>
        <w:t>ợc tài trợ, biếu, tặng TSC</w:t>
      </w:r>
      <w:r w:rsidRPr="006158D2">
        <w:rPr>
          <w:rFonts w:hint="eastAsia"/>
          <w:color w:val="auto"/>
          <w:sz w:val="28"/>
          <w:szCs w:val="28"/>
          <w:lang w:val="it-IT"/>
        </w:rPr>
        <w:t>Đ</w:t>
      </w:r>
      <w:r w:rsidRPr="006158D2">
        <w:rPr>
          <w:color w:val="auto"/>
          <w:sz w:val="28"/>
          <w:szCs w:val="28"/>
          <w:lang w:val="it-IT"/>
        </w:rPr>
        <w:t xml:space="preserve"> hữu hình, TSC</w:t>
      </w:r>
      <w:r w:rsidRPr="006158D2">
        <w:rPr>
          <w:rFonts w:hint="eastAsia"/>
          <w:color w:val="auto"/>
          <w:sz w:val="28"/>
          <w:szCs w:val="28"/>
          <w:lang w:val="it-IT"/>
        </w:rPr>
        <w:t>Đ</w:t>
      </w:r>
      <w:r w:rsidRPr="006158D2">
        <w:rPr>
          <w:color w:val="auto"/>
          <w:sz w:val="28"/>
          <w:szCs w:val="28"/>
          <w:lang w:val="it-IT"/>
        </w:rPr>
        <w:t xml:space="preserve"> vô hình </w:t>
      </w:r>
      <w:r w:rsidRPr="006158D2">
        <w:rPr>
          <w:rFonts w:hint="eastAsia"/>
          <w:color w:val="auto"/>
          <w:sz w:val="28"/>
          <w:szCs w:val="28"/>
          <w:lang w:val="it-IT"/>
        </w:rPr>
        <w:t>đư</w:t>
      </w:r>
      <w:r w:rsidRPr="006158D2">
        <w:rPr>
          <w:color w:val="auto"/>
          <w:sz w:val="28"/>
          <w:szCs w:val="28"/>
          <w:lang w:val="it-IT"/>
        </w:rPr>
        <w:t>a vào sử dụng ngay cho SXKD,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211 - TSC</w:t>
      </w:r>
      <w:r w:rsidRPr="006158D2">
        <w:rPr>
          <w:rFonts w:hint="eastAsia"/>
          <w:color w:val="auto"/>
          <w:sz w:val="28"/>
          <w:szCs w:val="28"/>
          <w:lang w:val="it-IT"/>
        </w:rPr>
        <w:t>Đ</w:t>
      </w:r>
      <w:r w:rsidRPr="006158D2">
        <w:rPr>
          <w:color w:val="auto"/>
          <w:sz w:val="28"/>
          <w:szCs w:val="28"/>
          <w:lang w:val="it-IT"/>
        </w:rPr>
        <w:t xml:space="preserve"> (2111, 2113)</w:t>
      </w:r>
    </w:p>
    <w:p w:rsidR="007477B5" w:rsidRPr="006158D2" w:rsidRDefault="00F6039D">
      <w:pPr>
        <w:pStyle w:val="cChar"/>
        <w:tabs>
          <w:tab w:val="left" w:pos="1080"/>
        </w:tabs>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558 - Thu nhập khác.</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Các chi phí khác liên quan trực tiếp </w:t>
      </w:r>
      <w:r w:rsidRPr="006158D2">
        <w:rPr>
          <w:rFonts w:hint="eastAsia"/>
          <w:color w:val="auto"/>
          <w:sz w:val="28"/>
          <w:szCs w:val="28"/>
          <w:lang w:val="it-IT"/>
        </w:rPr>
        <w:t>đ</w:t>
      </w:r>
      <w:r w:rsidRPr="006158D2">
        <w:rPr>
          <w:color w:val="auto"/>
          <w:sz w:val="28"/>
          <w:szCs w:val="28"/>
          <w:lang w:val="it-IT"/>
        </w:rPr>
        <w:t>ến TSC</w:t>
      </w:r>
      <w:r w:rsidRPr="006158D2">
        <w:rPr>
          <w:rFonts w:hint="eastAsia"/>
          <w:color w:val="auto"/>
          <w:sz w:val="28"/>
          <w:szCs w:val="28"/>
          <w:lang w:val="it-IT"/>
        </w:rPr>
        <w:t>Đ</w:t>
      </w:r>
      <w:r w:rsidRPr="006158D2">
        <w:rPr>
          <w:color w:val="auto"/>
          <w:sz w:val="28"/>
          <w:szCs w:val="28"/>
          <w:lang w:val="it-IT"/>
        </w:rPr>
        <w:t xml:space="preserve"> hữu hình, TSC</w:t>
      </w:r>
      <w:r w:rsidRPr="006158D2">
        <w:rPr>
          <w:rFonts w:hint="eastAsia"/>
          <w:color w:val="auto"/>
          <w:sz w:val="28"/>
          <w:szCs w:val="28"/>
          <w:lang w:val="it-IT"/>
        </w:rPr>
        <w:t>Đ</w:t>
      </w:r>
      <w:r w:rsidRPr="006158D2">
        <w:rPr>
          <w:color w:val="auto"/>
          <w:sz w:val="28"/>
          <w:szCs w:val="28"/>
          <w:lang w:val="it-IT"/>
        </w:rPr>
        <w:t xml:space="preserve"> vô hình </w:t>
      </w:r>
      <w:r w:rsidRPr="006158D2">
        <w:rPr>
          <w:rFonts w:hint="eastAsia"/>
          <w:color w:val="auto"/>
          <w:sz w:val="28"/>
          <w:szCs w:val="28"/>
          <w:lang w:val="it-IT"/>
        </w:rPr>
        <w:t>đư</w:t>
      </w:r>
      <w:r w:rsidRPr="006158D2">
        <w:rPr>
          <w:color w:val="auto"/>
          <w:sz w:val="28"/>
          <w:szCs w:val="28"/>
          <w:lang w:val="it-IT"/>
        </w:rPr>
        <w:t>ợc tài trợ, biếu, tặng tính vào nguyên giá,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211 - TSC</w:t>
      </w:r>
      <w:r w:rsidRPr="006158D2">
        <w:rPr>
          <w:rFonts w:hint="eastAsia"/>
          <w:color w:val="auto"/>
          <w:sz w:val="28"/>
          <w:szCs w:val="28"/>
          <w:lang w:val="it-IT"/>
        </w:rPr>
        <w:t>Đ</w:t>
      </w:r>
      <w:r w:rsidRPr="006158D2">
        <w:rPr>
          <w:color w:val="auto"/>
          <w:sz w:val="28"/>
          <w:szCs w:val="28"/>
          <w:lang w:val="it-IT"/>
        </w:rPr>
        <w:t xml:space="preserve"> (2111, 2113)</w:t>
      </w:r>
    </w:p>
    <w:p w:rsidR="007477B5" w:rsidRPr="006158D2" w:rsidRDefault="00F6039D">
      <w:pPr>
        <w:pStyle w:val="cChar"/>
        <w:tabs>
          <w:tab w:val="left" w:pos="1080"/>
        </w:tabs>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các TK 111, 112, 331,...</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ờng hợp TSC</w:t>
      </w:r>
      <w:r w:rsidRPr="006158D2">
        <w:rPr>
          <w:rFonts w:hint="eastAsia"/>
          <w:color w:val="auto"/>
          <w:sz w:val="28"/>
          <w:szCs w:val="28"/>
          <w:lang w:val="it-IT"/>
        </w:rPr>
        <w:t>Đ</w:t>
      </w:r>
      <w:r w:rsidRPr="006158D2">
        <w:rPr>
          <w:color w:val="auto"/>
          <w:sz w:val="28"/>
          <w:szCs w:val="28"/>
          <w:lang w:val="it-IT"/>
        </w:rPr>
        <w:t xml:space="preserve"> mua d</w:t>
      </w:r>
      <w:r w:rsidRPr="006158D2">
        <w:rPr>
          <w:rFonts w:hint="eastAsia"/>
          <w:color w:val="auto"/>
          <w:sz w:val="28"/>
          <w:szCs w:val="28"/>
          <w:lang w:val="it-IT"/>
        </w:rPr>
        <w:t>ư</w:t>
      </w:r>
      <w:r w:rsidRPr="006158D2">
        <w:rPr>
          <w:color w:val="auto"/>
          <w:sz w:val="28"/>
          <w:szCs w:val="28"/>
          <w:lang w:val="it-IT"/>
        </w:rPr>
        <w:t xml:space="preserve">ới hình thức trao </w:t>
      </w:r>
      <w:r w:rsidRPr="006158D2">
        <w:rPr>
          <w:rFonts w:hint="eastAsia"/>
          <w:color w:val="auto"/>
          <w:sz w:val="28"/>
          <w:szCs w:val="28"/>
          <w:lang w:val="it-IT"/>
        </w:rPr>
        <w:t>đ</w:t>
      </w:r>
      <w:r w:rsidRPr="006158D2">
        <w:rPr>
          <w:color w:val="auto"/>
          <w:sz w:val="28"/>
          <w:szCs w:val="28"/>
          <w:lang w:val="it-IT"/>
        </w:rPr>
        <w:t>ổi:</w:t>
      </w:r>
    </w:p>
    <w:p w:rsidR="007477B5" w:rsidRPr="006158D2" w:rsidRDefault="00F6039D">
      <w:pPr>
        <w:spacing w:after="0" w:line="276" w:lineRule="auto"/>
        <w:ind w:firstLine="567"/>
        <w:contextualSpacing/>
        <w:rPr>
          <w:color w:val="auto"/>
          <w:sz w:val="28"/>
          <w:szCs w:val="28"/>
          <w:lang w:val="it-IT"/>
        </w:rPr>
      </w:pPr>
      <w:r w:rsidRPr="006158D2">
        <w:rPr>
          <w:bCs/>
          <w:iCs/>
          <w:color w:val="auto"/>
          <w:sz w:val="28"/>
          <w:szCs w:val="28"/>
          <w:lang w:val="it-IT"/>
        </w:rPr>
        <w:t xml:space="preserve">- </w:t>
      </w:r>
      <w:r w:rsidRPr="006158D2">
        <w:rPr>
          <w:color w:val="auto"/>
          <w:sz w:val="28"/>
          <w:szCs w:val="28"/>
          <w:lang w:val="it-IT"/>
        </w:rPr>
        <w:t>TSC</w:t>
      </w:r>
      <w:r w:rsidRPr="006158D2">
        <w:rPr>
          <w:rFonts w:hint="eastAsia"/>
          <w:color w:val="auto"/>
          <w:sz w:val="28"/>
          <w:szCs w:val="28"/>
          <w:lang w:val="it-IT"/>
        </w:rPr>
        <w:t>Đ</w:t>
      </w:r>
      <w:r w:rsidRPr="006158D2">
        <w:rPr>
          <w:color w:val="auto"/>
          <w:sz w:val="28"/>
          <w:szCs w:val="28"/>
          <w:lang w:val="it-IT"/>
        </w:rPr>
        <w:t xml:space="preserve"> mua d</w:t>
      </w:r>
      <w:r w:rsidRPr="006158D2">
        <w:rPr>
          <w:rFonts w:hint="eastAsia"/>
          <w:color w:val="auto"/>
          <w:sz w:val="28"/>
          <w:szCs w:val="28"/>
          <w:lang w:val="it-IT"/>
        </w:rPr>
        <w:t>ư</w:t>
      </w:r>
      <w:r w:rsidRPr="006158D2">
        <w:rPr>
          <w:color w:val="auto"/>
          <w:sz w:val="28"/>
          <w:szCs w:val="28"/>
          <w:lang w:val="it-IT"/>
        </w:rPr>
        <w:t xml:space="preserve">ới hình thức trao </w:t>
      </w:r>
      <w:r w:rsidRPr="006158D2">
        <w:rPr>
          <w:rFonts w:hint="eastAsia"/>
          <w:color w:val="auto"/>
          <w:sz w:val="28"/>
          <w:szCs w:val="28"/>
          <w:lang w:val="it-IT"/>
        </w:rPr>
        <w:t>đ</w:t>
      </w:r>
      <w:r w:rsidRPr="006158D2">
        <w:rPr>
          <w:color w:val="auto"/>
          <w:sz w:val="28"/>
          <w:szCs w:val="28"/>
          <w:lang w:val="it-IT"/>
        </w:rPr>
        <w:t>ổi với TSC</w:t>
      </w:r>
      <w:r w:rsidRPr="006158D2">
        <w:rPr>
          <w:rFonts w:hint="eastAsia"/>
          <w:color w:val="auto"/>
          <w:sz w:val="28"/>
          <w:szCs w:val="28"/>
          <w:lang w:val="it-IT"/>
        </w:rPr>
        <w:t>Đ</w:t>
      </w:r>
      <w:r w:rsidRPr="006158D2">
        <w:rPr>
          <w:color w:val="auto"/>
          <w:sz w:val="28"/>
          <w:szCs w:val="28"/>
          <w:lang w:val="it-IT"/>
        </w:rPr>
        <w:t xml:space="preserve"> t</w:t>
      </w:r>
      <w:r w:rsidRPr="006158D2">
        <w:rPr>
          <w:rFonts w:hint="eastAsia"/>
          <w:color w:val="auto"/>
          <w:sz w:val="28"/>
          <w:szCs w:val="28"/>
          <w:lang w:val="it-IT"/>
        </w:rPr>
        <w:t>ươ</w:t>
      </w:r>
      <w:r w:rsidRPr="006158D2">
        <w:rPr>
          <w:color w:val="auto"/>
          <w:sz w:val="28"/>
          <w:szCs w:val="28"/>
          <w:lang w:val="it-IT"/>
        </w:rPr>
        <w:t>ng tự: Khi nhận TSC</w:t>
      </w:r>
      <w:r w:rsidRPr="006158D2">
        <w:rPr>
          <w:rFonts w:hint="eastAsia"/>
          <w:color w:val="auto"/>
          <w:sz w:val="28"/>
          <w:szCs w:val="28"/>
          <w:lang w:val="it-IT"/>
        </w:rPr>
        <w:t>Đ</w:t>
      </w:r>
      <w:r w:rsidRPr="006158D2">
        <w:rPr>
          <w:color w:val="auto"/>
          <w:sz w:val="28"/>
          <w:szCs w:val="28"/>
          <w:lang w:val="it-IT"/>
        </w:rPr>
        <w:t xml:space="preserve"> t</w:t>
      </w:r>
      <w:r w:rsidRPr="006158D2">
        <w:rPr>
          <w:rFonts w:hint="eastAsia"/>
          <w:color w:val="auto"/>
          <w:sz w:val="28"/>
          <w:szCs w:val="28"/>
          <w:lang w:val="it-IT"/>
        </w:rPr>
        <w:t>ươ</w:t>
      </w:r>
      <w:r w:rsidRPr="006158D2">
        <w:rPr>
          <w:color w:val="auto"/>
          <w:sz w:val="28"/>
          <w:szCs w:val="28"/>
          <w:lang w:val="it-IT"/>
        </w:rPr>
        <w:t xml:space="preserve">ng tự do trao </w:t>
      </w:r>
      <w:r w:rsidRPr="006158D2">
        <w:rPr>
          <w:rFonts w:hint="eastAsia"/>
          <w:color w:val="auto"/>
          <w:sz w:val="28"/>
          <w:szCs w:val="28"/>
          <w:lang w:val="it-IT"/>
        </w:rPr>
        <w:t>đ</w:t>
      </w:r>
      <w:r w:rsidRPr="006158D2">
        <w:rPr>
          <w:color w:val="auto"/>
          <w:sz w:val="28"/>
          <w:szCs w:val="28"/>
          <w:lang w:val="it-IT"/>
        </w:rPr>
        <w:t xml:space="preserve">ổi và </w:t>
      </w:r>
      <w:r w:rsidRPr="006158D2">
        <w:rPr>
          <w:rFonts w:hint="eastAsia"/>
          <w:color w:val="auto"/>
          <w:sz w:val="28"/>
          <w:szCs w:val="28"/>
          <w:lang w:val="it-IT"/>
        </w:rPr>
        <w:t>đư</w:t>
      </w:r>
      <w:r w:rsidRPr="006158D2">
        <w:rPr>
          <w:color w:val="auto"/>
          <w:sz w:val="28"/>
          <w:szCs w:val="28"/>
          <w:lang w:val="it-IT"/>
        </w:rPr>
        <w:t>a vào sử dụng ngay cho SXKD, ghi:</w:t>
      </w:r>
    </w:p>
    <w:p w:rsidR="007477B5" w:rsidRPr="006158D2" w:rsidRDefault="00F6039D">
      <w:pPr>
        <w:pStyle w:val="nChar"/>
        <w:spacing w:before="0" w:after="0" w:line="276" w:lineRule="auto"/>
        <w:ind w:left="2127" w:hanging="1560"/>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nhận về ghi theo giá trị còn lại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a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 trao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ổi)</w:t>
      </w:r>
    </w:p>
    <w:p w:rsidR="007477B5" w:rsidRPr="006158D2" w:rsidRDefault="00F6039D">
      <w:pPr>
        <w:pStyle w:val="nChar"/>
        <w:spacing w:before="0" w:after="0" w:line="276" w:lineRule="auto"/>
        <w:ind w:left="548" w:firstLine="19"/>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214 - Hao mòn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(số </w:t>
      </w:r>
      <w:r w:rsidRPr="006158D2">
        <w:rPr>
          <w:rFonts w:ascii="Times New Roman" w:hAnsi="Times New Roman" w:hint="eastAsia"/>
          <w:color w:val="auto"/>
          <w:sz w:val="28"/>
          <w:szCs w:val="28"/>
          <w:lang w:val="it-IT"/>
        </w:rPr>
        <w:t>đã</w:t>
      </w:r>
      <w:r w:rsidRPr="006158D2">
        <w:rPr>
          <w:rFonts w:ascii="Times New Roman" w:hAnsi="Times New Roman"/>
          <w:color w:val="auto"/>
          <w:sz w:val="28"/>
          <w:szCs w:val="28"/>
          <w:lang w:val="it-IT"/>
        </w:rPr>
        <w:t xml:space="preserve"> khấu hao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a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 trao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ổi)</w:t>
      </w:r>
    </w:p>
    <w:p w:rsidR="007477B5" w:rsidRPr="006158D2" w:rsidRDefault="00F6039D">
      <w:pPr>
        <w:pStyle w:val="nChar"/>
        <w:spacing w:before="0" w:after="0" w:line="276" w:lineRule="auto"/>
        <w:ind w:hanging="84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a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 trao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ổi).</w:t>
      </w:r>
    </w:p>
    <w:p w:rsidR="007477B5" w:rsidRPr="006158D2" w:rsidRDefault="00F6039D">
      <w:pPr>
        <w:pStyle w:val="nChar"/>
        <w:spacing w:before="0" w:after="0" w:line="276" w:lineRule="auto"/>
        <w:ind w:left="0" w:firstLine="567"/>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mua d</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ới hình thức trao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ổi với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không t</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ng tự:</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Khi giao TSC</w:t>
      </w:r>
      <w:r w:rsidRPr="006158D2">
        <w:rPr>
          <w:rFonts w:hint="eastAsia"/>
          <w:color w:val="auto"/>
          <w:sz w:val="28"/>
          <w:szCs w:val="28"/>
          <w:lang w:val="it-IT"/>
        </w:rPr>
        <w:t>Đ</w:t>
      </w:r>
      <w:r w:rsidRPr="006158D2">
        <w:rPr>
          <w:color w:val="auto"/>
          <w:sz w:val="28"/>
          <w:szCs w:val="28"/>
          <w:lang w:val="it-IT"/>
        </w:rPr>
        <w:t xml:space="preserve"> cho bên trao </w:t>
      </w:r>
      <w:r w:rsidRPr="006158D2">
        <w:rPr>
          <w:rFonts w:hint="eastAsia"/>
          <w:color w:val="auto"/>
          <w:sz w:val="28"/>
          <w:szCs w:val="28"/>
          <w:lang w:val="it-IT"/>
        </w:rPr>
        <w:t>đ</w:t>
      </w:r>
      <w:r w:rsidRPr="006158D2">
        <w:rPr>
          <w:color w:val="auto"/>
          <w:sz w:val="28"/>
          <w:szCs w:val="28"/>
          <w:lang w:val="it-IT"/>
        </w:rPr>
        <w:t>ổi, ghi:</w:t>
      </w:r>
    </w:p>
    <w:p w:rsidR="007477B5" w:rsidRPr="006158D2" w:rsidRDefault="00F6039D">
      <w:pPr>
        <w:pStyle w:val="n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658 - Chi phí khác (giá trị còn lại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a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i trao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ổi)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214 - Hao mòn TSC</w:t>
      </w:r>
      <w:r w:rsidRPr="006158D2">
        <w:rPr>
          <w:rFonts w:hint="eastAsia"/>
          <w:color w:val="auto"/>
          <w:sz w:val="28"/>
          <w:szCs w:val="28"/>
          <w:lang w:val="it-IT"/>
        </w:rPr>
        <w:t>Đ</w:t>
      </w:r>
      <w:r w:rsidRPr="006158D2">
        <w:rPr>
          <w:color w:val="auto"/>
          <w:sz w:val="28"/>
          <w:szCs w:val="28"/>
          <w:lang w:val="it-IT"/>
        </w:rPr>
        <w:t xml:space="preserve"> (giá trị </w:t>
      </w:r>
      <w:r w:rsidRPr="006158D2">
        <w:rPr>
          <w:rFonts w:hint="eastAsia"/>
          <w:color w:val="auto"/>
          <w:sz w:val="28"/>
          <w:szCs w:val="28"/>
          <w:lang w:val="it-IT"/>
        </w:rPr>
        <w:t>đã</w:t>
      </w:r>
      <w:r w:rsidRPr="006158D2">
        <w:rPr>
          <w:color w:val="auto"/>
          <w:sz w:val="28"/>
          <w:szCs w:val="28"/>
          <w:lang w:val="it-IT"/>
        </w:rPr>
        <w:t xml:space="preserve"> khấu hao)</w:t>
      </w:r>
    </w:p>
    <w:p w:rsidR="007477B5" w:rsidRPr="006158D2" w:rsidRDefault="00F6039D">
      <w:pPr>
        <w:pStyle w:val="cChar"/>
        <w:spacing w:before="0" w:after="0" w:line="276" w:lineRule="auto"/>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211 -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(nguyên giá).</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ồng thời ghi t</w:t>
      </w:r>
      <w:r w:rsidRPr="006158D2">
        <w:rPr>
          <w:rFonts w:hint="eastAsia"/>
          <w:color w:val="auto"/>
          <w:sz w:val="28"/>
          <w:szCs w:val="28"/>
          <w:lang w:val="it-IT"/>
        </w:rPr>
        <w:t>ă</w:t>
      </w:r>
      <w:r w:rsidRPr="006158D2">
        <w:rPr>
          <w:color w:val="auto"/>
          <w:sz w:val="28"/>
          <w:szCs w:val="28"/>
          <w:lang w:val="it-IT"/>
        </w:rPr>
        <w:t xml:space="preserve">ng thu nhập do trao </w:t>
      </w:r>
      <w:r w:rsidRPr="006158D2">
        <w:rPr>
          <w:rFonts w:hint="eastAsia"/>
          <w:color w:val="auto"/>
          <w:sz w:val="28"/>
          <w:szCs w:val="28"/>
          <w:lang w:val="it-IT"/>
        </w:rPr>
        <w:t>đ</w:t>
      </w:r>
      <w:r w:rsidRPr="006158D2">
        <w:rPr>
          <w:color w:val="auto"/>
          <w:sz w:val="28"/>
          <w:szCs w:val="28"/>
          <w:lang w:val="it-IT"/>
        </w:rPr>
        <w:t>ổi TSC</w:t>
      </w:r>
      <w:r w:rsidRPr="006158D2">
        <w:rPr>
          <w:rFonts w:hint="eastAsia"/>
          <w:color w:val="auto"/>
          <w:sz w:val="28"/>
          <w:szCs w:val="28"/>
          <w:lang w:val="it-IT"/>
        </w:rPr>
        <w:t>Đ</w:t>
      </w:r>
      <w:r w:rsidRPr="006158D2">
        <w:rPr>
          <w:color w:val="auto"/>
          <w:sz w:val="28"/>
          <w:szCs w:val="28"/>
          <w:lang w:val="it-IT"/>
        </w:rPr>
        <w:t>:</w:t>
      </w:r>
    </w:p>
    <w:p w:rsidR="007477B5" w:rsidRPr="006158D2" w:rsidRDefault="00F6039D">
      <w:pPr>
        <w:pStyle w:val="n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131 - Phải thu của khách hàng (tổng giá thanh toán)</w:t>
      </w:r>
    </w:p>
    <w:p w:rsidR="007477B5" w:rsidRPr="006158D2" w:rsidRDefault="00F6039D">
      <w:pPr>
        <w:pStyle w:val="cChar"/>
        <w:spacing w:before="0" w:after="0" w:line="276" w:lineRule="auto"/>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558 - Thu nhập khác (giá trị hợp lý của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 xml:space="preserve">a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i trao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ổi)</w:t>
      </w:r>
    </w:p>
    <w:p w:rsidR="007477B5" w:rsidRPr="006158D2" w:rsidRDefault="00F6039D">
      <w:pPr>
        <w:pStyle w:val="cChar"/>
        <w:spacing w:before="0" w:after="0" w:line="276" w:lineRule="auto"/>
        <w:ind w:leftChars="399" w:left="1077" w:firstLine="0"/>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lastRenderedPageBreak/>
        <w:t>Có TK 3331 - Thuế GTGT phải nộp (nếu có).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Khi nhận </w:t>
      </w:r>
      <w:r w:rsidRPr="006158D2">
        <w:rPr>
          <w:rFonts w:hint="eastAsia"/>
          <w:color w:val="auto"/>
          <w:sz w:val="28"/>
          <w:szCs w:val="28"/>
          <w:lang w:val="it-IT"/>
        </w:rPr>
        <w:t>đư</w:t>
      </w:r>
      <w:r w:rsidRPr="006158D2">
        <w:rPr>
          <w:color w:val="auto"/>
          <w:sz w:val="28"/>
          <w:szCs w:val="28"/>
          <w:lang w:val="it-IT"/>
        </w:rPr>
        <w:t>ợc TSC</w:t>
      </w:r>
      <w:r w:rsidRPr="006158D2">
        <w:rPr>
          <w:rFonts w:hint="eastAsia"/>
          <w:color w:val="auto"/>
          <w:sz w:val="28"/>
          <w:szCs w:val="28"/>
          <w:lang w:val="it-IT"/>
        </w:rPr>
        <w:t>Đ</w:t>
      </w:r>
      <w:r w:rsidRPr="006158D2">
        <w:rPr>
          <w:color w:val="auto"/>
          <w:sz w:val="28"/>
          <w:szCs w:val="28"/>
          <w:lang w:val="it-IT"/>
        </w:rPr>
        <w:t xml:space="preserve"> do trao </w:t>
      </w:r>
      <w:r w:rsidRPr="006158D2">
        <w:rPr>
          <w:rFonts w:hint="eastAsia"/>
          <w:color w:val="auto"/>
          <w:sz w:val="28"/>
          <w:szCs w:val="28"/>
          <w:lang w:val="it-IT"/>
        </w:rPr>
        <w:t>đ</w:t>
      </w:r>
      <w:r w:rsidRPr="006158D2">
        <w:rPr>
          <w:color w:val="auto"/>
          <w:sz w:val="28"/>
          <w:szCs w:val="28"/>
          <w:lang w:val="it-IT"/>
        </w:rPr>
        <w:t>ổi, ghi:</w:t>
      </w:r>
    </w:p>
    <w:p w:rsidR="007477B5" w:rsidRPr="006158D2" w:rsidRDefault="00F6039D">
      <w:pPr>
        <w:pStyle w:val="n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(giá trị hợp lý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nhận về)</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133 - Thuế GTGT </w:t>
      </w:r>
      <w:r w:rsidRPr="006158D2">
        <w:rPr>
          <w:rFonts w:hint="eastAsia"/>
          <w:color w:val="auto"/>
          <w:sz w:val="28"/>
          <w:szCs w:val="28"/>
          <w:lang w:val="it-IT"/>
        </w:rPr>
        <w:t>đư</w:t>
      </w:r>
      <w:r w:rsidRPr="006158D2">
        <w:rPr>
          <w:color w:val="auto"/>
          <w:sz w:val="28"/>
          <w:szCs w:val="28"/>
          <w:lang w:val="it-IT"/>
        </w:rPr>
        <w:t>ợc khấu trừ (Nếu có)</w:t>
      </w:r>
    </w:p>
    <w:p w:rsidR="007477B5" w:rsidRPr="006158D2" w:rsidRDefault="00F6039D">
      <w:pPr>
        <w:pStyle w:val="cChar"/>
        <w:spacing w:before="0" w:after="0" w:line="276" w:lineRule="auto"/>
        <w:ind w:leftChars="399" w:left="1077" w:firstLine="0"/>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131 - Phải thu của khách hàng (tổng giá thanh toán).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ờng hợp phải thu thêm tiền do giá trị của TSC</w:t>
      </w: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đư</w:t>
      </w:r>
      <w:r w:rsidRPr="006158D2">
        <w:rPr>
          <w:color w:val="auto"/>
          <w:sz w:val="28"/>
          <w:szCs w:val="28"/>
          <w:lang w:val="it-IT"/>
        </w:rPr>
        <w:t xml:space="preserve">a </w:t>
      </w:r>
      <w:r w:rsidRPr="006158D2">
        <w:rPr>
          <w:rFonts w:hint="eastAsia"/>
          <w:color w:val="auto"/>
          <w:sz w:val="28"/>
          <w:szCs w:val="28"/>
          <w:lang w:val="it-IT"/>
        </w:rPr>
        <w:t>đ</w:t>
      </w:r>
      <w:r w:rsidRPr="006158D2">
        <w:rPr>
          <w:color w:val="auto"/>
          <w:sz w:val="28"/>
          <w:szCs w:val="28"/>
          <w:lang w:val="it-IT"/>
        </w:rPr>
        <w:t xml:space="preserve">i trao </w:t>
      </w:r>
      <w:r w:rsidRPr="006158D2">
        <w:rPr>
          <w:rFonts w:hint="eastAsia"/>
          <w:color w:val="auto"/>
          <w:sz w:val="28"/>
          <w:szCs w:val="28"/>
          <w:lang w:val="it-IT"/>
        </w:rPr>
        <w:t>đ</w:t>
      </w:r>
      <w:r w:rsidRPr="006158D2">
        <w:rPr>
          <w:color w:val="auto"/>
          <w:sz w:val="28"/>
          <w:szCs w:val="28"/>
          <w:lang w:val="it-IT"/>
        </w:rPr>
        <w:t>ổi lớn h</w:t>
      </w:r>
      <w:r w:rsidRPr="006158D2">
        <w:rPr>
          <w:rFonts w:hint="eastAsia"/>
          <w:color w:val="auto"/>
          <w:sz w:val="28"/>
          <w:szCs w:val="28"/>
          <w:lang w:val="it-IT"/>
        </w:rPr>
        <w:t>ơ</w:t>
      </w:r>
      <w:r w:rsidRPr="006158D2">
        <w:rPr>
          <w:color w:val="auto"/>
          <w:sz w:val="28"/>
          <w:szCs w:val="28"/>
          <w:lang w:val="it-IT"/>
        </w:rPr>
        <w:t>n giá trị của TSC</w:t>
      </w:r>
      <w:r w:rsidRPr="006158D2">
        <w:rPr>
          <w:rFonts w:hint="eastAsia"/>
          <w:color w:val="auto"/>
          <w:sz w:val="28"/>
          <w:szCs w:val="28"/>
          <w:lang w:val="it-IT"/>
        </w:rPr>
        <w:t>Đ</w:t>
      </w:r>
      <w:r w:rsidRPr="006158D2">
        <w:rPr>
          <w:color w:val="auto"/>
          <w:sz w:val="28"/>
          <w:szCs w:val="28"/>
          <w:lang w:val="it-IT"/>
        </w:rPr>
        <w:t xml:space="preserve"> nhận </w:t>
      </w:r>
      <w:r w:rsidRPr="006158D2">
        <w:rPr>
          <w:rFonts w:hint="eastAsia"/>
          <w:color w:val="auto"/>
          <w:sz w:val="28"/>
          <w:szCs w:val="28"/>
          <w:lang w:val="it-IT"/>
        </w:rPr>
        <w:t>đư</w:t>
      </w:r>
      <w:r w:rsidRPr="006158D2">
        <w:rPr>
          <w:color w:val="auto"/>
          <w:sz w:val="28"/>
          <w:szCs w:val="28"/>
          <w:lang w:val="it-IT"/>
        </w:rPr>
        <w:t xml:space="preserve">ợc, khi nhận </w:t>
      </w:r>
      <w:r w:rsidRPr="006158D2">
        <w:rPr>
          <w:rFonts w:hint="eastAsia"/>
          <w:color w:val="auto"/>
          <w:sz w:val="28"/>
          <w:szCs w:val="28"/>
          <w:lang w:val="it-IT"/>
        </w:rPr>
        <w:t>đư</w:t>
      </w:r>
      <w:r w:rsidRPr="006158D2">
        <w:rPr>
          <w:color w:val="auto"/>
          <w:sz w:val="28"/>
          <w:szCs w:val="28"/>
          <w:lang w:val="it-IT"/>
        </w:rPr>
        <w:t>ợc tiền của bên có TSC</w:t>
      </w:r>
      <w:r w:rsidRPr="006158D2">
        <w:rPr>
          <w:rFonts w:hint="eastAsia"/>
          <w:color w:val="auto"/>
          <w:sz w:val="28"/>
          <w:szCs w:val="28"/>
          <w:lang w:val="it-IT"/>
        </w:rPr>
        <w:t>Đ</w:t>
      </w:r>
      <w:r w:rsidRPr="006158D2">
        <w:rPr>
          <w:color w:val="auto"/>
          <w:sz w:val="28"/>
          <w:szCs w:val="28"/>
          <w:lang w:val="it-IT"/>
        </w:rPr>
        <w:t xml:space="preserve"> trao </w:t>
      </w:r>
      <w:r w:rsidRPr="006158D2">
        <w:rPr>
          <w:rFonts w:hint="eastAsia"/>
          <w:color w:val="auto"/>
          <w:sz w:val="28"/>
          <w:szCs w:val="28"/>
          <w:lang w:val="it-IT"/>
        </w:rPr>
        <w:t>đ</w:t>
      </w:r>
      <w:r w:rsidRPr="006158D2">
        <w:rPr>
          <w:color w:val="auto"/>
          <w:sz w:val="28"/>
          <w:szCs w:val="28"/>
          <w:lang w:val="it-IT"/>
        </w:rPr>
        <w:t>ổi,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các TK 111, 112 (số tiền </w:t>
      </w:r>
      <w:r w:rsidRPr="006158D2">
        <w:rPr>
          <w:rFonts w:hint="eastAsia"/>
          <w:color w:val="auto"/>
          <w:sz w:val="28"/>
          <w:szCs w:val="28"/>
          <w:lang w:val="it-IT"/>
        </w:rPr>
        <w:t>đã</w:t>
      </w:r>
      <w:r w:rsidRPr="006158D2">
        <w:rPr>
          <w:color w:val="auto"/>
          <w:sz w:val="28"/>
          <w:szCs w:val="28"/>
          <w:lang w:val="it-IT"/>
        </w:rPr>
        <w:t xml:space="preserve"> thu thêm)</w:t>
      </w:r>
    </w:p>
    <w:p w:rsidR="007477B5" w:rsidRPr="006158D2" w:rsidRDefault="00F6039D">
      <w:pPr>
        <w:pStyle w:val="cChar"/>
        <w:spacing w:before="0" w:after="0" w:line="276" w:lineRule="auto"/>
        <w:ind w:leftChars="399" w:left="1077" w:firstLine="0"/>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131 - Phải thu của khách hàng.</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ờng hợp phải trả thêm tiền do giá trị hợp lý của TSC</w:t>
      </w: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đư</w:t>
      </w:r>
      <w:r w:rsidRPr="006158D2">
        <w:rPr>
          <w:color w:val="auto"/>
          <w:sz w:val="28"/>
          <w:szCs w:val="28"/>
          <w:lang w:val="it-IT"/>
        </w:rPr>
        <w:t xml:space="preserve">a </w:t>
      </w:r>
      <w:r w:rsidRPr="006158D2">
        <w:rPr>
          <w:rFonts w:hint="eastAsia"/>
          <w:color w:val="auto"/>
          <w:sz w:val="28"/>
          <w:szCs w:val="28"/>
          <w:lang w:val="it-IT"/>
        </w:rPr>
        <w:t>đ</w:t>
      </w:r>
      <w:r w:rsidRPr="006158D2">
        <w:rPr>
          <w:color w:val="auto"/>
          <w:sz w:val="28"/>
          <w:szCs w:val="28"/>
          <w:lang w:val="it-IT"/>
        </w:rPr>
        <w:t xml:space="preserve">i trao </w:t>
      </w:r>
      <w:r w:rsidRPr="006158D2">
        <w:rPr>
          <w:rFonts w:hint="eastAsia"/>
          <w:color w:val="auto"/>
          <w:sz w:val="28"/>
          <w:szCs w:val="28"/>
          <w:lang w:val="it-IT"/>
        </w:rPr>
        <w:t>đ</w:t>
      </w:r>
      <w:r w:rsidRPr="006158D2">
        <w:rPr>
          <w:color w:val="auto"/>
          <w:sz w:val="28"/>
          <w:szCs w:val="28"/>
          <w:lang w:val="it-IT"/>
        </w:rPr>
        <w:t>ổi nhỏ h</w:t>
      </w:r>
      <w:r w:rsidRPr="006158D2">
        <w:rPr>
          <w:rFonts w:hint="eastAsia"/>
          <w:color w:val="auto"/>
          <w:sz w:val="28"/>
          <w:szCs w:val="28"/>
          <w:lang w:val="it-IT"/>
        </w:rPr>
        <w:t>ơ</w:t>
      </w:r>
      <w:r w:rsidRPr="006158D2">
        <w:rPr>
          <w:color w:val="auto"/>
          <w:sz w:val="28"/>
          <w:szCs w:val="28"/>
          <w:lang w:val="it-IT"/>
        </w:rPr>
        <w:t>n giá trị hợp lý của TSC</w:t>
      </w:r>
      <w:r w:rsidRPr="006158D2">
        <w:rPr>
          <w:rFonts w:hint="eastAsia"/>
          <w:color w:val="auto"/>
          <w:sz w:val="28"/>
          <w:szCs w:val="28"/>
          <w:lang w:val="it-IT"/>
        </w:rPr>
        <w:t>Đ</w:t>
      </w:r>
      <w:r w:rsidRPr="006158D2">
        <w:rPr>
          <w:color w:val="auto"/>
          <w:sz w:val="28"/>
          <w:szCs w:val="28"/>
          <w:lang w:val="it-IT"/>
        </w:rPr>
        <w:t xml:space="preserve"> nhận </w:t>
      </w:r>
      <w:r w:rsidRPr="006158D2">
        <w:rPr>
          <w:rFonts w:hint="eastAsia"/>
          <w:color w:val="auto"/>
          <w:sz w:val="28"/>
          <w:szCs w:val="28"/>
          <w:lang w:val="it-IT"/>
        </w:rPr>
        <w:t>đư</w:t>
      </w:r>
      <w:r w:rsidRPr="006158D2">
        <w:rPr>
          <w:color w:val="auto"/>
          <w:sz w:val="28"/>
          <w:szCs w:val="28"/>
          <w:lang w:val="it-IT"/>
        </w:rPr>
        <w:t>ợc, khi trả tiền cho bên có TSC</w:t>
      </w:r>
      <w:r w:rsidRPr="006158D2">
        <w:rPr>
          <w:rFonts w:hint="eastAsia"/>
          <w:color w:val="auto"/>
          <w:sz w:val="28"/>
          <w:szCs w:val="28"/>
          <w:lang w:val="it-IT"/>
        </w:rPr>
        <w:t>Đ</w:t>
      </w:r>
      <w:r w:rsidRPr="006158D2">
        <w:rPr>
          <w:color w:val="auto"/>
          <w:sz w:val="28"/>
          <w:szCs w:val="28"/>
          <w:lang w:val="it-IT"/>
        </w:rPr>
        <w:t xml:space="preserve"> trao </w:t>
      </w:r>
      <w:r w:rsidRPr="006158D2">
        <w:rPr>
          <w:rFonts w:hint="eastAsia"/>
          <w:color w:val="auto"/>
          <w:sz w:val="28"/>
          <w:szCs w:val="28"/>
          <w:lang w:val="it-IT"/>
        </w:rPr>
        <w:t>đ</w:t>
      </w:r>
      <w:r w:rsidRPr="006158D2">
        <w:rPr>
          <w:color w:val="auto"/>
          <w:sz w:val="28"/>
          <w:szCs w:val="28"/>
          <w:lang w:val="it-IT"/>
        </w:rPr>
        <w:t>ổi,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131 - Phải thu của khách hàng</w:t>
      </w:r>
    </w:p>
    <w:p w:rsidR="007477B5" w:rsidRPr="006158D2" w:rsidRDefault="00F6039D">
      <w:pPr>
        <w:pStyle w:val="cChar"/>
        <w:spacing w:before="0" w:after="0" w:line="276" w:lineRule="auto"/>
        <w:ind w:leftChars="399" w:left="1077" w:firstLine="0"/>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bCs/>
          <w:color w:val="auto"/>
          <w:sz w:val="28"/>
          <w:szCs w:val="28"/>
          <w:lang w:val="it-IT"/>
        </w:rPr>
        <w:t>e)</w:t>
      </w:r>
      <w:r w:rsidRPr="006158D2">
        <w:rPr>
          <w:color w:val="auto"/>
          <w:sz w:val="28"/>
          <w:szCs w:val="28"/>
          <w:lang w:val="it-IT"/>
        </w:rPr>
        <w:t xml:space="preserve"> Tr</w:t>
      </w:r>
      <w:r w:rsidRPr="006158D2">
        <w:rPr>
          <w:rFonts w:hint="eastAsia"/>
          <w:color w:val="auto"/>
          <w:sz w:val="28"/>
          <w:szCs w:val="28"/>
          <w:lang w:val="it-IT"/>
        </w:rPr>
        <w:t>ư</w:t>
      </w:r>
      <w:r w:rsidRPr="006158D2">
        <w:rPr>
          <w:color w:val="auto"/>
          <w:sz w:val="28"/>
          <w:szCs w:val="28"/>
          <w:lang w:val="it-IT"/>
        </w:rPr>
        <w:t>ờng hợp mua TSC</w:t>
      </w:r>
      <w:r w:rsidRPr="006158D2">
        <w:rPr>
          <w:rFonts w:hint="eastAsia"/>
          <w:color w:val="auto"/>
          <w:sz w:val="28"/>
          <w:szCs w:val="28"/>
          <w:lang w:val="it-IT"/>
        </w:rPr>
        <w:t>Đ</w:t>
      </w:r>
      <w:r w:rsidRPr="006158D2">
        <w:rPr>
          <w:color w:val="auto"/>
          <w:sz w:val="28"/>
          <w:szCs w:val="28"/>
          <w:lang w:val="it-IT"/>
        </w:rPr>
        <w:t xml:space="preserve"> hữu hình là nhà cửa, vật kiến trúc gắn liền với quyền sử dụng </w:t>
      </w:r>
      <w:r w:rsidRPr="006158D2">
        <w:rPr>
          <w:rFonts w:hint="eastAsia"/>
          <w:color w:val="auto"/>
          <w:sz w:val="28"/>
          <w:szCs w:val="28"/>
          <w:lang w:val="it-IT"/>
        </w:rPr>
        <w:t>đ</w:t>
      </w:r>
      <w:r w:rsidRPr="006158D2">
        <w:rPr>
          <w:color w:val="auto"/>
          <w:sz w:val="28"/>
          <w:szCs w:val="28"/>
          <w:lang w:val="it-IT"/>
        </w:rPr>
        <w:t xml:space="preserve">ất, </w:t>
      </w:r>
      <w:r w:rsidRPr="006158D2">
        <w:rPr>
          <w:rFonts w:hint="eastAsia"/>
          <w:color w:val="auto"/>
          <w:sz w:val="28"/>
          <w:szCs w:val="28"/>
          <w:lang w:val="it-IT"/>
        </w:rPr>
        <w:t>đư</w:t>
      </w:r>
      <w:r w:rsidRPr="006158D2">
        <w:rPr>
          <w:color w:val="auto"/>
          <w:sz w:val="28"/>
          <w:szCs w:val="28"/>
          <w:lang w:val="it-IT"/>
        </w:rPr>
        <w:t xml:space="preserve">a vào sử dụng ngay cho hoạt </w:t>
      </w:r>
      <w:r w:rsidRPr="006158D2">
        <w:rPr>
          <w:rFonts w:hint="eastAsia"/>
          <w:color w:val="auto"/>
          <w:sz w:val="28"/>
          <w:szCs w:val="28"/>
          <w:lang w:val="it-IT"/>
        </w:rPr>
        <w:t>đ</w:t>
      </w:r>
      <w:r w:rsidRPr="006158D2">
        <w:rPr>
          <w:color w:val="auto"/>
          <w:sz w:val="28"/>
          <w:szCs w:val="28"/>
          <w:lang w:val="it-IT"/>
        </w:rPr>
        <w:t>ộng SXKD,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2111 - TSC</w:t>
      </w:r>
      <w:r w:rsidRPr="006158D2">
        <w:rPr>
          <w:rFonts w:hint="eastAsia"/>
          <w:color w:val="auto"/>
          <w:sz w:val="28"/>
          <w:szCs w:val="28"/>
          <w:lang w:val="it-IT"/>
        </w:rPr>
        <w:t>Đ</w:t>
      </w:r>
      <w:r w:rsidRPr="006158D2">
        <w:rPr>
          <w:color w:val="auto"/>
          <w:sz w:val="28"/>
          <w:szCs w:val="28"/>
          <w:lang w:val="it-IT"/>
        </w:rPr>
        <w:t xml:space="preserve"> hữu hình (chi tiết nhà cửa, vật kiến trúc)</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2113 - TSC</w:t>
      </w:r>
      <w:r w:rsidRPr="006158D2">
        <w:rPr>
          <w:rFonts w:hint="eastAsia"/>
          <w:color w:val="auto"/>
          <w:sz w:val="28"/>
          <w:szCs w:val="28"/>
          <w:lang w:val="it-IT"/>
        </w:rPr>
        <w:t>Đ</w:t>
      </w:r>
      <w:r w:rsidRPr="006158D2">
        <w:rPr>
          <w:color w:val="auto"/>
          <w:sz w:val="28"/>
          <w:szCs w:val="28"/>
          <w:lang w:val="it-IT"/>
        </w:rPr>
        <w:t xml:space="preserve"> vô hình (chi tiết quyền sử dụng </w:t>
      </w:r>
      <w:r w:rsidRPr="006158D2">
        <w:rPr>
          <w:rFonts w:hint="eastAsia"/>
          <w:color w:val="auto"/>
          <w:sz w:val="28"/>
          <w:szCs w:val="28"/>
          <w:lang w:val="it-IT"/>
        </w:rPr>
        <w:t>đ</w:t>
      </w:r>
      <w:r w:rsidRPr="006158D2">
        <w:rPr>
          <w:color w:val="auto"/>
          <w:sz w:val="28"/>
          <w:szCs w:val="28"/>
          <w:lang w:val="it-IT"/>
        </w:rPr>
        <w:t>ất)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133 - Thuế GTGT </w:t>
      </w:r>
      <w:r w:rsidRPr="006158D2">
        <w:rPr>
          <w:rFonts w:hint="eastAsia"/>
          <w:color w:val="auto"/>
          <w:sz w:val="28"/>
          <w:szCs w:val="28"/>
          <w:lang w:val="it-IT"/>
        </w:rPr>
        <w:t>đư</w:t>
      </w:r>
      <w:r w:rsidRPr="006158D2">
        <w:rPr>
          <w:color w:val="auto"/>
          <w:sz w:val="28"/>
          <w:szCs w:val="28"/>
          <w:lang w:val="it-IT"/>
        </w:rPr>
        <w:t>ợc khấu trừ (nếu có)</w:t>
      </w:r>
    </w:p>
    <w:p w:rsidR="007477B5" w:rsidRPr="006158D2" w:rsidRDefault="00F6039D">
      <w:pPr>
        <w:pStyle w:val="cChar"/>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các TK 111, 112, 331,...</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bCs/>
          <w:color w:val="auto"/>
          <w:sz w:val="28"/>
          <w:szCs w:val="28"/>
          <w:lang w:val="it-IT"/>
        </w:rPr>
        <w:t>g)</w:t>
      </w:r>
      <w:r w:rsidRPr="006158D2">
        <w:rPr>
          <w:rFonts w:ascii="Times New Roman" w:hAnsi="Times New Roman"/>
          <w:color w:val="auto"/>
          <w:sz w:val="28"/>
          <w:szCs w:val="28"/>
          <w:lang w:val="it-IT"/>
        </w:rPr>
        <w:t xml:space="preserve">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hợp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t</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 xml:space="preserve">ng do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ầu t</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XDCB hoàn thành: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 Khi công tác XDCB hoàn thành nghiệm thu, bàn giao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a tài sản vào sử dụng cho sản xuất, kinh doanh, kế toán ghi nhận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(nguyên giá)</w:t>
      </w:r>
    </w:p>
    <w:p w:rsidR="007477B5" w:rsidRPr="006158D2" w:rsidRDefault="00F6039D">
      <w:pPr>
        <w:pStyle w:val="cChar"/>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242 - Tài sản khác (2422).</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 Nếu tài sản hình thành qua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ầu t</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không thoả mãn các tiêu chuẩn ghi nhận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hữu hình,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152 - Vật liệu, dụng cụ (nếu là vật liệu, công cụ, dụng cụ nhập kho)</w:t>
      </w:r>
    </w:p>
    <w:p w:rsidR="007477B5" w:rsidRPr="006158D2" w:rsidRDefault="00F6039D">
      <w:pPr>
        <w:pStyle w:val="cChar"/>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242 - Tài sản khác (2422).</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ờng hợp sau khi quyết toán, nếu có chênh lệch giữa giá quyết toán và giá tạm tính, kế toán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iều chỉnh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ờng hợp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iều chỉnh giảm nguyên giá,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138 - Phải thu khác (số phải thu hồi không </w:t>
      </w:r>
      <w:r w:rsidRPr="006158D2">
        <w:rPr>
          <w:rFonts w:hint="eastAsia"/>
          <w:color w:val="auto"/>
          <w:sz w:val="28"/>
          <w:szCs w:val="28"/>
          <w:lang w:val="it-IT"/>
        </w:rPr>
        <w:t>đư</w:t>
      </w:r>
      <w:r w:rsidRPr="006158D2">
        <w:rPr>
          <w:color w:val="auto"/>
          <w:sz w:val="28"/>
          <w:szCs w:val="28"/>
          <w:lang w:val="it-IT"/>
        </w:rPr>
        <w:t>ợc quyết toán)</w:t>
      </w:r>
    </w:p>
    <w:p w:rsidR="007477B5" w:rsidRPr="006158D2" w:rsidRDefault="00F6039D">
      <w:pPr>
        <w:pStyle w:val="1chinhtrangChar1Char"/>
        <w:spacing w:before="0" w:after="0" w:line="276" w:lineRule="auto"/>
        <w:ind w:leftChars="400" w:left="1094" w:hangingChars="5" w:hanging="14"/>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ab/>
        <w:t>Có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it-IT"/>
        </w:rPr>
        <w:t>+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ờng hợp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iều chỉnh t</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ng nguyên giá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ghi:</w:t>
      </w:r>
      <w:r w:rsidRPr="006158D2">
        <w:rPr>
          <w:rFonts w:ascii="Times New Roman" w:hAnsi="Times New Roman"/>
          <w:color w:val="auto"/>
          <w:sz w:val="28"/>
          <w:szCs w:val="28"/>
          <w:lang w:val="it-IT"/>
        </w:rPr>
        <w:tab/>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211 - TSC</w:t>
      </w:r>
      <w:r w:rsidRPr="006158D2">
        <w:rPr>
          <w:rFonts w:ascii="Times New Roman" w:hAnsi="Times New Roman" w:hint="eastAsia"/>
          <w:color w:val="auto"/>
          <w:sz w:val="28"/>
          <w:szCs w:val="28"/>
          <w:lang w:val="vi-VN"/>
        </w:rPr>
        <w:t>Đ</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các TK liên quan.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bCs/>
          <w:color w:val="auto"/>
          <w:sz w:val="28"/>
          <w:szCs w:val="28"/>
          <w:lang w:val="it-IT"/>
        </w:rPr>
        <w:lastRenderedPageBreak/>
        <w:t>h)</w:t>
      </w:r>
      <w:r w:rsidRPr="006158D2">
        <w:rPr>
          <w:rFonts w:ascii="Times New Roman" w:hAnsi="Times New Roman"/>
          <w:color w:val="auto"/>
          <w:sz w:val="28"/>
          <w:szCs w:val="28"/>
          <w:lang w:val="it-IT"/>
        </w:rPr>
        <w:t xml:space="preserve">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ờng hợp HTX được phép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ầu t</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mua sắm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bằng quỹ phúc lợi, khi hoàn thành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a vào sử dụng cho hoạt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ộng phúc lợi,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211 - Tài sản cố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(tổng giá thanh toán)</w:t>
      </w:r>
    </w:p>
    <w:p w:rsidR="007477B5" w:rsidRPr="006158D2" w:rsidRDefault="00F6039D">
      <w:pPr>
        <w:pStyle w:val="cChar"/>
        <w:spacing w:before="0" w:after="0" w:line="276" w:lineRule="auto"/>
        <w:ind w:leftChars="399" w:left="1077" w:firstLine="0"/>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các TK 111, 112, 331,...</w:t>
      </w:r>
    </w:p>
    <w:p w:rsidR="007477B5" w:rsidRPr="006158D2" w:rsidRDefault="00F6039D">
      <w:pPr>
        <w:pStyle w:val="1chinhtrangChar1Char"/>
        <w:spacing w:before="0" w:after="0" w:line="276" w:lineRule="auto"/>
        <w:ind w:firstLine="720"/>
        <w:rPr>
          <w:rFonts w:ascii="Times New Roman" w:hAnsi="Times New Roman"/>
          <w:color w:val="auto"/>
          <w:sz w:val="28"/>
          <w:szCs w:val="28"/>
          <w:lang w:val="it-IT"/>
        </w:rPr>
      </w:pPr>
      <w:r w:rsidRPr="006158D2">
        <w:rPr>
          <w:rFonts w:ascii="Times New Roman" w:hAnsi="Times New Roman"/>
          <w:color w:val="auto"/>
          <w:sz w:val="28"/>
          <w:szCs w:val="28"/>
          <w:lang w:val="it-IT"/>
        </w:rPr>
        <w:t>- Đồng thời, ghi:</w:t>
      </w:r>
    </w:p>
    <w:p w:rsidR="007477B5" w:rsidRPr="006158D2" w:rsidRDefault="00F6039D">
      <w:pPr>
        <w:pStyle w:val="1chinhtrangChar1Char"/>
        <w:spacing w:before="0" w:after="0" w:line="276" w:lineRule="auto"/>
        <w:rPr>
          <w:rFonts w:ascii="Times New Roman" w:hAnsi="Times New Roman"/>
          <w:color w:val="auto"/>
          <w:sz w:val="28"/>
          <w:szCs w:val="28"/>
          <w:lang w:val="it-IT"/>
        </w:rPr>
      </w:pPr>
      <w:r w:rsidRPr="006158D2">
        <w:rPr>
          <w:rFonts w:ascii="Times New Roman" w:hAnsi="Times New Roman"/>
          <w:color w:val="auto"/>
          <w:sz w:val="28"/>
          <w:szCs w:val="28"/>
          <w:lang w:val="it-IT"/>
        </w:rPr>
        <w:t>Nợ TK 3532 - Quỹ phúc lợi</w:t>
      </w:r>
    </w:p>
    <w:p w:rsidR="007477B5" w:rsidRPr="006158D2" w:rsidRDefault="00F6039D">
      <w:pPr>
        <w:pStyle w:val="cChar"/>
        <w:spacing w:before="0" w:after="0" w:line="276" w:lineRule="auto"/>
        <w:ind w:left="720" w:firstLine="414"/>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3533 - Quỹ phúc lợi đã hình thành TSCĐ.</w:t>
      </w:r>
    </w:p>
    <w:p w:rsidR="007477B5" w:rsidRPr="006158D2" w:rsidRDefault="00F6039D">
      <w:pPr>
        <w:spacing w:after="0" w:line="276" w:lineRule="auto"/>
        <w:ind w:firstLine="567"/>
        <w:contextualSpacing/>
        <w:rPr>
          <w:color w:val="auto"/>
          <w:sz w:val="28"/>
          <w:szCs w:val="28"/>
          <w:lang w:val="it-IT"/>
        </w:rPr>
      </w:pPr>
      <w:r w:rsidRPr="006158D2">
        <w:rPr>
          <w:bCs/>
          <w:color w:val="auto"/>
          <w:sz w:val="28"/>
          <w:szCs w:val="28"/>
          <w:lang w:val="it-IT"/>
        </w:rPr>
        <w:t>i)</w:t>
      </w:r>
      <w:r w:rsidRPr="006158D2">
        <w:rPr>
          <w:color w:val="auto"/>
          <w:sz w:val="28"/>
          <w:szCs w:val="28"/>
          <w:lang w:val="it-IT"/>
        </w:rPr>
        <w:t xml:space="preserve"> Chi phí sửa chữa, cải tạo, nâng cấp TSC</w:t>
      </w:r>
      <w:r w:rsidRPr="006158D2">
        <w:rPr>
          <w:rFonts w:hint="eastAsia"/>
          <w:color w:val="auto"/>
          <w:sz w:val="28"/>
          <w:szCs w:val="28"/>
          <w:lang w:val="it-IT"/>
        </w:rPr>
        <w:t>Đ</w:t>
      </w:r>
      <w:r w:rsidRPr="006158D2">
        <w:rPr>
          <w:color w:val="auto"/>
          <w:sz w:val="28"/>
          <w:szCs w:val="28"/>
          <w:lang w:val="it-IT"/>
        </w:rPr>
        <w:t xml:space="preserve"> trong quá trình sử dụng:</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Khi phát sinh chi phí sửa chữa lớn, cải tạo, nâng cấp TSC</w:t>
      </w:r>
      <w:r w:rsidRPr="006158D2">
        <w:rPr>
          <w:rFonts w:hint="eastAsia"/>
          <w:color w:val="auto"/>
          <w:sz w:val="28"/>
          <w:szCs w:val="28"/>
          <w:lang w:val="it-IT"/>
        </w:rPr>
        <w:t>Đ</w:t>
      </w:r>
      <w:r w:rsidRPr="006158D2">
        <w:rPr>
          <w:color w:val="auto"/>
          <w:sz w:val="28"/>
          <w:szCs w:val="28"/>
          <w:lang w:val="it-IT"/>
        </w:rPr>
        <w:t xml:space="preserve"> hữu hình trong quá trình sử dụng tài sản,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242 - Tài sản khác (2422)</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133 - Thuế GTGT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khấu trừ</w:t>
      </w:r>
    </w:p>
    <w:p w:rsidR="007477B5" w:rsidRPr="006158D2" w:rsidRDefault="00F6039D">
      <w:pPr>
        <w:pStyle w:val="cChar"/>
        <w:spacing w:before="0" w:after="0" w:line="276" w:lineRule="auto"/>
        <w:ind w:leftChars="399" w:left="1077" w:firstLine="0"/>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các TK 112, 152, 331, 334,...</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Khi công việc sửa chữa, cải tạo, nâng cấp TSC</w:t>
      </w:r>
      <w:r w:rsidRPr="006158D2">
        <w:rPr>
          <w:rFonts w:hint="eastAsia"/>
          <w:color w:val="auto"/>
          <w:sz w:val="28"/>
          <w:szCs w:val="28"/>
          <w:lang w:val="it-IT"/>
        </w:rPr>
        <w:t>Đ</w:t>
      </w:r>
      <w:r w:rsidRPr="006158D2">
        <w:rPr>
          <w:color w:val="auto"/>
          <w:sz w:val="28"/>
          <w:szCs w:val="28"/>
          <w:lang w:val="it-IT"/>
        </w:rPr>
        <w:t xml:space="preserve"> hoàn thành </w:t>
      </w:r>
      <w:r w:rsidRPr="006158D2">
        <w:rPr>
          <w:rFonts w:hint="eastAsia"/>
          <w:color w:val="auto"/>
          <w:sz w:val="28"/>
          <w:szCs w:val="28"/>
          <w:lang w:val="it-IT"/>
        </w:rPr>
        <w:t>đư</w:t>
      </w:r>
      <w:r w:rsidRPr="006158D2">
        <w:rPr>
          <w:color w:val="auto"/>
          <w:sz w:val="28"/>
          <w:szCs w:val="28"/>
          <w:lang w:val="it-IT"/>
        </w:rPr>
        <w:t>a vào sử dụng:</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Nếu thoả mãn các </w:t>
      </w:r>
      <w:r w:rsidRPr="006158D2">
        <w:rPr>
          <w:rFonts w:hint="eastAsia"/>
          <w:color w:val="auto"/>
          <w:sz w:val="28"/>
          <w:szCs w:val="28"/>
          <w:lang w:val="it-IT"/>
        </w:rPr>
        <w:t>đ</w:t>
      </w:r>
      <w:r w:rsidRPr="006158D2">
        <w:rPr>
          <w:color w:val="auto"/>
          <w:sz w:val="28"/>
          <w:szCs w:val="28"/>
          <w:lang w:val="it-IT"/>
        </w:rPr>
        <w:t xml:space="preserve">iều kiện </w:t>
      </w:r>
      <w:r w:rsidRPr="006158D2">
        <w:rPr>
          <w:rFonts w:hint="eastAsia"/>
          <w:color w:val="auto"/>
          <w:sz w:val="28"/>
          <w:szCs w:val="28"/>
          <w:lang w:val="it-IT"/>
        </w:rPr>
        <w:t>đư</w:t>
      </w:r>
      <w:r w:rsidRPr="006158D2">
        <w:rPr>
          <w:color w:val="auto"/>
          <w:sz w:val="28"/>
          <w:szCs w:val="28"/>
          <w:lang w:val="it-IT"/>
        </w:rPr>
        <w:t>ợc ghi t</w:t>
      </w:r>
      <w:r w:rsidRPr="006158D2">
        <w:rPr>
          <w:rFonts w:hint="eastAsia"/>
          <w:color w:val="auto"/>
          <w:sz w:val="28"/>
          <w:szCs w:val="28"/>
          <w:lang w:val="it-IT"/>
        </w:rPr>
        <w:t>ă</w:t>
      </w:r>
      <w:r w:rsidRPr="006158D2">
        <w:rPr>
          <w:color w:val="auto"/>
          <w:sz w:val="28"/>
          <w:szCs w:val="28"/>
          <w:lang w:val="it-IT"/>
        </w:rPr>
        <w:t>ng nguyên giá TSC</w:t>
      </w:r>
      <w:r w:rsidRPr="006158D2">
        <w:rPr>
          <w:rFonts w:hint="eastAsia"/>
          <w:color w:val="auto"/>
          <w:sz w:val="28"/>
          <w:szCs w:val="28"/>
          <w:lang w:val="it-IT"/>
        </w:rPr>
        <w:t>Đ</w:t>
      </w:r>
      <w:r w:rsidRPr="006158D2">
        <w:rPr>
          <w:color w:val="auto"/>
          <w:sz w:val="28"/>
          <w:szCs w:val="28"/>
          <w:lang w:val="it-IT"/>
        </w:rPr>
        <w:t xml:space="preserve"> hữu hình: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2111 - TSC</w:t>
      </w:r>
      <w:r w:rsidRPr="006158D2">
        <w:rPr>
          <w:rFonts w:hint="eastAsia"/>
          <w:color w:val="auto"/>
          <w:sz w:val="28"/>
          <w:szCs w:val="28"/>
          <w:lang w:val="it-IT"/>
        </w:rPr>
        <w:t>Đ</w:t>
      </w:r>
      <w:r w:rsidRPr="006158D2">
        <w:rPr>
          <w:color w:val="auto"/>
          <w:sz w:val="28"/>
          <w:szCs w:val="28"/>
          <w:lang w:val="it-IT"/>
        </w:rPr>
        <w:t xml:space="preserve"> hữu hình</w:t>
      </w:r>
    </w:p>
    <w:p w:rsidR="007477B5" w:rsidRPr="006158D2" w:rsidRDefault="00F6039D">
      <w:pPr>
        <w:pStyle w:val="cChar"/>
        <w:spacing w:before="0" w:after="0" w:line="276" w:lineRule="auto"/>
        <w:ind w:leftChars="399" w:left="1077" w:firstLine="0"/>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242 - Tài sản khác (2422).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Nếu không thoả mãn các </w:t>
      </w:r>
      <w:r w:rsidRPr="006158D2">
        <w:rPr>
          <w:rFonts w:hint="eastAsia"/>
          <w:color w:val="auto"/>
          <w:sz w:val="28"/>
          <w:szCs w:val="28"/>
          <w:lang w:val="it-IT"/>
        </w:rPr>
        <w:t>đ</w:t>
      </w:r>
      <w:r w:rsidRPr="006158D2">
        <w:rPr>
          <w:color w:val="auto"/>
          <w:sz w:val="28"/>
          <w:szCs w:val="28"/>
          <w:lang w:val="it-IT"/>
        </w:rPr>
        <w:t>iều kiện ghi t</w:t>
      </w:r>
      <w:r w:rsidRPr="006158D2">
        <w:rPr>
          <w:rFonts w:hint="eastAsia"/>
          <w:color w:val="auto"/>
          <w:sz w:val="28"/>
          <w:szCs w:val="28"/>
          <w:lang w:val="it-IT"/>
        </w:rPr>
        <w:t>ă</w:t>
      </w:r>
      <w:r w:rsidRPr="006158D2">
        <w:rPr>
          <w:color w:val="auto"/>
          <w:sz w:val="28"/>
          <w:szCs w:val="28"/>
          <w:lang w:val="it-IT"/>
        </w:rPr>
        <w:t>ng nguyên giá TSC</w:t>
      </w:r>
      <w:r w:rsidRPr="006158D2">
        <w:rPr>
          <w:rFonts w:hint="eastAsia"/>
          <w:color w:val="auto"/>
          <w:sz w:val="28"/>
          <w:szCs w:val="28"/>
          <w:lang w:val="it-IT"/>
        </w:rPr>
        <w:t>Đ</w:t>
      </w:r>
      <w:r w:rsidRPr="006158D2">
        <w:rPr>
          <w:color w:val="auto"/>
          <w:sz w:val="28"/>
          <w:szCs w:val="28"/>
          <w:lang w:val="it-IT"/>
        </w:rPr>
        <w:t xml:space="preserve"> hữu hình, ,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các TK 154, 642 (nếu giá trị nhỏ)</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2421 - Chi phí chờ phân bổ (nếu giá trị lớn phải phân bổ dần)</w:t>
      </w:r>
    </w:p>
    <w:p w:rsidR="007477B5" w:rsidRPr="006158D2" w:rsidRDefault="00F6039D">
      <w:pPr>
        <w:pStyle w:val="cChar"/>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2422 - Xây dựng cơ bản dở dang.</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k) Khi HTX nhận vốn góp bằng quyền sử dụng </w:t>
      </w:r>
      <w:r w:rsidRPr="006158D2">
        <w:rPr>
          <w:rFonts w:hint="eastAsia"/>
          <w:color w:val="auto"/>
          <w:sz w:val="28"/>
          <w:szCs w:val="28"/>
          <w:lang w:val="it-IT"/>
        </w:rPr>
        <w:t>đ</w:t>
      </w:r>
      <w:r w:rsidRPr="006158D2">
        <w:rPr>
          <w:color w:val="auto"/>
          <w:sz w:val="28"/>
          <w:szCs w:val="28"/>
          <w:lang w:val="it-IT"/>
        </w:rPr>
        <w:t>ất, c</w:t>
      </w:r>
      <w:r w:rsidRPr="006158D2">
        <w:rPr>
          <w:rFonts w:hint="eastAsia"/>
          <w:color w:val="auto"/>
          <w:sz w:val="28"/>
          <w:szCs w:val="28"/>
          <w:lang w:val="it-IT"/>
        </w:rPr>
        <w:t>ă</w:t>
      </w:r>
      <w:r w:rsidRPr="006158D2">
        <w:rPr>
          <w:color w:val="auto"/>
          <w:sz w:val="28"/>
          <w:szCs w:val="28"/>
          <w:lang w:val="it-IT"/>
        </w:rPr>
        <w:t>n cứ vào hồ s</w:t>
      </w:r>
      <w:r w:rsidRPr="006158D2">
        <w:rPr>
          <w:rFonts w:hint="eastAsia"/>
          <w:color w:val="auto"/>
          <w:sz w:val="28"/>
          <w:szCs w:val="28"/>
          <w:lang w:val="it-IT"/>
        </w:rPr>
        <w:t>ơ</w:t>
      </w:r>
      <w:r w:rsidRPr="006158D2">
        <w:rPr>
          <w:color w:val="auto"/>
          <w:sz w:val="28"/>
          <w:szCs w:val="28"/>
          <w:lang w:val="it-IT"/>
        </w:rPr>
        <w:t xml:space="preserve"> giao quyền sử dụng </w:t>
      </w:r>
      <w:r w:rsidRPr="006158D2">
        <w:rPr>
          <w:rFonts w:hint="eastAsia"/>
          <w:color w:val="auto"/>
          <w:sz w:val="28"/>
          <w:szCs w:val="28"/>
          <w:lang w:val="it-IT"/>
        </w:rPr>
        <w:t>đ</w:t>
      </w:r>
      <w:r w:rsidRPr="006158D2">
        <w:rPr>
          <w:color w:val="auto"/>
          <w:sz w:val="28"/>
          <w:szCs w:val="28"/>
          <w:lang w:val="it-IT"/>
        </w:rPr>
        <w:t xml:space="preserve">ất, ghi: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2113 - TSC</w:t>
      </w:r>
      <w:r w:rsidRPr="006158D2">
        <w:rPr>
          <w:rFonts w:hint="eastAsia"/>
          <w:color w:val="auto"/>
          <w:sz w:val="28"/>
          <w:szCs w:val="28"/>
          <w:lang w:val="it-IT"/>
        </w:rPr>
        <w:t>Đ</w:t>
      </w:r>
      <w:r w:rsidRPr="006158D2">
        <w:rPr>
          <w:color w:val="auto"/>
          <w:sz w:val="28"/>
          <w:szCs w:val="28"/>
          <w:lang w:val="it-IT"/>
        </w:rPr>
        <w:t xml:space="preserve"> vô hình</w:t>
      </w:r>
    </w:p>
    <w:p w:rsidR="007477B5" w:rsidRPr="006158D2" w:rsidRDefault="00F6039D">
      <w:pPr>
        <w:spacing w:after="0" w:line="276" w:lineRule="auto"/>
        <w:ind w:leftChars="400" w:left="1094" w:hangingChars="5" w:hanging="14"/>
        <w:contextualSpacing/>
        <w:rPr>
          <w:color w:val="auto"/>
          <w:sz w:val="28"/>
          <w:szCs w:val="28"/>
          <w:lang w:val="it-IT"/>
        </w:rPr>
      </w:pPr>
      <w:r w:rsidRPr="006158D2">
        <w:rPr>
          <w:color w:val="auto"/>
          <w:sz w:val="28"/>
          <w:szCs w:val="28"/>
          <w:lang w:val="it-IT"/>
        </w:rPr>
        <w:t xml:space="preserve">Có TK 411 - Vốn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của chủ sở hữu.</w:t>
      </w:r>
    </w:p>
    <w:p w:rsidR="007477B5" w:rsidRPr="006158D2" w:rsidRDefault="00F6039D">
      <w:pPr>
        <w:pStyle w:val="1chinhtrangChar1Char"/>
        <w:spacing w:before="0" w:after="0" w:line="276" w:lineRule="auto"/>
        <w:contextualSpacing/>
        <w:rPr>
          <w:rFonts w:ascii="Times New Roman" w:hAnsi="Times New Roman"/>
          <w:bCs/>
          <w:color w:val="auto"/>
          <w:sz w:val="28"/>
          <w:szCs w:val="28"/>
          <w:lang w:val="it-IT"/>
        </w:rPr>
      </w:pPr>
      <w:r w:rsidRPr="006158D2">
        <w:rPr>
          <w:rFonts w:ascii="Times New Roman" w:hAnsi="Times New Roman"/>
          <w:color w:val="auto"/>
          <w:sz w:val="28"/>
          <w:szCs w:val="28"/>
          <w:lang w:val="it-IT"/>
        </w:rPr>
        <w:t>3.2. Kế toán giảm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a)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hợp thanh lý,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ợng bán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dùng vào sản xuất, kinh doanh,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Phản ánh số thu thanh lý, nhượng bán TSCĐ,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các TK 111, 112, 131,...</w:t>
      </w:r>
    </w:p>
    <w:p w:rsidR="007477B5" w:rsidRPr="006158D2" w:rsidRDefault="00F6039D">
      <w:pPr>
        <w:pStyle w:val="cChar1CharChar"/>
        <w:spacing w:before="0" w:after="0" w:line="276" w:lineRule="auto"/>
        <w:ind w:leftChars="400" w:left="1094" w:hangingChars="5" w:hanging="14"/>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558 - Thu nhập khác (giá bán ch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a có thuế GTGT)</w:t>
      </w:r>
    </w:p>
    <w:p w:rsidR="007477B5" w:rsidRPr="006158D2" w:rsidRDefault="00F6039D">
      <w:pPr>
        <w:pStyle w:val="cChar1CharChar"/>
        <w:spacing w:before="0" w:after="0" w:line="276" w:lineRule="auto"/>
        <w:ind w:leftChars="400" w:left="1094" w:hangingChars="5" w:hanging="14"/>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3331 - Thuế giá trị gia t</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ng phải nộp (nếu có).</w:t>
      </w:r>
    </w:p>
    <w:p w:rsidR="007477B5" w:rsidRPr="006158D2" w:rsidRDefault="00F6039D">
      <w:pPr>
        <w:pStyle w:val="cChar1CharChar"/>
        <w:spacing w:before="0" w:after="0" w:line="276" w:lineRule="auto"/>
        <w:ind w:left="0" w:firstLine="567"/>
        <w:contextualSpacing/>
        <w:rPr>
          <w:rFonts w:ascii="Times New Roman" w:hAnsi="Times New Roman"/>
          <w:color w:val="auto"/>
          <w:sz w:val="28"/>
          <w:szCs w:val="28"/>
          <w:lang w:val="it-IT"/>
        </w:rPr>
      </w:pPr>
      <w:r w:rsidRPr="006158D2">
        <w:rPr>
          <w:rFonts w:ascii="Times New Roman" w:hAnsi="Times New Roman"/>
          <w:bCs/>
          <w:iCs/>
          <w:color w:val="auto"/>
          <w:sz w:val="28"/>
          <w:szCs w:val="28"/>
          <w:lang w:val="it-IT"/>
        </w:rPr>
        <w:t>-</w:t>
      </w:r>
      <w:r w:rsidRPr="006158D2">
        <w:rPr>
          <w:rFonts w:ascii="Times New Roman" w:hAnsi="Times New Roman"/>
          <w:color w:val="auto"/>
          <w:sz w:val="28"/>
          <w:szCs w:val="28"/>
          <w:lang w:val="it-IT"/>
        </w:rPr>
        <w:t xml:space="preserve">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Biên bản giao nhận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ể ghi giảm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đã</w:t>
      </w:r>
      <w:r w:rsidRPr="006158D2">
        <w:rPr>
          <w:rFonts w:ascii="Times New Roman" w:hAnsi="Times New Roman"/>
          <w:color w:val="auto"/>
          <w:sz w:val="28"/>
          <w:szCs w:val="28"/>
          <w:lang w:val="it-IT"/>
        </w:rPr>
        <w:t xml:space="preserve"> thanh lý,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ợng bán,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214 - Hao mòn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(giá trị </w:t>
      </w:r>
      <w:r w:rsidRPr="006158D2">
        <w:rPr>
          <w:rFonts w:ascii="Times New Roman" w:hAnsi="Times New Roman" w:hint="eastAsia"/>
          <w:color w:val="auto"/>
          <w:sz w:val="28"/>
          <w:szCs w:val="28"/>
          <w:lang w:val="it-IT"/>
        </w:rPr>
        <w:t>đã</w:t>
      </w:r>
      <w:r w:rsidRPr="006158D2">
        <w:rPr>
          <w:rFonts w:ascii="Times New Roman" w:hAnsi="Times New Roman"/>
          <w:color w:val="auto"/>
          <w:sz w:val="28"/>
          <w:szCs w:val="28"/>
          <w:lang w:val="it-IT"/>
        </w:rPr>
        <w:t xml:space="preserve"> hao mòn)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658 - Chi phí khác (giá trị còn lại)</w:t>
      </w:r>
    </w:p>
    <w:p w:rsidR="007477B5" w:rsidRPr="006158D2" w:rsidRDefault="00F6039D">
      <w:pPr>
        <w:pStyle w:val="cChar1CharChar"/>
        <w:spacing w:before="0" w:after="0" w:line="276" w:lineRule="auto"/>
        <w:ind w:left="0" w:firstLineChars="385" w:firstLine="107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lastRenderedPageBreak/>
        <w:t>Có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(nguyên giá).</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 Các chi phí phát sinh liên quan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ến thanh lý,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ợng bán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658 - Chi phí khác (giá trị còn lại)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133 - Thuế GTGT được khấu trừ (nếu có)</w:t>
      </w:r>
    </w:p>
    <w:p w:rsidR="007477B5" w:rsidRPr="006158D2" w:rsidRDefault="00F6039D">
      <w:pPr>
        <w:pStyle w:val="1chinhtrangChar1Char"/>
        <w:spacing w:before="0" w:after="0" w:line="276" w:lineRule="auto"/>
        <w:ind w:firstLineChars="385" w:firstLine="107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các TK 111, 112, 131,...</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b)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hợp HTX được phép thanh lý,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ợng bán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dùng vào hoạt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ộng phúc lợi: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Biên bản giao nhận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ể ghi giảm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thanh lý,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ợng bán, ghi:</w:t>
      </w:r>
    </w:p>
    <w:p w:rsidR="007477B5" w:rsidRPr="006158D2" w:rsidRDefault="00F6039D">
      <w:pPr>
        <w:pStyle w:val="cChar1CharChar"/>
        <w:spacing w:before="0" w:after="0" w:line="276" w:lineRule="auto"/>
        <w:ind w:left="0" w:firstLine="567"/>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3532 - Quỹ phúc lợi (giá trị còn lại)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214 - Hao mòn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(giá trị </w:t>
      </w:r>
      <w:r w:rsidRPr="006158D2">
        <w:rPr>
          <w:rFonts w:ascii="Times New Roman" w:hAnsi="Times New Roman" w:hint="eastAsia"/>
          <w:color w:val="auto"/>
          <w:sz w:val="28"/>
          <w:szCs w:val="28"/>
          <w:lang w:val="it-IT"/>
        </w:rPr>
        <w:t>đã</w:t>
      </w:r>
      <w:r w:rsidRPr="006158D2">
        <w:rPr>
          <w:rFonts w:ascii="Times New Roman" w:hAnsi="Times New Roman"/>
          <w:color w:val="auto"/>
          <w:sz w:val="28"/>
          <w:szCs w:val="28"/>
          <w:lang w:val="it-IT"/>
        </w:rPr>
        <w:t xml:space="preserve"> hao mòn)</w:t>
      </w:r>
    </w:p>
    <w:p w:rsidR="007477B5" w:rsidRPr="006158D2" w:rsidRDefault="00F6039D">
      <w:pPr>
        <w:pStyle w:val="cChar1CharChar"/>
        <w:spacing w:before="0" w:after="0" w:line="276" w:lineRule="auto"/>
        <w:ind w:hanging="135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(nguyên giá).</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ồng thời phản </w:t>
      </w:r>
      <w:r w:rsidRPr="006158D2">
        <w:rPr>
          <w:rFonts w:ascii="Times New Roman" w:hAnsi="Times New Roman" w:hint="eastAsia"/>
          <w:color w:val="auto"/>
          <w:sz w:val="28"/>
          <w:szCs w:val="28"/>
          <w:lang w:val="it-IT"/>
        </w:rPr>
        <w:t>á</w:t>
      </w:r>
      <w:r w:rsidRPr="006158D2">
        <w:rPr>
          <w:rFonts w:ascii="Times New Roman" w:hAnsi="Times New Roman"/>
          <w:color w:val="auto"/>
          <w:sz w:val="28"/>
          <w:szCs w:val="28"/>
          <w:lang w:val="it-IT"/>
        </w:rPr>
        <w:t>nh số thu về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ợng bán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các TK 111, 112, 131...</w:t>
      </w:r>
    </w:p>
    <w:p w:rsidR="007477B5" w:rsidRPr="006158D2" w:rsidRDefault="00F6039D">
      <w:pPr>
        <w:pStyle w:val="1chinhtrangChar1Char"/>
        <w:spacing w:before="0" w:after="0" w:line="276" w:lineRule="auto"/>
        <w:ind w:left="720" w:firstLine="360"/>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Có TK 3532 - Quỹ phúc lợi </w:t>
      </w:r>
    </w:p>
    <w:p w:rsidR="007477B5" w:rsidRPr="006158D2" w:rsidRDefault="00F6039D">
      <w:pPr>
        <w:pStyle w:val="1chinhtrangChar1Char"/>
        <w:spacing w:before="0" w:after="0" w:line="276" w:lineRule="auto"/>
        <w:ind w:left="720" w:firstLine="360"/>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333 - Thuế và các khoản phải nộp Nhà n</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ớc (nếu có).</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Phản ánh số chi về nh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ợng bán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3532 - Quỹ phúc lợi </w:t>
      </w:r>
    </w:p>
    <w:p w:rsidR="007477B5" w:rsidRPr="006158D2" w:rsidRDefault="00F6039D">
      <w:pPr>
        <w:pStyle w:val="1chinhtrangChar1Char"/>
        <w:spacing w:before="0" w:after="0" w:line="276" w:lineRule="auto"/>
        <w:ind w:leftChars="399" w:left="1077" w:firstLine="0"/>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các TK 111, 112, 331.</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c) Khi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ầu t</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vào công ty liên doanh, liên kết d</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ới hình thức góp vốn bằng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 xml:space="preserve">n cứ vào giá </w:t>
      </w:r>
      <w:r w:rsidRPr="006158D2">
        <w:rPr>
          <w:rFonts w:ascii="Times New Roman" w:hAnsi="Times New Roman" w:hint="eastAsia"/>
          <w:color w:val="auto"/>
          <w:sz w:val="28"/>
          <w:szCs w:val="28"/>
          <w:lang w:val="it-IT"/>
        </w:rPr>
        <w:t>đá</w:t>
      </w:r>
      <w:r w:rsidRPr="006158D2">
        <w:rPr>
          <w:rFonts w:ascii="Times New Roman" w:hAnsi="Times New Roman"/>
          <w:color w:val="auto"/>
          <w:sz w:val="28"/>
          <w:szCs w:val="28"/>
          <w:lang w:val="it-IT"/>
        </w:rPr>
        <w:t>nh giá lại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 xml:space="preserve">ờng hợp giá </w:t>
      </w:r>
      <w:r w:rsidRPr="006158D2">
        <w:rPr>
          <w:rFonts w:hint="eastAsia"/>
          <w:color w:val="auto"/>
          <w:sz w:val="28"/>
          <w:szCs w:val="28"/>
          <w:lang w:val="it-IT"/>
        </w:rPr>
        <w:t>đá</w:t>
      </w:r>
      <w:r w:rsidRPr="006158D2">
        <w:rPr>
          <w:color w:val="auto"/>
          <w:sz w:val="28"/>
          <w:szCs w:val="28"/>
          <w:lang w:val="it-IT"/>
        </w:rPr>
        <w:t xml:space="preserve">nh giá lại xác </w:t>
      </w:r>
      <w:r w:rsidRPr="006158D2">
        <w:rPr>
          <w:rFonts w:hint="eastAsia"/>
          <w:color w:val="auto"/>
          <w:sz w:val="28"/>
          <w:szCs w:val="28"/>
          <w:lang w:val="it-IT"/>
        </w:rPr>
        <w:t>đ</w:t>
      </w:r>
      <w:r w:rsidRPr="006158D2">
        <w:rPr>
          <w:color w:val="auto"/>
          <w:sz w:val="28"/>
          <w:szCs w:val="28"/>
          <w:lang w:val="it-IT"/>
        </w:rPr>
        <w:t>ịnh là vốn góp nhỏ h</w:t>
      </w:r>
      <w:r w:rsidRPr="006158D2">
        <w:rPr>
          <w:rFonts w:hint="eastAsia"/>
          <w:color w:val="auto"/>
          <w:sz w:val="28"/>
          <w:szCs w:val="28"/>
          <w:lang w:val="it-IT"/>
        </w:rPr>
        <w:t>ơ</w:t>
      </w:r>
      <w:r w:rsidRPr="006158D2">
        <w:rPr>
          <w:color w:val="auto"/>
          <w:sz w:val="28"/>
          <w:szCs w:val="28"/>
          <w:lang w:val="it-IT"/>
        </w:rPr>
        <w:t>n giá trị còn lại của TSC</w:t>
      </w: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 xml:space="preserve">em </w:t>
      </w:r>
      <w:r w:rsidRPr="006158D2">
        <w:rPr>
          <w:rFonts w:hint="eastAsia"/>
          <w:color w:val="auto"/>
          <w:sz w:val="28"/>
          <w:szCs w:val="28"/>
          <w:lang w:val="it-IT"/>
        </w:rPr>
        <w:t>đ</w:t>
      </w:r>
      <w:r w:rsidRPr="006158D2">
        <w:rPr>
          <w:color w:val="auto"/>
          <w:sz w:val="28"/>
          <w:szCs w:val="28"/>
          <w:lang w:val="it-IT"/>
        </w:rPr>
        <w:t>i góp vốn, ghi:</w:t>
      </w:r>
    </w:p>
    <w:p w:rsidR="007477B5" w:rsidRPr="006158D2" w:rsidRDefault="00F6039D">
      <w:pPr>
        <w:spacing w:after="0" w:line="276" w:lineRule="auto"/>
        <w:ind w:leftChars="200" w:left="540" w:firstLine="27"/>
        <w:contextualSpacing/>
        <w:rPr>
          <w:color w:val="auto"/>
          <w:sz w:val="28"/>
          <w:szCs w:val="28"/>
          <w:lang w:val="it-IT"/>
        </w:rPr>
      </w:pPr>
      <w:r w:rsidRPr="006158D2">
        <w:rPr>
          <w:color w:val="auto"/>
          <w:sz w:val="28"/>
          <w:szCs w:val="28"/>
          <w:lang w:val="it-IT"/>
        </w:rPr>
        <w:t xml:space="preserve">Nợ TK 1218 -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tài chính khác (theo giá trị </w:t>
      </w:r>
      <w:r w:rsidRPr="006158D2">
        <w:rPr>
          <w:rFonts w:hint="eastAsia"/>
          <w:color w:val="auto"/>
          <w:sz w:val="28"/>
          <w:szCs w:val="28"/>
          <w:lang w:val="it-IT"/>
        </w:rPr>
        <w:t>đá</w:t>
      </w:r>
      <w:r w:rsidRPr="006158D2">
        <w:rPr>
          <w:color w:val="auto"/>
          <w:sz w:val="28"/>
          <w:szCs w:val="28"/>
          <w:lang w:val="it-IT"/>
        </w:rPr>
        <w:t>nh giá lại)</w:t>
      </w:r>
    </w:p>
    <w:p w:rsidR="007477B5" w:rsidRPr="006158D2" w:rsidRDefault="00F6039D">
      <w:pPr>
        <w:spacing w:after="0" w:line="276" w:lineRule="auto"/>
        <w:ind w:leftChars="200" w:left="540" w:firstLine="27"/>
        <w:contextualSpacing/>
        <w:rPr>
          <w:color w:val="auto"/>
          <w:sz w:val="28"/>
          <w:szCs w:val="28"/>
          <w:lang w:val="it-IT"/>
        </w:rPr>
      </w:pPr>
      <w:r w:rsidRPr="006158D2">
        <w:rPr>
          <w:color w:val="auto"/>
          <w:sz w:val="28"/>
          <w:szCs w:val="28"/>
          <w:lang w:val="it-IT"/>
        </w:rPr>
        <w:t>Nợ TK 214 - Hao mòn TSC</w:t>
      </w:r>
      <w:r w:rsidRPr="006158D2">
        <w:rPr>
          <w:rFonts w:hint="eastAsia"/>
          <w:color w:val="auto"/>
          <w:sz w:val="28"/>
          <w:szCs w:val="28"/>
          <w:lang w:val="it-IT"/>
        </w:rPr>
        <w:t>Đ</w:t>
      </w:r>
      <w:r w:rsidRPr="006158D2">
        <w:rPr>
          <w:color w:val="auto"/>
          <w:sz w:val="28"/>
          <w:szCs w:val="28"/>
          <w:lang w:val="it-IT"/>
        </w:rPr>
        <w:t xml:space="preserve"> (số khấu hao </w:t>
      </w:r>
      <w:r w:rsidRPr="006158D2">
        <w:rPr>
          <w:rFonts w:hint="eastAsia"/>
          <w:color w:val="auto"/>
          <w:sz w:val="28"/>
          <w:szCs w:val="28"/>
          <w:lang w:val="it-IT"/>
        </w:rPr>
        <w:t>đã</w:t>
      </w:r>
      <w:r w:rsidRPr="006158D2">
        <w:rPr>
          <w:color w:val="auto"/>
          <w:sz w:val="28"/>
          <w:szCs w:val="28"/>
          <w:lang w:val="it-IT"/>
        </w:rPr>
        <w:t xml:space="preserve"> trích)</w:t>
      </w:r>
    </w:p>
    <w:p w:rsidR="007477B5" w:rsidRPr="006158D2" w:rsidRDefault="00F6039D">
      <w:pPr>
        <w:spacing w:after="0" w:line="276" w:lineRule="auto"/>
        <w:ind w:leftChars="210" w:left="1985" w:hanging="1418"/>
        <w:contextualSpacing/>
        <w:rPr>
          <w:color w:val="auto"/>
          <w:sz w:val="28"/>
          <w:szCs w:val="28"/>
          <w:lang w:val="it-IT"/>
        </w:rPr>
      </w:pPr>
      <w:r w:rsidRPr="006158D2">
        <w:rPr>
          <w:color w:val="auto"/>
          <w:sz w:val="28"/>
          <w:szCs w:val="28"/>
          <w:lang w:val="it-IT"/>
        </w:rPr>
        <w:t xml:space="preserve">Nợ TK 658 - Chi phí khác (số chênh lệch giữa giá </w:t>
      </w:r>
      <w:r w:rsidRPr="006158D2">
        <w:rPr>
          <w:rFonts w:hint="eastAsia"/>
          <w:color w:val="auto"/>
          <w:sz w:val="28"/>
          <w:szCs w:val="28"/>
          <w:lang w:val="it-IT"/>
        </w:rPr>
        <w:t>đá</w:t>
      </w:r>
      <w:r w:rsidRPr="006158D2">
        <w:rPr>
          <w:color w:val="auto"/>
          <w:sz w:val="28"/>
          <w:szCs w:val="28"/>
          <w:lang w:val="it-IT"/>
        </w:rPr>
        <w:t>nh giá lại nhỏ h</w:t>
      </w:r>
      <w:r w:rsidRPr="006158D2">
        <w:rPr>
          <w:rFonts w:hint="eastAsia"/>
          <w:color w:val="auto"/>
          <w:sz w:val="28"/>
          <w:szCs w:val="28"/>
          <w:lang w:val="it-IT"/>
        </w:rPr>
        <w:t>ơ</w:t>
      </w:r>
      <w:r w:rsidRPr="006158D2">
        <w:rPr>
          <w:color w:val="auto"/>
          <w:sz w:val="28"/>
          <w:szCs w:val="28"/>
          <w:lang w:val="it-IT"/>
        </w:rPr>
        <w:t>n giá trị còn lại của TSC</w:t>
      </w:r>
      <w:r w:rsidRPr="006158D2">
        <w:rPr>
          <w:rFonts w:hint="eastAsia"/>
          <w:color w:val="auto"/>
          <w:sz w:val="28"/>
          <w:szCs w:val="28"/>
          <w:lang w:val="it-IT"/>
        </w:rPr>
        <w:t>Đ</w:t>
      </w:r>
      <w:r w:rsidRPr="006158D2">
        <w:rPr>
          <w:color w:val="auto"/>
          <w:sz w:val="28"/>
          <w:szCs w:val="28"/>
          <w:lang w:val="it-IT"/>
        </w:rPr>
        <w:t>)</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TK 211 - TSC</w:t>
      </w:r>
      <w:r w:rsidRPr="006158D2">
        <w:rPr>
          <w:rFonts w:hint="eastAsia"/>
          <w:color w:val="auto"/>
          <w:sz w:val="28"/>
          <w:szCs w:val="28"/>
          <w:lang w:val="it-IT"/>
        </w:rPr>
        <w:t>Đ</w:t>
      </w:r>
      <w:r w:rsidRPr="006158D2">
        <w:rPr>
          <w:color w:val="auto"/>
          <w:sz w:val="28"/>
          <w:szCs w:val="28"/>
          <w:lang w:val="it-IT"/>
        </w:rPr>
        <w:t xml:space="preserve"> (nguyên giá).</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 xml:space="preserve">ờng hợp giá </w:t>
      </w:r>
      <w:r w:rsidRPr="006158D2">
        <w:rPr>
          <w:rFonts w:hint="eastAsia"/>
          <w:color w:val="auto"/>
          <w:sz w:val="28"/>
          <w:szCs w:val="28"/>
          <w:lang w:val="it-IT"/>
        </w:rPr>
        <w:t>đá</w:t>
      </w:r>
      <w:r w:rsidRPr="006158D2">
        <w:rPr>
          <w:color w:val="auto"/>
          <w:sz w:val="28"/>
          <w:szCs w:val="28"/>
          <w:lang w:val="it-IT"/>
        </w:rPr>
        <w:t xml:space="preserve">nh giá lại xác </w:t>
      </w:r>
      <w:r w:rsidRPr="006158D2">
        <w:rPr>
          <w:rFonts w:hint="eastAsia"/>
          <w:color w:val="auto"/>
          <w:sz w:val="28"/>
          <w:szCs w:val="28"/>
          <w:lang w:val="it-IT"/>
        </w:rPr>
        <w:t>đ</w:t>
      </w:r>
      <w:r w:rsidRPr="006158D2">
        <w:rPr>
          <w:color w:val="auto"/>
          <w:sz w:val="28"/>
          <w:szCs w:val="28"/>
          <w:lang w:val="it-IT"/>
        </w:rPr>
        <w:t>ịnh là vốn góp lớn h</w:t>
      </w:r>
      <w:r w:rsidRPr="006158D2">
        <w:rPr>
          <w:rFonts w:hint="eastAsia"/>
          <w:color w:val="auto"/>
          <w:sz w:val="28"/>
          <w:szCs w:val="28"/>
          <w:lang w:val="it-IT"/>
        </w:rPr>
        <w:t>ơ</w:t>
      </w:r>
      <w:r w:rsidRPr="006158D2">
        <w:rPr>
          <w:color w:val="auto"/>
          <w:sz w:val="28"/>
          <w:szCs w:val="28"/>
          <w:lang w:val="it-IT"/>
        </w:rPr>
        <w:t>n giá trị còn lại của TSC</w:t>
      </w: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 xml:space="preserve">em </w:t>
      </w:r>
      <w:r w:rsidRPr="006158D2">
        <w:rPr>
          <w:rFonts w:hint="eastAsia"/>
          <w:color w:val="auto"/>
          <w:sz w:val="28"/>
          <w:szCs w:val="28"/>
          <w:lang w:val="it-IT"/>
        </w:rPr>
        <w:t>đ</w:t>
      </w:r>
      <w:r w:rsidRPr="006158D2">
        <w:rPr>
          <w:color w:val="auto"/>
          <w:sz w:val="28"/>
          <w:szCs w:val="28"/>
          <w:lang w:val="it-IT"/>
        </w:rPr>
        <w:t xml:space="preserve">i góp vốn, ghi: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1218 -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tài chính khác (theo giá trị </w:t>
      </w:r>
      <w:r w:rsidRPr="006158D2">
        <w:rPr>
          <w:rFonts w:hint="eastAsia"/>
          <w:color w:val="auto"/>
          <w:sz w:val="28"/>
          <w:szCs w:val="28"/>
          <w:lang w:val="it-IT"/>
        </w:rPr>
        <w:t>đá</w:t>
      </w:r>
      <w:r w:rsidRPr="006158D2">
        <w:rPr>
          <w:color w:val="auto"/>
          <w:sz w:val="28"/>
          <w:szCs w:val="28"/>
          <w:lang w:val="it-IT"/>
        </w:rPr>
        <w:t>nh giá lại)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214 - Hao mòn TSC</w:t>
      </w:r>
      <w:r w:rsidRPr="006158D2">
        <w:rPr>
          <w:rFonts w:hint="eastAsia"/>
          <w:color w:val="auto"/>
          <w:sz w:val="28"/>
          <w:szCs w:val="28"/>
          <w:lang w:val="it-IT"/>
        </w:rPr>
        <w:t>Đ</w:t>
      </w:r>
      <w:r w:rsidRPr="006158D2">
        <w:rPr>
          <w:color w:val="auto"/>
          <w:sz w:val="28"/>
          <w:szCs w:val="28"/>
          <w:lang w:val="it-IT"/>
        </w:rPr>
        <w:t xml:space="preserve"> (số khấu hao </w:t>
      </w:r>
      <w:r w:rsidRPr="006158D2">
        <w:rPr>
          <w:rFonts w:hint="eastAsia"/>
          <w:color w:val="auto"/>
          <w:sz w:val="28"/>
          <w:szCs w:val="28"/>
          <w:lang w:val="it-IT"/>
        </w:rPr>
        <w:t>đã</w:t>
      </w:r>
      <w:r w:rsidRPr="006158D2">
        <w:rPr>
          <w:color w:val="auto"/>
          <w:sz w:val="28"/>
          <w:szCs w:val="28"/>
          <w:lang w:val="it-IT"/>
        </w:rPr>
        <w:t xml:space="preserve"> trích)</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TK 211 - TSC</w:t>
      </w:r>
      <w:r w:rsidRPr="006158D2">
        <w:rPr>
          <w:rFonts w:hint="eastAsia"/>
          <w:color w:val="auto"/>
          <w:sz w:val="28"/>
          <w:szCs w:val="28"/>
          <w:lang w:val="it-IT"/>
        </w:rPr>
        <w:t>Đ</w:t>
      </w:r>
      <w:r w:rsidRPr="006158D2">
        <w:rPr>
          <w:color w:val="auto"/>
          <w:sz w:val="28"/>
          <w:szCs w:val="28"/>
          <w:lang w:val="it-IT"/>
        </w:rPr>
        <w:t xml:space="preserve"> (nguyên giá)</w:t>
      </w:r>
    </w:p>
    <w:p w:rsidR="007477B5" w:rsidRPr="006158D2" w:rsidRDefault="00F6039D">
      <w:pPr>
        <w:spacing w:after="0" w:line="276" w:lineRule="auto"/>
        <w:ind w:leftChars="399" w:left="2552" w:hanging="1475"/>
        <w:contextualSpacing/>
        <w:rPr>
          <w:color w:val="auto"/>
          <w:sz w:val="28"/>
          <w:szCs w:val="28"/>
          <w:lang w:val="it-IT"/>
        </w:rPr>
      </w:pPr>
      <w:r w:rsidRPr="006158D2">
        <w:rPr>
          <w:color w:val="auto"/>
          <w:sz w:val="28"/>
          <w:szCs w:val="28"/>
          <w:lang w:val="it-IT"/>
        </w:rPr>
        <w:t xml:space="preserve">Có TK 558 - Thu nhập khác (số chênh lệch giữa giá </w:t>
      </w:r>
      <w:r w:rsidRPr="006158D2">
        <w:rPr>
          <w:rFonts w:hint="eastAsia"/>
          <w:color w:val="auto"/>
          <w:sz w:val="28"/>
          <w:szCs w:val="28"/>
          <w:lang w:val="it-IT"/>
        </w:rPr>
        <w:t>đá</w:t>
      </w:r>
      <w:r w:rsidRPr="006158D2">
        <w:rPr>
          <w:color w:val="auto"/>
          <w:sz w:val="28"/>
          <w:szCs w:val="28"/>
          <w:lang w:val="it-IT"/>
        </w:rPr>
        <w:t xml:space="preserve">nh giá lại </w:t>
      </w:r>
    </w:p>
    <w:p w:rsidR="007477B5" w:rsidRPr="006158D2" w:rsidRDefault="00F6039D">
      <w:pPr>
        <w:spacing w:after="0" w:line="276" w:lineRule="auto"/>
        <w:ind w:leftChars="945" w:left="4026" w:hanging="1475"/>
        <w:contextualSpacing/>
        <w:rPr>
          <w:color w:val="auto"/>
          <w:sz w:val="28"/>
          <w:szCs w:val="28"/>
          <w:lang w:val="it-IT"/>
        </w:rPr>
      </w:pPr>
      <w:r w:rsidRPr="006158D2">
        <w:rPr>
          <w:color w:val="auto"/>
          <w:sz w:val="28"/>
          <w:szCs w:val="28"/>
          <w:lang w:val="it-IT"/>
        </w:rPr>
        <w:t>lớn h</w:t>
      </w:r>
      <w:r w:rsidRPr="006158D2">
        <w:rPr>
          <w:rFonts w:hint="eastAsia"/>
          <w:color w:val="auto"/>
          <w:sz w:val="28"/>
          <w:szCs w:val="28"/>
          <w:lang w:val="it-IT"/>
        </w:rPr>
        <w:t>ơ</w:t>
      </w:r>
      <w:r w:rsidRPr="006158D2">
        <w:rPr>
          <w:color w:val="auto"/>
          <w:sz w:val="28"/>
          <w:szCs w:val="28"/>
          <w:lang w:val="it-IT"/>
        </w:rPr>
        <w:t>n giá trị còn lại của TSC</w:t>
      </w:r>
      <w:r w:rsidRPr="006158D2">
        <w:rPr>
          <w:rFonts w:hint="eastAsia"/>
          <w:color w:val="auto"/>
          <w:sz w:val="28"/>
          <w:szCs w:val="28"/>
          <w:lang w:val="it-IT"/>
        </w:rPr>
        <w:t>Đ</w:t>
      </w:r>
      <w:r w:rsidRPr="006158D2">
        <w:rPr>
          <w:color w:val="auto"/>
          <w:sz w:val="28"/>
          <w:szCs w:val="28"/>
          <w:lang w:val="it-IT"/>
        </w:rPr>
        <w:t>).</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bCs/>
          <w:color w:val="auto"/>
          <w:sz w:val="28"/>
          <w:szCs w:val="28"/>
          <w:lang w:val="it-IT"/>
        </w:rPr>
        <w:t>3.3.</w:t>
      </w:r>
      <w:r w:rsidRPr="006158D2">
        <w:rPr>
          <w:rFonts w:ascii="Times New Roman" w:hAnsi="Times New Roman"/>
          <w:b/>
          <w:color w:val="auto"/>
          <w:sz w:val="28"/>
          <w:szCs w:val="28"/>
          <w:lang w:val="it-IT"/>
        </w:rPr>
        <w:t xml:space="preserve"> </w:t>
      </w:r>
      <w:r w:rsidRPr="006158D2">
        <w:rPr>
          <w:rFonts w:ascii="Times New Roman" w:hAnsi="Times New Roman"/>
          <w:color w:val="auto"/>
          <w:sz w:val="28"/>
          <w:szCs w:val="28"/>
          <w:lang w:val="it-IT"/>
        </w:rPr>
        <w:t>Kế toán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phát hiện thừa, thiếu: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Mọi tr</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hợp phát hiện thừa hoặc thiếu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ều phải truy tìm nguyên nhân.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vào "Biên bản kiểm kê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và kết luận của Hội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ồng kiểm kê </w:t>
      </w:r>
      <w:r w:rsidRPr="006158D2">
        <w:rPr>
          <w:rFonts w:ascii="Times New Roman" w:hAnsi="Times New Roman" w:hint="eastAsia"/>
          <w:color w:val="auto"/>
          <w:sz w:val="28"/>
          <w:szCs w:val="28"/>
          <w:lang w:val="it-IT"/>
        </w:rPr>
        <w:lastRenderedPageBreak/>
        <w:t>đ</w:t>
      </w:r>
      <w:r w:rsidRPr="006158D2">
        <w:rPr>
          <w:rFonts w:ascii="Times New Roman" w:hAnsi="Times New Roman"/>
          <w:color w:val="auto"/>
          <w:sz w:val="28"/>
          <w:szCs w:val="28"/>
          <w:lang w:val="it-IT"/>
        </w:rPr>
        <w:t>ể hạch toán chính xác, kịp thời, theo từng nguyên nhân cụ thể:</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bCs/>
          <w:iCs/>
          <w:color w:val="auto"/>
          <w:sz w:val="28"/>
          <w:szCs w:val="28"/>
          <w:lang w:val="it-IT"/>
        </w:rPr>
        <w:t>a)</w:t>
      </w:r>
      <w:r w:rsidRPr="006158D2">
        <w:rPr>
          <w:rFonts w:ascii="Times New Roman" w:hAnsi="Times New Roman"/>
          <w:b/>
          <w:color w:val="auto"/>
          <w:sz w:val="28"/>
          <w:szCs w:val="28"/>
          <w:lang w:val="it-IT"/>
        </w:rPr>
        <w:t xml:space="preserve"> </w:t>
      </w:r>
      <w:r w:rsidRPr="006158D2">
        <w:rPr>
          <w:rFonts w:ascii="Times New Roman" w:hAnsi="Times New Roman"/>
          <w:color w:val="auto"/>
          <w:sz w:val="28"/>
          <w:szCs w:val="28"/>
          <w:lang w:val="it-IT"/>
        </w:rPr>
        <w:t>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phát hiện thừa:</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211 - Tài sản cố định </w:t>
      </w:r>
    </w:p>
    <w:p w:rsidR="007477B5" w:rsidRPr="006158D2" w:rsidRDefault="00F6039D">
      <w:pPr>
        <w:pStyle w:val="cChar"/>
        <w:spacing w:before="0" w:after="0" w:line="276" w:lineRule="auto"/>
        <w:ind w:left="2552" w:hanging="1472"/>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các TK 111, 112, 331, 411... (Nếu chưa ghi sổ kế toán)</w:t>
      </w:r>
    </w:p>
    <w:p w:rsidR="007477B5" w:rsidRPr="006158D2" w:rsidRDefault="00F6039D">
      <w:pPr>
        <w:pStyle w:val="cChar"/>
        <w:spacing w:before="0" w:after="0" w:line="276" w:lineRule="auto"/>
        <w:ind w:left="2552" w:hanging="1472"/>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558 - Thu nhập khác (Nếu tài sản xác định là của đơn vị khác nhưng không xác định được chủ tài sản)</w:t>
      </w:r>
    </w:p>
    <w:p w:rsidR="007477B5" w:rsidRPr="006158D2" w:rsidRDefault="00F6039D">
      <w:pPr>
        <w:pStyle w:val="cChar"/>
        <w:spacing w:before="0" w:after="0" w:line="276" w:lineRule="auto"/>
        <w:ind w:left="2552" w:hanging="1472"/>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338 - Phải trả khác (Nếu chưa rõ nguyên nhân).</w:t>
      </w:r>
    </w:p>
    <w:p w:rsidR="007477B5" w:rsidRPr="006158D2" w:rsidRDefault="00F6039D">
      <w:pPr>
        <w:spacing w:after="0" w:line="276" w:lineRule="auto"/>
        <w:ind w:firstLine="567"/>
        <w:rPr>
          <w:color w:val="auto"/>
          <w:sz w:val="28"/>
          <w:szCs w:val="28"/>
          <w:lang w:val="it-IT"/>
        </w:rPr>
      </w:pPr>
      <w:r w:rsidRPr="006158D2">
        <w:rPr>
          <w:color w:val="auto"/>
          <w:sz w:val="28"/>
          <w:szCs w:val="28"/>
          <w:lang w:val="it-IT"/>
        </w:rPr>
        <w:t>Nếu TSC</w:t>
      </w:r>
      <w:r w:rsidRPr="006158D2">
        <w:rPr>
          <w:rFonts w:hint="eastAsia"/>
          <w:color w:val="auto"/>
          <w:sz w:val="28"/>
          <w:szCs w:val="28"/>
          <w:lang w:val="it-IT"/>
        </w:rPr>
        <w:t>Đ</w:t>
      </w:r>
      <w:r w:rsidRPr="006158D2">
        <w:rPr>
          <w:color w:val="auto"/>
          <w:sz w:val="28"/>
          <w:szCs w:val="28"/>
          <w:lang w:val="it-IT"/>
        </w:rPr>
        <w:t xml:space="preserve"> phát hiện thừa </w:t>
      </w:r>
      <w:r w:rsidRPr="006158D2">
        <w:rPr>
          <w:rFonts w:hint="eastAsia"/>
          <w:color w:val="auto"/>
          <w:sz w:val="28"/>
          <w:szCs w:val="28"/>
          <w:lang w:val="it-IT"/>
        </w:rPr>
        <w:t>đư</w:t>
      </w:r>
      <w:r w:rsidRPr="006158D2">
        <w:rPr>
          <w:color w:val="auto"/>
          <w:sz w:val="28"/>
          <w:szCs w:val="28"/>
          <w:lang w:val="it-IT"/>
        </w:rPr>
        <w:t xml:space="preserve">ợc xác </w:t>
      </w:r>
      <w:r w:rsidRPr="006158D2">
        <w:rPr>
          <w:rFonts w:hint="eastAsia"/>
          <w:color w:val="auto"/>
          <w:sz w:val="28"/>
          <w:szCs w:val="28"/>
          <w:lang w:val="it-IT"/>
        </w:rPr>
        <w:t>đ</w:t>
      </w:r>
      <w:r w:rsidRPr="006158D2">
        <w:rPr>
          <w:color w:val="auto"/>
          <w:sz w:val="28"/>
          <w:szCs w:val="28"/>
          <w:lang w:val="it-IT"/>
        </w:rPr>
        <w:t>ịnh là TSC</w:t>
      </w:r>
      <w:r w:rsidRPr="006158D2">
        <w:rPr>
          <w:rFonts w:hint="eastAsia"/>
          <w:color w:val="auto"/>
          <w:sz w:val="28"/>
          <w:szCs w:val="28"/>
          <w:lang w:val="it-IT"/>
        </w:rPr>
        <w:t>Đ</w:t>
      </w:r>
      <w:r w:rsidRPr="006158D2">
        <w:rPr>
          <w:color w:val="auto"/>
          <w:sz w:val="28"/>
          <w:szCs w:val="28"/>
          <w:lang w:val="it-IT"/>
        </w:rPr>
        <w:t xml:space="preserve"> của </w:t>
      </w:r>
      <w:r w:rsidRPr="006158D2">
        <w:rPr>
          <w:rFonts w:hint="eastAsia"/>
          <w:color w:val="auto"/>
          <w:sz w:val="28"/>
          <w:szCs w:val="28"/>
          <w:lang w:val="it-IT"/>
        </w:rPr>
        <w:t>đơ</w:t>
      </w:r>
      <w:r w:rsidRPr="006158D2">
        <w:rPr>
          <w:color w:val="auto"/>
          <w:sz w:val="28"/>
          <w:szCs w:val="28"/>
          <w:lang w:val="it-IT"/>
        </w:rPr>
        <w:t xml:space="preserve">n vị khác thì phải báo ngay cho chủ tài sản </w:t>
      </w:r>
      <w:r w:rsidRPr="006158D2">
        <w:rPr>
          <w:rFonts w:hint="eastAsia"/>
          <w:color w:val="auto"/>
          <w:sz w:val="28"/>
          <w:szCs w:val="28"/>
          <w:lang w:val="it-IT"/>
        </w:rPr>
        <w:t>đó</w:t>
      </w:r>
      <w:r w:rsidRPr="006158D2">
        <w:rPr>
          <w:color w:val="auto"/>
          <w:sz w:val="28"/>
          <w:szCs w:val="28"/>
          <w:lang w:val="it-IT"/>
        </w:rPr>
        <w:t xml:space="preserve"> biết. HTX không ghi t</w:t>
      </w:r>
      <w:r w:rsidRPr="006158D2">
        <w:rPr>
          <w:rFonts w:hint="eastAsia"/>
          <w:color w:val="auto"/>
          <w:sz w:val="28"/>
          <w:szCs w:val="28"/>
          <w:lang w:val="it-IT"/>
        </w:rPr>
        <w:t>ă</w:t>
      </w:r>
      <w:r w:rsidRPr="006158D2">
        <w:rPr>
          <w:color w:val="auto"/>
          <w:sz w:val="28"/>
          <w:szCs w:val="28"/>
          <w:lang w:val="it-IT"/>
        </w:rPr>
        <w:t>ng TSC</w:t>
      </w:r>
      <w:r w:rsidRPr="006158D2">
        <w:rPr>
          <w:rFonts w:hint="eastAsia"/>
          <w:color w:val="auto"/>
          <w:sz w:val="28"/>
          <w:szCs w:val="28"/>
          <w:lang w:val="it-IT"/>
        </w:rPr>
        <w:t>Đ</w:t>
      </w:r>
      <w:r w:rsidRPr="006158D2">
        <w:rPr>
          <w:color w:val="auto"/>
          <w:sz w:val="28"/>
          <w:szCs w:val="28"/>
          <w:lang w:val="it-IT"/>
        </w:rPr>
        <w:t xml:space="preserve"> và không ghi vào bên Có tài khoản 338 mà ghi Nợ TK 002 - Vật t</w:t>
      </w:r>
      <w:r w:rsidRPr="006158D2">
        <w:rPr>
          <w:rFonts w:hint="eastAsia"/>
          <w:color w:val="auto"/>
          <w:sz w:val="28"/>
          <w:szCs w:val="28"/>
          <w:lang w:val="it-IT"/>
        </w:rPr>
        <w:t>ư</w:t>
      </w:r>
      <w:r w:rsidRPr="006158D2">
        <w:rPr>
          <w:color w:val="auto"/>
          <w:sz w:val="28"/>
          <w:szCs w:val="28"/>
          <w:lang w:val="it-IT"/>
        </w:rPr>
        <w:t>, hàng hóa TSC</w:t>
      </w:r>
      <w:r w:rsidRPr="006158D2">
        <w:rPr>
          <w:rFonts w:hint="eastAsia"/>
          <w:color w:val="auto"/>
          <w:sz w:val="28"/>
          <w:szCs w:val="28"/>
          <w:lang w:val="it-IT"/>
        </w:rPr>
        <w:t>Đ</w:t>
      </w:r>
      <w:r w:rsidRPr="006158D2">
        <w:rPr>
          <w:color w:val="auto"/>
          <w:sz w:val="28"/>
          <w:szCs w:val="28"/>
          <w:lang w:val="it-IT"/>
        </w:rPr>
        <w:t xml:space="preserve"> nhận giữ hộ, nhận ký gửi, nhận gia công (tài khoản ngoài bảng) và trình bày trong phần thuyết minh báo cáo tài chính. Sau </w:t>
      </w:r>
      <w:r w:rsidRPr="006158D2">
        <w:rPr>
          <w:rFonts w:hint="eastAsia"/>
          <w:color w:val="auto"/>
          <w:sz w:val="28"/>
          <w:szCs w:val="28"/>
          <w:lang w:val="it-IT"/>
        </w:rPr>
        <w:t>đó</w:t>
      </w:r>
      <w:r w:rsidRPr="006158D2">
        <w:rPr>
          <w:color w:val="auto"/>
          <w:sz w:val="28"/>
          <w:szCs w:val="28"/>
          <w:lang w:val="it-IT"/>
        </w:rPr>
        <w:t xml:space="preserve"> khi trả lại TSC</w:t>
      </w:r>
      <w:r w:rsidRPr="006158D2">
        <w:rPr>
          <w:rFonts w:hint="eastAsia"/>
          <w:color w:val="auto"/>
          <w:sz w:val="28"/>
          <w:szCs w:val="28"/>
          <w:lang w:val="it-IT"/>
        </w:rPr>
        <w:t>Đ</w:t>
      </w:r>
      <w:r w:rsidRPr="006158D2">
        <w:rPr>
          <w:color w:val="auto"/>
          <w:sz w:val="28"/>
          <w:szCs w:val="28"/>
          <w:lang w:val="it-IT"/>
        </w:rPr>
        <w:t xml:space="preserve"> cho </w:t>
      </w:r>
      <w:r w:rsidRPr="006158D2">
        <w:rPr>
          <w:rFonts w:hint="eastAsia"/>
          <w:color w:val="auto"/>
          <w:sz w:val="28"/>
          <w:szCs w:val="28"/>
          <w:lang w:val="it-IT"/>
        </w:rPr>
        <w:t>đơ</w:t>
      </w:r>
      <w:r w:rsidRPr="006158D2">
        <w:rPr>
          <w:color w:val="auto"/>
          <w:sz w:val="28"/>
          <w:szCs w:val="28"/>
          <w:lang w:val="it-IT"/>
        </w:rPr>
        <w:t>n vị khác ghi Có TK 002.</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bCs/>
          <w:iCs/>
          <w:color w:val="auto"/>
          <w:sz w:val="28"/>
          <w:szCs w:val="28"/>
          <w:lang w:val="it-IT"/>
        </w:rPr>
        <w:t>b)</w:t>
      </w:r>
      <w:r w:rsidRPr="006158D2">
        <w:rPr>
          <w:rFonts w:ascii="Times New Roman" w:hAnsi="Times New Roman"/>
          <w:b/>
          <w:color w:val="auto"/>
          <w:sz w:val="28"/>
          <w:szCs w:val="28"/>
          <w:lang w:val="it-IT"/>
        </w:rPr>
        <w:t xml:space="preserve"> </w:t>
      </w:r>
      <w:r w:rsidRPr="006158D2">
        <w:rPr>
          <w:rFonts w:ascii="Times New Roman" w:hAnsi="Times New Roman"/>
          <w:color w:val="auto"/>
          <w:sz w:val="28"/>
          <w:szCs w:val="28"/>
          <w:lang w:val="it-IT"/>
        </w:rPr>
        <w:t>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phát hiện thiếu: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"Biên bản xử lý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thiếu" </w:t>
      </w:r>
      <w:r w:rsidRPr="006158D2">
        <w:rPr>
          <w:rFonts w:ascii="Times New Roman" w:hAnsi="Times New Roman" w:hint="eastAsia"/>
          <w:color w:val="auto"/>
          <w:sz w:val="28"/>
          <w:szCs w:val="28"/>
          <w:lang w:val="it-IT"/>
        </w:rPr>
        <w:t>đã</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duyệt và hồ s</w:t>
      </w:r>
      <w:r w:rsidRPr="006158D2">
        <w:rPr>
          <w:rFonts w:ascii="Times New Roman" w:hAnsi="Times New Roman" w:hint="eastAsia"/>
          <w:color w:val="auto"/>
          <w:sz w:val="28"/>
          <w:szCs w:val="28"/>
          <w:lang w:val="it-IT"/>
        </w:rPr>
        <w:t>ơ</w:t>
      </w:r>
      <w:r w:rsidRPr="006158D2">
        <w:rPr>
          <w:rFonts w:ascii="Times New Roman" w:hAnsi="Times New Roman"/>
          <w:color w:val="auto"/>
          <w:sz w:val="28"/>
          <w:szCs w:val="28"/>
          <w:lang w:val="it-IT"/>
        </w:rPr>
        <w:t xml:space="preserve">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HTX phải xác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nguyên giá, giá trị hao mòn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đó</w:t>
      </w:r>
      <w:r w:rsidRPr="006158D2">
        <w:rPr>
          <w:rFonts w:ascii="Times New Roman" w:hAnsi="Times New Roman"/>
          <w:color w:val="auto"/>
          <w:sz w:val="28"/>
          <w:szCs w:val="28"/>
          <w:lang w:val="it-IT"/>
        </w:rPr>
        <w:t xml:space="preserve"> làm c</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 cứ ghi giảm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và xử lý vật chất phần giá trị còn lại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Tuỳ thuộc vào quyết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xử lý,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ối với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thiếu dùng vào sản xuất, kinh doanh,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214 - Hao mòn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(giá trị hao mòn lũy kế)</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138 - Phải thu khác (nếu chưa rõ nguyên nhân)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411 - Vốn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ầu t</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 của chủ sở hữu (nếu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 xml:space="preserve">ợc phép ghi giảm vốn)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658 - Chi phí khác (nếu HTX chịu tổn thất) </w:t>
      </w:r>
    </w:p>
    <w:p w:rsidR="007477B5" w:rsidRPr="006158D2" w:rsidRDefault="00F6039D">
      <w:pPr>
        <w:pStyle w:val="cChar"/>
        <w:spacing w:before="0" w:after="0" w:line="276" w:lineRule="auto"/>
        <w:ind w:left="0" w:firstLineChars="385" w:firstLine="1078"/>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211 -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Khi thu </w:t>
      </w:r>
      <w:r w:rsidRPr="006158D2">
        <w:rPr>
          <w:rFonts w:ascii="Times New Roman" w:hAnsi="Times New Roman" w:hint="eastAsia"/>
          <w:color w:val="auto"/>
          <w:sz w:val="28"/>
          <w:szCs w:val="28"/>
          <w:lang w:val="it-IT"/>
        </w:rPr>
        <w:t>đư</w:t>
      </w:r>
      <w:r w:rsidRPr="006158D2">
        <w:rPr>
          <w:rFonts w:ascii="Times New Roman" w:hAnsi="Times New Roman"/>
          <w:color w:val="auto"/>
          <w:sz w:val="28"/>
          <w:szCs w:val="28"/>
          <w:lang w:val="it-IT"/>
        </w:rPr>
        <w:t>ợc tiền hoặc trừ vào l</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ng của ng</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ời phải bồi th</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ờng,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các TK 111, 112 (nếu thu tiền)</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334 - Phải trả ng</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ời lao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ộng (trừ vào l</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ng của ng</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ời lao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ộng)</w:t>
      </w:r>
    </w:p>
    <w:p w:rsidR="007477B5" w:rsidRPr="006158D2" w:rsidRDefault="00F6039D">
      <w:pPr>
        <w:pStyle w:val="1chinhtrangChar1Char"/>
        <w:spacing w:before="0" w:after="0" w:line="276" w:lineRule="auto"/>
        <w:ind w:firstLineChars="385" w:firstLine="107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138 - Phải thu khác.</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ối với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thiếu dùng vào hoạt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ộng phúc lợi: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Phản ánh giảm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214 - Hao mòn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(giá trị hao mòn)</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3532 - Quỹ phúc lợi (GTCL)</w:t>
      </w:r>
    </w:p>
    <w:p w:rsidR="007477B5" w:rsidRPr="006158D2" w:rsidRDefault="00F6039D">
      <w:pPr>
        <w:pStyle w:val="1chinhtrangChar1Char"/>
        <w:spacing w:before="0" w:after="0" w:line="276" w:lineRule="auto"/>
        <w:ind w:firstLineChars="385" w:firstLine="107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211 -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(nguyên giá).</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ối với phần giá trị còn lại của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thiếu phải thu hồi theo quyết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ịnh xử lý,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138 - Phải thu khác </w:t>
      </w:r>
    </w:p>
    <w:p w:rsidR="007477B5" w:rsidRPr="006158D2" w:rsidRDefault="00F6039D">
      <w:pPr>
        <w:pStyle w:val="1chinhtrangChar1Char"/>
        <w:spacing w:before="0" w:after="0" w:line="276" w:lineRule="auto"/>
        <w:ind w:firstLineChars="385" w:firstLine="107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3532 - Quỹ phúc lợi.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Khi thu được tiền bồi thường hoặc trừ lương người lao động,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lastRenderedPageBreak/>
        <w:t>Nợ các TK 111, 112 (nếu thu tiền)</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334 - Phải trả ng</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ời lao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ộng (trừ vào l</w:t>
      </w:r>
      <w:r w:rsidRPr="006158D2">
        <w:rPr>
          <w:rFonts w:ascii="Times New Roman" w:hAnsi="Times New Roman" w:hint="eastAsia"/>
          <w:color w:val="auto"/>
          <w:sz w:val="28"/>
          <w:szCs w:val="28"/>
          <w:lang w:val="it-IT"/>
        </w:rPr>
        <w:t>ươ</w:t>
      </w:r>
      <w:r w:rsidRPr="006158D2">
        <w:rPr>
          <w:rFonts w:ascii="Times New Roman" w:hAnsi="Times New Roman"/>
          <w:color w:val="auto"/>
          <w:sz w:val="28"/>
          <w:szCs w:val="28"/>
          <w:lang w:val="it-IT"/>
        </w:rPr>
        <w:t>ng của ng</w:t>
      </w:r>
      <w:r w:rsidRPr="006158D2">
        <w:rPr>
          <w:rFonts w:ascii="Times New Roman" w:hAnsi="Times New Roman" w:hint="eastAsia"/>
          <w:color w:val="auto"/>
          <w:sz w:val="28"/>
          <w:szCs w:val="28"/>
          <w:lang w:val="it-IT"/>
        </w:rPr>
        <w:t>ư</w:t>
      </w:r>
      <w:r w:rsidRPr="006158D2">
        <w:rPr>
          <w:rFonts w:ascii="Times New Roman" w:hAnsi="Times New Roman"/>
          <w:color w:val="auto"/>
          <w:sz w:val="28"/>
          <w:szCs w:val="28"/>
          <w:lang w:val="it-IT"/>
        </w:rPr>
        <w:t xml:space="preserve">ời lao </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ộng)</w:t>
      </w:r>
    </w:p>
    <w:p w:rsidR="007477B5" w:rsidRPr="006158D2" w:rsidRDefault="00F6039D">
      <w:pPr>
        <w:pStyle w:val="1chinhtrangChar1Char"/>
        <w:spacing w:before="0" w:after="0" w:line="276" w:lineRule="auto"/>
        <w:ind w:firstLineChars="385" w:firstLine="1078"/>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Có TK 138 - Phải thu khác.</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3.4. Chuyển tài sản cố định thành công cụ, dụng cụ do không đủ tiêu chuẩn theo quy định, ghi:</w:t>
      </w:r>
    </w:p>
    <w:p w:rsidR="007477B5" w:rsidRPr="006158D2" w:rsidRDefault="00F6039D">
      <w:pPr>
        <w:pStyle w:val="n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các TK 154, 642 (nếu giá trị còn lại nhỏ)</w:t>
      </w:r>
    </w:p>
    <w:p w:rsidR="007477B5" w:rsidRPr="006158D2" w:rsidRDefault="00F6039D">
      <w:pPr>
        <w:pStyle w:val="nChar"/>
        <w:spacing w:before="0" w:after="0" w:line="276" w:lineRule="auto"/>
        <w:ind w:left="2268" w:hanging="1701"/>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xml:space="preserve">Nợ TK 2421 - Chi phí chờ phân bổ (nếu giá trị còn lại lớn phải phân bổ dần)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214 - Hao mòn TSC</w:t>
      </w:r>
      <w:r w:rsidRPr="006158D2">
        <w:rPr>
          <w:rFonts w:ascii="Times New Roman" w:hAnsi="Times New Roman" w:hint="eastAsia"/>
          <w:color w:val="auto"/>
          <w:sz w:val="28"/>
          <w:szCs w:val="28"/>
          <w:lang w:val="it-IT"/>
        </w:rPr>
        <w:t>Đ</w:t>
      </w:r>
      <w:r w:rsidRPr="006158D2">
        <w:rPr>
          <w:rFonts w:ascii="Times New Roman" w:hAnsi="Times New Roman"/>
          <w:color w:val="auto"/>
          <w:sz w:val="28"/>
          <w:szCs w:val="28"/>
          <w:lang w:val="it-IT"/>
        </w:rPr>
        <w:t xml:space="preserve"> (giá trị hao mòn lũy kế)</w:t>
      </w:r>
    </w:p>
    <w:p w:rsidR="007477B5" w:rsidRPr="006158D2" w:rsidRDefault="00F6039D">
      <w:pPr>
        <w:pStyle w:val="cChar"/>
        <w:spacing w:before="0" w:after="0" w:line="276" w:lineRule="auto"/>
        <w:ind w:leftChars="399" w:left="1077" w:firstLine="0"/>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211 -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(nguyên giá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w:t>
      </w:r>
    </w:p>
    <w:p w:rsidR="007477B5" w:rsidRPr="006158D2" w:rsidRDefault="00F6039D">
      <w:pPr>
        <w:pStyle w:val="2"/>
        <w:spacing w:before="0" w:after="0" w:line="276" w:lineRule="auto"/>
        <w:contextualSpacing/>
        <w:rPr>
          <w:rFonts w:ascii="Times New Roman" w:hAnsi="Times New Roman"/>
          <w:b w:val="0"/>
          <w:color w:val="auto"/>
          <w:sz w:val="28"/>
          <w:szCs w:val="28"/>
          <w:lang w:val="it-IT"/>
        </w:rPr>
      </w:pPr>
      <w:r w:rsidRPr="006158D2">
        <w:rPr>
          <w:rFonts w:ascii="Times New Roman" w:hAnsi="Times New Roman"/>
          <w:b w:val="0"/>
          <w:color w:val="auto"/>
          <w:sz w:val="28"/>
          <w:szCs w:val="28"/>
          <w:lang w:val="it-IT"/>
        </w:rPr>
        <w:t>3.5. Kế toán TSCĐ thuê tài chính</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3.5.1. Khi phát sinh chi phí trực tiếp ban đầu liên quan đến tài sản thuê tài chính trước khi nhận tài sản thuê như: Chi phí đàm phán, ký kết hợp đồng...,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2421 - Chi phí chờ phân bổ</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3.5.2. Khi chi tiền ứng tr</w:t>
      </w:r>
      <w:r w:rsidRPr="006158D2">
        <w:rPr>
          <w:rFonts w:hint="eastAsia"/>
          <w:color w:val="auto"/>
          <w:sz w:val="28"/>
          <w:szCs w:val="28"/>
          <w:lang w:val="it-IT"/>
        </w:rPr>
        <w:t>ư</w:t>
      </w:r>
      <w:r w:rsidRPr="006158D2">
        <w:rPr>
          <w:color w:val="auto"/>
          <w:sz w:val="28"/>
          <w:szCs w:val="28"/>
          <w:lang w:val="it-IT"/>
        </w:rPr>
        <w:t xml:space="preserve">ớc khoản tiền thuê tài chính hoặc ký quỹ </w:t>
      </w:r>
      <w:r w:rsidRPr="006158D2">
        <w:rPr>
          <w:rFonts w:hint="eastAsia"/>
          <w:color w:val="auto"/>
          <w:sz w:val="28"/>
          <w:szCs w:val="28"/>
          <w:lang w:val="it-IT"/>
        </w:rPr>
        <w:t>đ</w:t>
      </w:r>
      <w:r w:rsidRPr="006158D2">
        <w:rPr>
          <w:color w:val="auto"/>
          <w:sz w:val="28"/>
          <w:szCs w:val="28"/>
          <w:lang w:val="it-IT"/>
        </w:rPr>
        <w:t>ảm bảo việc thuê tài sản, ghi:</w:t>
      </w:r>
    </w:p>
    <w:p w:rsidR="007477B5" w:rsidRPr="006158D2" w:rsidRDefault="00F6039D">
      <w:pPr>
        <w:pStyle w:val="nChar"/>
        <w:spacing w:before="0" w:after="0" w:line="276" w:lineRule="auto"/>
        <w:contextualSpacing/>
        <w:rPr>
          <w:bCs/>
          <w:color w:val="auto"/>
          <w:sz w:val="28"/>
          <w:szCs w:val="28"/>
          <w:lang w:val="it-IT"/>
        </w:rPr>
      </w:pPr>
      <w:r w:rsidRPr="006158D2">
        <w:rPr>
          <w:rFonts w:ascii="Times New Roman" w:hAnsi="Times New Roman"/>
          <w:bCs/>
          <w:color w:val="auto"/>
          <w:sz w:val="28"/>
          <w:szCs w:val="28"/>
          <w:lang w:val="it-IT"/>
        </w:rPr>
        <w:t>Nợ TK 341 - Phải trả nợ vay (số tiền thuê trả tr</w:t>
      </w:r>
      <w:r w:rsidRPr="006158D2">
        <w:rPr>
          <w:rFonts w:ascii="Times New Roman" w:hAnsi="Times New Roman" w:hint="eastAsia"/>
          <w:bCs/>
          <w:color w:val="auto"/>
          <w:sz w:val="28"/>
          <w:szCs w:val="28"/>
          <w:lang w:val="it-IT"/>
        </w:rPr>
        <w:t>ư</w:t>
      </w:r>
      <w:r w:rsidRPr="006158D2">
        <w:rPr>
          <w:rFonts w:ascii="Times New Roman" w:hAnsi="Times New Roman"/>
          <w:bCs/>
          <w:color w:val="auto"/>
          <w:sz w:val="28"/>
          <w:szCs w:val="28"/>
          <w:lang w:val="it-IT"/>
        </w:rPr>
        <w:t>ớc)</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138 - Cầm cố, thế chấp, ký quỹ, ký c</w:t>
      </w:r>
      <w:r w:rsidRPr="006158D2">
        <w:rPr>
          <w:rFonts w:hint="eastAsia"/>
          <w:color w:val="auto"/>
          <w:sz w:val="28"/>
          <w:szCs w:val="28"/>
          <w:lang w:val="it-IT"/>
        </w:rPr>
        <w:t>ư</w:t>
      </w:r>
      <w:r w:rsidRPr="006158D2">
        <w:rPr>
          <w:color w:val="auto"/>
          <w:sz w:val="28"/>
          <w:szCs w:val="28"/>
          <w:lang w:val="it-IT"/>
        </w:rPr>
        <w:t>ợc</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3.5.3.</w:t>
      </w:r>
      <w:r w:rsidRPr="006158D2">
        <w:rPr>
          <w:b/>
          <w:color w:val="auto"/>
          <w:sz w:val="28"/>
          <w:szCs w:val="28"/>
          <w:lang w:val="it-IT"/>
        </w:rPr>
        <w:t xml:space="preserve"> </w:t>
      </w:r>
      <w:r w:rsidRPr="006158D2">
        <w:rPr>
          <w:color w:val="auto"/>
          <w:sz w:val="28"/>
          <w:szCs w:val="28"/>
          <w:lang w:val="it-IT"/>
        </w:rPr>
        <w:t>Khi nhận TSC</w:t>
      </w:r>
      <w:r w:rsidRPr="006158D2">
        <w:rPr>
          <w:rFonts w:hint="eastAsia"/>
          <w:color w:val="auto"/>
          <w:sz w:val="28"/>
          <w:szCs w:val="28"/>
          <w:lang w:val="it-IT"/>
        </w:rPr>
        <w:t>Đ</w:t>
      </w:r>
      <w:r w:rsidRPr="006158D2">
        <w:rPr>
          <w:color w:val="auto"/>
          <w:sz w:val="28"/>
          <w:szCs w:val="28"/>
          <w:lang w:val="it-IT"/>
        </w:rPr>
        <w:t xml:space="preserve"> thuê tài chính, kế toán c</w:t>
      </w:r>
      <w:r w:rsidRPr="006158D2">
        <w:rPr>
          <w:rFonts w:hint="eastAsia"/>
          <w:color w:val="auto"/>
          <w:sz w:val="28"/>
          <w:szCs w:val="28"/>
          <w:lang w:val="it-IT"/>
        </w:rPr>
        <w:t>ă</w:t>
      </w:r>
      <w:r w:rsidRPr="006158D2">
        <w:rPr>
          <w:color w:val="auto"/>
          <w:sz w:val="28"/>
          <w:szCs w:val="28"/>
          <w:lang w:val="it-IT"/>
        </w:rPr>
        <w:t xml:space="preserve">n cứ vào hợp </w:t>
      </w:r>
      <w:r w:rsidRPr="006158D2">
        <w:rPr>
          <w:rFonts w:hint="eastAsia"/>
          <w:color w:val="auto"/>
          <w:sz w:val="28"/>
          <w:szCs w:val="28"/>
          <w:lang w:val="it-IT"/>
        </w:rPr>
        <w:t>đ</w:t>
      </w:r>
      <w:r w:rsidRPr="006158D2">
        <w:rPr>
          <w:color w:val="auto"/>
          <w:sz w:val="28"/>
          <w:szCs w:val="28"/>
          <w:lang w:val="it-IT"/>
        </w:rPr>
        <w:t xml:space="preserve">ồng thuê tài sản và các chứng từ có liên quan phản </w:t>
      </w:r>
      <w:r w:rsidRPr="006158D2">
        <w:rPr>
          <w:rFonts w:hint="eastAsia"/>
          <w:color w:val="auto"/>
          <w:sz w:val="28"/>
          <w:szCs w:val="28"/>
          <w:lang w:val="it-IT"/>
        </w:rPr>
        <w:t>á</w:t>
      </w:r>
      <w:r w:rsidRPr="006158D2">
        <w:rPr>
          <w:color w:val="auto"/>
          <w:sz w:val="28"/>
          <w:szCs w:val="28"/>
          <w:lang w:val="it-IT"/>
        </w:rPr>
        <w:t>nh giá trị TSC</w:t>
      </w:r>
      <w:r w:rsidRPr="006158D2">
        <w:rPr>
          <w:rFonts w:hint="eastAsia"/>
          <w:color w:val="auto"/>
          <w:sz w:val="28"/>
          <w:szCs w:val="28"/>
          <w:lang w:val="it-IT"/>
        </w:rPr>
        <w:t>Đ</w:t>
      </w:r>
      <w:r w:rsidRPr="006158D2">
        <w:rPr>
          <w:color w:val="auto"/>
          <w:sz w:val="28"/>
          <w:szCs w:val="28"/>
          <w:lang w:val="it-IT"/>
        </w:rPr>
        <w:t xml:space="preserve"> thuê tài chính theo giá ch</w:t>
      </w:r>
      <w:r w:rsidRPr="006158D2">
        <w:rPr>
          <w:rFonts w:hint="eastAsia"/>
          <w:color w:val="auto"/>
          <w:sz w:val="28"/>
          <w:szCs w:val="28"/>
          <w:lang w:val="it-IT"/>
        </w:rPr>
        <w:t>ư</w:t>
      </w:r>
      <w:r w:rsidRPr="006158D2">
        <w:rPr>
          <w:color w:val="auto"/>
          <w:sz w:val="28"/>
          <w:szCs w:val="28"/>
          <w:lang w:val="it-IT"/>
        </w:rPr>
        <w:t xml:space="preserve">a có thuế GTGT </w:t>
      </w:r>
      <w:r w:rsidRPr="006158D2">
        <w:rPr>
          <w:rFonts w:hint="eastAsia"/>
          <w:color w:val="auto"/>
          <w:sz w:val="28"/>
          <w:szCs w:val="28"/>
          <w:lang w:val="it-IT"/>
        </w:rPr>
        <w:t>đ</w:t>
      </w:r>
      <w:r w:rsidRPr="006158D2">
        <w:rPr>
          <w:color w:val="auto"/>
          <w:sz w:val="28"/>
          <w:szCs w:val="28"/>
          <w:lang w:val="it-IT"/>
        </w:rPr>
        <w:t>ầu vào,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2114 - TSC</w:t>
      </w:r>
      <w:r w:rsidRPr="006158D2">
        <w:rPr>
          <w:rFonts w:hint="eastAsia"/>
          <w:color w:val="auto"/>
          <w:sz w:val="28"/>
          <w:szCs w:val="28"/>
          <w:lang w:val="it-IT"/>
        </w:rPr>
        <w:t>Đ</w:t>
      </w:r>
      <w:r w:rsidRPr="006158D2">
        <w:rPr>
          <w:color w:val="auto"/>
          <w:sz w:val="28"/>
          <w:szCs w:val="28"/>
          <w:lang w:val="it-IT"/>
        </w:rPr>
        <w:t xml:space="preserve"> thuê tài chính (giá ch</w:t>
      </w:r>
      <w:r w:rsidRPr="006158D2">
        <w:rPr>
          <w:rFonts w:hint="eastAsia"/>
          <w:color w:val="auto"/>
          <w:sz w:val="28"/>
          <w:szCs w:val="28"/>
          <w:lang w:val="it-IT"/>
        </w:rPr>
        <w:t>ư</w:t>
      </w:r>
      <w:r w:rsidRPr="006158D2">
        <w:rPr>
          <w:color w:val="auto"/>
          <w:sz w:val="28"/>
          <w:szCs w:val="28"/>
          <w:lang w:val="it-IT"/>
        </w:rPr>
        <w:t xml:space="preserve">a có thuế GTGT) </w:t>
      </w:r>
    </w:p>
    <w:p w:rsidR="007477B5" w:rsidRPr="006158D2" w:rsidRDefault="00F6039D">
      <w:pPr>
        <w:spacing w:after="0" w:line="276" w:lineRule="auto"/>
        <w:ind w:leftChars="398" w:left="2408" w:hanging="1333"/>
        <w:contextualSpacing/>
        <w:rPr>
          <w:color w:val="auto"/>
          <w:sz w:val="28"/>
          <w:szCs w:val="28"/>
          <w:lang w:val="it-IT"/>
        </w:rPr>
      </w:pPr>
      <w:r w:rsidRPr="006158D2">
        <w:rPr>
          <w:color w:val="auto"/>
          <w:sz w:val="28"/>
          <w:szCs w:val="28"/>
          <w:lang w:val="it-IT"/>
        </w:rPr>
        <w:t xml:space="preserve">Có TK 341 - Phải trả nợ vay (giá trị hiện tại của khoản thanh toán tiền thuê tối thiểu hoặc giá trị hợp lý của tài sản thuê không bao gồm các khoản thuế </w:t>
      </w:r>
      <w:r w:rsidRPr="006158D2">
        <w:rPr>
          <w:rFonts w:hint="eastAsia"/>
          <w:color w:val="auto"/>
          <w:sz w:val="28"/>
          <w:szCs w:val="28"/>
          <w:lang w:val="it-IT"/>
        </w:rPr>
        <w:t>đư</w:t>
      </w:r>
      <w:r w:rsidRPr="006158D2">
        <w:rPr>
          <w:color w:val="auto"/>
          <w:sz w:val="28"/>
          <w:szCs w:val="28"/>
          <w:lang w:val="it-IT"/>
        </w:rPr>
        <w:t xml:space="preserve">ợc hoàn lại).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Chi phí trực tiếp ban </w:t>
      </w:r>
      <w:r w:rsidRPr="006158D2">
        <w:rPr>
          <w:rFonts w:hint="eastAsia"/>
          <w:color w:val="auto"/>
          <w:sz w:val="28"/>
          <w:szCs w:val="28"/>
          <w:lang w:val="it-IT"/>
        </w:rPr>
        <w:t>đ</w:t>
      </w:r>
      <w:r w:rsidRPr="006158D2">
        <w:rPr>
          <w:color w:val="auto"/>
          <w:sz w:val="28"/>
          <w:szCs w:val="28"/>
          <w:lang w:val="it-IT"/>
        </w:rPr>
        <w:t xml:space="preserve">ầu liên quan </w:t>
      </w:r>
      <w:r w:rsidRPr="006158D2">
        <w:rPr>
          <w:rFonts w:hint="eastAsia"/>
          <w:color w:val="auto"/>
          <w:sz w:val="28"/>
          <w:szCs w:val="28"/>
          <w:lang w:val="it-IT"/>
        </w:rPr>
        <w:t>đ</w:t>
      </w:r>
      <w:r w:rsidRPr="006158D2">
        <w:rPr>
          <w:color w:val="auto"/>
          <w:sz w:val="28"/>
          <w:szCs w:val="28"/>
          <w:lang w:val="it-IT"/>
        </w:rPr>
        <w:t xml:space="preserve">ến hoạt </w:t>
      </w:r>
      <w:r w:rsidRPr="006158D2">
        <w:rPr>
          <w:rFonts w:hint="eastAsia"/>
          <w:color w:val="auto"/>
          <w:sz w:val="28"/>
          <w:szCs w:val="28"/>
          <w:lang w:val="it-IT"/>
        </w:rPr>
        <w:t>đ</w:t>
      </w:r>
      <w:r w:rsidRPr="006158D2">
        <w:rPr>
          <w:color w:val="auto"/>
          <w:sz w:val="28"/>
          <w:szCs w:val="28"/>
          <w:lang w:val="it-IT"/>
        </w:rPr>
        <w:t xml:space="preserve">ộng thuê tài chính </w:t>
      </w:r>
      <w:r w:rsidRPr="006158D2">
        <w:rPr>
          <w:rFonts w:hint="eastAsia"/>
          <w:color w:val="auto"/>
          <w:sz w:val="28"/>
          <w:szCs w:val="28"/>
          <w:lang w:val="it-IT"/>
        </w:rPr>
        <w:t>đư</w:t>
      </w:r>
      <w:r w:rsidRPr="006158D2">
        <w:rPr>
          <w:color w:val="auto"/>
          <w:sz w:val="28"/>
          <w:szCs w:val="28"/>
          <w:lang w:val="it-IT"/>
        </w:rPr>
        <w:t>ợc ghi nhận vào nguyên giá TSC</w:t>
      </w:r>
      <w:r w:rsidRPr="006158D2">
        <w:rPr>
          <w:rFonts w:hint="eastAsia"/>
          <w:color w:val="auto"/>
          <w:sz w:val="28"/>
          <w:szCs w:val="28"/>
          <w:lang w:val="it-IT"/>
        </w:rPr>
        <w:t>Đ</w:t>
      </w:r>
      <w:r w:rsidRPr="006158D2">
        <w:rPr>
          <w:color w:val="auto"/>
          <w:sz w:val="28"/>
          <w:szCs w:val="28"/>
          <w:lang w:val="it-IT"/>
        </w:rPr>
        <w:t xml:space="preserve"> thuê tài chính,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2114 - TSC</w:t>
      </w:r>
      <w:r w:rsidRPr="006158D2">
        <w:rPr>
          <w:rFonts w:hint="eastAsia"/>
          <w:color w:val="auto"/>
          <w:sz w:val="28"/>
          <w:szCs w:val="28"/>
          <w:lang w:val="it-IT"/>
        </w:rPr>
        <w:t>Đ</w:t>
      </w:r>
      <w:r w:rsidRPr="006158D2">
        <w:rPr>
          <w:color w:val="auto"/>
          <w:sz w:val="28"/>
          <w:szCs w:val="28"/>
          <w:lang w:val="it-IT"/>
        </w:rPr>
        <w:t xml:space="preserve"> thuê tài chính </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 xml:space="preserve">Có TK 242 - Chi phí chờ phân bổ, hoặc </w:t>
      </w:r>
    </w:p>
    <w:p w:rsidR="007477B5" w:rsidRPr="006158D2" w:rsidRDefault="00F6039D">
      <w:pPr>
        <w:spacing w:after="0" w:line="276" w:lineRule="auto"/>
        <w:ind w:leftChars="399" w:left="2410" w:hanging="1333"/>
        <w:contextualSpacing/>
        <w:rPr>
          <w:color w:val="auto"/>
          <w:sz w:val="28"/>
          <w:szCs w:val="28"/>
          <w:lang w:val="it-IT"/>
        </w:rPr>
      </w:pPr>
      <w:r w:rsidRPr="006158D2">
        <w:rPr>
          <w:color w:val="auto"/>
          <w:sz w:val="28"/>
          <w:szCs w:val="28"/>
          <w:lang w:val="it-IT"/>
        </w:rPr>
        <w:t xml:space="preserve">Có các TK 111, 112 (chi phí trực tiếp liên quan </w:t>
      </w:r>
      <w:r w:rsidRPr="006158D2">
        <w:rPr>
          <w:rFonts w:hint="eastAsia"/>
          <w:color w:val="auto"/>
          <w:sz w:val="28"/>
          <w:szCs w:val="28"/>
          <w:lang w:val="it-IT"/>
        </w:rPr>
        <w:t>đ</w:t>
      </w:r>
      <w:r w:rsidRPr="006158D2">
        <w:rPr>
          <w:color w:val="auto"/>
          <w:sz w:val="28"/>
          <w:szCs w:val="28"/>
          <w:lang w:val="it-IT"/>
        </w:rPr>
        <w:t xml:space="preserve">ến hoạt </w:t>
      </w:r>
      <w:r w:rsidRPr="006158D2">
        <w:rPr>
          <w:rFonts w:hint="eastAsia"/>
          <w:color w:val="auto"/>
          <w:sz w:val="28"/>
          <w:szCs w:val="28"/>
          <w:lang w:val="it-IT"/>
        </w:rPr>
        <w:t>đ</w:t>
      </w:r>
      <w:r w:rsidRPr="006158D2">
        <w:rPr>
          <w:color w:val="auto"/>
          <w:sz w:val="28"/>
          <w:szCs w:val="28"/>
          <w:lang w:val="it-IT"/>
        </w:rPr>
        <w:t>ộng thuê phát sinh khi nhận tài sản thuê tài chính).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3.5.4. </w:t>
      </w:r>
      <w:r w:rsidRPr="006158D2">
        <w:rPr>
          <w:rFonts w:hint="eastAsia"/>
          <w:color w:val="auto"/>
          <w:sz w:val="28"/>
          <w:szCs w:val="28"/>
          <w:lang w:val="it-IT"/>
        </w:rPr>
        <w:t>Đ</w:t>
      </w:r>
      <w:r w:rsidRPr="006158D2">
        <w:rPr>
          <w:color w:val="auto"/>
          <w:sz w:val="28"/>
          <w:szCs w:val="28"/>
          <w:lang w:val="it-IT"/>
        </w:rPr>
        <w:t xml:space="preserve">ịnh kỳ, nhận </w:t>
      </w:r>
      <w:r w:rsidRPr="006158D2">
        <w:rPr>
          <w:rFonts w:hint="eastAsia"/>
          <w:color w:val="auto"/>
          <w:sz w:val="28"/>
          <w:szCs w:val="28"/>
          <w:lang w:val="it-IT"/>
        </w:rPr>
        <w:t>đư</w:t>
      </w:r>
      <w:r w:rsidRPr="006158D2">
        <w:rPr>
          <w:color w:val="auto"/>
          <w:sz w:val="28"/>
          <w:szCs w:val="28"/>
          <w:lang w:val="it-IT"/>
        </w:rPr>
        <w:t xml:space="preserve">ợc hoá </w:t>
      </w:r>
      <w:r w:rsidRPr="006158D2">
        <w:rPr>
          <w:rFonts w:hint="eastAsia"/>
          <w:color w:val="auto"/>
          <w:sz w:val="28"/>
          <w:szCs w:val="28"/>
          <w:lang w:val="it-IT"/>
        </w:rPr>
        <w:t>đơ</w:t>
      </w:r>
      <w:r w:rsidRPr="006158D2">
        <w:rPr>
          <w:color w:val="auto"/>
          <w:sz w:val="28"/>
          <w:szCs w:val="28"/>
          <w:lang w:val="it-IT"/>
        </w:rPr>
        <w:t>n thanh toán tiền thuê tài chính: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Khi trả nợ gốc, trả tiền lãi thuê cho bên cho thuê,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tài chính (tiền lãi thuê trả kỳ này)</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341 - Phải trả nợ vay (nợ gốc trả kỳ này)</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lastRenderedPageBreak/>
        <w:t xml:space="preserve">3.5.5. Khi nhận </w:t>
      </w:r>
      <w:r w:rsidRPr="006158D2">
        <w:rPr>
          <w:rFonts w:hint="eastAsia"/>
          <w:color w:val="auto"/>
          <w:sz w:val="28"/>
          <w:szCs w:val="28"/>
          <w:lang w:val="it-IT"/>
        </w:rPr>
        <w:t>đư</w:t>
      </w:r>
      <w:r w:rsidRPr="006158D2">
        <w:rPr>
          <w:color w:val="auto"/>
          <w:sz w:val="28"/>
          <w:szCs w:val="28"/>
          <w:lang w:val="it-IT"/>
        </w:rPr>
        <w:t xml:space="preserve">ợc hóa </w:t>
      </w:r>
      <w:r w:rsidRPr="006158D2">
        <w:rPr>
          <w:rFonts w:hint="eastAsia"/>
          <w:color w:val="auto"/>
          <w:sz w:val="28"/>
          <w:szCs w:val="28"/>
          <w:lang w:val="it-IT"/>
        </w:rPr>
        <w:t>đơ</w:t>
      </w:r>
      <w:r w:rsidRPr="006158D2">
        <w:rPr>
          <w:color w:val="auto"/>
          <w:sz w:val="28"/>
          <w:szCs w:val="28"/>
          <w:lang w:val="it-IT"/>
        </w:rPr>
        <w:t xml:space="preserve">n của bên cho thuê yêu cầu thanh toán khoản thuế GTGT </w:t>
      </w:r>
      <w:r w:rsidRPr="006158D2">
        <w:rPr>
          <w:rFonts w:hint="eastAsia"/>
          <w:color w:val="auto"/>
          <w:sz w:val="28"/>
          <w:szCs w:val="28"/>
          <w:lang w:val="it-IT"/>
        </w:rPr>
        <w:t>đ</w:t>
      </w:r>
      <w:r w:rsidRPr="006158D2">
        <w:rPr>
          <w:color w:val="auto"/>
          <w:sz w:val="28"/>
          <w:szCs w:val="28"/>
          <w:lang w:val="it-IT"/>
        </w:rPr>
        <w:t>ầu vào:</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a) Nếu thuế GTGT </w:t>
      </w:r>
      <w:r w:rsidRPr="006158D2">
        <w:rPr>
          <w:rFonts w:hint="eastAsia"/>
          <w:color w:val="auto"/>
          <w:sz w:val="28"/>
          <w:szCs w:val="28"/>
          <w:lang w:val="it-IT"/>
        </w:rPr>
        <w:t>đư</w:t>
      </w:r>
      <w:r w:rsidRPr="006158D2">
        <w:rPr>
          <w:color w:val="auto"/>
          <w:sz w:val="28"/>
          <w:szCs w:val="28"/>
          <w:lang w:val="it-IT"/>
        </w:rPr>
        <w:t>ợc khấu trừ, ghi:</w:t>
      </w:r>
      <w:r w:rsidRPr="006158D2">
        <w:rPr>
          <w:color w:val="auto"/>
          <w:sz w:val="28"/>
          <w:szCs w:val="28"/>
          <w:lang w:val="it-IT"/>
        </w:rPr>
        <w:tab/>
      </w:r>
      <w:r w:rsidRPr="006158D2">
        <w:rPr>
          <w:color w:val="auto"/>
          <w:sz w:val="28"/>
          <w:szCs w:val="28"/>
          <w:lang w:val="it-IT"/>
        </w:rPr>
        <w:tab/>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133 - Thuế GTGT </w:t>
      </w:r>
      <w:r w:rsidRPr="006158D2">
        <w:rPr>
          <w:rFonts w:hint="eastAsia"/>
          <w:color w:val="auto"/>
          <w:sz w:val="28"/>
          <w:szCs w:val="28"/>
          <w:lang w:val="it-IT"/>
        </w:rPr>
        <w:t>đư</w:t>
      </w:r>
      <w:r w:rsidRPr="006158D2">
        <w:rPr>
          <w:color w:val="auto"/>
          <w:sz w:val="28"/>
          <w:szCs w:val="28"/>
          <w:lang w:val="it-IT"/>
        </w:rPr>
        <w:t>ợc khấu trừ (1332)</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TK 112 - Tiền gửi ngân hàng (nếu trả tiền ngay)</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 xml:space="preserve">Có TK 338 - Phải trả khác (thuế GTGT </w:t>
      </w:r>
      <w:r w:rsidRPr="006158D2">
        <w:rPr>
          <w:rFonts w:hint="eastAsia"/>
          <w:color w:val="auto"/>
          <w:sz w:val="28"/>
          <w:szCs w:val="28"/>
          <w:lang w:val="it-IT"/>
        </w:rPr>
        <w:t>đ</w:t>
      </w:r>
      <w:r w:rsidRPr="006158D2">
        <w:rPr>
          <w:color w:val="auto"/>
          <w:sz w:val="28"/>
          <w:szCs w:val="28"/>
          <w:lang w:val="it-IT"/>
        </w:rPr>
        <w:t>ầu vào phải trả bên cho thuê).</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b) Nếu thuế GTGT </w:t>
      </w:r>
      <w:r w:rsidRPr="006158D2">
        <w:rPr>
          <w:rFonts w:hint="eastAsia"/>
          <w:color w:val="auto"/>
          <w:sz w:val="28"/>
          <w:szCs w:val="28"/>
          <w:lang w:val="it-IT"/>
        </w:rPr>
        <w:t>đ</w:t>
      </w:r>
      <w:r w:rsidRPr="006158D2">
        <w:rPr>
          <w:color w:val="auto"/>
          <w:sz w:val="28"/>
          <w:szCs w:val="28"/>
          <w:lang w:val="it-IT"/>
        </w:rPr>
        <w:t xml:space="preserve">ầu vào không </w:t>
      </w:r>
      <w:r w:rsidRPr="006158D2">
        <w:rPr>
          <w:rFonts w:hint="eastAsia"/>
          <w:color w:val="auto"/>
          <w:sz w:val="28"/>
          <w:szCs w:val="28"/>
          <w:lang w:val="it-IT"/>
        </w:rPr>
        <w:t>đư</w:t>
      </w:r>
      <w:r w:rsidRPr="006158D2">
        <w:rPr>
          <w:color w:val="auto"/>
          <w:sz w:val="28"/>
          <w:szCs w:val="28"/>
          <w:lang w:val="it-IT"/>
        </w:rPr>
        <w:t>ợc khấu trừ, ghi:</w:t>
      </w:r>
    </w:p>
    <w:p w:rsidR="007477B5" w:rsidRPr="006158D2" w:rsidRDefault="00F6039D">
      <w:pPr>
        <w:spacing w:after="0" w:line="276" w:lineRule="auto"/>
        <w:ind w:leftChars="210" w:left="2269" w:hangingChars="608" w:hanging="1702"/>
        <w:contextualSpacing/>
        <w:rPr>
          <w:color w:val="auto"/>
          <w:sz w:val="28"/>
          <w:szCs w:val="28"/>
          <w:lang w:val="it-IT"/>
        </w:rPr>
      </w:pPr>
      <w:r w:rsidRPr="006158D2">
        <w:rPr>
          <w:color w:val="auto"/>
          <w:sz w:val="28"/>
          <w:szCs w:val="28"/>
          <w:lang w:val="it-IT"/>
        </w:rPr>
        <w:t>Nợ TK 2114 - TSC</w:t>
      </w:r>
      <w:r w:rsidRPr="006158D2">
        <w:rPr>
          <w:rFonts w:hint="eastAsia"/>
          <w:color w:val="auto"/>
          <w:sz w:val="28"/>
          <w:szCs w:val="28"/>
          <w:lang w:val="it-IT"/>
        </w:rPr>
        <w:t>Đ</w:t>
      </w:r>
      <w:r w:rsidRPr="006158D2">
        <w:rPr>
          <w:color w:val="auto"/>
          <w:sz w:val="28"/>
          <w:szCs w:val="28"/>
          <w:lang w:val="it-IT"/>
        </w:rPr>
        <w:t xml:space="preserve"> thuê tài chính (nếu thuế GTGT </w:t>
      </w:r>
      <w:r w:rsidRPr="006158D2">
        <w:rPr>
          <w:rFonts w:hint="eastAsia"/>
          <w:color w:val="auto"/>
          <w:sz w:val="28"/>
          <w:szCs w:val="28"/>
          <w:lang w:val="it-IT"/>
        </w:rPr>
        <w:t>đ</w:t>
      </w:r>
      <w:r w:rsidRPr="006158D2">
        <w:rPr>
          <w:color w:val="auto"/>
          <w:sz w:val="28"/>
          <w:szCs w:val="28"/>
          <w:lang w:val="it-IT"/>
        </w:rPr>
        <w:t xml:space="preserve">ầu vào không </w:t>
      </w:r>
      <w:r w:rsidRPr="006158D2">
        <w:rPr>
          <w:rFonts w:hint="eastAsia"/>
          <w:color w:val="auto"/>
          <w:sz w:val="28"/>
          <w:szCs w:val="28"/>
          <w:lang w:val="it-IT"/>
        </w:rPr>
        <w:t>đư</w:t>
      </w:r>
      <w:r w:rsidRPr="006158D2">
        <w:rPr>
          <w:color w:val="auto"/>
          <w:sz w:val="28"/>
          <w:szCs w:val="28"/>
          <w:lang w:val="it-IT"/>
        </w:rPr>
        <w:t xml:space="preserve">ợc khấu trừ và việc thanh toán thuế GTGT </w:t>
      </w:r>
      <w:r w:rsidRPr="006158D2">
        <w:rPr>
          <w:rFonts w:hint="eastAsia"/>
          <w:color w:val="auto"/>
          <w:sz w:val="28"/>
          <w:szCs w:val="28"/>
          <w:lang w:val="it-IT"/>
        </w:rPr>
        <w:t>đư</w:t>
      </w:r>
      <w:r w:rsidRPr="006158D2">
        <w:rPr>
          <w:color w:val="auto"/>
          <w:sz w:val="28"/>
          <w:szCs w:val="28"/>
          <w:lang w:val="it-IT"/>
        </w:rPr>
        <w:t xml:space="preserve">ợc thực hiện một lần ngay tại thời </w:t>
      </w:r>
      <w:r w:rsidRPr="006158D2">
        <w:rPr>
          <w:rFonts w:hint="eastAsia"/>
          <w:color w:val="auto"/>
          <w:sz w:val="28"/>
          <w:szCs w:val="28"/>
          <w:lang w:val="it-IT"/>
        </w:rPr>
        <w:t>đ</w:t>
      </w:r>
      <w:r w:rsidRPr="006158D2">
        <w:rPr>
          <w:color w:val="auto"/>
          <w:sz w:val="28"/>
          <w:szCs w:val="28"/>
          <w:lang w:val="it-IT"/>
        </w:rPr>
        <w:t>iểm ghi nhận TSC</w:t>
      </w:r>
      <w:r w:rsidRPr="006158D2">
        <w:rPr>
          <w:rFonts w:hint="eastAsia"/>
          <w:color w:val="auto"/>
          <w:sz w:val="28"/>
          <w:szCs w:val="28"/>
          <w:lang w:val="it-IT"/>
        </w:rPr>
        <w:t>Đ</w:t>
      </w:r>
      <w:r w:rsidRPr="006158D2">
        <w:rPr>
          <w:color w:val="auto"/>
          <w:sz w:val="28"/>
          <w:szCs w:val="28"/>
          <w:lang w:val="it-IT"/>
        </w:rPr>
        <w:t xml:space="preserve"> thuê tài chính)</w:t>
      </w:r>
    </w:p>
    <w:p w:rsidR="007477B5" w:rsidRPr="006158D2" w:rsidRDefault="00F6039D">
      <w:pPr>
        <w:spacing w:after="0" w:line="276" w:lineRule="auto"/>
        <w:ind w:leftChars="210" w:left="2269" w:hangingChars="608" w:hanging="1702"/>
        <w:contextualSpacing/>
        <w:rPr>
          <w:color w:val="auto"/>
          <w:sz w:val="28"/>
          <w:szCs w:val="28"/>
          <w:lang w:val="it-IT"/>
        </w:rPr>
      </w:pPr>
      <w:r w:rsidRPr="006158D2">
        <w:rPr>
          <w:color w:val="auto"/>
          <w:sz w:val="28"/>
          <w:szCs w:val="28"/>
          <w:lang w:val="it-IT"/>
        </w:rPr>
        <w:t xml:space="preserve">Nợ các TK 154, 642 (nếu thuế GTGT </w:t>
      </w:r>
      <w:r w:rsidRPr="006158D2">
        <w:rPr>
          <w:rFonts w:hint="eastAsia"/>
          <w:color w:val="auto"/>
          <w:sz w:val="28"/>
          <w:szCs w:val="28"/>
          <w:lang w:val="it-IT"/>
        </w:rPr>
        <w:t>đ</w:t>
      </w:r>
      <w:r w:rsidRPr="006158D2">
        <w:rPr>
          <w:color w:val="auto"/>
          <w:sz w:val="28"/>
          <w:szCs w:val="28"/>
          <w:lang w:val="it-IT"/>
        </w:rPr>
        <w:t xml:space="preserve">ầu vào không </w:t>
      </w:r>
      <w:r w:rsidRPr="006158D2">
        <w:rPr>
          <w:rFonts w:hint="eastAsia"/>
          <w:color w:val="auto"/>
          <w:sz w:val="28"/>
          <w:szCs w:val="28"/>
          <w:lang w:val="it-IT"/>
        </w:rPr>
        <w:t>đư</w:t>
      </w:r>
      <w:r w:rsidRPr="006158D2">
        <w:rPr>
          <w:color w:val="auto"/>
          <w:sz w:val="28"/>
          <w:szCs w:val="28"/>
          <w:lang w:val="it-IT"/>
        </w:rPr>
        <w:t xml:space="preserve">ợc khấu trừ thanh toán theo </w:t>
      </w:r>
      <w:r w:rsidRPr="006158D2">
        <w:rPr>
          <w:rFonts w:hint="eastAsia"/>
          <w:color w:val="auto"/>
          <w:sz w:val="28"/>
          <w:szCs w:val="28"/>
          <w:lang w:val="it-IT"/>
        </w:rPr>
        <w:t>đ</w:t>
      </w:r>
      <w:r w:rsidRPr="006158D2">
        <w:rPr>
          <w:color w:val="auto"/>
          <w:sz w:val="28"/>
          <w:szCs w:val="28"/>
          <w:lang w:val="it-IT"/>
        </w:rPr>
        <w:t xml:space="preserve">ịnh kỳ nhận hóa </w:t>
      </w:r>
      <w:r w:rsidRPr="006158D2">
        <w:rPr>
          <w:rFonts w:hint="eastAsia"/>
          <w:color w:val="auto"/>
          <w:sz w:val="28"/>
          <w:szCs w:val="28"/>
          <w:lang w:val="it-IT"/>
        </w:rPr>
        <w:t>đơ</w:t>
      </w:r>
      <w:r w:rsidRPr="006158D2">
        <w:rPr>
          <w:color w:val="auto"/>
          <w:sz w:val="28"/>
          <w:szCs w:val="28"/>
          <w:lang w:val="it-IT"/>
        </w:rPr>
        <w:t>n)</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TK 112 - Tiền gửi ngân hàng (nếu trả tiền ngay)</w:t>
      </w:r>
    </w:p>
    <w:p w:rsidR="007477B5" w:rsidRPr="006158D2" w:rsidRDefault="00F6039D">
      <w:pPr>
        <w:spacing w:after="0" w:line="276" w:lineRule="auto"/>
        <w:ind w:leftChars="398" w:left="2266" w:hanging="1191"/>
        <w:contextualSpacing/>
        <w:rPr>
          <w:color w:val="auto"/>
          <w:sz w:val="28"/>
          <w:szCs w:val="28"/>
          <w:lang w:val="it-IT"/>
        </w:rPr>
      </w:pPr>
      <w:r w:rsidRPr="006158D2">
        <w:rPr>
          <w:color w:val="auto"/>
          <w:sz w:val="28"/>
          <w:szCs w:val="28"/>
          <w:lang w:val="it-IT"/>
        </w:rPr>
        <w:t xml:space="preserve">Có TK 338 - Phải trả, phải nộp khác (thuế GTGT </w:t>
      </w:r>
      <w:r w:rsidRPr="006158D2">
        <w:rPr>
          <w:rFonts w:hint="eastAsia"/>
          <w:color w:val="auto"/>
          <w:sz w:val="28"/>
          <w:szCs w:val="28"/>
          <w:lang w:val="it-IT"/>
        </w:rPr>
        <w:t>đ</w:t>
      </w:r>
      <w:r w:rsidRPr="006158D2">
        <w:rPr>
          <w:color w:val="auto"/>
          <w:sz w:val="28"/>
          <w:szCs w:val="28"/>
          <w:lang w:val="it-IT"/>
        </w:rPr>
        <w:t>ầu vào phải trả bên cho thuê).</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3.5.6. Khi trả phí cam kết sử dụng vốn phải trả cho bên cho thuê tài sản,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tài chính.</w:t>
      </w:r>
    </w:p>
    <w:p w:rsidR="007477B5" w:rsidRPr="006158D2" w:rsidRDefault="00F6039D">
      <w:pPr>
        <w:tabs>
          <w:tab w:val="left" w:pos="1418"/>
        </w:tabs>
        <w:spacing w:after="0" w:line="276" w:lineRule="auto"/>
        <w:ind w:leftChars="399" w:left="1077"/>
        <w:contextualSpacing/>
        <w:rPr>
          <w:color w:val="auto"/>
          <w:sz w:val="28"/>
          <w:szCs w:val="28"/>
          <w:lang w:val="it-IT"/>
        </w:rPr>
      </w:pPr>
      <w:r w:rsidRPr="006158D2">
        <w:rPr>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3.5.7. Khi trả lại TSC</w:t>
      </w:r>
      <w:r w:rsidRPr="006158D2">
        <w:rPr>
          <w:rFonts w:hint="eastAsia"/>
          <w:color w:val="auto"/>
          <w:sz w:val="28"/>
          <w:szCs w:val="28"/>
          <w:lang w:val="it-IT"/>
        </w:rPr>
        <w:t>Đ</w:t>
      </w:r>
      <w:r w:rsidRPr="006158D2">
        <w:rPr>
          <w:color w:val="auto"/>
          <w:sz w:val="28"/>
          <w:szCs w:val="28"/>
          <w:lang w:val="it-IT"/>
        </w:rPr>
        <w:t xml:space="preserve"> thuê tài chính theo quy </w:t>
      </w:r>
      <w:r w:rsidRPr="006158D2">
        <w:rPr>
          <w:rFonts w:hint="eastAsia"/>
          <w:color w:val="auto"/>
          <w:sz w:val="28"/>
          <w:szCs w:val="28"/>
          <w:lang w:val="it-IT"/>
        </w:rPr>
        <w:t>đ</w:t>
      </w:r>
      <w:r w:rsidRPr="006158D2">
        <w:rPr>
          <w:color w:val="auto"/>
          <w:sz w:val="28"/>
          <w:szCs w:val="28"/>
          <w:lang w:val="it-IT"/>
        </w:rPr>
        <w:t xml:space="preserve">ịnh của hợp </w:t>
      </w:r>
      <w:r w:rsidRPr="006158D2">
        <w:rPr>
          <w:rFonts w:hint="eastAsia"/>
          <w:color w:val="auto"/>
          <w:sz w:val="28"/>
          <w:szCs w:val="28"/>
          <w:lang w:val="it-IT"/>
        </w:rPr>
        <w:t>đ</w:t>
      </w:r>
      <w:r w:rsidRPr="006158D2">
        <w:rPr>
          <w:color w:val="auto"/>
          <w:sz w:val="28"/>
          <w:szCs w:val="28"/>
          <w:lang w:val="it-IT"/>
        </w:rPr>
        <w:t>ồng thuê cho bên cho thuê, kế toán ghi giảm giá trị TSC</w:t>
      </w:r>
      <w:r w:rsidRPr="006158D2">
        <w:rPr>
          <w:rFonts w:hint="eastAsia"/>
          <w:color w:val="auto"/>
          <w:sz w:val="28"/>
          <w:szCs w:val="28"/>
          <w:lang w:val="it-IT"/>
        </w:rPr>
        <w:t>Đ</w:t>
      </w:r>
      <w:r w:rsidRPr="006158D2">
        <w:rPr>
          <w:color w:val="auto"/>
          <w:sz w:val="28"/>
          <w:szCs w:val="28"/>
          <w:lang w:val="it-IT"/>
        </w:rPr>
        <w:t xml:space="preserve"> thuê tài chính,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2144 - Hao mòn TSC</w:t>
      </w:r>
      <w:r w:rsidRPr="006158D2">
        <w:rPr>
          <w:rFonts w:hint="eastAsia"/>
          <w:color w:val="auto"/>
          <w:sz w:val="28"/>
          <w:szCs w:val="28"/>
          <w:lang w:val="it-IT"/>
        </w:rPr>
        <w:t>Đ</w:t>
      </w:r>
      <w:r w:rsidRPr="006158D2">
        <w:rPr>
          <w:color w:val="auto"/>
          <w:sz w:val="28"/>
          <w:szCs w:val="28"/>
          <w:lang w:val="it-IT"/>
        </w:rPr>
        <w:t xml:space="preserve"> (2144)</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TK 2114 - TSC</w:t>
      </w:r>
      <w:r w:rsidRPr="006158D2">
        <w:rPr>
          <w:rFonts w:hint="eastAsia"/>
          <w:color w:val="auto"/>
          <w:sz w:val="28"/>
          <w:szCs w:val="28"/>
          <w:lang w:val="it-IT"/>
        </w:rPr>
        <w:t>Đ</w:t>
      </w:r>
      <w:r w:rsidRPr="006158D2">
        <w:rPr>
          <w:color w:val="auto"/>
          <w:sz w:val="28"/>
          <w:szCs w:val="28"/>
          <w:lang w:val="it-IT"/>
        </w:rPr>
        <w:t xml:space="preserve"> thuê tài chính.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3.5.8. Tr</w:t>
      </w:r>
      <w:r w:rsidRPr="006158D2">
        <w:rPr>
          <w:rFonts w:hint="eastAsia"/>
          <w:color w:val="auto"/>
          <w:sz w:val="28"/>
          <w:szCs w:val="28"/>
          <w:lang w:val="it-IT"/>
        </w:rPr>
        <w:t>ư</w:t>
      </w:r>
      <w:r w:rsidRPr="006158D2">
        <w:rPr>
          <w:color w:val="auto"/>
          <w:sz w:val="28"/>
          <w:szCs w:val="28"/>
          <w:lang w:val="it-IT"/>
        </w:rPr>
        <w:t xml:space="preserve">ờng hợp trong hợp </w:t>
      </w:r>
      <w:r w:rsidRPr="006158D2">
        <w:rPr>
          <w:rFonts w:hint="eastAsia"/>
          <w:color w:val="auto"/>
          <w:sz w:val="28"/>
          <w:szCs w:val="28"/>
          <w:lang w:val="it-IT"/>
        </w:rPr>
        <w:t>đ</w:t>
      </w:r>
      <w:r w:rsidRPr="006158D2">
        <w:rPr>
          <w:color w:val="auto"/>
          <w:sz w:val="28"/>
          <w:szCs w:val="28"/>
          <w:lang w:val="it-IT"/>
        </w:rPr>
        <w:t xml:space="preserve">ồng thuê tài sản quy </w:t>
      </w:r>
      <w:r w:rsidRPr="006158D2">
        <w:rPr>
          <w:rFonts w:hint="eastAsia"/>
          <w:color w:val="auto"/>
          <w:sz w:val="28"/>
          <w:szCs w:val="28"/>
          <w:lang w:val="it-IT"/>
        </w:rPr>
        <w:t>đ</w:t>
      </w:r>
      <w:r w:rsidRPr="006158D2">
        <w:rPr>
          <w:color w:val="auto"/>
          <w:sz w:val="28"/>
          <w:szCs w:val="28"/>
          <w:lang w:val="it-IT"/>
        </w:rPr>
        <w:t xml:space="preserve">ịnh bên </w:t>
      </w:r>
      <w:r w:rsidRPr="006158D2">
        <w:rPr>
          <w:rFonts w:hint="eastAsia"/>
          <w:color w:val="auto"/>
          <w:sz w:val="28"/>
          <w:szCs w:val="28"/>
          <w:lang w:val="it-IT"/>
        </w:rPr>
        <w:t>đ</w:t>
      </w:r>
      <w:r w:rsidRPr="006158D2">
        <w:rPr>
          <w:color w:val="auto"/>
          <w:sz w:val="28"/>
          <w:szCs w:val="28"/>
          <w:lang w:val="it-IT"/>
        </w:rPr>
        <w:t xml:space="preserve">i thuê chỉ thuê hết một phần giá trị tài sản, sau </w:t>
      </w:r>
      <w:r w:rsidRPr="006158D2">
        <w:rPr>
          <w:rFonts w:hint="eastAsia"/>
          <w:color w:val="auto"/>
          <w:sz w:val="28"/>
          <w:szCs w:val="28"/>
          <w:lang w:val="it-IT"/>
        </w:rPr>
        <w:t>đó</w:t>
      </w:r>
      <w:r w:rsidRPr="006158D2">
        <w:rPr>
          <w:color w:val="auto"/>
          <w:sz w:val="28"/>
          <w:szCs w:val="28"/>
          <w:lang w:val="it-IT"/>
        </w:rPr>
        <w:t xml:space="preserve"> mua lại thì khi nhận chuyển giao quyền sở hữu tài sản, kế toán ghi giảm TSC</w:t>
      </w:r>
      <w:r w:rsidRPr="006158D2">
        <w:rPr>
          <w:rFonts w:hint="eastAsia"/>
          <w:color w:val="auto"/>
          <w:sz w:val="28"/>
          <w:szCs w:val="28"/>
          <w:lang w:val="it-IT"/>
        </w:rPr>
        <w:t>Đ</w:t>
      </w:r>
      <w:r w:rsidRPr="006158D2">
        <w:rPr>
          <w:color w:val="auto"/>
          <w:sz w:val="28"/>
          <w:szCs w:val="28"/>
          <w:lang w:val="it-IT"/>
        </w:rPr>
        <w:t xml:space="preserve"> thuê tài chính và ghi t</w:t>
      </w:r>
      <w:r w:rsidRPr="006158D2">
        <w:rPr>
          <w:rFonts w:hint="eastAsia"/>
          <w:color w:val="auto"/>
          <w:sz w:val="28"/>
          <w:szCs w:val="28"/>
          <w:lang w:val="it-IT"/>
        </w:rPr>
        <w:t>ă</w:t>
      </w:r>
      <w:r w:rsidRPr="006158D2">
        <w:rPr>
          <w:color w:val="auto"/>
          <w:sz w:val="28"/>
          <w:szCs w:val="28"/>
          <w:lang w:val="it-IT"/>
        </w:rPr>
        <w:t>ng TSC</w:t>
      </w:r>
      <w:r w:rsidRPr="006158D2">
        <w:rPr>
          <w:rFonts w:hint="eastAsia"/>
          <w:color w:val="auto"/>
          <w:sz w:val="28"/>
          <w:szCs w:val="28"/>
          <w:lang w:val="it-IT"/>
        </w:rPr>
        <w:t>Đ</w:t>
      </w:r>
      <w:r w:rsidRPr="006158D2">
        <w:rPr>
          <w:color w:val="auto"/>
          <w:sz w:val="28"/>
          <w:szCs w:val="28"/>
          <w:lang w:val="it-IT"/>
        </w:rPr>
        <w:t xml:space="preserve"> hữu hình thuộc sở hữu của HTX. Khi chuyển từ tài sản thuê tài chính sang tài sản thuộc sở hữu của HTX,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2111 - TSC</w:t>
      </w:r>
      <w:r w:rsidRPr="006158D2">
        <w:rPr>
          <w:rFonts w:hint="eastAsia"/>
          <w:color w:val="auto"/>
          <w:sz w:val="28"/>
          <w:szCs w:val="28"/>
          <w:lang w:val="it-IT"/>
        </w:rPr>
        <w:t>Đ</w:t>
      </w:r>
      <w:r w:rsidRPr="006158D2">
        <w:rPr>
          <w:color w:val="auto"/>
          <w:sz w:val="28"/>
          <w:szCs w:val="28"/>
          <w:lang w:val="it-IT"/>
        </w:rPr>
        <w:t xml:space="preserve"> hữu hình</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TK 2114 - TSC</w:t>
      </w:r>
      <w:r w:rsidRPr="006158D2">
        <w:rPr>
          <w:rFonts w:hint="eastAsia"/>
          <w:color w:val="auto"/>
          <w:sz w:val="28"/>
          <w:szCs w:val="28"/>
          <w:lang w:val="it-IT"/>
        </w:rPr>
        <w:t>Đ</w:t>
      </w:r>
      <w:r w:rsidRPr="006158D2">
        <w:rPr>
          <w:color w:val="auto"/>
          <w:sz w:val="28"/>
          <w:szCs w:val="28"/>
          <w:lang w:val="it-IT"/>
        </w:rPr>
        <w:t xml:space="preserve"> thuê tài chính (Nguyên giá)</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các TK 111, 112 (số tiền phải trả thêm).</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ồng thời chuyển giá trị hao mòn,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2144 - Hao mòn TSC</w:t>
      </w:r>
      <w:r w:rsidRPr="006158D2">
        <w:rPr>
          <w:rFonts w:hint="eastAsia"/>
          <w:color w:val="auto"/>
          <w:sz w:val="28"/>
          <w:szCs w:val="28"/>
          <w:lang w:val="it-IT"/>
        </w:rPr>
        <w:t>Đ</w:t>
      </w:r>
      <w:r w:rsidRPr="006158D2">
        <w:rPr>
          <w:color w:val="auto"/>
          <w:sz w:val="28"/>
          <w:szCs w:val="28"/>
          <w:lang w:val="it-IT"/>
        </w:rPr>
        <w:t xml:space="preserve"> thuê tài chính</w:t>
      </w:r>
    </w:p>
    <w:p w:rsidR="007477B5" w:rsidRPr="006158D2" w:rsidRDefault="00F6039D">
      <w:pPr>
        <w:spacing w:after="0" w:line="276" w:lineRule="auto"/>
        <w:ind w:leftChars="399" w:left="1077"/>
        <w:contextualSpacing/>
        <w:rPr>
          <w:color w:val="auto"/>
          <w:sz w:val="28"/>
          <w:szCs w:val="28"/>
          <w:lang w:val="it-IT"/>
        </w:rPr>
      </w:pPr>
      <w:r w:rsidRPr="006158D2">
        <w:rPr>
          <w:color w:val="auto"/>
          <w:sz w:val="28"/>
          <w:szCs w:val="28"/>
          <w:lang w:val="it-IT"/>
        </w:rPr>
        <w:t>Có TK 2141 - Hao mòn TSC</w:t>
      </w:r>
      <w:r w:rsidRPr="006158D2">
        <w:rPr>
          <w:rFonts w:hint="eastAsia"/>
          <w:color w:val="auto"/>
          <w:sz w:val="28"/>
          <w:szCs w:val="28"/>
          <w:lang w:val="it-IT"/>
        </w:rPr>
        <w:t>Đ</w:t>
      </w:r>
      <w:r w:rsidRPr="006158D2">
        <w:rPr>
          <w:color w:val="auto"/>
          <w:sz w:val="28"/>
          <w:szCs w:val="28"/>
          <w:lang w:val="it-IT"/>
        </w:rPr>
        <w:t xml:space="preserve"> hữu hình.</w:t>
      </w:r>
    </w:p>
    <w:p w:rsidR="007477B5" w:rsidRPr="006158D2" w:rsidRDefault="00F6039D">
      <w:pPr>
        <w:pStyle w:val="cChar"/>
        <w:spacing w:before="0" w:after="0" w:line="276" w:lineRule="auto"/>
        <w:ind w:left="0" w:firstLine="567"/>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3.6. Kế toán bất động sản đầu tư</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3.6.1. Khi mua Bất </w:t>
      </w:r>
      <w:r w:rsidRPr="006158D2">
        <w:rPr>
          <w:rFonts w:hint="eastAsia"/>
          <w:color w:val="auto"/>
          <w:sz w:val="28"/>
          <w:szCs w:val="28"/>
          <w:lang w:val="it-IT"/>
        </w:rPr>
        <w:t>đ</w:t>
      </w:r>
      <w:r w:rsidRPr="006158D2">
        <w:rPr>
          <w:color w:val="auto"/>
          <w:sz w:val="28"/>
          <w:szCs w:val="28"/>
          <w:lang w:val="it-IT"/>
        </w:rPr>
        <w:t xml:space="preserve">ộng sản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 Trường hợp mua trả tiền ngay, nếu thuế GTGT đầu vào được khấu trừ:</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TK 2117 - Bất động sản đầu tư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lastRenderedPageBreak/>
        <w:t>Nợ TK 133 - Thuế GTGT được khấu trừ (1332)</w:t>
      </w:r>
    </w:p>
    <w:p w:rsidR="007477B5" w:rsidRPr="006158D2" w:rsidRDefault="00F6039D">
      <w:pPr>
        <w:pStyle w:val="BodyText"/>
        <w:spacing w:after="0" w:line="276" w:lineRule="auto"/>
        <w:ind w:leftChars="399" w:left="1077"/>
        <w:contextualSpacing/>
        <w:rPr>
          <w:rFonts w:ascii="Times New Roman" w:hAnsi="Times New Roman"/>
          <w:color w:val="auto"/>
          <w:sz w:val="28"/>
          <w:lang w:val="it-IT"/>
        </w:rPr>
      </w:pPr>
      <w:r w:rsidRPr="006158D2">
        <w:rPr>
          <w:rFonts w:ascii="Times New Roman" w:hAnsi="Times New Roman"/>
          <w:color w:val="auto"/>
          <w:sz w:val="28"/>
          <w:lang w:val="it-IT"/>
        </w:rPr>
        <w:t>Có các TK 111, 112.</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Trường hợp thuế GTGT đầu vào không được khấu trừ thì nguyên giá BĐSĐT bao gồm cả thuế GTGT.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b) Mua BĐSĐT theo phương thức trả chậm:</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Ghi nhận BĐSĐT được mua, nếu thuế GTGT đầu vào được khấu trừ, ghi:</w:t>
      </w:r>
    </w:p>
    <w:p w:rsidR="007477B5" w:rsidRPr="006158D2" w:rsidRDefault="00F6039D">
      <w:pPr>
        <w:pStyle w:val="BodyText"/>
        <w:spacing w:after="0" w:line="276" w:lineRule="auto"/>
        <w:ind w:left="2268" w:hanging="1701"/>
        <w:contextualSpacing/>
        <w:rPr>
          <w:rFonts w:ascii="Times New Roman" w:hAnsi="Times New Roman"/>
          <w:color w:val="auto"/>
          <w:sz w:val="28"/>
          <w:lang w:val="it-IT"/>
        </w:rPr>
      </w:pPr>
      <w:r w:rsidRPr="006158D2">
        <w:rPr>
          <w:rFonts w:ascii="Times New Roman" w:hAnsi="Times New Roman"/>
          <w:color w:val="auto"/>
          <w:sz w:val="28"/>
          <w:lang w:val="it-IT"/>
        </w:rPr>
        <w:t>Nợ TK 2117 - BĐSĐT (theo giá mua trả tiền ngay chưa có thuế GTGT)</w:t>
      </w:r>
    </w:p>
    <w:p w:rsidR="007477B5" w:rsidRPr="006158D2" w:rsidRDefault="00F6039D">
      <w:pPr>
        <w:pStyle w:val="BodyText"/>
        <w:spacing w:after="0" w:line="276" w:lineRule="auto"/>
        <w:ind w:left="2268" w:hanging="1701"/>
        <w:contextualSpacing/>
        <w:rPr>
          <w:rFonts w:ascii="Times New Roman" w:hAnsi="Times New Roman"/>
          <w:color w:val="auto"/>
          <w:sz w:val="28"/>
          <w:lang w:val="it-IT"/>
        </w:rPr>
      </w:pPr>
      <w:r w:rsidRPr="006158D2">
        <w:rPr>
          <w:rFonts w:ascii="Times New Roman" w:hAnsi="Times New Roman"/>
          <w:color w:val="auto"/>
          <w:sz w:val="28"/>
          <w:lang w:val="it-IT"/>
        </w:rPr>
        <w:t>Nợ TK 2421 - Chi phí chờ phân bổ (phần lãi trả chậm tính bằng số chênh lệch giữa tổng số tiền phải thanh toán trừ (-) Giá mua trả tiền ngay và thuế GTGT đầu vào)</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133 - Thuế GTGT được khấu trừ (1332)</w:t>
      </w:r>
    </w:p>
    <w:p w:rsidR="007477B5" w:rsidRPr="006158D2" w:rsidRDefault="00F6039D">
      <w:pPr>
        <w:pStyle w:val="BodyText"/>
        <w:spacing w:after="0" w:line="276" w:lineRule="auto"/>
        <w:ind w:firstLine="1080"/>
        <w:contextualSpacing/>
        <w:rPr>
          <w:rFonts w:ascii="Times New Roman" w:hAnsi="Times New Roman"/>
          <w:color w:val="auto"/>
          <w:sz w:val="28"/>
          <w:lang w:val="it-IT"/>
        </w:rPr>
      </w:pPr>
      <w:r w:rsidRPr="006158D2">
        <w:rPr>
          <w:rFonts w:ascii="Times New Roman" w:hAnsi="Times New Roman"/>
          <w:color w:val="auto"/>
          <w:sz w:val="28"/>
          <w:lang w:val="it-IT"/>
        </w:rPr>
        <w:t>Có TK 331 - Phải trả cho người bán.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Trường hợp thuế GTGT đầu vào không được khấu trừ thì nguyên giá BĐSĐT bao gồm cả thuế GTGT.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Hàng kỳ, tính và phân bổ số lãi phải trả về việc mua BĐSĐT theo phương thức trả chậm, ghi:</w:t>
      </w:r>
      <w:r w:rsidRPr="006158D2">
        <w:rPr>
          <w:rFonts w:ascii="Times New Roman" w:hAnsi="Times New Roman"/>
          <w:color w:val="auto"/>
          <w:sz w:val="28"/>
          <w:lang w:val="it-IT"/>
        </w:rPr>
        <w:tab/>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658 - Chi phí tài chính</w:t>
      </w:r>
    </w:p>
    <w:p w:rsidR="007477B5" w:rsidRPr="006158D2" w:rsidRDefault="00F6039D">
      <w:pPr>
        <w:pStyle w:val="BodyText"/>
        <w:spacing w:after="0" w:line="276" w:lineRule="auto"/>
        <w:ind w:firstLine="1080"/>
        <w:contextualSpacing/>
        <w:rPr>
          <w:rFonts w:ascii="Times New Roman" w:hAnsi="Times New Roman"/>
          <w:color w:val="auto"/>
          <w:sz w:val="28"/>
          <w:lang w:val="it-IT"/>
        </w:rPr>
      </w:pPr>
      <w:r w:rsidRPr="006158D2">
        <w:rPr>
          <w:rFonts w:ascii="Times New Roman" w:hAnsi="Times New Roman"/>
          <w:color w:val="auto"/>
          <w:sz w:val="28"/>
          <w:lang w:val="it-IT"/>
        </w:rPr>
        <w:t>Có TK 2421 - Chi phí chờ phân bổ.</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Khi thanh toán tiền cho người bán, ghi:</w:t>
      </w:r>
      <w:r w:rsidRPr="006158D2">
        <w:rPr>
          <w:rFonts w:ascii="Times New Roman" w:hAnsi="Times New Roman"/>
          <w:color w:val="auto"/>
          <w:sz w:val="28"/>
          <w:lang w:val="it-IT"/>
        </w:rPr>
        <w:tab/>
      </w:r>
      <w:r w:rsidRPr="006158D2">
        <w:rPr>
          <w:rFonts w:ascii="Times New Roman" w:hAnsi="Times New Roman"/>
          <w:color w:val="auto"/>
          <w:sz w:val="28"/>
          <w:lang w:val="it-IT"/>
        </w:rPr>
        <w:tab/>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331 - Phải trả cho người bán</w:t>
      </w:r>
    </w:p>
    <w:p w:rsidR="007477B5" w:rsidRPr="006158D2" w:rsidRDefault="00F6039D">
      <w:pPr>
        <w:pStyle w:val="BodyText"/>
        <w:spacing w:after="0" w:line="276" w:lineRule="auto"/>
        <w:ind w:leftChars="400" w:left="2552" w:hanging="1472"/>
        <w:contextualSpacing/>
        <w:rPr>
          <w:rFonts w:ascii="Times New Roman" w:hAnsi="Times New Roman"/>
          <w:color w:val="auto"/>
          <w:sz w:val="28"/>
          <w:lang w:val="it-IT"/>
        </w:rPr>
      </w:pPr>
      <w:r w:rsidRPr="006158D2">
        <w:rPr>
          <w:rFonts w:ascii="Times New Roman" w:hAnsi="Times New Roman"/>
          <w:color w:val="auto"/>
          <w:sz w:val="28"/>
          <w:lang w:val="it-IT"/>
        </w:rPr>
        <w:t>Có TK 558 - Thu nhập khác (phần chiết khấu thanh toán được hưởng do thanh toán trước thời hạn - nếu có)</w:t>
      </w:r>
    </w:p>
    <w:p w:rsidR="007477B5" w:rsidRPr="006158D2" w:rsidRDefault="00F6039D">
      <w:pPr>
        <w:pStyle w:val="BodyText"/>
        <w:spacing w:after="0" w:line="276" w:lineRule="auto"/>
        <w:ind w:leftChars="400" w:left="1080"/>
        <w:contextualSpacing/>
        <w:rPr>
          <w:rFonts w:ascii="Times New Roman" w:hAnsi="Times New Roman"/>
          <w:color w:val="auto"/>
          <w:sz w:val="28"/>
          <w:lang w:val="it-IT"/>
        </w:rPr>
      </w:pPr>
      <w:r w:rsidRPr="006158D2">
        <w:rPr>
          <w:rFonts w:ascii="Times New Roman" w:hAnsi="Times New Roman"/>
          <w:color w:val="auto"/>
          <w:sz w:val="28"/>
          <w:lang w:val="it-IT"/>
        </w:rPr>
        <w:t>Có các TK 111, 112.</w:t>
      </w:r>
    </w:p>
    <w:p w:rsidR="007477B5" w:rsidRPr="006158D2" w:rsidRDefault="00F6039D">
      <w:pPr>
        <w:pStyle w:val="BodyText"/>
        <w:tabs>
          <w:tab w:val="left" w:pos="400"/>
        </w:tabs>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3.6.2. Trường hợp BĐSĐT hình thành do xây dựng cơ bản hoàn thành bàn giao:</w:t>
      </w:r>
    </w:p>
    <w:p w:rsidR="007477B5" w:rsidRPr="006158D2" w:rsidRDefault="00F6039D">
      <w:pPr>
        <w:pStyle w:val="BodyText"/>
        <w:tabs>
          <w:tab w:val="left" w:pos="400"/>
        </w:tabs>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Khi phát sinh chi phí xây dựng BĐSĐT, căn cứ vào các tài liệu và chứng từ có liên quan, kế toán tập hợp chi phí vào bên Nợ TK 2422 “XDCB dở dang” (tương tự như xây dựng TSCĐ hữu hình, xem giải thích Tài khoản 2111 “TSCĐ hữu hình”).</w:t>
      </w:r>
    </w:p>
    <w:p w:rsidR="007477B5" w:rsidRPr="006158D2" w:rsidRDefault="00F6039D">
      <w:pPr>
        <w:pStyle w:val="BodyText"/>
        <w:tabs>
          <w:tab w:val="left" w:pos="400"/>
        </w:tabs>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Khi giai đoạn đầu tư XDCB hoàn thành bàn giao chuyển tài sản đầu tư thành BĐSĐT, kế toán căn cứ vào hồ sơ bàn giao,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2117 - Bất động sản đầu tư</w:t>
      </w:r>
    </w:p>
    <w:p w:rsidR="007477B5" w:rsidRPr="006158D2" w:rsidRDefault="00F6039D">
      <w:pPr>
        <w:pStyle w:val="BodyText"/>
        <w:spacing w:after="0" w:line="276" w:lineRule="auto"/>
        <w:ind w:firstLine="1080"/>
        <w:contextualSpacing/>
        <w:rPr>
          <w:rFonts w:ascii="Times New Roman" w:hAnsi="Times New Roman"/>
          <w:color w:val="auto"/>
          <w:sz w:val="28"/>
          <w:lang w:val="it-IT"/>
        </w:rPr>
      </w:pPr>
      <w:r w:rsidRPr="006158D2">
        <w:rPr>
          <w:rFonts w:ascii="Times New Roman" w:hAnsi="Times New Roman"/>
          <w:color w:val="auto"/>
          <w:sz w:val="28"/>
          <w:lang w:val="it-IT"/>
        </w:rPr>
        <w:t>Có TK 2422 - XDCB dở dang.</w:t>
      </w:r>
    </w:p>
    <w:p w:rsidR="007477B5" w:rsidRPr="006158D2" w:rsidRDefault="00F6039D">
      <w:pPr>
        <w:pStyle w:val="BodyText"/>
        <w:tabs>
          <w:tab w:val="left" w:pos="400"/>
        </w:tabs>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3.6.3. Khi chuyển từ bất động sản chủ sở hữu sử dụng hoặc hàng tồn kho thành BĐSĐT, căn cứ vào hồ sơ chuyển đổi mục đích sử dụng,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 Trường hợp chuyển đổi TSCĐ thành BĐSĐT: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TK 2117 - Bất động sản đầu tư </w:t>
      </w:r>
    </w:p>
    <w:p w:rsidR="007477B5" w:rsidRPr="006158D2" w:rsidRDefault="00F6039D">
      <w:pPr>
        <w:pStyle w:val="BodyText"/>
        <w:spacing w:after="0" w:line="276" w:lineRule="auto"/>
        <w:ind w:firstLine="1080"/>
        <w:contextualSpacing/>
        <w:rPr>
          <w:rFonts w:ascii="Times New Roman" w:hAnsi="Times New Roman"/>
          <w:color w:val="auto"/>
          <w:sz w:val="28"/>
          <w:lang w:val="it-IT"/>
        </w:rPr>
      </w:pPr>
      <w:r w:rsidRPr="006158D2">
        <w:rPr>
          <w:rFonts w:ascii="Times New Roman" w:hAnsi="Times New Roman"/>
          <w:color w:val="auto"/>
          <w:sz w:val="28"/>
          <w:lang w:val="it-IT"/>
        </w:rPr>
        <w:t>Có TK 211 - TSCĐ.</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lastRenderedPageBreak/>
        <w:t>Đồng thời kết chuyển số hao mòn luỹ kế,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các TK 2141, 2143</w:t>
      </w:r>
    </w:p>
    <w:p w:rsidR="007477B5" w:rsidRPr="006158D2" w:rsidRDefault="00F6039D">
      <w:pPr>
        <w:pStyle w:val="BodyText"/>
        <w:spacing w:after="0" w:line="276" w:lineRule="auto"/>
        <w:ind w:firstLine="1080"/>
        <w:contextualSpacing/>
        <w:rPr>
          <w:rFonts w:ascii="Times New Roman" w:hAnsi="Times New Roman"/>
          <w:color w:val="auto"/>
          <w:sz w:val="28"/>
          <w:lang w:val="it-IT"/>
        </w:rPr>
      </w:pPr>
      <w:r w:rsidRPr="006158D2">
        <w:rPr>
          <w:rFonts w:ascii="Times New Roman" w:hAnsi="Times New Roman"/>
          <w:color w:val="auto"/>
          <w:sz w:val="28"/>
          <w:lang w:val="it-IT"/>
        </w:rPr>
        <w:t>Có TK 2147 - Hao mòn BĐSĐT.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b) Khi chuyển từ hàng tồn kho thành BĐSĐT, căn cứ vào hồ sơ chuyển đổi mục đích sử dụng, ghi:</w:t>
      </w:r>
      <w:r w:rsidRPr="006158D2">
        <w:rPr>
          <w:rFonts w:ascii="Times New Roman" w:hAnsi="Times New Roman"/>
          <w:color w:val="auto"/>
          <w:sz w:val="28"/>
          <w:lang w:val="it-IT"/>
        </w:rPr>
        <w:tab/>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2117 - Bất động sản đầu tư</w:t>
      </w:r>
    </w:p>
    <w:p w:rsidR="007477B5" w:rsidRPr="006158D2" w:rsidRDefault="00F6039D">
      <w:pPr>
        <w:pStyle w:val="BodyText"/>
        <w:spacing w:after="0" w:line="276" w:lineRule="auto"/>
        <w:ind w:firstLineChars="385" w:firstLine="1078"/>
        <w:contextualSpacing/>
        <w:rPr>
          <w:rFonts w:ascii="Times New Roman" w:hAnsi="Times New Roman"/>
          <w:color w:val="auto"/>
          <w:sz w:val="28"/>
          <w:lang w:val="it-IT"/>
        </w:rPr>
      </w:pPr>
      <w:r w:rsidRPr="006158D2">
        <w:rPr>
          <w:rFonts w:ascii="Times New Roman" w:hAnsi="Times New Roman"/>
          <w:color w:val="auto"/>
          <w:sz w:val="28"/>
          <w:lang w:val="it-IT"/>
        </w:rPr>
        <w:t>Có TK 156 - Thành phẩm, hàng hóa.</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3.6.4. Khi phát sinh chi phí sau ghi nhận ban đầu của BĐSĐT, nếu thoả mãn các điều kiện được vốn hoá được ghi tăng nguyên giá BĐSĐT: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Tập hợp chi phí phát sinh sau ghi nhận ban đầu (nâng cấp, cải tạo BĐSĐT) thực tế phát sinh,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2422 - XDCB dở dang</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TK 133 - Thuế GTGT được khấu trừ </w:t>
      </w:r>
    </w:p>
    <w:p w:rsidR="007477B5" w:rsidRPr="006158D2" w:rsidRDefault="00F6039D">
      <w:pPr>
        <w:pStyle w:val="BodyText"/>
        <w:spacing w:after="0" w:line="276" w:lineRule="auto"/>
        <w:ind w:firstLineChars="385" w:firstLine="1078"/>
        <w:contextualSpacing/>
        <w:rPr>
          <w:rFonts w:ascii="Times New Roman" w:hAnsi="Times New Roman"/>
          <w:color w:val="auto"/>
          <w:sz w:val="28"/>
          <w:lang w:val="it-IT"/>
        </w:rPr>
      </w:pPr>
      <w:r w:rsidRPr="006158D2">
        <w:rPr>
          <w:rFonts w:ascii="Times New Roman" w:hAnsi="Times New Roman"/>
          <w:color w:val="auto"/>
          <w:sz w:val="28"/>
          <w:lang w:val="it-IT"/>
        </w:rPr>
        <w:t>Có các TK 111, 112, 152, 331,...</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Khi kết thúc hoạt động nâng cấp, cải tạo,... BĐSĐT, bàn giao ghi tăng nguyên giá BĐSĐT,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2117 - Bất động sản đầu tư</w:t>
      </w:r>
    </w:p>
    <w:p w:rsidR="007477B5" w:rsidRPr="006158D2" w:rsidRDefault="00F6039D">
      <w:pPr>
        <w:pStyle w:val="BodyText"/>
        <w:spacing w:after="0" w:line="276" w:lineRule="auto"/>
        <w:ind w:firstLineChars="385" w:firstLine="1078"/>
        <w:contextualSpacing/>
        <w:rPr>
          <w:rFonts w:ascii="Times New Roman" w:hAnsi="Times New Roman"/>
          <w:color w:val="auto"/>
          <w:sz w:val="28"/>
          <w:lang w:val="it-IT"/>
        </w:rPr>
      </w:pPr>
      <w:r w:rsidRPr="006158D2">
        <w:rPr>
          <w:rFonts w:ascii="Times New Roman" w:hAnsi="Times New Roman"/>
          <w:color w:val="auto"/>
          <w:sz w:val="28"/>
          <w:lang w:val="it-IT"/>
        </w:rPr>
        <w:t>Có TK 2422 - XDCB dở dang.</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3.6.5. Kế toán bán, thanh lý BĐSĐT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 Ghi nhận doanh thu bán, thanh lý BĐSĐT: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Trường hợp tách ngay được thuế GTGT đầu ra phải nộp tại thời điểm bán, thanh lý BĐSĐT,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các TK 111, 112, 131 (tổng giá thanh toán)</w:t>
      </w:r>
    </w:p>
    <w:p w:rsidR="007477B5" w:rsidRPr="006158D2" w:rsidRDefault="00F6039D">
      <w:pPr>
        <w:pStyle w:val="BodyText"/>
        <w:spacing w:after="0" w:line="276" w:lineRule="auto"/>
        <w:ind w:firstLineChars="385" w:firstLine="1078"/>
        <w:contextualSpacing/>
        <w:rPr>
          <w:rFonts w:ascii="Times New Roman" w:hAnsi="Times New Roman"/>
          <w:color w:val="auto"/>
          <w:sz w:val="28"/>
          <w:lang w:val="it-IT"/>
        </w:rPr>
      </w:pPr>
      <w:r w:rsidRPr="006158D2">
        <w:rPr>
          <w:rFonts w:ascii="Times New Roman" w:hAnsi="Times New Roman"/>
          <w:color w:val="auto"/>
          <w:sz w:val="28"/>
          <w:lang w:val="it-IT"/>
        </w:rPr>
        <w:t>Có các TK 511, 512 (giá bán thanh lý chưa có thuế GTGT)</w:t>
      </w:r>
    </w:p>
    <w:p w:rsidR="007477B5" w:rsidRPr="006158D2" w:rsidRDefault="00F6039D">
      <w:pPr>
        <w:pStyle w:val="BodyText"/>
        <w:spacing w:after="0" w:line="276" w:lineRule="auto"/>
        <w:ind w:firstLineChars="385" w:firstLine="1078"/>
        <w:contextualSpacing/>
        <w:rPr>
          <w:rFonts w:ascii="Times New Roman" w:hAnsi="Times New Roman"/>
          <w:color w:val="auto"/>
          <w:sz w:val="28"/>
          <w:lang w:val="it-IT"/>
        </w:rPr>
      </w:pPr>
      <w:r w:rsidRPr="006158D2">
        <w:rPr>
          <w:rFonts w:ascii="Times New Roman" w:hAnsi="Times New Roman"/>
          <w:color w:val="auto"/>
          <w:sz w:val="28"/>
          <w:lang w:val="it-IT"/>
        </w:rPr>
        <w:t>Có TK 3331 - Thuế GTGT phải nộp (33311).</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Trường hợp không tách ngay được thuế GTGT đầu ra phải nộp tại thời điểm bán, thanh lý BĐSĐT, doanh thu bao gồm cả thuế GTGT đầu ra phải nộp. Định kỳ, kế toán xác định số thuế GTGT phải nộp và ghi giảm doanh thu,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các TK 511, 512 </w:t>
      </w:r>
    </w:p>
    <w:p w:rsidR="007477B5" w:rsidRPr="006158D2" w:rsidRDefault="00F6039D">
      <w:pPr>
        <w:pStyle w:val="BodyText"/>
        <w:spacing w:after="0" w:line="276" w:lineRule="auto"/>
        <w:ind w:firstLineChars="385" w:firstLine="1078"/>
        <w:contextualSpacing/>
        <w:rPr>
          <w:rFonts w:ascii="Times New Roman" w:hAnsi="Times New Roman"/>
          <w:color w:val="auto"/>
          <w:sz w:val="28"/>
          <w:lang w:val="it-IT"/>
        </w:rPr>
      </w:pPr>
      <w:r w:rsidRPr="006158D2">
        <w:rPr>
          <w:rFonts w:ascii="Times New Roman" w:hAnsi="Times New Roman"/>
          <w:color w:val="auto"/>
          <w:sz w:val="28"/>
          <w:lang w:val="it-IT"/>
        </w:rPr>
        <w:t>Có TK 3331 - Thuế GTGT phải nộp.</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b) Kế toán ghi giảm nguyên giá và giá trị còn lại của BĐSĐT đã được bán, thanh lý,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214 - Hao mòn TSCĐ (2147 - nếu có)</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các TK 611, 612 (giá trị còn lại của BĐSĐT)</w:t>
      </w:r>
    </w:p>
    <w:p w:rsidR="007477B5" w:rsidRPr="006158D2" w:rsidRDefault="00F6039D">
      <w:pPr>
        <w:pStyle w:val="BodyText"/>
        <w:spacing w:after="0" w:line="276" w:lineRule="auto"/>
        <w:ind w:left="720" w:firstLine="360"/>
        <w:contextualSpacing/>
        <w:rPr>
          <w:rFonts w:ascii="Times New Roman" w:hAnsi="Times New Roman"/>
          <w:color w:val="auto"/>
          <w:sz w:val="28"/>
          <w:lang w:val="it-IT"/>
        </w:rPr>
      </w:pPr>
      <w:r w:rsidRPr="006158D2">
        <w:rPr>
          <w:rFonts w:ascii="Times New Roman" w:hAnsi="Times New Roman"/>
          <w:color w:val="auto"/>
          <w:sz w:val="28"/>
          <w:lang w:val="it-IT"/>
        </w:rPr>
        <w:t>Có TK 2117 - Bất động sản đầu tư (nguyên giá của BĐSĐT).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3.6.6. Kế toán cho thuê Bất động sản đầu tư:</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 Ghi nhận doanh thu từ việc cho thuê BĐSĐT: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các TK 111, 112, 131</w:t>
      </w:r>
    </w:p>
    <w:p w:rsidR="007477B5" w:rsidRPr="006158D2" w:rsidRDefault="00F6039D">
      <w:pPr>
        <w:pStyle w:val="BodyText"/>
        <w:spacing w:after="0" w:line="276" w:lineRule="auto"/>
        <w:ind w:leftChars="266" w:left="718" w:firstLineChars="128" w:firstLine="358"/>
        <w:contextualSpacing/>
        <w:rPr>
          <w:rFonts w:ascii="Times New Roman" w:hAnsi="Times New Roman"/>
          <w:color w:val="auto"/>
          <w:sz w:val="28"/>
          <w:lang w:val="it-IT"/>
        </w:rPr>
      </w:pPr>
      <w:r w:rsidRPr="006158D2">
        <w:rPr>
          <w:rFonts w:ascii="Times New Roman" w:hAnsi="Times New Roman"/>
          <w:color w:val="auto"/>
          <w:sz w:val="28"/>
          <w:lang w:val="it-IT"/>
        </w:rPr>
        <w:lastRenderedPageBreak/>
        <w:t xml:space="preserve">Có các TK 511, 512 </w:t>
      </w:r>
    </w:p>
    <w:p w:rsidR="007477B5" w:rsidRPr="006158D2" w:rsidRDefault="00F6039D">
      <w:pPr>
        <w:pStyle w:val="BodyText"/>
        <w:spacing w:after="0" w:line="276" w:lineRule="auto"/>
        <w:ind w:leftChars="266" w:left="718" w:firstLineChars="128" w:firstLine="358"/>
        <w:contextualSpacing/>
        <w:rPr>
          <w:rFonts w:ascii="Times New Roman" w:hAnsi="Times New Roman"/>
          <w:color w:val="auto"/>
          <w:sz w:val="28"/>
          <w:lang w:val="it-IT"/>
        </w:rPr>
      </w:pPr>
      <w:r w:rsidRPr="006158D2">
        <w:rPr>
          <w:rFonts w:ascii="Times New Roman" w:hAnsi="Times New Roman"/>
          <w:color w:val="auto"/>
          <w:sz w:val="28"/>
          <w:lang w:val="it-IT"/>
        </w:rPr>
        <w:t>Có TK 3331 - Thuế GTGT phải nộp (nếu có).</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b) Ghi nhận giá vốn Bất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 xml:space="preserve">ộng sản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ầu t</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 xml:space="preserve"> cho thuê:</w:t>
      </w:r>
      <w:r w:rsidRPr="006158D2">
        <w:rPr>
          <w:rFonts w:ascii="Times New Roman" w:hAnsi="Times New Roman"/>
          <w:color w:val="auto"/>
          <w:sz w:val="28"/>
          <w:lang w:val="it-IT"/>
        </w:rPr>
        <w:tab/>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các TK 611, 612</w:t>
      </w:r>
    </w:p>
    <w:p w:rsidR="007477B5" w:rsidRPr="006158D2" w:rsidRDefault="00F6039D">
      <w:pPr>
        <w:pStyle w:val="BodyText"/>
        <w:spacing w:after="0" w:line="276" w:lineRule="auto"/>
        <w:ind w:firstLine="1080"/>
        <w:contextualSpacing/>
        <w:rPr>
          <w:rFonts w:ascii="Times New Roman" w:hAnsi="Times New Roman"/>
          <w:color w:val="auto"/>
          <w:sz w:val="28"/>
          <w:lang w:val="it-IT"/>
        </w:rPr>
      </w:pPr>
      <w:r w:rsidRPr="006158D2">
        <w:rPr>
          <w:rFonts w:ascii="Times New Roman" w:hAnsi="Times New Roman"/>
          <w:color w:val="auto"/>
          <w:sz w:val="28"/>
          <w:lang w:val="it-IT"/>
        </w:rPr>
        <w:t>Có TK 214 - Hao mòn TSCĐ (2147)</w:t>
      </w:r>
    </w:p>
    <w:p w:rsidR="007477B5" w:rsidRPr="006158D2" w:rsidRDefault="00F6039D">
      <w:pPr>
        <w:pStyle w:val="BodyText"/>
        <w:spacing w:after="0" w:line="276" w:lineRule="auto"/>
        <w:ind w:firstLine="1080"/>
        <w:contextualSpacing/>
        <w:rPr>
          <w:rFonts w:ascii="Times New Roman" w:hAnsi="Times New Roman"/>
          <w:color w:val="auto"/>
          <w:sz w:val="28"/>
          <w:lang w:val="it-IT"/>
        </w:rPr>
      </w:pPr>
      <w:r w:rsidRPr="006158D2">
        <w:rPr>
          <w:rFonts w:ascii="Times New Roman" w:hAnsi="Times New Roman"/>
          <w:color w:val="auto"/>
          <w:sz w:val="28"/>
          <w:lang w:val="it-IT"/>
        </w:rPr>
        <w:t>Có các TK 111, 112, 331...</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3.6.7. Kế toán chuyển BĐSĐT thành hàng tồn kho hoặc thành bất động sản chủ sở hữu sử dụng:</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 Trường hợp BĐSĐT chuyển thành hàng tồn kho khi chủ sở hữu có quyết định sửa chữa, cải tạo nâng cấp để bán: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Khi có quyết định sửa chữa, cải tạo, nâng cấp BĐSĐT để bán, kế toán tiến hành kết chuyển giá trị còn lại của BĐSĐT vào TK 156 “Thành phẩm, hàng hóa”,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156 - Hàng hoá (Giá trị còn lại của BĐSĐT)</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214 - Hao mòn TSCĐ (2147)</w:t>
      </w:r>
    </w:p>
    <w:p w:rsidR="007477B5" w:rsidRPr="006158D2" w:rsidRDefault="00F6039D">
      <w:pPr>
        <w:pStyle w:val="BodyText"/>
        <w:spacing w:after="0" w:line="276" w:lineRule="auto"/>
        <w:ind w:leftChars="400" w:left="1080"/>
        <w:contextualSpacing/>
        <w:rPr>
          <w:rFonts w:ascii="Times New Roman" w:hAnsi="Times New Roman"/>
          <w:color w:val="auto"/>
          <w:sz w:val="28"/>
          <w:lang w:val="it-IT"/>
        </w:rPr>
      </w:pPr>
      <w:r w:rsidRPr="006158D2">
        <w:rPr>
          <w:rFonts w:ascii="Times New Roman" w:hAnsi="Times New Roman"/>
          <w:color w:val="auto"/>
          <w:sz w:val="28"/>
          <w:lang w:val="it-IT"/>
        </w:rPr>
        <w:t xml:space="preserve">Có TK 2117 - Bất động sản đầu tư (nguyên giá).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Khi phát sinh các chi phí sửa chữa, cải tạo, nâng cấp triển khai cho mục đích bán,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154 - Chi phí sản xuất, kinh doanh dở dang</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133 - Thuế GTGT được khấu trừ (nếu có)</w:t>
      </w:r>
    </w:p>
    <w:p w:rsidR="007477B5" w:rsidRPr="006158D2" w:rsidRDefault="00F6039D">
      <w:pPr>
        <w:pStyle w:val="BodyText"/>
        <w:spacing w:after="0" w:line="276" w:lineRule="auto"/>
        <w:ind w:leftChars="400" w:left="1080"/>
        <w:contextualSpacing/>
        <w:rPr>
          <w:rFonts w:ascii="Times New Roman" w:hAnsi="Times New Roman"/>
          <w:color w:val="auto"/>
          <w:sz w:val="28"/>
          <w:lang w:val="it-IT"/>
        </w:rPr>
      </w:pPr>
      <w:r w:rsidRPr="006158D2">
        <w:rPr>
          <w:rFonts w:ascii="Times New Roman" w:hAnsi="Times New Roman"/>
          <w:color w:val="auto"/>
          <w:sz w:val="28"/>
          <w:lang w:val="it-IT"/>
        </w:rPr>
        <w:t>Có các TK 111, 112, 152, 334, 331,…</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Khi kết thúc giai đoạn sửa chữa, cải tạo, nâng cấp triển khai cho mục đích bán, kết chuyển toàn bộ chi phí ghi tăng giá gốc hàng hoá bất động sản chờ bán, ghi:</w:t>
      </w:r>
      <w:r w:rsidRPr="006158D2">
        <w:rPr>
          <w:rFonts w:ascii="Times New Roman" w:hAnsi="Times New Roman"/>
          <w:color w:val="auto"/>
          <w:sz w:val="28"/>
          <w:lang w:val="it-IT"/>
        </w:rPr>
        <w:tab/>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156 - Thành phẩm, hàng hoá (chi tiết hàng hóa bất động sản)</w:t>
      </w:r>
    </w:p>
    <w:p w:rsidR="007477B5" w:rsidRPr="006158D2" w:rsidRDefault="00F6039D">
      <w:pPr>
        <w:pStyle w:val="BodyText"/>
        <w:spacing w:after="0" w:line="276" w:lineRule="auto"/>
        <w:ind w:leftChars="400" w:left="1080"/>
        <w:contextualSpacing/>
        <w:rPr>
          <w:rFonts w:ascii="Times New Roman" w:hAnsi="Times New Roman"/>
          <w:color w:val="auto"/>
          <w:sz w:val="28"/>
          <w:lang w:val="it-IT"/>
        </w:rPr>
      </w:pPr>
      <w:r w:rsidRPr="006158D2">
        <w:rPr>
          <w:rFonts w:ascii="Times New Roman" w:hAnsi="Times New Roman"/>
          <w:color w:val="auto"/>
          <w:sz w:val="28"/>
          <w:lang w:val="it-IT"/>
        </w:rPr>
        <w:t>Có TK 154 - Chi phí sản xuất, kinh doanh dở dang.</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b) Trường hợp chuyển BĐSĐT thành bất động sản chủ sở hữu sử dụng,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các TK 2111, 2113 </w:t>
      </w:r>
    </w:p>
    <w:p w:rsidR="007477B5" w:rsidRPr="006158D2" w:rsidRDefault="00F6039D">
      <w:pPr>
        <w:pStyle w:val="BodyText"/>
        <w:spacing w:after="0" w:line="276" w:lineRule="auto"/>
        <w:ind w:leftChars="400" w:left="1080"/>
        <w:contextualSpacing/>
        <w:rPr>
          <w:rFonts w:ascii="Times New Roman" w:hAnsi="Times New Roman"/>
          <w:color w:val="auto"/>
          <w:sz w:val="28"/>
          <w:lang w:val="it-IT"/>
        </w:rPr>
      </w:pPr>
      <w:r w:rsidRPr="006158D2">
        <w:rPr>
          <w:rFonts w:ascii="Times New Roman" w:hAnsi="Times New Roman"/>
          <w:color w:val="auto"/>
          <w:sz w:val="28"/>
          <w:lang w:val="it-IT"/>
        </w:rPr>
        <w:t>Có TK 2117 - Bất động sản đầu tư (nguyên giá).</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Đồng thời,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TK 2147 - Hao mòn BĐSĐT (nếu có) </w:t>
      </w:r>
    </w:p>
    <w:p w:rsidR="007477B5" w:rsidRPr="006158D2" w:rsidRDefault="00F6039D">
      <w:pPr>
        <w:pStyle w:val="BodyText"/>
        <w:spacing w:after="0" w:line="276" w:lineRule="auto"/>
        <w:ind w:leftChars="400" w:left="1080"/>
        <w:contextualSpacing/>
        <w:rPr>
          <w:rFonts w:ascii="Times New Roman" w:hAnsi="Times New Roman"/>
          <w:color w:val="auto"/>
          <w:sz w:val="28"/>
          <w:lang w:val="it-IT"/>
        </w:rPr>
      </w:pPr>
      <w:r w:rsidRPr="006158D2">
        <w:rPr>
          <w:rFonts w:ascii="Times New Roman" w:hAnsi="Times New Roman"/>
          <w:color w:val="auto"/>
          <w:sz w:val="28"/>
          <w:lang w:val="it-IT"/>
        </w:rPr>
        <w:t>Có các TK 2141, 2143.</w:t>
      </w:r>
    </w:p>
    <w:p w:rsidR="007477B5" w:rsidRPr="006158D2" w:rsidRDefault="00F6039D">
      <w:pPr>
        <w:widowControl/>
        <w:spacing w:after="0" w:line="276" w:lineRule="auto"/>
        <w:jc w:val="left"/>
        <w:rPr>
          <w:b/>
          <w:color w:val="auto"/>
          <w:sz w:val="28"/>
          <w:szCs w:val="28"/>
          <w:lang w:val="it-IT"/>
        </w:rPr>
      </w:pPr>
      <w:r w:rsidRPr="006158D2">
        <w:rPr>
          <w:b/>
          <w:i/>
          <w:color w:val="auto"/>
          <w:sz w:val="28"/>
          <w:szCs w:val="28"/>
          <w:lang w:val="it-IT"/>
        </w:rPr>
        <w:br w:type="page"/>
      </w:r>
    </w:p>
    <w:p w:rsidR="007477B5" w:rsidRPr="006158D2" w:rsidRDefault="00F6039D">
      <w:pPr>
        <w:pStyle w:val="cChar"/>
        <w:spacing w:before="0" w:after="0" w:line="276" w:lineRule="auto"/>
        <w:ind w:left="0" w:firstLine="0"/>
        <w:contextualSpacing/>
        <w:jc w:val="center"/>
        <w:rPr>
          <w:rFonts w:ascii="Times New Roman" w:hAnsi="Times New Roman"/>
          <w:b/>
          <w:i w:val="0"/>
          <w:color w:val="auto"/>
          <w:sz w:val="28"/>
          <w:szCs w:val="28"/>
          <w:lang w:val="it-IT"/>
        </w:rPr>
      </w:pPr>
      <w:r w:rsidRPr="006158D2">
        <w:rPr>
          <w:rFonts w:ascii="Times New Roman" w:hAnsi="Times New Roman"/>
          <w:b/>
          <w:i w:val="0"/>
          <w:color w:val="auto"/>
          <w:sz w:val="28"/>
          <w:szCs w:val="28"/>
          <w:lang w:val="it-IT"/>
        </w:rPr>
        <w:lastRenderedPageBreak/>
        <w:t>TÀI KHOẢN 212 - TÀI SẢN CHUNG KHÔNG CHIA</w:t>
      </w:r>
    </w:p>
    <w:p w:rsidR="007477B5" w:rsidRPr="006158D2" w:rsidRDefault="007477B5">
      <w:pPr>
        <w:pStyle w:val="cChar"/>
        <w:spacing w:before="0" w:after="0" w:line="276" w:lineRule="auto"/>
        <w:ind w:hanging="998"/>
        <w:contextualSpacing/>
        <w:rPr>
          <w:rFonts w:ascii="Times New Roman" w:hAnsi="Times New Roman"/>
          <w:i w:val="0"/>
          <w:color w:val="auto"/>
          <w:sz w:val="28"/>
          <w:szCs w:val="28"/>
          <w:lang w:val="it-IT"/>
        </w:rPr>
      </w:pPr>
    </w:p>
    <w:p w:rsidR="007477B5" w:rsidRPr="006158D2" w:rsidRDefault="00F6039D">
      <w:pPr>
        <w:spacing w:after="0" w:line="276" w:lineRule="auto"/>
        <w:ind w:firstLine="567"/>
        <w:contextualSpacing/>
        <w:rPr>
          <w:b/>
          <w:color w:val="auto"/>
          <w:sz w:val="28"/>
          <w:szCs w:val="28"/>
        </w:rPr>
      </w:pPr>
      <w:r w:rsidRPr="006158D2">
        <w:rPr>
          <w:b/>
          <w:bCs/>
          <w:color w:val="auto"/>
          <w:sz w:val="28"/>
          <w:szCs w:val="28"/>
        </w:rPr>
        <w:t xml:space="preserve">1. </w:t>
      </w:r>
      <w:r w:rsidRPr="006158D2">
        <w:rPr>
          <w:b/>
          <w:color w:val="auto"/>
          <w:sz w:val="28"/>
          <w:szCs w:val="28"/>
        </w:rPr>
        <w:t xml:space="preserve">Nguyên tắc kế toán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1.1. Tài khoản này dùng </w:t>
      </w:r>
      <w:r w:rsidRPr="006158D2">
        <w:rPr>
          <w:rFonts w:hint="eastAsia"/>
          <w:color w:val="auto"/>
          <w:sz w:val="28"/>
          <w:szCs w:val="28"/>
        </w:rPr>
        <w:t>đ</w:t>
      </w:r>
      <w:r w:rsidRPr="006158D2">
        <w:rPr>
          <w:color w:val="auto"/>
          <w:sz w:val="28"/>
          <w:szCs w:val="28"/>
        </w:rPr>
        <w:t xml:space="preserve">ể phản ánh giá trị hiện có và tình hình biến </w:t>
      </w:r>
      <w:r w:rsidRPr="006158D2">
        <w:rPr>
          <w:rFonts w:hint="eastAsia"/>
          <w:color w:val="auto"/>
          <w:sz w:val="28"/>
          <w:szCs w:val="28"/>
        </w:rPr>
        <w:t>đ</w:t>
      </w:r>
      <w:r w:rsidRPr="006158D2">
        <w:rPr>
          <w:color w:val="auto"/>
          <w:sz w:val="28"/>
          <w:szCs w:val="28"/>
        </w:rPr>
        <w:t>ộng t</w:t>
      </w:r>
      <w:r w:rsidRPr="006158D2">
        <w:rPr>
          <w:rFonts w:hint="eastAsia"/>
          <w:color w:val="auto"/>
          <w:sz w:val="28"/>
          <w:szCs w:val="28"/>
        </w:rPr>
        <w:t>ă</w:t>
      </w:r>
      <w:r w:rsidRPr="006158D2">
        <w:rPr>
          <w:color w:val="auto"/>
          <w:sz w:val="28"/>
          <w:szCs w:val="28"/>
        </w:rPr>
        <w:t xml:space="preserve">ng, giảm nguyên giá của toàn bộ tài sản chung không chia của HTX. </w:t>
      </w:r>
    </w:p>
    <w:p w:rsidR="007477B5" w:rsidRPr="006158D2" w:rsidRDefault="00F6039D">
      <w:pPr>
        <w:spacing w:after="0" w:line="276" w:lineRule="auto"/>
        <w:ind w:firstLine="567"/>
        <w:contextualSpacing/>
        <w:rPr>
          <w:color w:val="auto"/>
          <w:sz w:val="28"/>
          <w:szCs w:val="28"/>
        </w:rPr>
      </w:pPr>
      <w:r w:rsidRPr="006158D2">
        <w:rPr>
          <w:color w:val="auto"/>
          <w:sz w:val="28"/>
          <w:szCs w:val="28"/>
        </w:rPr>
        <w:t>Tài sản chung không chia của HTX bao gồm:</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Quyền sử dụng </w:t>
      </w:r>
      <w:r w:rsidRPr="006158D2">
        <w:rPr>
          <w:rFonts w:hint="eastAsia"/>
          <w:color w:val="auto"/>
          <w:sz w:val="28"/>
          <w:szCs w:val="28"/>
        </w:rPr>
        <w:t>đ</w:t>
      </w:r>
      <w:r w:rsidRPr="006158D2">
        <w:rPr>
          <w:color w:val="auto"/>
          <w:sz w:val="28"/>
          <w:szCs w:val="28"/>
        </w:rPr>
        <w:t>ất do Nhà n</w:t>
      </w:r>
      <w:r w:rsidRPr="006158D2">
        <w:rPr>
          <w:rFonts w:hint="eastAsia"/>
          <w:color w:val="auto"/>
          <w:sz w:val="28"/>
          <w:szCs w:val="28"/>
        </w:rPr>
        <w:t>ư</w:t>
      </w:r>
      <w:r w:rsidRPr="006158D2">
        <w:rPr>
          <w:color w:val="auto"/>
          <w:sz w:val="28"/>
          <w:szCs w:val="28"/>
        </w:rPr>
        <w:t xml:space="preserve">ớc giao </w:t>
      </w:r>
      <w:r w:rsidRPr="006158D2">
        <w:rPr>
          <w:rFonts w:hint="eastAsia"/>
          <w:color w:val="auto"/>
          <w:sz w:val="28"/>
          <w:szCs w:val="28"/>
        </w:rPr>
        <w:t>đ</w:t>
      </w:r>
      <w:r w:rsidRPr="006158D2">
        <w:rPr>
          <w:color w:val="auto"/>
          <w:sz w:val="28"/>
          <w:szCs w:val="28"/>
        </w:rPr>
        <w:t xml:space="preserve">ất không giao quyền sử dụng </w:t>
      </w:r>
      <w:r w:rsidRPr="006158D2">
        <w:rPr>
          <w:rFonts w:hint="eastAsia"/>
          <w:color w:val="auto"/>
          <w:sz w:val="28"/>
          <w:szCs w:val="28"/>
        </w:rPr>
        <w:t>đ</w:t>
      </w:r>
      <w:r w:rsidRPr="006158D2">
        <w:rPr>
          <w:color w:val="auto"/>
          <w:sz w:val="28"/>
          <w:szCs w:val="28"/>
        </w:rPr>
        <w:t xml:space="preserve">ất; </w:t>
      </w:r>
      <w:r w:rsidRPr="006158D2">
        <w:rPr>
          <w:rFonts w:hint="eastAsia"/>
          <w:color w:val="auto"/>
          <w:sz w:val="28"/>
          <w:szCs w:val="28"/>
        </w:rPr>
        <w:t>đư</w:t>
      </w:r>
      <w:r w:rsidRPr="006158D2">
        <w:rPr>
          <w:color w:val="auto"/>
          <w:sz w:val="28"/>
          <w:szCs w:val="28"/>
        </w:rPr>
        <w:t>ợc Nhà n</w:t>
      </w:r>
      <w:r w:rsidRPr="006158D2">
        <w:rPr>
          <w:rFonts w:hint="eastAsia"/>
          <w:color w:val="auto"/>
          <w:sz w:val="28"/>
          <w:szCs w:val="28"/>
        </w:rPr>
        <w:t>ư</w:t>
      </w:r>
      <w:r w:rsidRPr="006158D2">
        <w:rPr>
          <w:color w:val="auto"/>
          <w:sz w:val="28"/>
          <w:szCs w:val="28"/>
        </w:rPr>
        <w:t xml:space="preserve">ớc giao </w:t>
      </w:r>
      <w:r w:rsidRPr="006158D2">
        <w:rPr>
          <w:rFonts w:hint="eastAsia"/>
          <w:color w:val="auto"/>
          <w:sz w:val="28"/>
          <w:szCs w:val="28"/>
        </w:rPr>
        <w:t>đ</w:t>
      </w:r>
      <w:r w:rsidRPr="006158D2">
        <w:rPr>
          <w:color w:val="auto"/>
          <w:sz w:val="28"/>
          <w:szCs w:val="28"/>
        </w:rPr>
        <w:t xml:space="preserve">ất có thu tiền sử dụng </w:t>
      </w:r>
      <w:r w:rsidRPr="006158D2">
        <w:rPr>
          <w:rFonts w:hint="eastAsia"/>
          <w:color w:val="auto"/>
          <w:sz w:val="28"/>
          <w:szCs w:val="28"/>
        </w:rPr>
        <w:t>đ</w:t>
      </w:r>
      <w:r w:rsidRPr="006158D2">
        <w:rPr>
          <w:color w:val="auto"/>
          <w:sz w:val="28"/>
          <w:szCs w:val="28"/>
        </w:rPr>
        <w:t xml:space="preserve">ất, cho thuê </w:t>
      </w:r>
      <w:r w:rsidRPr="006158D2">
        <w:rPr>
          <w:rFonts w:hint="eastAsia"/>
          <w:color w:val="auto"/>
          <w:sz w:val="28"/>
          <w:szCs w:val="28"/>
        </w:rPr>
        <w:t>đ</w:t>
      </w:r>
      <w:r w:rsidRPr="006158D2">
        <w:rPr>
          <w:color w:val="auto"/>
          <w:sz w:val="28"/>
          <w:szCs w:val="28"/>
        </w:rPr>
        <w:t xml:space="preserve">ất, do mua tài sản gắn liền sử dụng </w:t>
      </w:r>
      <w:r w:rsidRPr="006158D2">
        <w:rPr>
          <w:rFonts w:hint="eastAsia"/>
          <w:color w:val="auto"/>
          <w:sz w:val="28"/>
          <w:szCs w:val="28"/>
        </w:rPr>
        <w:t>đ</w:t>
      </w:r>
      <w:r w:rsidRPr="006158D2">
        <w:rPr>
          <w:color w:val="auto"/>
          <w:sz w:val="28"/>
          <w:szCs w:val="28"/>
        </w:rPr>
        <w:t xml:space="preserve">ất, tiền thuê </w:t>
      </w:r>
      <w:r w:rsidRPr="006158D2">
        <w:rPr>
          <w:rFonts w:hint="eastAsia"/>
          <w:color w:val="auto"/>
          <w:sz w:val="28"/>
          <w:szCs w:val="28"/>
        </w:rPr>
        <w:t>đ</w:t>
      </w:r>
      <w:r w:rsidRPr="006158D2">
        <w:rPr>
          <w:color w:val="auto"/>
          <w:sz w:val="28"/>
          <w:szCs w:val="28"/>
        </w:rPr>
        <w:t xml:space="preserve">ất, tiền mua tài sản gắn liền với </w:t>
      </w:r>
      <w:r w:rsidRPr="006158D2">
        <w:rPr>
          <w:rFonts w:hint="eastAsia"/>
          <w:color w:val="auto"/>
          <w:sz w:val="28"/>
          <w:szCs w:val="28"/>
        </w:rPr>
        <w:t>đ</w:t>
      </w:r>
      <w:r w:rsidRPr="006158D2">
        <w:rPr>
          <w:color w:val="auto"/>
          <w:sz w:val="28"/>
          <w:szCs w:val="28"/>
        </w:rPr>
        <w:t>ất, tiền nhận chuyển nh</w:t>
      </w:r>
      <w:r w:rsidRPr="006158D2">
        <w:rPr>
          <w:rFonts w:hint="eastAsia"/>
          <w:color w:val="auto"/>
          <w:sz w:val="28"/>
          <w:szCs w:val="28"/>
        </w:rPr>
        <w:t>ư</w:t>
      </w:r>
      <w:r w:rsidRPr="006158D2">
        <w:rPr>
          <w:color w:val="auto"/>
          <w:sz w:val="28"/>
          <w:szCs w:val="28"/>
        </w:rPr>
        <w:t xml:space="preserve">ợng quyền sử dụng </w:t>
      </w:r>
      <w:r w:rsidRPr="006158D2">
        <w:rPr>
          <w:rFonts w:hint="eastAsia"/>
          <w:color w:val="auto"/>
          <w:sz w:val="28"/>
          <w:szCs w:val="28"/>
        </w:rPr>
        <w:t>đ</w:t>
      </w:r>
      <w:r w:rsidRPr="006158D2">
        <w:rPr>
          <w:color w:val="auto"/>
          <w:sz w:val="28"/>
          <w:szCs w:val="28"/>
        </w:rPr>
        <w:t>ất do Nhà n</w:t>
      </w:r>
      <w:r w:rsidRPr="006158D2">
        <w:rPr>
          <w:rFonts w:hint="eastAsia"/>
          <w:color w:val="auto"/>
          <w:sz w:val="28"/>
          <w:szCs w:val="28"/>
        </w:rPr>
        <w:t>ư</w:t>
      </w:r>
      <w:r w:rsidRPr="006158D2">
        <w:rPr>
          <w:color w:val="auto"/>
          <w:sz w:val="28"/>
          <w:szCs w:val="28"/>
        </w:rPr>
        <w:t>ớc hỗ trợ;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Tài sản hình thành từ quỹ chung không chia;</w:t>
      </w:r>
    </w:p>
    <w:p w:rsidR="007477B5" w:rsidRPr="006158D2" w:rsidRDefault="00F6039D">
      <w:pPr>
        <w:spacing w:after="0" w:line="276" w:lineRule="auto"/>
        <w:ind w:firstLine="567"/>
        <w:contextualSpacing/>
        <w:rPr>
          <w:color w:val="auto"/>
          <w:sz w:val="28"/>
          <w:szCs w:val="28"/>
        </w:rPr>
      </w:pPr>
      <w:r w:rsidRPr="006158D2">
        <w:rPr>
          <w:color w:val="auto"/>
          <w:sz w:val="28"/>
          <w:szCs w:val="28"/>
        </w:rPr>
        <w:t>- Tài sản do Nhà n</w:t>
      </w:r>
      <w:r w:rsidRPr="006158D2">
        <w:rPr>
          <w:rFonts w:hint="eastAsia"/>
          <w:color w:val="auto"/>
          <w:sz w:val="28"/>
          <w:szCs w:val="28"/>
        </w:rPr>
        <w:t>ư</w:t>
      </w:r>
      <w:r w:rsidRPr="006158D2">
        <w:rPr>
          <w:color w:val="auto"/>
          <w:sz w:val="28"/>
          <w:szCs w:val="28"/>
        </w:rPr>
        <w:t xml:space="preserve">ớc hỗ trợ một phần hoặc toàn bộ </w:t>
      </w:r>
      <w:r w:rsidRPr="006158D2">
        <w:rPr>
          <w:rFonts w:hint="eastAsia"/>
          <w:color w:val="auto"/>
          <w:sz w:val="28"/>
          <w:szCs w:val="28"/>
        </w:rPr>
        <w:t>đư</w:t>
      </w:r>
      <w:r w:rsidRPr="006158D2">
        <w:rPr>
          <w:color w:val="auto"/>
          <w:sz w:val="28"/>
          <w:szCs w:val="28"/>
        </w:rPr>
        <w:t xml:space="preserve">ợc quy </w:t>
      </w:r>
      <w:r w:rsidRPr="006158D2">
        <w:rPr>
          <w:rFonts w:hint="eastAsia"/>
          <w:color w:val="auto"/>
          <w:sz w:val="28"/>
          <w:szCs w:val="28"/>
        </w:rPr>
        <w:t>đ</w:t>
      </w:r>
      <w:r w:rsidRPr="006158D2">
        <w:rPr>
          <w:color w:val="auto"/>
          <w:sz w:val="28"/>
          <w:szCs w:val="28"/>
        </w:rPr>
        <w:t>ịnh là tài sản chung không chia;</w:t>
      </w:r>
    </w:p>
    <w:p w:rsidR="007477B5" w:rsidRPr="006158D2" w:rsidRDefault="00F6039D">
      <w:pPr>
        <w:spacing w:after="0" w:line="276" w:lineRule="auto"/>
        <w:ind w:firstLine="567"/>
        <w:contextualSpacing/>
        <w:rPr>
          <w:color w:val="auto"/>
          <w:sz w:val="28"/>
          <w:szCs w:val="28"/>
        </w:rPr>
      </w:pPr>
      <w:r w:rsidRPr="006158D2">
        <w:rPr>
          <w:color w:val="auto"/>
          <w:sz w:val="28"/>
          <w:szCs w:val="28"/>
        </w:rPr>
        <w:t>- Tài sản do cá nhân, tổ chức tặng cho, tài trợ hợp pháp theo thoả thuận là tài sản chung không chia;</w:t>
      </w:r>
    </w:p>
    <w:p w:rsidR="007477B5" w:rsidRPr="006158D2" w:rsidRDefault="00F6039D">
      <w:pPr>
        <w:spacing w:after="0" w:line="276" w:lineRule="auto"/>
        <w:ind w:firstLine="567"/>
        <w:contextualSpacing/>
        <w:rPr>
          <w:color w:val="auto"/>
          <w:sz w:val="28"/>
          <w:szCs w:val="28"/>
        </w:rPr>
      </w:pPr>
      <w:r w:rsidRPr="006158D2">
        <w:rPr>
          <w:color w:val="auto"/>
          <w:sz w:val="28"/>
          <w:szCs w:val="28"/>
        </w:rPr>
        <w:t>- Tài sản là công trình kết cấu hạ tầng được Nhà nước hỗ trợ đầu tư bàn giao cho HTX;</w:t>
      </w:r>
    </w:p>
    <w:p w:rsidR="007477B5" w:rsidRPr="006158D2" w:rsidRDefault="00F6039D">
      <w:pPr>
        <w:spacing w:after="0" w:line="276" w:lineRule="auto"/>
        <w:ind w:firstLine="567"/>
        <w:contextualSpacing/>
        <w:rPr>
          <w:color w:val="auto"/>
          <w:sz w:val="28"/>
          <w:szCs w:val="28"/>
        </w:rPr>
      </w:pPr>
      <w:r w:rsidRPr="006158D2">
        <w:rPr>
          <w:color w:val="auto"/>
          <w:sz w:val="28"/>
          <w:szCs w:val="28"/>
        </w:rPr>
        <w:t>- Tài sản là công trình kết cấu hạ tầng phục vụ lợi ích chung của cộng đồng được Nhà nước chuyển giao cho HTX quản lý, vận hành, duy tu bảo dưỡng nếu được ghi nhận là tài sản chung không chia của HTX theo quy định của pháp luật;</w:t>
      </w:r>
    </w:p>
    <w:p w:rsidR="007477B5" w:rsidRPr="006158D2" w:rsidRDefault="00F6039D">
      <w:pPr>
        <w:spacing w:after="0" w:line="276" w:lineRule="auto"/>
        <w:ind w:firstLine="567"/>
        <w:contextualSpacing/>
        <w:rPr>
          <w:color w:val="auto"/>
          <w:sz w:val="28"/>
          <w:szCs w:val="28"/>
        </w:rPr>
      </w:pPr>
      <w:r w:rsidRPr="006158D2">
        <w:rPr>
          <w:color w:val="auto"/>
          <w:sz w:val="28"/>
          <w:szCs w:val="28"/>
        </w:rPr>
        <w:t>- Tài sản là công trình công cộng và cơ sở hạ tầng khác được Nhà nước chuyển giao cho HTX phục vụ cho hoạt động sản xuất kinh doanh của HTX nếu được ghi nhận là tài sản chung không chia của HTX theo quy định của pháp luật;</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Tài sản khác theo </w:t>
      </w:r>
      <w:r w:rsidRPr="006158D2">
        <w:rPr>
          <w:rFonts w:hint="eastAsia"/>
          <w:color w:val="auto"/>
          <w:sz w:val="28"/>
          <w:szCs w:val="28"/>
        </w:rPr>
        <w:t>Đ</w:t>
      </w:r>
      <w:r w:rsidRPr="006158D2">
        <w:rPr>
          <w:color w:val="auto"/>
          <w:sz w:val="28"/>
          <w:szCs w:val="28"/>
        </w:rPr>
        <w:t xml:space="preserve">iều lệ quy </w:t>
      </w:r>
      <w:r w:rsidRPr="006158D2">
        <w:rPr>
          <w:rFonts w:hint="eastAsia"/>
          <w:color w:val="auto"/>
          <w:sz w:val="28"/>
          <w:szCs w:val="28"/>
        </w:rPr>
        <w:t>đ</w:t>
      </w:r>
      <w:r w:rsidRPr="006158D2">
        <w:rPr>
          <w:color w:val="auto"/>
          <w:sz w:val="28"/>
          <w:szCs w:val="28"/>
        </w:rPr>
        <w:t>ịnh là tài sản chung không chia.</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1.2. Giá trị tài sản chung không chia phản ánh trên TK 212 theo nguyên giá. HTX phải theo dõi chi tiết nguyên giá của từng loại và từng tài sản chung không chia theo nguồn hình thành. Việc quản lý, sử dụng tài sản chung không chia </w:t>
      </w:r>
      <w:r w:rsidRPr="006158D2">
        <w:rPr>
          <w:rFonts w:hint="eastAsia"/>
          <w:color w:val="auto"/>
          <w:sz w:val="28"/>
          <w:szCs w:val="28"/>
        </w:rPr>
        <w:t>đư</w:t>
      </w:r>
      <w:r w:rsidRPr="006158D2">
        <w:rPr>
          <w:color w:val="auto"/>
          <w:sz w:val="28"/>
          <w:szCs w:val="28"/>
        </w:rPr>
        <w:t xml:space="preserve">ợc thực hiện theo quy </w:t>
      </w:r>
      <w:r w:rsidRPr="006158D2">
        <w:rPr>
          <w:rFonts w:hint="eastAsia"/>
          <w:color w:val="auto"/>
          <w:sz w:val="28"/>
          <w:szCs w:val="28"/>
        </w:rPr>
        <w:t>đ</w:t>
      </w:r>
      <w:r w:rsidRPr="006158D2">
        <w:rPr>
          <w:color w:val="auto"/>
          <w:sz w:val="28"/>
          <w:szCs w:val="28"/>
        </w:rPr>
        <w:t xml:space="preserve">ịnh của </w:t>
      </w:r>
      <w:r w:rsidRPr="006158D2">
        <w:rPr>
          <w:rFonts w:hint="eastAsia"/>
          <w:color w:val="auto"/>
          <w:sz w:val="28"/>
          <w:szCs w:val="28"/>
        </w:rPr>
        <w:t>Đ</w:t>
      </w:r>
      <w:r w:rsidRPr="006158D2">
        <w:rPr>
          <w:color w:val="auto"/>
          <w:sz w:val="28"/>
          <w:szCs w:val="28"/>
        </w:rPr>
        <w:t xml:space="preserve">iều lệ, Nghị quyết </w:t>
      </w:r>
      <w:r w:rsidRPr="006158D2">
        <w:rPr>
          <w:rFonts w:hint="eastAsia"/>
          <w:color w:val="auto"/>
          <w:sz w:val="28"/>
          <w:szCs w:val="28"/>
        </w:rPr>
        <w:t>Đ</w:t>
      </w:r>
      <w:r w:rsidRPr="006158D2">
        <w:rPr>
          <w:color w:val="auto"/>
          <w:sz w:val="28"/>
          <w:szCs w:val="28"/>
        </w:rPr>
        <w:t xml:space="preserve">ại hội thành viên, quy chế quản lý tài chính của HTX và quy </w:t>
      </w:r>
      <w:r w:rsidRPr="006158D2">
        <w:rPr>
          <w:rFonts w:hint="eastAsia"/>
          <w:color w:val="auto"/>
          <w:sz w:val="28"/>
          <w:szCs w:val="28"/>
        </w:rPr>
        <w:t>đ</w:t>
      </w:r>
      <w:r w:rsidRPr="006158D2">
        <w:rPr>
          <w:color w:val="auto"/>
          <w:sz w:val="28"/>
          <w:szCs w:val="28"/>
        </w:rPr>
        <w:t xml:space="preserve">ịnh của pháp luật.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1.3. Việc xác </w:t>
      </w:r>
      <w:r w:rsidRPr="006158D2">
        <w:rPr>
          <w:rFonts w:hint="eastAsia"/>
          <w:color w:val="auto"/>
          <w:sz w:val="28"/>
          <w:szCs w:val="28"/>
        </w:rPr>
        <w:t>đ</w:t>
      </w:r>
      <w:r w:rsidRPr="006158D2">
        <w:rPr>
          <w:color w:val="auto"/>
          <w:sz w:val="28"/>
          <w:szCs w:val="28"/>
        </w:rPr>
        <w:t xml:space="preserve">ịnh tiêu chuẩn, </w:t>
      </w:r>
      <w:r w:rsidRPr="006158D2">
        <w:rPr>
          <w:rFonts w:hint="eastAsia"/>
          <w:color w:val="auto"/>
          <w:sz w:val="28"/>
          <w:szCs w:val="28"/>
        </w:rPr>
        <w:t>đ</w:t>
      </w:r>
      <w:r w:rsidRPr="006158D2">
        <w:rPr>
          <w:color w:val="auto"/>
          <w:sz w:val="28"/>
          <w:szCs w:val="28"/>
        </w:rPr>
        <w:t xml:space="preserve">iều kiện ghi nhận, nguyên giá tài sản chung không chia là tài sản cố </w:t>
      </w:r>
      <w:r w:rsidRPr="006158D2">
        <w:rPr>
          <w:rFonts w:hint="eastAsia"/>
          <w:color w:val="auto"/>
          <w:sz w:val="28"/>
          <w:szCs w:val="28"/>
        </w:rPr>
        <w:t>đ</w:t>
      </w:r>
      <w:r w:rsidRPr="006158D2">
        <w:rPr>
          <w:color w:val="auto"/>
          <w:sz w:val="28"/>
          <w:szCs w:val="28"/>
        </w:rPr>
        <w:t xml:space="preserve">ịnh hữu hình và tài sản cố </w:t>
      </w:r>
      <w:r w:rsidRPr="006158D2">
        <w:rPr>
          <w:rFonts w:hint="eastAsia"/>
          <w:color w:val="auto"/>
          <w:sz w:val="28"/>
          <w:szCs w:val="28"/>
        </w:rPr>
        <w:t>đ</w:t>
      </w:r>
      <w:r w:rsidRPr="006158D2">
        <w:rPr>
          <w:color w:val="auto"/>
          <w:sz w:val="28"/>
          <w:szCs w:val="28"/>
        </w:rPr>
        <w:t xml:space="preserve">ịnh vô hình </w:t>
      </w:r>
      <w:r w:rsidRPr="006158D2">
        <w:rPr>
          <w:rFonts w:hint="eastAsia"/>
          <w:color w:val="auto"/>
          <w:sz w:val="28"/>
          <w:szCs w:val="28"/>
        </w:rPr>
        <w:t>đư</w:t>
      </w:r>
      <w:r w:rsidRPr="006158D2">
        <w:rPr>
          <w:color w:val="auto"/>
          <w:sz w:val="28"/>
          <w:szCs w:val="28"/>
        </w:rPr>
        <w:t>ợc thực hiện nh</w:t>
      </w:r>
      <w:r w:rsidRPr="006158D2">
        <w:rPr>
          <w:rFonts w:hint="eastAsia"/>
          <w:color w:val="auto"/>
          <w:sz w:val="28"/>
          <w:szCs w:val="28"/>
        </w:rPr>
        <w:t>ư</w:t>
      </w:r>
      <w:r w:rsidRPr="006158D2">
        <w:rPr>
          <w:color w:val="auto"/>
          <w:sz w:val="28"/>
          <w:szCs w:val="28"/>
        </w:rPr>
        <w:t xml:space="preserve"> việc xác </w:t>
      </w:r>
      <w:r w:rsidRPr="006158D2">
        <w:rPr>
          <w:rFonts w:hint="eastAsia"/>
          <w:color w:val="auto"/>
          <w:sz w:val="28"/>
          <w:szCs w:val="28"/>
        </w:rPr>
        <w:t>đ</w:t>
      </w:r>
      <w:r w:rsidRPr="006158D2">
        <w:rPr>
          <w:color w:val="auto"/>
          <w:sz w:val="28"/>
          <w:szCs w:val="28"/>
        </w:rPr>
        <w:t xml:space="preserve">ịnh tiêu chuẩn, </w:t>
      </w:r>
      <w:r w:rsidRPr="006158D2">
        <w:rPr>
          <w:rFonts w:hint="eastAsia"/>
          <w:color w:val="auto"/>
          <w:sz w:val="28"/>
          <w:szCs w:val="28"/>
        </w:rPr>
        <w:t>đ</w:t>
      </w:r>
      <w:r w:rsidRPr="006158D2">
        <w:rPr>
          <w:color w:val="auto"/>
          <w:sz w:val="28"/>
          <w:szCs w:val="28"/>
        </w:rPr>
        <w:t xml:space="preserve">iều kiện ghi nhận, nguyên giá tài sản cố </w:t>
      </w:r>
      <w:r w:rsidRPr="006158D2">
        <w:rPr>
          <w:rFonts w:hint="eastAsia"/>
          <w:color w:val="auto"/>
          <w:sz w:val="28"/>
          <w:szCs w:val="28"/>
        </w:rPr>
        <w:t>đ</w:t>
      </w:r>
      <w:r w:rsidRPr="006158D2">
        <w:rPr>
          <w:color w:val="auto"/>
          <w:sz w:val="28"/>
          <w:szCs w:val="28"/>
        </w:rPr>
        <w:t xml:space="preserve">ịnh hữu hình và tài sản cố </w:t>
      </w:r>
      <w:r w:rsidRPr="006158D2">
        <w:rPr>
          <w:rFonts w:hint="eastAsia"/>
          <w:color w:val="auto"/>
          <w:sz w:val="28"/>
          <w:szCs w:val="28"/>
        </w:rPr>
        <w:t>đ</w:t>
      </w:r>
      <w:r w:rsidRPr="006158D2">
        <w:rPr>
          <w:color w:val="auto"/>
          <w:sz w:val="28"/>
          <w:szCs w:val="28"/>
        </w:rPr>
        <w:t>ịnh vô hình (xem h</w:t>
      </w:r>
      <w:r w:rsidRPr="006158D2">
        <w:rPr>
          <w:rFonts w:hint="eastAsia"/>
          <w:color w:val="auto"/>
          <w:sz w:val="28"/>
          <w:szCs w:val="28"/>
        </w:rPr>
        <w:t>ư</w:t>
      </w:r>
      <w:r w:rsidRPr="006158D2">
        <w:rPr>
          <w:color w:val="auto"/>
          <w:sz w:val="28"/>
          <w:szCs w:val="28"/>
        </w:rPr>
        <w:t xml:space="preserve">ớng dẫn Tài khoản 211 - Tài sản cố </w:t>
      </w:r>
      <w:r w:rsidRPr="006158D2">
        <w:rPr>
          <w:rFonts w:hint="eastAsia"/>
          <w:color w:val="auto"/>
          <w:sz w:val="28"/>
          <w:szCs w:val="28"/>
        </w:rPr>
        <w:t>đ</w:t>
      </w:r>
      <w:r w:rsidRPr="006158D2">
        <w:rPr>
          <w:color w:val="auto"/>
          <w:sz w:val="28"/>
          <w:szCs w:val="28"/>
        </w:rPr>
        <w:t>ịnh).</w:t>
      </w:r>
    </w:p>
    <w:p w:rsidR="007477B5" w:rsidRPr="006158D2" w:rsidRDefault="00F6039D">
      <w:pPr>
        <w:spacing w:after="0" w:line="276" w:lineRule="auto"/>
        <w:ind w:firstLine="567"/>
        <w:contextualSpacing/>
        <w:rPr>
          <w:color w:val="auto"/>
          <w:sz w:val="28"/>
          <w:szCs w:val="28"/>
        </w:rPr>
      </w:pPr>
      <w:r w:rsidRPr="006158D2">
        <w:rPr>
          <w:color w:val="auto"/>
          <w:sz w:val="28"/>
          <w:szCs w:val="28"/>
        </w:rPr>
        <w:t>1.4. Việc tính và trích khấu hao, hao mòn tài sản chung không chia là TSC</w:t>
      </w:r>
      <w:r w:rsidRPr="006158D2">
        <w:rPr>
          <w:rFonts w:hint="eastAsia"/>
          <w:color w:val="auto"/>
          <w:sz w:val="28"/>
          <w:szCs w:val="28"/>
        </w:rPr>
        <w:t>Đ</w:t>
      </w:r>
      <w:r w:rsidRPr="006158D2">
        <w:rPr>
          <w:color w:val="auto"/>
          <w:sz w:val="28"/>
          <w:szCs w:val="28"/>
        </w:rPr>
        <w:t xml:space="preserve"> hữu hình và TSC</w:t>
      </w:r>
      <w:r w:rsidRPr="006158D2">
        <w:rPr>
          <w:rFonts w:hint="eastAsia"/>
          <w:color w:val="auto"/>
          <w:sz w:val="28"/>
          <w:szCs w:val="28"/>
        </w:rPr>
        <w:t>Đ</w:t>
      </w:r>
      <w:r w:rsidRPr="006158D2">
        <w:rPr>
          <w:color w:val="auto"/>
          <w:sz w:val="28"/>
          <w:szCs w:val="28"/>
        </w:rPr>
        <w:t xml:space="preserve"> vô hình </w:t>
      </w:r>
      <w:r w:rsidRPr="006158D2">
        <w:rPr>
          <w:rFonts w:hint="eastAsia"/>
          <w:color w:val="auto"/>
          <w:sz w:val="28"/>
          <w:szCs w:val="28"/>
        </w:rPr>
        <w:t>đư</w:t>
      </w:r>
      <w:r w:rsidRPr="006158D2">
        <w:rPr>
          <w:color w:val="auto"/>
          <w:sz w:val="28"/>
          <w:szCs w:val="28"/>
        </w:rPr>
        <w:t xml:space="preserve">ợc thực hiện theo quy </w:t>
      </w:r>
      <w:r w:rsidRPr="006158D2">
        <w:rPr>
          <w:rFonts w:hint="eastAsia"/>
          <w:color w:val="auto"/>
          <w:sz w:val="28"/>
          <w:szCs w:val="28"/>
        </w:rPr>
        <w:t>đ</w:t>
      </w:r>
      <w:r w:rsidRPr="006158D2">
        <w:rPr>
          <w:color w:val="auto"/>
          <w:sz w:val="28"/>
          <w:szCs w:val="28"/>
        </w:rPr>
        <w:t xml:space="preserve">ịnh của pháp luật </w:t>
      </w:r>
      <w:r w:rsidRPr="006158D2">
        <w:rPr>
          <w:color w:val="auto"/>
          <w:sz w:val="28"/>
          <w:szCs w:val="28"/>
        </w:rPr>
        <w:lastRenderedPageBreak/>
        <w:t xml:space="preserve">hiện hành </w:t>
      </w:r>
      <w:r w:rsidRPr="006158D2">
        <w:rPr>
          <w:rFonts w:hint="eastAsia"/>
          <w:color w:val="auto"/>
          <w:sz w:val="28"/>
          <w:szCs w:val="28"/>
        </w:rPr>
        <w:t>đ</w:t>
      </w:r>
      <w:r w:rsidRPr="006158D2">
        <w:rPr>
          <w:color w:val="auto"/>
          <w:sz w:val="28"/>
          <w:szCs w:val="28"/>
        </w:rPr>
        <w:t>ối với HTX về tài sản chung không chia của HTX.</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1.5. Tài sản chung không chia phải </w:t>
      </w:r>
      <w:r w:rsidRPr="006158D2">
        <w:rPr>
          <w:rFonts w:hint="eastAsia"/>
          <w:color w:val="auto"/>
          <w:sz w:val="28"/>
          <w:szCs w:val="28"/>
        </w:rPr>
        <w:t>đư</w:t>
      </w:r>
      <w:r w:rsidRPr="006158D2">
        <w:rPr>
          <w:color w:val="auto"/>
          <w:sz w:val="28"/>
          <w:szCs w:val="28"/>
        </w:rPr>
        <w:t xml:space="preserve">ợc theo dõi chi tiết cho từng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 xml:space="preserve">ợng ghi Tài sản, theo từng loại tài sản chung không chia và </w:t>
      </w:r>
      <w:r w:rsidRPr="006158D2">
        <w:rPr>
          <w:rFonts w:hint="eastAsia"/>
          <w:color w:val="auto"/>
          <w:sz w:val="28"/>
          <w:szCs w:val="28"/>
        </w:rPr>
        <w:t>đ</w:t>
      </w:r>
      <w:r w:rsidRPr="006158D2">
        <w:rPr>
          <w:color w:val="auto"/>
          <w:sz w:val="28"/>
          <w:szCs w:val="28"/>
        </w:rPr>
        <w:t xml:space="preserve">ịa </w:t>
      </w:r>
      <w:r w:rsidRPr="006158D2">
        <w:rPr>
          <w:rFonts w:hint="eastAsia"/>
          <w:color w:val="auto"/>
          <w:sz w:val="28"/>
          <w:szCs w:val="28"/>
        </w:rPr>
        <w:t>đ</w:t>
      </w:r>
      <w:r w:rsidRPr="006158D2">
        <w:rPr>
          <w:color w:val="auto"/>
          <w:sz w:val="28"/>
          <w:szCs w:val="28"/>
        </w:rPr>
        <w:t xml:space="preserve">iểm bảo quản, sử dụng, quản lý tài sản chung không chia.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rPr>
        <w:t>1.</w:t>
      </w:r>
      <w:r w:rsidRPr="006158D2">
        <w:rPr>
          <w:color w:val="auto"/>
          <w:sz w:val="28"/>
          <w:szCs w:val="28"/>
          <w:lang w:val="en-US"/>
        </w:rPr>
        <w:t>6</w:t>
      </w:r>
      <w:r w:rsidRPr="006158D2">
        <w:rPr>
          <w:color w:val="auto"/>
          <w:sz w:val="28"/>
          <w:szCs w:val="28"/>
        </w:rPr>
        <w:t xml:space="preserve">. </w:t>
      </w:r>
      <w:r w:rsidRPr="006158D2">
        <w:rPr>
          <w:color w:val="auto"/>
          <w:sz w:val="28"/>
          <w:szCs w:val="28"/>
          <w:lang w:val="it-IT"/>
        </w:rPr>
        <w:t>Tài sản chung không chia của HTX giảm, do chuyển nh</w:t>
      </w:r>
      <w:r w:rsidRPr="006158D2">
        <w:rPr>
          <w:rFonts w:hint="eastAsia"/>
          <w:color w:val="auto"/>
          <w:sz w:val="28"/>
          <w:szCs w:val="28"/>
          <w:lang w:val="it-IT"/>
        </w:rPr>
        <w:t>ư</w:t>
      </w:r>
      <w:r w:rsidRPr="006158D2">
        <w:rPr>
          <w:color w:val="auto"/>
          <w:sz w:val="28"/>
          <w:szCs w:val="28"/>
          <w:lang w:val="it-IT"/>
        </w:rPr>
        <w:t>ợng, thanh lý,... Khi nh</w:t>
      </w:r>
      <w:r w:rsidRPr="006158D2">
        <w:rPr>
          <w:rFonts w:hint="eastAsia"/>
          <w:color w:val="auto"/>
          <w:sz w:val="28"/>
          <w:szCs w:val="28"/>
          <w:lang w:val="it-IT"/>
        </w:rPr>
        <w:t>ư</w:t>
      </w:r>
      <w:r w:rsidRPr="006158D2">
        <w:rPr>
          <w:color w:val="auto"/>
          <w:sz w:val="28"/>
          <w:szCs w:val="28"/>
          <w:lang w:val="it-IT"/>
        </w:rPr>
        <w:t xml:space="preserve">ợng bán, thanh lý tài sản chung không chia phải tuân theo quy </w:t>
      </w:r>
      <w:r w:rsidRPr="006158D2">
        <w:rPr>
          <w:rFonts w:hint="eastAsia"/>
          <w:color w:val="auto"/>
          <w:sz w:val="28"/>
          <w:szCs w:val="28"/>
          <w:lang w:val="it-IT"/>
        </w:rPr>
        <w:t>đ</w:t>
      </w:r>
      <w:r w:rsidRPr="006158D2">
        <w:rPr>
          <w:color w:val="auto"/>
          <w:sz w:val="28"/>
          <w:szCs w:val="28"/>
          <w:lang w:val="it-IT"/>
        </w:rPr>
        <w:t xml:space="preserve">ịnh của pháp luật, </w:t>
      </w:r>
      <w:r w:rsidRPr="006158D2">
        <w:rPr>
          <w:rFonts w:hint="eastAsia"/>
          <w:color w:val="auto"/>
          <w:sz w:val="28"/>
          <w:szCs w:val="28"/>
          <w:lang w:val="it-IT"/>
        </w:rPr>
        <w:t>Đ</w:t>
      </w:r>
      <w:r w:rsidRPr="006158D2">
        <w:rPr>
          <w:color w:val="auto"/>
          <w:sz w:val="28"/>
          <w:szCs w:val="28"/>
          <w:lang w:val="it-IT"/>
        </w:rPr>
        <w:t>iều lệ của HTX hoặc theo thoả thuận giữa cá nhân, tổ chức tặng cho, tài trợ hợp pháp và HTX.</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Trong mọi tr</w:t>
      </w:r>
      <w:r w:rsidRPr="006158D2">
        <w:rPr>
          <w:rFonts w:hint="eastAsia"/>
          <w:color w:val="auto"/>
          <w:sz w:val="28"/>
          <w:szCs w:val="28"/>
          <w:lang w:val="it-IT"/>
        </w:rPr>
        <w:t>ư</w:t>
      </w:r>
      <w:r w:rsidRPr="006158D2">
        <w:rPr>
          <w:color w:val="auto"/>
          <w:sz w:val="28"/>
          <w:szCs w:val="28"/>
          <w:lang w:val="it-IT"/>
        </w:rPr>
        <w:t xml:space="preserve">ờng hợp giảm tài sản chung không chia HTX phải làm </w:t>
      </w:r>
      <w:r w:rsidRPr="006158D2">
        <w:rPr>
          <w:rFonts w:hint="eastAsia"/>
          <w:color w:val="auto"/>
          <w:sz w:val="28"/>
          <w:szCs w:val="28"/>
          <w:lang w:val="it-IT"/>
        </w:rPr>
        <w:t>đ</w:t>
      </w:r>
      <w:r w:rsidRPr="006158D2">
        <w:rPr>
          <w:color w:val="auto"/>
          <w:sz w:val="28"/>
          <w:szCs w:val="28"/>
          <w:lang w:val="it-IT"/>
        </w:rPr>
        <w:t xml:space="preserve">ầy </w:t>
      </w:r>
      <w:r w:rsidRPr="006158D2">
        <w:rPr>
          <w:rFonts w:hint="eastAsia"/>
          <w:color w:val="auto"/>
          <w:sz w:val="28"/>
          <w:szCs w:val="28"/>
          <w:lang w:val="it-IT"/>
        </w:rPr>
        <w:t>đ</w:t>
      </w:r>
      <w:r w:rsidRPr="006158D2">
        <w:rPr>
          <w:color w:val="auto"/>
          <w:sz w:val="28"/>
          <w:szCs w:val="28"/>
          <w:lang w:val="it-IT"/>
        </w:rPr>
        <w:t xml:space="preserve">ủ thủ tục, xác </w:t>
      </w:r>
      <w:r w:rsidRPr="006158D2">
        <w:rPr>
          <w:rFonts w:hint="eastAsia"/>
          <w:color w:val="auto"/>
          <w:sz w:val="28"/>
          <w:szCs w:val="28"/>
          <w:lang w:val="it-IT"/>
        </w:rPr>
        <w:t>đ</w:t>
      </w:r>
      <w:r w:rsidRPr="006158D2">
        <w:rPr>
          <w:color w:val="auto"/>
          <w:sz w:val="28"/>
          <w:szCs w:val="28"/>
          <w:lang w:val="it-IT"/>
        </w:rPr>
        <w:t xml:space="preserve">ịnh </w:t>
      </w:r>
      <w:r w:rsidRPr="006158D2">
        <w:rPr>
          <w:rFonts w:hint="eastAsia"/>
          <w:color w:val="auto"/>
          <w:sz w:val="28"/>
          <w:szCs w:val="28"/>
          <w:lang w:val="it-IT"/>
        </w:rPr>
        <w:t>đú</w:t>
      </w:r>
      <w:r w:rsidRPr="006158D2">
        <w:rPr>
          <w:color w:val="auto"/>
          <w:sz w:val="28"/>
          <w:szCs w:val="28"/>
          <w:lang w:val="it-IT"/>
        </w:rPr>
        <w:t xml:space="preserve">ng những khoản thiệt hại và thu nhập (nếu có). </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 xml:space="preserve">2. Kết cấu và nội dung phản ánh của Tài khoản 212 - Tài sản chung không chia </w:t>
      </w:r>
    </w:p>
    <w:p w:rsidR="007477B5" w:rsidRPr="006158D2" w:rsidRDefault="00F6039D">
      <w:pPr>
        <w:pStyle w:val="2"/>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Bên Nợ: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Nguyên giá của tài sản chung không chia t</w:t>
      </w:r>
      <w:r w:rsidRPr="006158D2">
        <w:rPr>
          <w:rFonts w:hint="eastAsia"/>
          <w:color w:val="auto"/>
          <w:sz w:val="28"/>
          <w:szCs w:val="28"/>
        </w:rPr>
        <w:t>ă</w:t>
      </w:r>
      <w:r w:rsidRPr="006158D2">
        <w:rPr>
          <w:color w:val="auto"/>
          <w:sz w:val="28"/>
          <w:szCs w:val="28"/>
        </w:rPr>
        <w:t xml:space="preserve">ng do </w:t>
      </w:r>
      <w:r w:rsidRPr="006158D2">
        <w:rPr>
          <w:rFonts w:hint="eastAsia"/>
          <w:color w:val="auto"/>
          <w:sz w:val="28"/>
          <w:szCs w:val="28"/>
        </w:rPr>
        <w:t>đư</w:t>
      </w:r>
      <w:r w:rsidRPr="006158D2">
        <w:rPr>
          <w:color w:val="auto"/>
          <w:sz w:val="28"/>
          <w:szCs w:val="28"/>
        </w:rPr>
        <w:t>ợc Nhà n</w:t>
      </w:r>
      <w:r w:rsidRPr="006158D2">
        <w:rPr>
          <w:rFonts w:hint="eastAsia"/>
          <w:color w:val="auto"/>
          <w:sz w:val="28"/>
          <w:szCs w:val="28"/>
        </w:rPr>
        <w:t>ư</w:t>
      </w:r>
      <w:r w:rsidRPr="006158D2">
        <w:rPr>
          <w:color w:val="auto"/>
          <w:sz w:val="28"/>
          <w:szCs w:val="28"/>
        </w:rPr>
        <w:t xml:space="preserve">ớc giao </w:t>
      </w:r>
      <w:r w:rsidRPr="006158D2">
        <w:rPr>
          <w:rFonts w:hint="eastAsia"/>
          <w:color w:val="auto"/>
          <w:sz w:val="28"/>
          <w:szCs w:val="28"/>
        </w:rPr>
        <w:t>đ</w:t>
      </w:r>
      <w:r w:rsidRPr="006158D2">
        <w:rPr>
          <w:color w:val="auto"/>
          <w:sz w:val="28"/>
          <w:szCs w:val="28"/>
        </w:rPr>
        <w:t xml:space="preserve">ất không thu tiền sử dụng </w:t>
      </w:r>
      <w:r w:rsidRPr="006158D2">
        <w:rPr>
          <w:rFonts w:hint="eastAsia"/>
          <w:color w:val="auto"/>
          <w:sz w:val="28"/>
          <w:szCs w:val="28"/>
        </w:rPr>
        <w:t>đ</w:t>
      </w:r>
      <w:r w:rsidRPr="006158D2">
        <w:rPr>
          <w:color w:val="auto"/>
          <w:sz w:val="28"/>
          <w:szCs w:val="28"/>
        </w:rPr>
        <w:t xml:space="preserve">ất; </w:t>
      </w:r>
      <w:r w:rsidRPr="006158D2">
        <w:rPr>
          <w:rFonts w:hint="eastAsia"/>
          <w:color w:val="auto"/>
          <w:sz w:val="28"/>
          <w:szCs w:val="28"/>
        </w:rPr>
        <w:t>đư</w:t>
      </w:r>
      <w:r w:rsidRPr="006158D2">
        <w:rPr>
          <w:color w:val="auto"/>
          <w:sz w:val="28"/>
          <w:szCs w:val="28"/>
        </w:rPr>
        <w:t>ợc Nhà n</w:t>
      </w:r>
      <w:r w:rsidRPr="006158D2">
        <w:rPr>
          <w:rFonts w:hint="eastAsia"/>
          <w:color w:val="auto"/>
          <w:sz w:val="28"/>
          <w:szCs w:val="28"/>
        </w:rPr>
        <w:t>ư</w:t>
      </w:r>
      <w:r w:rsidRPr="006158D2">
        <w:rPr>
          <w:color w:val="auto"/>
          <w:sz w:val="28"/>
          <w:szCs w:val="28"/>
        </w:rPr>
        <w:t xml:space="preserve">ớc giao </w:t>
      </w:r>
      <w:r w:rsidRPr="006158D2">
        <w:rPr>
          <w:rFonts w:hint="eastAsia"/>
          <w:color w:val="auto"/>
          <w:sz w:val="28"/>
          <w:szCs w:val="28"/>
        </w:rPr>
        <w:t>đ</w:t>
      </w:r>
      <w:r w:rsidRPr="006158D2">
        <w:rPr>
          <w:color w:val="auto"/>
          <w:sz w:val="28"/>
          <w:szCs w:val="28"/>
        </w:rPr>
        <w:t xml:space="preserve">ất có thu tiền sử dụng </w:t>
      </w:r>
      <w:r w:rsidRPr="006158D2">
        <w:rPr>
          <w:rFonts w:hint="eastAsia"/>
          <w:color w:val="auto"/>
          <w:sz w:val="28"/>
          <w:szCs w:val="28"/>
        </w:rPr>
        <w:t>đ</w:t>
      </w:r>
      <w:r w:rsidRPr="006158D2">
        <w:rPr>
          <w:color w:val="auto"/>
          <w:sz w:val="28"/>
          <w:szCs w:val="28"/>
        </w:rPr>
        <w:t xml:space="preserve">ất, cho thuê </w:t>
      </w:r>
      <w:r w:rsidRPr="006158D2">
        <w:rPr>
          <w:rFonts w:hint="eastAsia"/>
          <w:color w:val="auto"/>
          <w:sz w:val="28"/>
          <w:szCs w:val="28"/>
        </w:rPr>
        <w:t>đ</w:t>
      </w:r>
      <w:r w:rsidRPr="006158D2">
        <w:rPr>
          <w:color w:val="auto"/>
          <w:sz w:val="28"/>
          <w:szCs w:val="28"/>
        </w:rPr>
        <w:t xml:space="preserve">ất, do mua tài sản gắn liền trên </w:t>
      </w:r>
      <w:r w:rsidRPr="006158D2">
        <w:rPr>
          <w:rFonts w:hint="eastAsia"/>
          <w:color w:val="auto"/>
          <w:sz w:val="28"/>
          <w:szCs w:val="28"/>
        </w:rPr>
        <w:t>đ</w:t>
      </w:r>
      <w:r w:rsidRPr="006158D2">
        <w:rPr>
          <w:color w:val="auto"/>
          <w:sz w:val="28"/>
          <w:szCs w:val="28"/>
        </w:rPr>
        <w:t>ất, do nhận chuyển nh</w:t>
      </w:r>
      <w:r w:rsidRPr="006158D2">
        <w:rPr>
          <w:rFonts w:hint="eastAsia"/>
          <w:color w:val="auto"/>
          <w:sz w:val="28"/>
          <w:szCs w:val="28"/>
        </w:rPr>
        <w:t>ư</w:t>
      </w:r>
      <w:r w:rsidRPr="006158D2">
        <w:rPr>
          <w:color w:val="auto"/>
          <w:sz w:val="28"/>
          <w:szCs w:val="28"/>
        </w:rPr>
        <w:t xml:space="preserve">ợng quyền sử dụng </w:t>
      </w:r>
      <w:r w:rsidRPr="006158D2">
        <w:rPr>
          <w:rFonts w:hint="eastAsia"/>
          <w:color w:val="auto"/>
          <w:sz w:val="28"/>
          <w:szCs w:val="28"/>
        </w:rPr>
        <w:t>đ</w:t>
      </w:r>
      <w:r w:rsidRPr="006158D2">
        <w:rPr>
          <w:color w:val="auto"/>
          <w:sz w:val="28"/>
          <w:szCs w:val="28"/>
        </w:rPr>
        <w:t xml:space="preserve">ất hợp pháp mà tiền sử dụng </w:t>
      </w:r>
      <w:r w:rsidRPr="006158D2">
        <w:rPr>
          <w:rFonts w:hint="eastAsia"/>
          <w:color w:val="auto"/>
          <w:sz w:val="28"/>
          <w:szCs w:val="28"/>
        </w:rPr>
        <w:t>đ</w:t>
      </w:r>
      <w:r w:rsidRPr="006158D2">
        <w:rPr>
          <w:color w:val="auto"/>
          <w:sz w:val="28"/>
          <w:szCs w:val="28"/>
        </w:rPr>
        <w:t xml:space="preserve">ất, tiền thuê </w:t>
      </w:r>
      <w:r w:rsidRPr="006158D2">
        <w:rPr>
          <w:rFonts w:hint="eastAsia"/>
          <w:color w:val="auto"/>
          <w:sz w:val="28"/>
          <w:szCs w:val="28"/>
        </w:rPr>
        <w:t>đ</w:t>
      </w:r>
      <w:r w:rsidRPr="006158D2">
        <w:rPr>
          <w:color w:val="auto"/>
          <w:sz w:val="28"/>
          <w:szCs w:val="28"/>
        </w:rPr>
        <w:t xml:space="preserve">ất, tiền mua tài sản gắn liền trên </w:t>
      </w:r>
      <w:r w:rsidRPr="006158D2">
        <w:rPr>
          <w:rFonts w:hint="eastAsia"/>
          <w:color w:val="auto"/>
          <w:sz w:val="28"/>
          <w:szCs w:val="28"/>
        </w:rPr>
        <w:t>đ</w:t>
      </w:r>
      <w:r w:rsidRPr="006158D2">
        <w:rPr>
          <w:color w:val="auto"/>
          <w:sz w:val="28"/>
          <w:szCs w:val="28"/>
        </w:rPr>
        <w:t>ất, tiền nhận chuyển nh</w:t>
      </w:r>
      <w:r w:rsidRPr="006158D2">
        <w:rPr>
          <w:rFonts w:hint="eastAsia"/>
          <w:color w:val="auto"/>
          <w:sz w:val="28"/>
          <w:szCs w:val="28"/>
        </w:rPr>
        <w:t>ư</w:t>
      </w:r>
      <w:r w:rsidRPr="006158D2">
        <w:rPr>
          <w:color w:val="auto"/>
          <w:sz w:val="28"/>
          <w:szCs w:val="28"/>
        </w:rPr>
        <w:t xml:space="preserve">ợng quyền sử dụng </w:t>
      </w:r>
      <w:r w:rsidRPr="006158D2">
        <w:rPr>
          <w:rFonts w:hint="eastAsia"/>
          <w:color w:val="auto"/>
          <w:sz w:val="28"/>
          <w:szCs w:val="28"/>
        </w:rPr>
        <w:t>đ</w:t>
      </w:r>
      <w:r w:rsidRPr="006158D2">
        <w:rPr>
          <w:color w:val="auto"/>
          <w:sz w:val="28"/>
          <w:szCs w:val="28"/>
        </w:rPr>
        <w:t>ất là do Nhà n</w:t>
      </w:r>
      <w:r w:rsidRPr="006158D2">
        <w:rPr>
          <w:rFonts w:hint="eastAsia"/>
          <w:color w:val="auto"/>
          <w:sz w:val="28"/>
          <w:szCs w:val="28"/>
        </w:rPr>
        <w:t>ư</w:t>
      </w:r>
      <w:r w:rsidRPr="006158D2">
        <w:rPr>
          <w:color w:val="auto"/>
          <w:sz w:val="28"/>
          <w:szCs w:val="28"/>
        </w:rPr>
        <w:t>ớc hỗ trợ;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Nguyên giá của tài sản chung không chia t</w:t>
      </w:r>
      <w:r w:rsidRPr="006158D2">
        <w:rPr>
          <w:rFonts w:hint="eastAsia"/>
          <w:color w:val="auto"/>
          <w:sz w:val="28"/>
          <w:szCs w:val="28"/>
        </w:rPr>
        <w:t>ă</w:t>
      </w:r>
      <w:r w:rsidRPr="006158D2">
        <w:rPr>
          <w:color w:val="auto"/>
          <w:sz w:val="28"/>
          <w:szCs w:val="28"/>
        </w:rPr>
        <w:t xml:space="preserve">ng do </w:t>
      </w:r>
      <w:r w:rsidRPr="006158D2">
        <w:rPr>
          <w:rFonts w:hint="eastAsia"/>
          <w:color w:val="auto"/>
          <w:sz w:val="28"/>
          <w:szCs w:val="28"/>
        </w:rPr>
        <w:t>đư</w:t>
      </w:r>
      <w:r w:rsidRPr="006158D2">
        <w:rPr>
          <w:color w:val="auto"/>
          <w:sz w:val="28"/>
          <w:szCs w:val="28"/>
        </w:rPr>
        <w:t>ợc hình thành từ quỹ chung không chia;</w:t>
      </w:r>
    </w:p>
    <w:p w:rsidR="007477B5" w:rsidRPr="006158D2" w:rsidRDefault="00F6039D">
      <w:pPr>
        <w:spacing w:after="0" w:line="276" w:lineRule="auto"/>
        <w:ind w:firstLine="567"/>
        <w:contextualSpacing/>
        <w:rPr>
          <w:color w:val="auto"/>
          <w:sz w:val="28"/>
          <w:szCs w:val="28"/>
        </w:rPr>
      </w:pPr>
      <w:r w:rsidRPr="006158D2">
        <w:rPr>
          <w:color w:val="auto"/>
          <w:sz w:val="28"/>
          <w:szCs w:val="28"/>
        </w:rPr>
        <w:t>- Nguyên giá của tài sản chung không chia t</w:t>
      </w:r>
      <w:r w:rsidRPr="006158D2">
        <w:rPr>
          <w:rFonts w:hint="eastAsia"/>
          <w:color w:val="auto"/>
          <w:sz w:val="28"/>
          <w:szCs w:val="28"/>
        </w:rPr>
        <w:t>ă</w:t>
      </w:r>
      <w:r w:rsidRPr="006158D2">
        <w:rPr>
          <w:color w:val="auto"/>
          <w:sz w:val="28"/>
          <w:szCs w:val="28"/>
        </w:rPr>
        <w:t>ng do Nhà n</w:t>
      </w:r>
      <w:r w:rsidRPr="006158D2">
        <w:rPr>
          <w:rFonts w:hint="eastAsia"/>
          <w:color w:val="auto"/>
          <w:sz w:val="28"/>
          <w:szCs w:val="28"/>
        </w:rPr>
        <w:t>ư</w:t>
      </w:r>
      <w:r w:rsidRPr="006158D2">
        <w:rPr>
          <w:color w:val="auto"/>
          <w:sz w:val="28"/>
          <w:szCs w:val="28"/>
        </w:rPr>
        <w:t>ớc hỗ trợ một phần hoặc toàn bộ;</w:t>
      </w:r>
    </w:p>
    <w:p w:rsidR="007477B5" w:rsidRPr="006158D2" w:rsidRDefault="00F6039D">
      <w:pPr>
        <w:spacing w:after="0" w:line="276" w:lineRule="auto"/>
        <w:ind w:firstLine="567"/>
        <w:contextualSpacing/>
        <w:rPr>
          <w:color w:val="auto"/>
          <w:sz w:val="28"/>
          <w:szCs w:val="28"/>
        </w:rPr>
      </w:pPr>
      <w:r w:rsidRPr="006158D2">
        <w:rPr>
          <w:color w:val="auto"/>
          <w:sz w:val="28"/>
          <w:szCs w:val="28"/>
        </w:rPr>
        <w:t>- Nguyên giá của tài sản chung không chia t</w:t>
      </w:r>
      <w:r w:rsidRPr="006158D2">
        <w:rPr>
          <w:rFonts w:hint="eastAsia"/>
          <w:color w:val="auto"/>
          <w:sz w:val="28"/>
          <w:szCs w:val="28"/>
        </w:rPr>
        <w:t>ă</w:t>
      </w:r>
      <w:r w:rsidRPr="006158D2">
        <w:rPr>
          <w:color w:val="auto"/>
          <w:sz w:val="28"/>
          <w:szCs w:val="28"/>
        </w:rPr>
        <w:t>ng do cá nhân, tổ chức tặng cho, tài trợ hợp pháp;</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Nguyên giá tài sản chung không chia là kết cấu hạ tầng do Nhà nước đầu tư bàn giao; công trình kết cấu hạ tầng của Nhà nước phục vụ lợi ích chung của cộng </w:t>
      </w:r>
      <w:r w:rsidRPr="006158D2">
        <w:rPr>
          <w:rFonts w:hint="eastAsia"/>
          <w:color w:val="auto"/>
          <w:sz w:val="28"/>
          <w:szCs w:val="28"/>
        </w:rPr>
        <w:t>đ</w:t>
      </w:r>
      <w:r w:rsidRPr="006158D2">
        <w:rPr>
          <w:color w:val="auto"/>
          <w:sz w:val="28"/>
          <w:szCs w:val="28"/>
        </w:rPr>
        <w:t>ồng chuyển giao cho HTX quản lý, vận hành, duy tu, bảo dưỡng; công trình công cộng và tài sản khác do Nhà n</w:t>
      </w:r>
      <w:r w:rsidRPr="006158D2">
        <w:rPr>
          <w:rFonts w:hint="eastAsia"/>
          <w:color w:val="auto"/>
          <w:sz w:val="28"/>
          <w:szCs w:val="28"/>
        </w:rPr>
        <w:t>ư</w:t>
      </w:r>
      <w:r w:rsidRPr="006158D2">
        <w:rPr>
          <w:color w:val="auto"/>
          <w:sz w:val="28"/>
          <w:szCs w:val="28"/>
        </w:rPr>
        <w:t>ớc chuyển giao cho HTX để phục vụ hoạt động sản xuất, kinh doanh;</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Nguyên giá tài sản chung không chia khác </w:t>
      </w:r>
      <w:r w:rsidRPr="006158D2">
        <w:rPr>
          <w:rFonts w:hint="eastAsia"/>
          <w:color w:val="auto"/>
          <w:sz w:val="28"/>
          <w:szCs w:val="28"/>
        </w:rPr>
        <w:t>đư</w:t>
      </w:r>
      <w:r w:rsidRPr="006158D2">
        <w:rPr>
          <w:color w:val="auto"/>
          <w:sz w:val="28"/>
          <w:szCs w:val="28"/>
        </w:rPr>
        <w:t xml:space="preserve">ợc quy </w:t>
      </w:r>
      <w:r w:rsidRPr="006158D2">
        <w:rPr>
          <w:rFonts w:hint="eastAsia"/>
          <w:color w:val="auto"/>
          <w:sz w:val="28"/>
          <w:szCs w:val="28"/>
        </w:rPr>
        <w:t>đ</w:t>
      </w:r>
      <w:r w:rsidRPr="006158D2">
        <w:rPr>
          <w:color w:val="auto"/>
          <w:sz w:val="28"/>
          <w:szCs w:val="28"/>
        </w:rPr>
        <w:t xml:space="preserve">ịnh trong </w:t>
      </w:r>
      <w:r w:rsidRPr="006158D2">
        <w:rPr>
          <w:rFonts w:hint="eastAsia"/>
          <w:color w:val="auto"/>
          <w:sz w:val="28"/>
          <w:szCs w:val="28"/>
        </w:rPr>
        <w:t>Đ</w:t>
      </w:r>
      <w:r w:rsidRPr="006158D2">
        <w:rPr>
          <w:color w:val="auto"/>
          <w:sz w:val="28"/>
          <w:szCs w:val="28"/>
        </w:rPr>
        <w:t>iều lệ HTX.</w:t>
      </w:r>
    </w:p>
    <w:p w:rsidR="007477B5" w:rsidRPr="006158D2" w:rsidRDefault="00F6039D">
      <w:pPr>
        <w:pStyle w:val="2"/>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Nguyên giá của tài sản chung không chia giảm do nh</w:t>
      </w:r>
      <w:r w:rsidRPr="006158D2">
        <w:rPr>
          <w:rFonts w:hint="eastAsia"/>
          <w:color w:val="auto"/>
          <w:sz w:val="28"/>
          <w:szCs w:val="28"/>
        </w:rPr>
        <w:t>ư</w:t>
      </w:r>
      <w:r w:rsidRPr="006158D2">
        <w:rPr>
          <w:color w:val="auto"/>
          <w:sz w:val="28"/>
          <w:szCs w:val="28"/>
        </w:rPr>
        <w:t>ợng bán, thanh lý và các tr</w:t>
      </w:r>
      <w:r w:rsidRPr="006158D2">
        <w:rPr>
          <w:rFonts w:hint="eastAsia"/>
          <w:color w:val="auto"/>
          <w:sz w:val="28"/>
          <w:szCs w:val="28"/>
        </w:rPr>
        <w:t>ư</w:t>
      </w:r>
      <w:r w:rsidRPr="006158D2">
        <w:rPr>
          <w:color w:val="auto"/>
          <w:sz w:val="28"/>
          <w:szCs w:val="28"/>
        </w:rPr>
        <w:t xml:space="preserve">ờng hợp theo quy </w:t>
      </w:r>
      <w:r w:rsidRPr="006158D2">
        <w:rPr>
          <w:rFonts w:hint="eastAsia"/>
          <w:color w:val="auto"/>
          <w:sz w:val="28"/>
          <w:szCs w:val="28"/>
        </w:rPr>
        <w:t>đ</w:t>
      </w:r>
      <w:r w:rsidRPr="006158D2">
        <w:rPr>
          <w:color w:val="auto"/>
          <w:sz w:val="28"/>
          <w:szCs w:val="28"/>
        </w:rPr>
        <w:t xml:space="preserve">ịnh của pháp luật và </w:t>
      </w:r>
      <w:r w:rsidRPr="006158D2">
        <w:rPr>
          <w:rFonts w:hint="eastAsia"/>
          <w:color w:val="auto"/>
          <w:sz w:val="28"/>
          <w:szCs w:val="28"/>
        </w:rPr>
        <w:t>Đ</w:t>
      </w:r>
      <w:r w:rsidRPr="006158D2">
        <w:rPr>
          <w:color w:val="auto"/>
          <w:sz w:val="28"/>
          <w:szCs w:val="28"/>
        </w:rPr>
        <w:t>iều lệ hoặc theo thoả thuận giữa tổ chức, cá nhân tặng cho, tài trợ hợp pháp và HTX.</w:t>
      </w:r>
    </w:p>
    <w:p w:rsidR="007477B5" w:rsidRPr="006158D2" w:rsidRDefault="00F6039D">
      <w:pPr>
        <w:pStyle w:val="2"/>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Số d</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bên Nợ:</w:t>
      </w:r>
    </w:p>
    <w:p w:rsidR="007477B5" w:rsidRPr="006158D2" w:rsidRDefault="00F6039D">
      <w:pPr>
        <w:spacing w:after="0" w:line="276" w:lineRule="auto"/>
        <w:ind w:firstLine="567"/>
        <w:contextualSpacing/>
        <w:rPr>
          <w:color w:val="auto"/>
          <w:sz w:val="28"/>
          <w:szCs w:val="28"/>
        </w:rPr>
      </w:pPr>
      <w:r w:rsidRPr="006158D2">
        <w:rPr>
          <w:color w:val="auto"/>
          <w:sz w:val="28"/>
          <w:szCs w:val="28"/>
        </w:rPr>
        <w:t>Nguyên giá tài sản chung không chia hiện có cuối kỳ ở HTX.</w:t>
      </w:r>
    </w:p>
    <w:p w:rsidR="007477B5" w:rsidRPr="006158D2" w:rsidRDefault="00F6039D">
      <w:pPr>
        <w:pStyle w:val="110"/>
        <w:spacing w:after="0" w:line="276" w:lineRule="auto"/>
        <w:ind w:firstLine="567"/>
        <w:contextualSpacing/>
        <w:jc w:val="both"/>
        <w:rPr>
          <w:rFonts w:ascii="Times New Roman" w:hAnsi="Times New Roman"/>
          <w:color w:val="auto"/>
          <w:sz w:val="28"/>
          <w:szCs w:val="28"/>
        </w:rPr>
      </w:pPr>
      <w:r w:rsidRPr="006158D2">
        <w:rPr>
          <w:rFonts w:ascii="Times New Roman" w:hAnsi="Times New Roman"/>
          <w:b w:val="0"/>
          <w:color w:val="auto"/>
          <w:sz w:val="28"/>
          <w:szCs w:val="28"/>
        </w:rPr>
        <w:t xml:space="preserve">HTX mở sổ chi tiết tài khoản Tài khoản 212 - Tài sản chung không chia để </w:t>
      </w:r>
      <w:r w:rsidRPr="006158D2">
        <w:rPr>
          <w:rFonts w:ascii="Times New Roman" w:hAnsi="Times New Roman"/>
          <w:b w:val="0"/>
          <w:color w:val="auto"/>
          <w:sz w:val="28"/>
          <w:szCs w:val="28"/>
        </w:rPr>
        <w:lastRenderedPageBreak/>
        <w:t>theo dõi tài sản chung không chia theo từng loại tài sản, nguồn hình thành tài sản chung không chia và đơn vị, địa điểm sử dụng tài sản</w:t>
      </w:r>
      <w:r w:rsidRPr="006158D2">
        <w:rPr>
          <w:rFonts w:ascii="Times New Roman" w:hAnsi="Times New Roman"/>
          <w:color w:val="auto"/>
          <w:sz w:val="28"/>
          <w:szCs w:val="28"/>
        </w:rPr>
        <w:t>.</w:t>
      </w:r>
    </w:p>
    <w:p w:rsidR="007477B5" w:rsidRPr="006158D2" w:rsidRDefault="00F6039D">
      <w:pPr>
        <w:pStyle w:val="11chucdanhnguoiky-co11CharCharChar"/>
        <w:spacing w:after="0" w:line="276" w:lineRule="auto"/>
        <w:ind w:firstLine="567"/>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3.1. Kế toán t</w:t>
      </w:r>
      <w:r w:rsidRPr="006158D2">
        <w:rPr>
          <w:rFonts w:ascii="Times New Roman" w:hAnsi="Times New Roman" w:hint="eastAsia"/>
          <w:color w:val="auto"/>
          <w:sz w:val="28"/>
          <w:szCs w:val="28"/>
          <w:lang w:val="it-IT"/>
        </w:rPr>
        <w:t>ă</w:t>
      </w:r>
      <w:r w:rsidRPr="006158D2">
        <w:rPr>
          <w:rFonts w:ascii="Times New Roman" w:hAnsi="Times New Roman"/>
          <w:color w:val="auto"/>
          <w:sz w:val="28"/>
          <w:szCs w:val="28"/>
          <w:lang w:val="it-IT"/>
        </w:rPr>
        <w:t>ng tài sản chung không chia</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a) Trường hợp tài sản chung không chia tăng do được Nhà nước giao quyền sử dụng đất nhưng không thu tiền sử dụng đất; được Nhà nước giao đất có thu tiền sử dụng đất, cho thuê đất, do mua tài sản gắn liền với đất, nhận chuyển nhượng quyền sử dụng đất hợp pháp từ người khác mà tiền sử dụng đất, tiền thuê đất, tiền mua tài sản gắn liền với đất, tiền nhận quyền sử dụng đất do Nhà nước hỗ trợ,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212 - Tài sản chung không chia</w:t>
      </w:r>
    </w:p>
    <w:p w:rsidR="007477B5" w:rsidRPr="006158D2" w:rsidRDefault="00F6039D">
      <w:pPr>
        <w:pStyle w:val="cChar"/>
        <w:spacing w:before="0" w:after="0" w:line="276" w:lineRule="auto"/>
        <w:ind w:leftChars="400" w:left="2550" w:hangingChars="525" w:hanging="1470"/>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442 - Quỹ chung không chia của HTX (4422) (HTX mở sổ chi tiết để theo dõi phần tài sản chung không chia).</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b) Trường hợp tài sản chung không chia tăng do hình thành từ quỹ chung không chia, do Nhà nước hỗ trợ một phần hoặc toàn bộ để xây dựng tài sản chung không chia,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Nếu HTX mua tài sản chung không chia,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212 - Tài sản chung không chia</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133 - Thuế GTGT được khấu trừ (nếu có)</w:t>
      </w:r>
    </w:p>
    <w:p w:rsidR="007477B5" w:rsidRPr="006158D2" w:rsidRDefault="00F6039D">
      <w:pPr>
        <w:spacing w:after="0" w:line="276" w:lineRule="auto"/>
        <w:ind w:leftChars="400" w:left="1094" w:hangingChars="5" w:hanging="14"/>
        <w:contextualSpacing/>
        <w:rPr>
          <w:color w:val="auto"/>
          <w:sz w:val="28"/>
          <w:szCs w:val="28"/>
          <w:lang w:val="it-IT"/>
        </w:rPr>
      </w:pPr>
      <w:r w:rsidRPr="006158D2">
        <w:rPr>
          <w:color w:val="auto"/>
          <w:sz w:val="28"/>
          <w:szCs w:val="28"/>
          <w:lang w:val="it-IT"/>
        </w:rPr>
        <w:t>Có các TK 111,112...</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ồng thời kết chuyển nguồn: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4421 - Quỹ chung không chia</w:t>
      </w:r>
    </w:p>
    <w:p w:rsidR="007477B5" w:rsidRPr="006158D2" w:rsidRDefault="00F6039D">
      <w:pPr>
        <w:spacing w:after="0" w:line="276" w:lineRule="auto"/>
        <w:ind w:leftChars="400" w:left="1094" w:hangingChars="5" w:hanging="14"/>
        <w:contextualSpacing/>
        <w:rPr>
          <w:color w:val="auto"/>
          <w:sz w:val="28"/>
          <w:szCs w:val="28"/>
          <w:lang w:val="it-IT"/>
        </w:rPr>
      </w:pPr>
      <w:r w:rsidRPr="006158D2">
        <w:rPr>
          <w:color w:val="auto"/>
          <w:sz w:val="28"/>
          <w:szCs w:val="28"/>
          <w:lang w:val="it-IT"/>
        </w:rPr>
        <w:tab/>
        <w:t>Có TK 4422 - Nguồn hình thành quỹ chung không chia.</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Nếu tài sản chung không chia </w:t>
      </w:r>
      <w:r w:rsidRPr="006158D2">
        <w:rPr>
          <w:rFonts w:hint="eastAsia"/>
          <w:color w:val="auto"/>
          <w:sz w:val="28"/>
          <w:szCs w:val="28"/>
          <w:lang w:val="it-IT"/>
        </w:rPr>
        <w:t>đư</w:t>
      </w:r>
      <w:r w:rsidRPr="006158D2">
        <w:rPr>
          <w:color w:val="auto"/>
          <w:sz w:val="28"/>
          <w:szCs w:val="28"/>
          <w:lang w:val="it-IT"/>
        </w:rPr>
        <w:t xml:space="preserve">ợc hình thành qua giai </w:t>
      </w:r>
      <w:r w:rsidRPr="006158D2">
        <w:rPr>
          <w:rFonts w:hint="eastAsia"/>
          <w:color w:val="auto"/>
          <w:sz w:val="28"/>
          <w:szCs w:val="28"/>
          <w:lang w:val="it-IT"/>
        </w:rPr>
        <w:t>đ</w:t>
      </w:r>
      <w:r w:rsidRPr="006158D2">
        <w:rPr>
          <w:color w:val="auto"/>
          <w:sz w:val="28"/>
          <w:szCs w:val="28"/>
          <w:lang w:val="it-IT"/>
        </w:rPr>
        <w:t xml:space="preserve">oạn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xây dựng c</w:t>
      </w:r>
      <w:r w:rsidRPr="006158D2">
        <w:rPr>
          <w:rFonts w:hint="eastAsia"/>
          <w:color w:val="auto"/>
          <w:sz w:val="28"/>
          <w:szCs w:val="28"/>
          <w:lang w:val="it-IT"/>
        </w:rPr>
        <w:t>ơ</w:t>
      </w:r>
      <w:r w:rsidRPr="006158D2">
        <w:rPr>
          <w:color w:val="auto"/>
          <w:sz w:val="28"/>
          <w:szCs w:val="28"/>
          <w:lang w:val="it-IT"/>
        </w:rPr>
        <w:t xml:space="preserve"> bản,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Khi phát sinh các chi phí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xây dựng tài sản chung không chia,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242 - Tài sản khác (2422)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133 - Thuế GTGT </w:t>
      </w:r>
      <w:r w:rsidRPr="006158D2">
        <w:rPr>
          <w:rFonts w:hint="eastAsia"/>
          <w:color w:val="auto"/>
          <w:sz w:val="28"/>
          <w:szCs w:val="28"/>
          <w:lang w:val="it-IT"/>
        </w:rPr>
        <w:t>đư</w:t>
      </w:r>
      <w:r w:rsidRPr="006158D2">
        <w:rPr>
          <w:color w:val="auto"/>
          <w:sz w:val="28"/>
          <w:szCs w:val="28"/>
          <w:lang w:val="it-IT"/>
        </w:rPr>
        <w:t>ợc khấu trừ (nếu có)</w:t>
      </w:r>
    </w:p>
    <w:p w:rsidR="007477B5" w:rsidRPr="006158D2" w:rsidRDefault="00F6039D">
      <w:pPr>
        <w:spacing w:after="0" w:line="276" w:lineRule="auto"/>
        <w:ind w:firstLine="1134"/>
        <w:contextualSpacing/>
        <w:rPr>
          <w:color w:val="auto"/>
          <w:sz w:val="28"/>
          <w:szCs w:val="28"/>
          <w:lang w:val="it-IT"/>
        </w:rPr>
      </w:pPr>
      <w:r w:rsidRPr="006158D2">
        <w:rPr>
          <w:color w:val="auto"/>
          <w:sz w:val="28"/>
          <w:szCs w:val="28"/>
          <w:lang w:val="it-IT"/>
        </w:rPr>
        <w:t>Có các TK 111, 112, 131...</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Khi công trình XDCB hoàn thành bàn giao,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212 - Tài sản chung không chia</w:t>
      </w:r>
    </w:p>
    <w:p w:rsidR="007477B5" w:rsidRPr="006158D2" w:rsidRDefault="00F6039D">
      <w:pPr>
        <w:spacing w:after="0" w:line="276" w:lineRule="auto"/>
        <w:ind w:firstLine="1134"/>
        <w:contextualSpacing/>
        <w:rPr>
          <w:color w:val="auto"/>
          <w:sz w:val="28"/>
          <w:szCs w:val="28"/>
          <w:lang w:val="it-IT"/>
        </w:rPr>
      </w:pPr>
      <w:r w:rsidRPr="006158D2">
        <w:rPr>
          <w:color w:val="auto"/>
          <w:sz w:val="28"/>
          <w:szCs w:val="28"/>
          <w:lang w:val="it-IT"/>
        </w:rPr>
        <w:t>Có TK 242 - Tài sản khác (2422)</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ồng thời kết chuyển nguồn: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4421 - Quỹ chung không chia</w:t>
      </w:r>
    </w:p>
    <w:p w:rsidR="007477B5" w:rsidRPr="006158D2" w:rsidRDefault="00F6039D">
      <w:pPr>
        <w:spacing w:after="0" w:line="276" w:lineRule="auto"/>
        <w:ind w:leftChars="400" w:left="1094" w:hangingChars="5" w:hanging="14"/>
        <w:contextualSpacing/>
        <w:rPr>
          <w:color w:val="auto"/>
          <w:sz w:val="28"/>
          <w:szCs w:val="28"/>
          <w:lang w:val="it-IT"/>
        </w:rPr>
      </w:pPr>
      <w:r w:rsidRPr="006158D2">
        <w:rPr>
          <w:color w:val="auto"/>
          <w:sz w:val="28"/>
          <w:szCs w:val="28"/>
          <w:lang w:val="it-IT"/>
        </w:rPr>
        <w:tab/>
      </w:r>
      <w:r w:rsidRPr="006158D2">
        <w:rPr>
          <w:color w:val="auto"/>
          <w:sz w:val="28"/>
          <w:szCs w:val="28"/>
          <w:lang w:val="it-IT"/>
        </w:rPr>
        <w:tab/>
        <w:t>Có TK 4422 - Nguồn hình thành quỹ chung không chia.</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c) Tr</w:t>
      </w:r>
      <w:r w:rsidRPr="006158D2">
        <w:rPr>
          <w:rFonts w:hint="eastAsia"/>
          <w:color w:val="auto"/>
          <w:sz w:val="28"/>
          <w:szCs w:val="28"/>
          <w:lang w:val="it-IT"/>
        </w:rPr>
        <w:t>ư</w:t>
      </w:r>
      <w:r w:rsidRPr="006158D2">
        <w:rPr>
          <w:color w:val="auto"/>
          <w:sz w:val="28"/>
          <w:szCs w:val="28"/>
          <w:lang w:val="it-IT"/>
        </w:rPr>
        <w:t xml:space="preserve">ờng hợp HTX </w:t>
      </w:r>
      <w:r w:rsidRPr="006158D2">
        <w:rPr>
          <w:rFonts w:hint="eastAsia"/>
          <w:color w:val="auto"/>
          <w:sz w:val="28"/>
          <w:szCs w:val="28"/>
          <w:lang w:val="it-IT"/>
        </w:rPr>
        <w:t>đư</w:t>
      </w:r>
      <w:r w:rsidRPr="006158D2">
        <w:rPr>
          <w:color w:val="auto"/>
          <w:sz w:val="28"/>
          <w:szCs w:val="28"/>
          <w:lang w:val="it-IT"/>
        </w:rPr>
        <w:t>ợc tặng, cho hợp pháp theo thoả thuận là tài sản chung không chia,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212 - Tài sản chung không chia</w:t>
      </w:r>
    </w:p>
    <w:p w:rsidR="007477B5" w:rsidRPr="006158D2" w:rsidRDefault="00F6039D">
      <w:pPr>
        <w:pStyle w:val="cChar"/>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lastRenderedPageBreak/>
        <w:t>Có TK 558 - Thu nhập khác.</w:t>
      </w:r>
    </w:p>
    <w:p w:rsidR="007477B5" w:rsidRPr="006158D2" w:rsidRDefault="00F6039D" w:rsidP="006B2D92">
      <w:pPr>
        <w:pStyle w:val="cChar"/>
        <w:spacing w:before="0" w:after="0" w:line="276" w:lineRule="auto"/>
        <w:ind w:left="2" w:firstLineChars="202" w:firstLine="566"/>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Sau khi thực hiện nghĩa vụ thuế theo quy định (nếu có), HTX kết chuyển nguồn hình thành tài sản chung không chia, ghi:</w:t>
      </w:r>
    </w:p>
    <w:p w:rsidR="007477B5" w:rsidRPr="006158D2" w:rsidRDefault="00F6039D" w:rsidP="006B2D92">
      <w:pPr>
        <w:pStyle w:val="cChar"/>
        <w:spacing w:before="0" w:after="0" w:line="276" w:lineRule="auto"/>
        <w:ind w:left="2" w:firstLineChars="202" w:firstLine="566"/>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Nợ TK 421 - Lợi nhuận sau thuế chưa phân phối</w:t>
      </w:r>
    </w:p>
    <w:p w:rsidR="007477B5" w:rsidRPr="006158D2" w:rsidRDefault="00F6039D">
      <w:pPr>
        <w:pStyle w:val="cChar"/>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ab/>
        <w:t>Có TK 4422 - Nguồn hình thành tài sản chung không chia.</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d) Trường hợp tài sản chung không chia là </w:t>
      </w:r>
      <w:r w:rsidRPr="006158D2">
        <w:rPr>
          <w:color w:val="auto"/>
          <w:sz w:val="28"/>
          <w:szCs w:val="28"/>
        </w:rPr>
        <w:t xml:space="preserve">do Nhà nước đầu tư bàn giao; công trình kết cấu hạ tầng của Nhà nước phục vụ lợi ích chung của cộng </w:t>
      </w:r>
      <w:r w:rsidRPr="006158D2">
        <w:rPr>
          <w:rFonts w:hint="eastAsia"/>
          <w:color w:val="auto"/>
          <w:sz w:val="28"/>
          <w:szCs w:val="28"/>
        </w:rPr>
        <w:t>đ</w:t>
      </w:r>
      <w:r w:rsidRPr="006158D2">
        <w:rPr>
          <w:color w:val="auto"/>
          <w:sz w:val="28"/>
          <w:szCs w:val="28"/>
        </w:rPr>
        <w:t>ồng chuyển giao cho HTX quản lý, vận hành, duy tu, bảo dưỡng; công trình công cộng và tài sản khác do Nhà n</w:t>
      </w:r>
      <w:r w:rsidRPr="006158D2">
        <w:rPr>
          <w:rFonts w:hint="eastAsia"/>
          <w:color w:val="auto"/>
          <w:sz w:val="28"/>
          <w:szCs w:val="28"/>
        </w:rPr>
        <w:t>ư</w:t>
      </w:r>
      <w:r w:rsidRPr="006158D2">
        <w:rPr>
          <w:color w:val="auto"/>
          <w:sz w:val="28"/>
          <w:szCs w:val="28"/>
        </w:rPr>
        <w:t>ớc chuyển giao cho HTX để phục vụ hoạt động sản xuất, kinh doanh,</w:t>
      </w:r>
      <w:r w:rsidRPr="006158D2">
        <w:rPr>
          <w:color w:val="auto"/>
          <w:sz w:val="28"/>
          <w:szCs w:val="28"/>
          <w:lang w:val="it-IT"/>
        </w:rPr>
        <w:t xml:space="preserve"> nếu được ghi nhận là tài sản chung không chia của HTX, ghi:</w:t>
      </w:r>
    </w:p>
    <w:p w:rsidR="007477B5" w:rsidRPr="006158D2" w:rsidRDefault="00F6039D">
      <w:pPr>
        <w:pStyle w:val="cChar"/>
        <w:spacing w:before="0" w:after="0" w:line="276" w:lineRule="auto"/>
        <w:ind w:left="0" w:firstLine="567"/>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Nợ TK 212 - Tài sản chung không chia</w:t>
      </w:r>
    </w:p>
    <w:p w:rsidR="007477B5" w:rsidRPr="006158D2" w:rsidRDefault="00F6039D">
      <w:pPr>
        <w:pStyle w:val="cChar"/>
        <w:tabs>
          <w:tab w:val="left" w:pos="540"/>
        </w:tabs>
        <w:spacing w:before="0" w:after="0" w:line="276" w:lineRule="auto"/>
        <w:ind w:left="2552" w:hanging="1472"/>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Có TK 442 - Quỹ chung không chia của HTX (4422) (HTX mở sổ chi tiết để theo dõi tài sản chung không chia)</w:t>
      </w:r>
    </w:p>
    <w:p w:rsidR="007477B5" w:rsidRPr="006158D2" w:rsidRDefault="00F6039D">
      <w:pPr>
        <w:pStyle w:val="cChar"/>
        <w:spacing w:before="0" w:after="0" w:line="276" w:lineRule="auto"/>
        <w:ind w:left="0" w:firstLine="567"/>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 Tr</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ờng hợp tài sản chung không chia là các công trình kết cấu hạ tầng của Nhà nước phục vụ lợi ích chung của cộng đồng chuyển giao cho HTX quản lý, vận hành,</w:t>
      </w:r>
      <w:r w:rsidRPr="006158D2">
        <w:rPr>
          <w:rFonts w:ascii="Times New Roman" w:hAnsi="Times New Roman"/>
          <w:i w:val="0"/>
          <w:color w:val="auto"/>
          <w:sz w:val="28"/>
          <w:szCs w:val="28"/>
          <w:lang w:val="en-US"/>
        </w:rPr>
        <w:t xml:space="preserve"> </w:t>
      </w:r>
      <w:r w:rsidRPr="006158D2">
        <w:rPr>
          <w:rFonts w:ascii="Times New Roman" w:hAnsi="Times New Roman"/>
          <w:i w:val="0"/>
          <w:color w:val="auto"/>
          <w:sz w:val="28"/>
          <w:szCs w:val="28"/>
          <w:lang w:val="it-IT"/>
        </w:rPr>
        <w:t>duy tu, bảo dưỡng;</w:t>
      </w:r>
      <w:r w:rsidRPr="006158D2">
        <w:rPr>
          <w:rFonts w:ascii="Times New Roman" w:hAnsi="Times New Roman"/>
          <w:i w:val="0"/>
          <w:color w:val="auto"/>
          <w:sz w:val="28"/>
          <w:szCs w:val="28"/>
          <w:lang w:val="en-US"/>
        </w:rPr>
        <w:t xml:space="preserve"> </w:t>
      </w:r>
      <w:r w:rsidRPr="006158D2">
        <w:rPr>
          <w:rFonts w:ascii="Times New Roman" w:hAnsi="Times New Roman"/>
          <w:i w:val="0"/>
          <w:color w:val="auto"/>
          <w:sz w:val="28"/>
          <w:szCs w:val="28"/>
          <w:lang w:val="it-IT"/>
        </w:rPr>
        <w:t>công trình công cộng và c</w:t>
      </w:r>
      <w:r w:rsidRPr="006158D2">
        <w:rPr>
          <w:rFonts w:ascii="Times New Roman" w:hAnsi="Times New Roman" w:hint="eastAsia"/>
          <w:i w:val="0"/>
          <w:color w:val="auto"/>
          <w:sz w:val="28"/>
          <w:szCs w:val="28"/>
          <w:lang w:val="it-IT"/>
        </w:rPr>
        <w:t>ơ</w:t>
      </w:r>
      <w:r w:rsidRPr="006158D2">
        <w:rPr>
          <w:rFonts w:ascii="Times New Roman" w:hAnsi="Times New Roman"/>
          <w:i w:val="0"/>
          <w:color w:val="auto"/>
          <w:sz w:val="28"/>
          <w:szCs w:val="28"/>
          <w:lang w:val="it-IT"/>
        </w:rPr>
        <w:t xml:space="preserve"> sở hạ tầng khác do Nhà n</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ớc chuyển giao cho HTX phục vụ hoạt động sản xuất, kinh doanh nh</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 xml:space="preserve">ng không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ợc phép ghi nhận là tài sản chung không chia của HTX thì HTX theo dõi trên Tài khoản 002 - Vật t</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 hàng hóa, TSC</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 nhận giữ hộ, nhận gia công và trình bày trên Thuyết minh báo cáo tài chính.</w:t>
      </w:r>
      <w:r w:rsidRPr="006158D2">
        <w:rPr>
          <w:rFonts w:ascii="Times New Roman" w:hAnsi="Times New Roman"/>
          <w:i w:val="0"/>
          <w:color w:val="auto"/>
          <w:sz w:val="28"/>
          <w:szCs w:val="28"/>
          <w:lang w:val="it-IT"/>
        </w:rPr>
        <w:tab/>
      </w:r>
    </w:p>
    <w:p w:rsidR="007477B5" w:rsidRPr="006158D2" w:rsidRDefault="00F6039D">
      <w:pPr>
        <w:pStyle w:val="cChar"/>
        <w:spacing w:before="0" w:after="0" w:line="276" w:lineRule="auto"/>
        <w:ind w:left="0" w:firstLine="567"/>
        <w:contextualSpacing/>
        <w:rPr>
          <w:rFonts w:ascii="Times New Roman" w:hAnsi="Times New Roman"/>
          <w:i w:val="0"/>
          <w:color w:val="auto"/>
          <w:sz w:val="28"/>
          <w:szCs w:val="28"/>
          <w:lang w:val="it-IT"/>
        </w:rPr>
      </w:pP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Tr</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 xml:space="preserve">ờng hợp HTX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em các giấy tờ liên quan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ến tài sản chung không chia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i làm tài sản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ảm bảo khi vay vốn (giấy chứng nhận sở hữu nhà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ất, tài sản) thì phải thuyết minh trên Thuyết minh báo cáo tài chính.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e) Khi HTX chuyển nh</w:t>
      </w:r>
      <w:r w:rsidRPr="006158D2">
        <w:rPr>
          <w:rFonts w:hint="eastAsia"/>
          <w:color w:val="auto"/>
          <w:sz w:val="28"/>
          <w:szCs w:val="28"/>
          <w:lang w:val="it-IT"/>
        </w:rPr>
        <w:t>ư</w:t>
      </w:r>
      <w:r w:rsidRPr="006158D2">
        <w:rPr>
          <w:color w:val="auto"/>
          <w:sz w:val="28"/>
          <w:szCs w:val="28"/>
          <w:lang w:val="it-IT"/>
        </w:rPr>
        <w:t xml:space="preserve">ợng, thanh lý tài sản chung không chia phù hợp với quy </w:t>
      </w:r>
      <w:r w:rsidRPr="006158D2">
        <w:rPr>
          <w:rFonts w:hint="eastAsia"/>
          <w:color w:val="auto"/>
          <w:sz w:val="28"/>
          <w:szCs w:val="28"/>
          <w:lang w:val="it-IT"/>
        </w:rPr>
        <w:t>đ</w:t>
      </w:r>
      <w:r w:rsidRPr="006158D2">
        <w:rPr>
          <w:color w:val="auto"/>
          <w:sz w:val="28"/>
          <w:szCs w:val="28"/>
          <w:lang w:val="it-IT"/>
        </w:rPr>
        <w:t xml:space="preserve">ịnh của pháp luật và </w:t>
      </w:r>
      <w:r w:rsidRPr="006158D2">
        <w:rPr>
          <w:rFonts w:hint="eastAsia"/>
          <w:color w:val="auto"/>
          <w:sz w:val="28"/>
          <w:szCs w:val="28"/>
          <w:lang w:val="it-IT"/>
        </w:rPr>
        <w:t>Đ</w:t>
      </w:r>
      <w:r w:rsidRPr="006158D2">
        <w:rPr>
          <w:color w:val="auto"/>
          <w:sz w:val="28"/>
          <w:szCs w:val="28"/>
          <w:lang w:val="it-IT"/>
        </w:rPr>
        <w:t>iều lệ của HTX, ghi:</w:t>
      </w:r>
    </w:p>
    <w:p w:rsidR="007477B5" w:rsidRPr="006158D2" w:rsidRDefault="00F6039D">
      <w:pPr>
        <w:spacing w:after="0" w:line="276" w:lineRule="auto"/>
        <w:ind w:firstLine="567"/>
        <w:rPr>
          <w:color w:val="auto"/>
          <w:sz w:val="28"/>
          <w:szCs w:val="28"/>
          <w:lang w:val="it-IT"/>
        </w:rPr>
      </w:pPr>
      <w:r w:rsidRPr="006158D2">
        <w:rPr>
          <w:color w:val="auto"/>
          <w:sz w:val="28"/>
          <w:szCs w:val="28"/>
          <w:lang w:val="it-IT"/>
        </w:rPr>
        <w:t>- Phản ánh số thu nhập về thanh lý, nh</w:t>
      </w:r>
      <w:r w:rsidRPr="006158D2">
        <w:rPr>
          <w:rFonts w:hint="eastAsia"/>
          <w:color w:val="auto"/>
          <w:sz w:val="28"/>
          <w:szCs w:val="28"/>
          <w:lang w:val="it-IT"/>
        </w:rPr>
        <w:t>ư</w:t>
      </w:r>
      <w:r w:rsidRPr="006158D2">
        <w:rPr>
          <w:color w:val="auto"/>
          <w:sz w:val="28"/>
          <w:szCs w:val="28"/>
          <w:lang w:val="it-IT"/>
        </w:rPr>
        <w:t>ợng bán TSC</w:t>
      </w:r>
      <w:r w:rsidRPr="006158D2">
        <w:rPr>
          <w:rFonts w:hint="eastAsia"/>
          <w:color w:val="auto"/>
          <w:sz w:val="28"/>
          <w:szCs w:val="28"/>
          <w:lang w:val="it-IT"/>
        </w:rPr>
        <w:t>Đ</w:t>
      </w:r>
      <w:r w:rsidRPr="006158D2">
        <w:rPr>
          <w:color w:val="auto"/>
          <w:sz w:val="28"/>
          <w:szCs w:val="28"/>
          <w:lang w:val="it-IT"/>
        </w:rPr>
        <w:t>:</w:t>
      </w:r>
    </w:p>
    <w:p w:rsidR="007477B5" w:rsidRPr="006158D2" w:rsidRDefault="00F6039D">
      <w:pPr>
        <w:spacing w:after="0" w:line="276" w:lineRule="auto"/>
        <w:ind w:firstLine="567"/>
        <w:rPr>
          <w:color w:val="auto"/>
          <w:sz w:val="28"/>
          <w:szCs w:val="28"/>
        </w:rPr>
      </w:pPr>
      <w:r w:rsidRPr="006158D2">
        <w:rPr>
          <w:color w:val="auto"/>
          <w:sz w:val="28"/>
          <w:szCs w:val="28"/>
          <w:lang w:val="it-IT"/>
        </w:rPr>
        <w:t>Nợ các TK 111, 112</w:t>
      </w:r>
      <w:r w:rsidRPr="006158D2">
        <w:rPr>
          <w:color w:val="auto"/>
          <w:sz w:val="28"/>
          <w:szCs w:val="28"/>
        </w:rPr>
        <w:t>, 131,... (tổng giá thanh toán)</w:t>
      </w:r>
    </w:p>
    <w:p w:rsidR="007477B5" w:rsidRPr="006158D2" w:rsidRDefault="00F6039D">
      <w:pPr>
        <w:spacing w:after="0" w:line="276" w:lineRule="auto"/>
        <w:ind w:left="720" w:firstLine="414"/>
        <w:rPr>
          <w:color w:val="auto"/>
          <w:sz w:val="28"/>
          <w:szCs w:val="28"/>
        </w:rPr>
      </w:pPr>
      <w:r w:rsidRPr="006158D2">
        <w:rPr>
          <w:color w:val="auto"/>
          <w:sz w:val="28"/>
          <w:szCs w:val="28"/>
        </w:rPr>
        <w:t>Có TK 558 - Thu nhập khác (số thu nhập ch</w:t>
      </w:r>
      <w:r w:rsidRPr="006158D2">
        <w:rPr>
          <w:rFonts w:hint="eastAsia"/>
          <w:color w:val="auto"/>
          <w:sz w:val="28"/>
          <w:szCs w:val="28"/>
        </w:rPr>
        <w:t>ư</w:t>
      </w:r>
      <w:r w:rsidRPr="006158D2">
        <w:rPr>
          <w:color w:val="auto"/>
          <w:sz w:val="28"/>
          <w:szCs w:val="28"/>
        </w:rPr>
        <w:t>a có thuế GTGT)</w:t>
      </w:r>
    </w:p>
    <w:p w:rsidR="007477B5" w:rsidRPr="006158D2" w:rsidRDefault="00F6039D">
      <w:pPr>
        <w:spacing w:after="0" w:line="276" w:lineRule="auto"/>
        <w:ind w:left="720" w:firstLine="414"/>
        <w:rPr>
          <w:color w:val="auto"/>
          <w:sz w:val="28"/>
          <w:szCs w:val="28"/>
        </w:rPr>
      </w:pPr>
      <w:r w:rsidRPr="006158D2">
        <w:rPr>
          <w:color w:val="auto"/>
          <w:sz w:val="28"/>
          <w:szCs w:val="28"/>
        </w:rPr>
        <w:t>Có TK 3331 - Thuế GTGT phải nộp (33311) (nếu có).</w:t>
      </w:r>
    </w:p>
    <w:p w:rsidR="007477B5" w:rsidRPr="006158D2" w:rsidRDefault="00F6039D">
      <w:pPr>
        <w:spacing w:after="0" w:line="276" w:lineRule="auto"/>
        <w:ind w:firstLine="567"/>
        <w:rPr>
          <w:color w:val="auto"/>
          <w:sz w:val="28"/>
          <w:szCs w:val="28"/>
        </w:rPr>
      </w:pPr>
      <w:r w:rsidRPr="006158D2">
        <w:rPr>
          <w:color w:val="auto"/>
          <w:sz w:val="28"/>
          <w:szCs w:val="28"/>
        </w:rPr>
        <w:t xml:space="preserve">- Các chi phí phát sinh cho hoạt </w:t>
      </w:r>
      <w:r w:rsidRPr="006158D2">
        <w:rPr>
          <w:rFonts w:hint="eastAsia"/>
          <w:color w:val="auto"/>
          <w:sz w:val="28"/>
          <w:szCs w:val="28"/>
        </w:rPr>
        <w:t>đ</w:t>
      </w:r>
      <w:r w:rsidRPr="006158D2">
        <w:rPr>
          <w:color w:val="auto"/>
          <w:sz w:val="28"/>
          <w:szCs w:val="28"/>
        </w:rPr>
        <w:t>ộng thanh lý, nh</w:t>
      </w:r>
      <w:r w:rsidRPr="006158D2">
        <w:rPr>
          <w:rFonts w:hint="eastAsia"/>
          <w:color w:val="auto"/>
          <w:sz w:val="28"/>
          <w:szCs w:val="28"/>
        </w:rPr>
        <w:t>ư</w:t>
      </w:r>
      <w:r w:rsidRPr="006158D2">
        <w:rPr>
          <w:color w:val="auto"/>
          <w:sz w:val="28"/>
          <w:szCs w:val="28"/>
        </w:rPr>
        <w:t>ợng bán TSC</w:t>
      </w:r>
      <w:r w:rsidRPr="006158D2">
        <w:rPr>
          <w:rFonts w:hint="eastAsia"/>
          <w:color w:val="auto"/>
          <w:sz w:val="28"/>
          <w:szCs w:val="28"/>
        </w:rPr>
        <w:t>Đ</w:t>
      </w:r>
      <w:r w:rsidRPr="006158D2">
        <w:rPr>
          <w:color w:val="auto"/>
          <w:sz w:val="28"/>
          <w:szCs w:val="28"/>
        </w:rPr>
        <w:t>, ghi:</w:t>
      </w:r>
    </w:p>
    <w:p w:rsidR="007477B5" w:rsidRPr="006158D2" w:rsidRDefault="00F6039D">
      <w:pPr>
        <w:spacing w:after="0" w:line="276" w:lineRule="auto"/>
        <w:ind w:firstLine="567"/>
        <w:rPr>
          <w:color w:val="auto"/>
          <w:sz w:val="28"/>
          <w:szCs w:val="28"/>
        </w:rPr>
      </w:pPr>
      <w:r w:rsidRPr="006158D2">
        <w:rPr>
          <w:color w:val="auto"/>
          <w:sz w:val="28"/>
          <w:szCs w:val="28"/>
        </w:rPr>
        <w:t>Nợ TK 658 - Chi phí khác</w:t>
      </w:r>
    </w:p>
    <w:p w:rsidR="007477B5" w:rsidRPr="006158D2" w:rsidRDefault="00F6039D">
      <w:pPr>
        <w:spacing w:after="0" w:line="276" w:lineRule="auto"/>
        <w:ind w:firstLine="567"/>
        <w:rPr>
          <w:color w:val="auto"/>
          <w:sz w:val="28"/>
          <w:szCs w:val="28"/>
        </w:rPr>
      </w:pPr>
      <w:r w:rsidRPr="006158D2">
        <w:rPr>
          <w:color w:val="auto"/>
          <w:sz w:val="28"/>
          <w:szCs w:val="28"/>
        </w:rPr>
        <w:t xml:space="preserve">Nợ TK 133 - Thuế GTGT </w:t>
      </w:r>
      <w:r w:rsidRPr="006158D2">
        <w:rPr>
          <w:rFonts w:hint="eastAsia"/>
          <w:color w:val="auto"/>
          <w:sz w:val="28"/>
          <w:szCs w:val="28"/>
        </w:rPr>
        <w:t>đư</w:t>
      </w:r>
      <w:r w:rsidRPr="006158D2">
        <w:rPr>
          <w:color w:val="auto"/>
          <w:sz w:val="28"/>
          <w:szCs w:val="28"/>
        </w:rPr>
        <w:t>ợc khấu trừ (nếu có)</w:t>
      </w:r>
    </w:p>
    <w:p w:rsidR="007477B5" w:rsidRPr="006158D2" w:rsidRDefault="00F6039D">
      <w:pPr>
        <w:spacing w:after="0" w:line="276" w:lineRule="auto"/>
        <w:ind w:left="720" w:firstLine="414"/>
        <w:rPr>
          <w:color w:val="auto"/>
          <w:sz w:val="28"/>
          <w:szCs w:val="28"/>
        </w:rPr>
      </w:pPr>
      <w:r w:rsidRPr="006158D2">
        <w:rPr>
          <w:color w:val="auto"/>
          <w:sz w:val="28"/>
          <w:szCs w:val="28"/>
        </w:rPr>
        <w:t>Có các TK 111, 112, 331,... (tổng giá thanh toán).</w:t>
      </w:r>
    </w:p>
    <w:p w:rsidR="007477B5" w:rsidRPr="006158D2" w:rsidRDefault="00F6039D">
      <w:pPr>
        <w:spacing w:after="0" w:line="276" w:lineRule="auto"/>
        <w:ind w:firstLine="567"/>
        <w:rPr>
          <w:color w:val="auto"/>
          <w:sz w:val="28"/>
          <w:szCs w:val="28"/>
        </w:rPr>
      </w:pPr>
      <w:r w:rsidRPr="006158D2">
        <w:rPr>
          <w:color w:val="auto"/>
          <w:sz w:val="28"/>
          <w:szCs w:val="28"/>
        </w:rPr>
        <w:t xml:space="preserve">- </w:t>
      </w:r>
      <w:r w:rsidRPr="006158D2">
        <w:rPr>
          <w:rFonts w:hint="eastAsia"/>
          <w:color w:val="auto"/>
          <w:sz w:val="28"/>
          <w:szCs w:val="28"/>
        </w:rPr>
        <w:t>Đ</w:t>
      </w:r>
      <w:r w:rsidRPr="006158D2">
        <w:rPr>
          <w:color w:val="auto"/>
          <w:sz w:val="28"/>
          <w:szCs w:val="28"/>
        </w:rPr>
        <w:t>ồng thời ghi giảm nguyên giá TSC</w:t>
      </w:r>
      <w:r w:rsidRPr="006158D2">
        <w:rPr>
          <w:rFonts w:hint="eastAsia"/>
          <w:color w:val="auto"/>
          <w:sz w:val="28"/>
          <w:szCs w:val="28"/>
        </w:rPr>
        <w:t>Đ</w:t>
      </w:r>
      <w:r w:rsidRPr="006158D2">
        <w:rPr>
          <w:color w:val="auto"/>
          <w:sz w:val="28"/>
          <w:szCs w:val="28"/>
        </w:rPr>
        <w:t xml:space="preserve"> thanh lý, nh</w:t>
      </w:r>
      <w:r w:rsidRPr="006158D2">
        <w:rPr>
          <w:rFonts w:hint="eastAsia"/>
          <w:color w:val="auto"/>
          <w:sz w:val="28"/>
          <w:szCs w:val="28"/>
        </w:rPr>
        <w:t>ư</w:t>
      </w:r>
      <w:r w:rsidRPr="006158D2">
        <w:rPr>
          <w:color w:val="auto"/>
          <w:sz w:val="28"/>
          <w:szCs w:val="28"/>
        </w:rPr>
        <w:t>ợng bán, ghi:</w:t>
      </w:r>
    </w:p>
    <w:p w:rsidR="007477B5" w:rsidRPr="006158D2" w:rsidRDefault="00F6039D">
      <w:pPr>
        <w:spacing w:after="0" w:line="276" w:lineRule="auto"/>
        <w:ind w:firstLine="567"/>
        <w:rPr>
          <w:color w:val="auto"/>
          <w:sz w:val="28"/>
          <w:szCs w:val="28"/>
        </w:rPr>
      </w:pPr>
      <w:r w:rsidRPr="006158D2">
        <w:rPr>
          <w:color w:val="auto"/>
          <w:sz w:val="28"/>
          <w:szCs w:val="28"/>
        </w:rPr>
        <w:t>Nợ TK 214 - Hao mòn TSC</w:t>
      </w:r>
      <w:r w:rsidRPr="006158D2">
        <w:rPr>
          <w:rFonts w:hint="eastAsia"/>
          <w:color w:val="auto"/>
          <w:sz w:val="28"/>
          <w:szCs w:val="28"/>
        </w:rPr>
        <w:t>Đ</w:t>
      </w:r>
      <w:r w:rsidRPr="006158D2">
        <w:rPr>
          <w:color w:val="auto"/>
          <w:sz w:val="28"/>
          <w:szCs w:val="28"/>
        </w:rPr>
        <w:t xml:space="preserve"> (giá trị hao mòn)</w:t>
      </w:r>
    </w:p>
    <w:p w:rsidR="007477B5" w:rsidRPr="006158D2" w:rsidRDefault="00F6039D">
      <w:pPr>
        <w:spacing w:after="0" w:line="276" w:lineRule="auto"/>
        <w:ind w:firstLine="567"/>
        <w:rPr>
          <w:color w:val="auto"/>
          <w:sz w:val="28"/>
          <w:szCs w:val="28"/>
        </w:rPr>
      </w:pPr>
      <w:r w:rsidRPr="006158D2">
        <w:rPr>
          <w:color w:val="auto"/>
          <w:sz w:val="28"/>
          <w:szCs w:val="28"/>
        </w:rPr>
        <w:t>Nợ TK 658 - Chi phí khác (giá trị còn lại)</w:t>
      </w:r>
    </w:p>
    <w:p w:rsidR="007477B5" w:rsidRPr="006158D2" w:rsidRDefault="00F6039D">
      <w:pPr>
        <w:spacing w:after="0" w:line="276" w:lineRule="auto"/>
        <w:ind w:left="720" w:firstLine="414"/>
        <w:rPr>
          <w:color w:val="auto"/>
        </w:rPr>
      </w:pPr>
      <w:r w:rsidRPr="006158D2">
        <w:rPr>
          <w:color w:val="auto"/>
          <w:sz w:val="28"/>
          <w:szCs w:val="28"/>
        </w:rPr>
        <w:t>Có TK 212 - Tài sản chung không chia (nguyên giá</w:t>
      </w:r>
      <w:r w:rsidRPr="006158D2">
        <w:rPr>
          <w:color w:val="auto"/>
        </w:rPr>
        <w:t>).</w:t>
      </w:r>
    </w:p>
    <w:p w:rsidR="007477B5" w:rsidRPr="006158D2" w:rsidRDefault="00F6039D">
      <w:pPr>
        <w:spacing w:after="0" w:line="276" w:lineRule="auto"/>
        <w:ind w:firstLine="567"/>
        <w:rPr>
          <w:color w:val="auto"/>
          <w:sz w:val="28"/>
        </w:rPr>
      </w:pPr>
      <w:r w:rsidRPr="006158D2">
        <w:rPr>
          <w:color w:val="auto"/>
          <w:sz w:val="28"/>
        </w:rPr>
        <w:lastRenderedPageBreak/>
        <w:t xml:space="preserve">- Phần chênh lệch giữa thu nhập từ hoạt </w:t>
      </w:r>
      <w:r w:rsidRPr="006158D2">
        <w:rPr>
          <w:rFonts w:hint="eastAsia"/>
          <w:color w:val="auto"/>
          <w:sz w:val="28"/>
        </w:rPr>
        <w:t>đ</w:t>
      </w:r>
      <w:r w:rsidRPr="006158D2">
        <w:rPr>
          <w:color w:val="auto"/>
          <w:sz w:val="28"/>
        </w:rPr>
        <w:t>ộng thanh lý, nh</w:t>
      </w:r>
      <w:r w:rsidRPr="006158D2">
        <w:rPr>
          <w:rFonts w:hint="eastAsia"/>
          <w:color w:val="auto"/>
          <w:sz w:val="28"/>
        </w:rPr>
        <w:t>ư</w:t>
      </w:r>
      <w:r w:rsidRPr="006158D2">
        <w:rPr>
          <w:color w:val="auto"/>
          <w:sz w:val="28"/>
        </w:rPr>
        <w:t xml:space="preserve">ợng bán tài sản chung không chia với chi phí của hoạt </w:t>
      </w:r>
      <w:r w:rsidRPr="006158D2">
        <w:rPr>
          <w:rFonts w:hint="eastAsia"/>
          <w:color w:val="auto"/>
          <w:sz w:val="28"/>
        </w:rPr>
        <w:t>đ</w:t>
      </w:r>
      <w:r w:rsidRPr="006158D2">
        <w:rPr>
          <w:color w:val="auto"/>
          <w:sz w:val="28"/>
        </w:rPr>
        <w:t>ộng thanh lý, nh</w:t>
      </w:r>
      <w:r w:rsidRPr="006158D2">
        <w:rPr>
          <w:rFonts w:hint="eastAsia"/>
          <w:color w:val="auto"/>
          <w:sz w:val="28"/>
        </w:rPr>
        <w:t>ư</w:t>
      </w:r>
      <w:r w:rsidRPr="006158D2">
        <w:rPr>
          <w:color w:val="auto"/>
          <w:sz w:val="28"/>
        </w:rPr>
        <w:t>ợng bán tài sản chung không chia ghi t</w:t>
      </w:r>
      <w:r w:rsidRPr="006158D2">
        <w:rPr>
          <w:rFonts w:hint="eastAsia"/>
          <w:color w:val="auto"/>
          <w:sz w:val="28"/>
        </w:rPr>
        <w:t>ă</w:t>
      </w:r>
      <w:r w:rsidRPr="006158D2">
        <w:rPr>
          <w:color w:val="auto"/>
          <w:sz w:val="28"/>
        </w:rPr>
        <w:t>ng quỹ chung không chia, ghi:</w:t>
      </w:r>
    </w:p>
    <w:p w:rsidR="007477B5" w:rsidRPr="006158D2" w:rsidRDefault="00F6039D">
      <w:pPr>
        <w:spacing w:after="0" w:line="276" w:lineRule="auto"/>
        <w:ind w:left="2127" w:hanging="1560"/>
        <w:rPr>
          <w:color w:val="auto"/>
          <w:sz w:val="28"/>
        </w:rPr>
      </w:pPr>
      <w:r w:rsidRPr="006158D2">
        <w:rPr>
          <w:color w:val="auto"/>
          <w:sz w:val="28"/>
        </w:rPr>
        <w:t>Nợ TK 4422 - Nguồn hình thành quỹ chung không chia (phần nguồn vốn t</w:t>
      </w:r>
      <w:r w:rsidRPr="006158D2">
        <w:rPr>
          <w:rFonts w:hint="eastAsia"/>
          <w:color w:val="auto"/>
          <w:sz w:val="28"/>
        </w:rPr>
        <w:t>ươ</w:t>
      </w:r>
      <w:r w:rsidRPr="006158D2">
        <w:rPr>
          <w:color w:val="auto"/>
          <w:sz w:val="28"/>
        </w:rPr>
        <w:t>ng ứng với tài sản chung không chia thanh lý, nh</w:t>
      </w:r>
      <w:r w:rsidRPr="006158D2">
        <w:rPr>
          <w:rFonts w:hint="eastAsia"/>
          <w:color w:val="auto"/>
          <w:sz w:val="28"/>
        </w:rPr>
        <w:t>ư</w:t>
      </w:r>
      <w:r w:rsidRPr="006158D2">
        <w:rPr>
          <w:color w:val="auto"/>
          <w:sz w:val="28"/>
        </w:rPr>
        <w:t>ợng bán)</w:t>
      </w:r>
    </w:p>
    <w:p w:rsidR="007477B5" w:rsidRPr="006158D2" w:rsidRDefault="00F6039D">
      <w:pPr>
        <w:spacing w:after="0" w:line="276" w:lineRule="auto"/>
        <w:ind w:left="2127" w:hanging="1560"/>
        <w:rPr>
          <w:color w:val="auto"/>
          <w:sz w:val="28"/>
        </w:rPr>
      </w:pPr>
      <w:r w:rsidRPr="006158D2">
        <w:rPr>
          <w:color w:val="auto"/>
          <w:sz w:val="28"/>
        </w:rPr>
        <w:t>Nợ TK 421 - Lợi nhuận sau thuế ch</w:t>
      </w:r>
      <w:r w:rsidRPr="006158D2">
        <w:rPr>
          <w:rFonts w:hint="eastAsia"/>
          <w:color w:val="auto"/>
          <w:sz w:val="28"/>
        </w:rPr>
        <w:t>ư</w:t>
      </w:r>
      <w:r w:rsidRPr="006158D2">
        <w:rPr>
          <w:color w:val="auto"/>
          <w:sz w:val="28"/>
        </w:rPr>
        <w:t xml:space="preserve">a phân phối (phần chênh lệch thu từ hoạt </w:t>
      </w:r>
      <w:r w:rsidRPr="006158D2">
        <w:rPr>
          <w:rFonts w:hint="eastAsia"/>
          <w:color w:val="auto"/>
          <w:sz w:val="28"/>
        </w:rPr>
        <w:t>đ</w:t>
      </w:r>
      <w:r w:rsidRPr="006158D2">
        <w:rPr>
          <w:color w:val="auto"/>
          <w:sz w:val="28"/>
        </w:rPr>
        <w:t>ộng thanh lý, nh</w:t>
      </w:r>
      <w:r w:rsidRPr="006158D2">
        <w:rPr>
          <w:rFonts w:hint="eastAsia"/>
          <w:color w:val="auto"/>
          <w:sz w:val="28"/>
        </w:rPr>
        <w:t>ư</w:t>
      </w:r>
      <w:r w:rsidRPr="006158D2">
        <w:rPr>
          <w:color w:val="auto"/>
          <w:sz w:val="28"/>
        </w:rPr>
        <w:t xml:space="preserve">ợng bán với chi từ hoạt </w:t>
      </w:r>
      <w:r w:rsidRPr="006158D2">
        <w:rPr>
          <w:rFonts w:hint="eastAsia"/>
          <w:color w:val="auto"/>
          <w:sz w:val="28"/>
        </w:rPr>
        <w:t>đ</w:t>
      </w:r>
      <w:r w:rsidRPr="006158D2">
        <w:rPr>
          <w:color w:val="auto"/>
          <w:sz w:val="28"/>
        </w:rPr>
        <w:t>ộng thanh lý, nh</w:t>
      </w:r>
      <w:r w:rsidRPr="006158D2">
        <w:rPr>
          <w:rFonts w:hint="eastAsia"/>
          <w:color w:val="auto"/>
          <w:sz w:val="28"/>
        </w:rPr>
        <w:t>ư</w:t>
      </w:r>
      <w:r w:rsidRPr="006158D2">
        <w:rPr>
          <w:color w:val="auto"/>
          <w:sz w:val="28"/>
        </w:rPr>
        <w:t>ợng bán)</w:t>
      </w:r>
    </w:p>
    <w:p w:rsidR="007477B5" w:rsidRPr="006158D2" w:rsidRDefault="00F6039D">
      <w:pPr>
        <w:spacing w:after="0" w:line="276" w:lineRule="auto"/>
        <w:ind w:firstLine="1134"/>
        <w:rPr>
          <w:color w:val="auto"/>
          <w:lang w:val="it-IT"/>
        </w:rPr>
      </w:pPr>
      <w:r w:rsidRPr="006158D2">
        <w:rPr>
          <w:color w:val="auto"/>
          <w:sz w:val="28"/>
        </w:rPr>
        <w:t>Có TK 4421 - Quỹ chung không chia.</w:t>
      </w:r>
      <w:r w:rsidRPr="006158D2">
        <w:rPr>
          <w:color w:val="auto"/>
          <w:lang w:val="it-IT"/>
        </w:rPr>
        <w:br w:type="page"/>
      </w:r>
    </w:p>
    <w:p w:rsidR="007477B5" w:rsidRPr="006158D2" w:rsidRDefault="00F6039D">
      <w:pPr>
        <w:spacing w:after="0" w:line="276" w:lineRule="auto"/>
        <w:contextualSpacing/>
        <w:jc w:val="center"/>
        <w:rPr>
          <w:b/>
          <w:color w:val="auto"/>
          <w:sz w:val="28"/>
          <w:szCs w:val="28"/>
          <w:lang w:val="it-IT"/>
        </w:rPr>
      </w:pPr>
      <w:r w:rsidRPr="006158D2">
        <w:rPr>
          <w:b/>
          <w:color w:val="auto"/>
          <w:sz w:val="28"/>
          <w:szCs w:val="28"/>
          <w:lang w:val="it-IT"/>
        </w:rPr>
        <w:lastRenderedPageBreak/>
        <w:t xml:space="preserve">TÀI KHOẢN 214 - HAO MÒN TÀI SẢN CỐ </w:t>
      </w:r>
      <w:r w:rsidRPr="006158D2">
        <w:rPr>
          <w:rFonts w:hint="eastAsia"/>
          <w:b/>
          <w:color w:val="auto"/>
          <w:sz w:val="28"/>
          <w:szCs w:val="28"/>
          <w:lang w:val="it-IT"/>
        </w:rPr>
        <w:t>Đ</w:t>
      </w:r>
      <w:r w:rsidRPr="006158D2">
        <w:rPr>
          <w:b/>
          <w:color w:val="auto"/>
          <w:sz w:val="28"/>
          <w:szCs w:val="28"/>
          <w:lang w:val="it-IT"/>
        </w:rPr>
        <w:t>ỊNH</w:t>
      </w:r>
    </w:p>
    <w:p w:rsidR="007477B5" w:rsidRPr="006158D2" w:rsidRDefault="007477B5">
      <w:pPr>
        <w:spacing w:after="0" w:line="276" w:lineRule="auto"/>
        <w:contextualSpacing/>
        <w:rPr>
          <w:color w:val="auto"/>
          <w:sz w:val="28"/>
          <w:szCs w:val="28"/>
          <w:lang w:val="it-IT"/>
        </w:rPr>
      </w:pPr>
    </w:p>
    <w:p w:rsidR="007477B5" w:rsidRPr="006158D2" w:rsidRDefault="00F6039D">
      <w:pPr>
        <w:spacing w:after="0" w:line="276" w:lineRule="auto"/>
        <w:ind w:firstLine="567"/>
        <w:contextualSpacing/>
        <w:rPr>
          <w:b/>
          <w:color w:val="auto"/>
          <w:sz w:val="28"/>
          <w:szCs w:val="28"/>
          <w:lang w:val="it-IT"/>
        </w:rPr>
      </w:pPr>
      <w:r w:rsidRPr="006158D2">
        <w:rPr>
          <w:b/>
          <w:color w:val="auto"/>
          <w:sz w:val="28"/>
          <w:szCs w:val="28"/>
          <w:lang w:val="it-IT"/>
        </w:rPr>
        <w:t>1. Nguyên tắc kế toán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a) Tài khoản này dùng </w:t>
      </w:r>
      <w:r w:rsidRPr="006158D2">
        <w:rPr>
          <w:rFonts w:hint="eastAsia"/>
          <w:color w:val="auto"/>
          <w:sz w:val="28"/>
          <w:szCs w:val="28"/>
          <w:lang w:val="it-IT"/>
        </w:rPr>
        <w:t>đ</w:t>
      </w:r>
      <w:r w:rsidRPr="006158D2">
        <w:rPr>
          <w:color w:val="auto"/>
          <w:sz w:val="28"/>
          <w:szCs w:val="28"/>
          <w:lang w:val="it-IT"/>
        </w:rPr>
        <w:t>ể phản ánh tình hình t</w:t>
      </w:r>
      <w:r w:rsidRPr="006158D2">
        <w:rPr>
          <w:rFonts w:hint="eastAsia"/>
          <w:color w:val="auto"/>
          <w:sz w:val="28"/>
          <w:szCs w:val="28"/>
          <w:lang w:val="it-IT"/>
        </w:rPr>
        <w:t>ă</w:t>
      </w:r>
      <w:r w:rsidRPr="006158D2">
        <w:rPr>
          <w:color w:val="auto"/>
          <w:sz w:val="28"/>
          <w:szCs w:val="28"/>
          <w:lang w:val="it-IT"/>
        </w:rPr>
        <w:t>ng, giảm giá trị hao mòn và giá trị hao mòn luỹ kế của các loại TSC</w:t>
      </w:r>
      <w:r w:rsidRPr="006158D2">
        <w:rPr>
          <w:rFonts w:hint="eastAsia"/>
          <w:color w:val="auto"/>
          <w:sz w:val="28"/>
          <w:szCs w:val="28"/>
          <w:lang w:val="it-IT"/>
        </w:rPr>
        <w:t>Đ</w:t>
      </w:r>
      <w:r w:rsidRPr="006158D2">
        <w:rPr>
          <w:color w:val="auto"/>
          <w:sz w:val="28"/>
          <w:szCs w:val="28"/>
          <w:lang w:val="it-IT"/>
        </w:rPr>
        <w:t xml:space="preserve"> trong quá trình sử dụng do trích khấu hao TSC</w:t>
      </w:r>
      <w:r w:rsidRPr="006158D2">
        <w:rPr>
          <w:rFonts w:hint="eastAsia"/>
          <w:color w:val="auto"/>
          <w:sz w:val="28"/>
          <w:szCs w:val="28"/>
          <w:lang w:val="it-IT"/>
        </w:rPr>
        <w:t>Đ</w:t>
      </w:r>
      <w:r w:rsidRPr="006158D2">
        <w:rPr>
          <w:color w:val="auto"/>
          <w:sz w:val="28"/>
          <w:szCs w:val="28"/>
          <w:lang w:val="it-IT"/>
        </w:rPr>
        <w:t xml:space="preserve"> và những khoản t</w:t>
      </w:r>
      <w:r w:rsidRPr="006158D2">
        <w:rPr>
          <w:rFonts w:hint="eastAsia"/>
          <w:color w:val="auto"/>
          <w:sz w:val="28"/>
          <w:szCs w:val="28"/>
          <w:lang w:val="it-IT"/>
        </w:rPr>
        <w:t>ă</w:t>
      </w:r>
      <w:r w:rsidRPr="006158D2">
        <w:rPr>
          <w:color w:val="auto"/>
          <w:sz w:val="28"/>
          <w:szCs w:val="28"/>
          <w:lang w:val="it-IT"/>
        </w:rPr>
        <w:t>ng, giảm hao mòn khác của TSC</w:t>
      </w:r>
      <w:r w:rsidRPr="006158D2">
        <w:rPr>
          <w:rFonts w:hint="eastAsia"/>
          <w:color w:val="auto"/>
          <w:sz w:val="28"/>
          <w:szCs w:val="28"/>
          <w:lang w:val="it-IT"/>
        </w:rPr>
        <w:t>Đ</w:t>
      </w:r>
      <w:r w:rsidRPr="006158D2">
        <w:rPr>
          <w:color w:val="auto"/>
          <w:sz w:val="28"/>
          <w:szCs w:val="28"/>
          <w:lang w:val="it-IT"/>
        </w:rPr>
        <w: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b) Về nguyên tắc, mọi TSC</w:t>
      </w:r>
      <w:r w:rsidRPr="006158D2">
        <w:rPr>
          <w:rFonts w:hint="eastAsia"/>
          <w:color w:val="auto"/>
          <w:sz w:val="28"/>
          <w:szCs w:val="28"/>
          <w:lang w:val="it-IT"/>
        </w:rPr>
        <w:t>Đ</w:t>
      </w:r>
      <w:r w:rsidRPr="006158D2">
        <w:rPr>
          <w:color w:val="auto"/>
          <w:sz w:val="28"/>
          <w:szCs w:val="28"/>
          <w:lang w:val="it-IT"/>
        </w:rPr>
        <w:t xml:space="preserve"> của HTX có liên quan </w:t>
      </w:r>
      <w:r w:rsidRPr="006158D2">
        <w:rPr>
          <w:rFonts w:hint="eastAsia"/>
          <w:color w:val="auto"/>
          <w:sz w:val="28"/>
          <w:szCs w:val="28"/>
          <w:lang w:val="it-IT"/>
        </w:rPr>
        <w:t>đ</w:t>
      </w:r>
      <w:r w:rsidRPr="006158D2">
        <w:rPr>
          <w:color w:val="auto"/>
          <w:sz w:val="28"/>
          <w:szCs w:val="28"/>
          <w:lang w:val="it-IT"/>
        </w:rPr>
        <w:t>ến sản xuất, kinh doanh (kể cả tài sản ch</w:t>
      </w:r>
      <w:r w:rsidRPr="006158D2">
        <w:rPr>
          <w:rFonts w:hint="eastAsia"/>
          <w:color w:val="auto"/>
          <w:sz w:val="28"/>
          <w:szCs w:val="28"/>
          <w:lang w:val="it-IT"/>
        </w:rPr>
        <w:t>ư</w:t>
      </w:r>
      <w:r w:rsidRPr="006158D2">
        <w:rPr>
          <w:color w:val="auto"/>
          <w:sz w:val="28"/>
          <w:szCs w:val="28"/>
          <w:lang w:val="it-IT"/>
        </w:rPr>
        <w:t xml:space="preserve">a dùng, không cần dùng, chờ thanh lý) </w:t>
      </w:r>
      <w:r w:rsidRPr="006158D2">
        <w:rPr>
          <w:rFonts w:hint="eastAsia"/>
          <w:color w:val="auto"/>
          <w:sz w:val="28"/>
          <w:szCs w:val="28"/>
          <w:lang w:val="it-IT"/>
        </w:rPr>
        <w:t>đ</w:t>
      </w:r>
      <w:r w:rsidRPr="006158D2">
        <w:rPr>
          <w:color w:val="auto"/>
          <w:sz w:val="28"/>
          <w:szCs w:val="28"/>
          <w:lang w:val="it-IT"/>
        </w:rPr>
        <w:t xml:space="preserve">ều phải trích khấu hao theo quy </w:t>
      </w:r>
      <w:r w:rsidRPr="006158D2">
        <w:rPr>
          <w:rFonts w:hint="eastAsia"/>
          <w:color w:val="auto"/>
          <w:sz w:val="28"/>
          <w:szCs w:val="28"/>
          <w:lang w:val="it-IT"/>
        </w:rPr>
        <w:t>đ</w:t>
      </w:r>
      <w:r w:rsidRPr="006158D2">
        <w:rPr>
          <w:color w:val="auto"/>
          <w:sz w:val="28"/>
          <w:szCs w:val="28"/>
          <w:lang w:val="it-IT"/>
        </w:rPr>
        <w:t>ịnh hiện hành. Khấu hao TSC</w:t>
      </w:r>
      <w:r w:rsidRPr="006158D2">
        <w:rPr>
          <w:rFonts w:hint="eastAsia"/>
          <w:color w:val="auto"/>
          <w:sz w:val="28"/>
          <w:szCs w:val="28"/>
          <w:lang w:val="it-IT"/>
        </w:rPr>
        <w:t>Đ</w:t>
      </w:r>
      <w:r w:rsidRPr="006158D2">
        <w:rPr>
          <w:color w:val="auto"/>
          <w:sz w:val="28"/>
          <w:szCs w:val="28"/>
          <w:lang w:val="it-IT"/>
        </w:rPr>
        <w:t xml:space="preserve"> dùng trong sản xuất, kinh doanh </w:t>
      </w:r>
      <w:r w:rsidRPr="006158D2">
        <w:rPr>
          <w:rFonts w:hint="eastAsia"/>
          <w:color w:val="auto"/>
          <w:sz w:val="28"/>
          <w:szCs w:val="28"/>
          <w:lang w:val="it-IT"/>
        </w:rPr>
        <w:t>đư</w:t>
      </w:r>
      <w:r w:rsidRPr="006158D2">
        <w:rPr>
          <w:color w:val="auto"/>
          <w:sz w:val="28"/>
          <w:szCs w:val="28"/>
          <w:lang w:val="it-IT"/>
        </w:rPr>
        <w:t>ợc hạch toán vào chi phí sản xuất, kinh doanh trong kỳ; khấu hao TSC</w:t>
      </w:r>
      <w:r w:rsidRPr="006158D2">
        <w:rPr>
          <w:rFonts w:hint="eastAsia"/>
          <w:color w:val="auto"/>
          <w:sz w:val="28"/>
          <w:szCs w:val="28"/>
          <w:lang w:val="it-IT"/>
        </w:rPr>
        <w:t>Đ</w:t>
      </w:r>
      <w:r w:rsidRPr="006158D2">
        <w:rPr>
          <w:color w:val="auto"/>
          <w:sz w:val="28"/>
          <w:szCs w:val="28"/>
          <w:lang w:val="it-IT"/>
        </w:rPr>
        <w:t xml:space="preserve"> ch</w:t>
      </w:r>
      <w:r w:rsidRPr="006158D2">
        <w:rPr>
          <w:rFonts w:hint="eastAsia"/>
          <w:color w:val="auto"/>
          <w:sz w:val="28"/>
          <w:szCs w:val="28"/>
          <w:lang w:val="it-IT"/>
        </w:rPr>
        <w:t>ư</w:t>
      </w:r>
      <w:r w:rsidRPr="006158D2">
        <w:rPr>
          <w:color w:val="auto"/>
          <w:sz w:val="28"/>
          <w:szCs w:val="28"/>
          <w:lang w:val="it-IT"/>
        </w:rPr>
        <w:t xml:space="preserve">a dùng, không cần dùng, chờ thanh lý </w:t>
      </w:r>
      <w:r w:rsidRPr="006158D2">
        <w:rPr>
          <w:rFonts w:hint="eastAsia"/>
          <w:color w:val="auto"/>
          <w:sz w:val="28"/>
          <w:szCs w:val="28"/>
          <w:lang w:val="it-IT"/>
        </w:rPr>
        <w:t>đư</w:t>
      </w:r>
      <w:r w:rsidRPr="006158D2">
        <w:rPr>
          <w:color w:val="auto"/>
          <w:sz w:val="28"/>
          <w:szCs w:val="28"/>
          <w:lang w:val="it-IT"/>
        </w:rPr>
        <w:t xml:space="preserve">ợc hạch toán vào chi phí khác. </w:t>
      </w:r>
      <w:r w:rsidRPr="006158D2">
        <w:rPr>
          <w:rFonts w:hint="eastAsia"/>
          <w:color w:val="auto"/>
          <w:sz w:val="28"/>
          <w:szCs w:val="28"/>
          <w:lang w:val="it-IT"/>
        </w:rPr>
        <w:t>Đ</w:t>
      </w:r>
      <w:r w:rsidRPr="006158D2">
        <w:rPr>
          <w:color w:val="auto"/>
          <w:sz w:val="28"/>
          <w:szCs w:val="28"/>
          <w:lang w:val="it-IT"/>
        </w:rPr>
        <w:t>ối với TSC</w:t>
      </w: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bằng Quỹ phúc lợi dùng cho mục </w:t>
      </w:r>
      <w:r w:rsidRPr="006158D2">
        <w:rPr>
          <w:rFonts w:hint="eastAsia"/>
          <w:color w:val="auto"/>
          <w:sz w:val="28"/>
          <w:szCs w:val="28"/>
          <w:lang w:val="it-IT"/>
        </w:rPr>
        <w:t>đí</w:t>
      </w:r>
      <w:r w:rsidRPr="006158D2">
        <w:rPr>
          <w:color w:val="auto"/>
          <w:sz w:val="28"/>
          <w:szCs w:val="28"/>
          <w:lang w:val="it-IT"/>
        </w:rPr>
        <w:t>ch phúc lợi thì không phải trích khấu hao tính vào chi phí sản xuất, kinh doanh mà chỉ tính hao mòn TSC</w:t>
      </w:r>
      <w:r w:rsidRPr="006158D2">
        <w:rPr>
          <w:rFonts w:hint="eastAsia"/>
          <w:color w:val="auto"/>
          <w:sz w:val="28"/>
          <w:szCs w:val="28"/>
          <w:lang w:val="it-IT"/>
        </w:rPr>
        <w:t>Đ</w:t>
      </w:r>
      <w:r w:rsidRPr="006158D2">
        <w:rPr>
          <w:color w:val="auto"/>
          <w:sz w:val="28"/>
          <w:szCs w:val="28"/>
          <w:lang w:val="it-IT"/>
        </w:rPr>
        <w:t xml:space="preserve"> và hạch toán giảm Quỹ phúc lợi.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c) C</w:t>
      </w:r>
      <w:r w:rsidRPr="006158D2">
        <w:rPr>
          <w:rFonts w:hint="eastAsia"/>
          <w:color w:val="auto"/>
          <w:sz w:val="28"/>
          <w:szCs w:val="28"/>
          <w:lang w:val="it-IT"/>
        </w:rPr>
        <w:t>ă</w:t>
      </w:r>
      <w:r w:rsidRPr="006158D2">
        <w:rPr>
          <w:color w:val="auto"/>
          <w:sz w:val="28"/>
          <w:szCs w:val="28"/>
          <w:lang w:val="it-IT"/>
        </w:rPr>
        <w:t xml:space="preserve">n cứ vào quy </w:t>
      </w:r>
      <w:r w:rsidRPr="006158D2">
        <w:rPr>
          <w:rFonts w:hint="eastAsia"/>
          <w:color w:val="auto"/>
          <w:sz w:val="28"/>
          <w:szCs w:val="28"/>
          <w:lang w:val="it-IT"/>
        </w:rPr>
        <w:t>đ</w:t>
      </w:r>
      <w:r w:rsidRPr="006158D2">
        <w:rPr>
          <w:color w:val="auto"/>
          <w:sz w:val="28"/>
          <w:szCs w:val="28"/>
          <w:lang w:val="it-IT"/>
        </w:rPr>
        <w:t xml:space="preserve">ịnh của pháp luật và yêu cầu quản lý của HTX </w:t>
      </w:r>
      <w:r w:rsidRPr="006158D2">
        <w:rPr>
          <w:rFonts w:hint="eastAsia"/>
          <w:color w:val="auto"/>
          <w:sz w:val="28"/>
          <w:szCs w:val="28"/>
          <w:lang w:val="it-IT"/>
        </w:rPr>
        <w:t>đ</w:t>
      </w:r>
      <w:r w:rsidRPr="006158D2">
        <w:rPr>
          <w:color w:val="auto"/>
          <w:sz w:val="28"/>
          <w:szCs w:val="28"/>
          <w:lang w:val="it-IT"/>
        </w:rPr>
        <w:t>ể lựa chọn 1 trong các ph</w:t>
      </w:r>
      <w:r w:rsidRPr="006158D2">
        <w:rPr>
          <w:rFonts w:hint="eastAsia"/>
          <w:color w:val="auto"/>
          <w:sz w:val="28"/>
          <w:szCs w:val="28"/>
          <w:lang w:val="it-IT"/>
        </w:rPr>
        <w:t>ươ</w:t>
      </w:r>
      <w:r w:rsidRPr="006158D2">
        <w:rPr>
          <w:color w:val="auto"/>
          <w:sz w:val="28"/>
          <w:szCs w:val="28"/>
          <w:lang w:val="it-IT"/>
        </w:rPr>
        <w:t>ng pháp tính, trích khấu hao cho phù hợp với từng TSC</w:t>
      </w:r>
      <w:r w:rsidRPr="006158D2">
        <w:rPr>
          <w:rFonts w:hint="eastAsia"/>
          <w:color w:val="auto"/>
          <w:sz w:val="28"/>
          <w:szCs w:val="28"/>
          <w:lang w:val="it-IT"/>
        </w:rPr>
        <w:t>Đ</w:t>
      </w:r>
      <w:r w:rsidRPr="006158D2">
        <w:rPr>
          <w:color w:val="auto"/>
          <w:sz w:val="28"/>
          <w:szCs w:val="28"/>
          <w:lang w:val="it-IT"/>
        </w:rPr>
        <w:t xml:space="preserve"> nhằm kích thích sự phát triển sản xuất, kinh doanh, </w:t>
      </w:r>
      <w:r w:rsidRPr="006158D2">
        <w:rPr>
          <w:rFonts w:hint="eastAsia"/>
          <w:color w:val="auto"/>
          <w:sz w:val="28"/>
          <w:szCs w:val="28"/>
          <w:lang w:val="it-IT"/>
        </w:rPr>
        <w:t>đ</w:t>
      </w:r>
      <w:r w:rsidRPr="006158D2">
        <w:rPr>
          <w:color w:val="auto"/>
          <w:sz w:val="28"/>
          <w:szCs w:val="28"/>
          <w:lang w:val="it-IT"/>
        </w:rPr>
        <w:t>ảm bảo việc bảo toàn và thu hồi vốn của HTX.</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Ph</w:t>
      </w:r>
      <w:r w:rsidRPr="006158D2">
        <w:rPr>
          <w:rFonts w:hint="eastAsia"/>
          <w:color w:val="auto"/>
          <w:sz w:val="28"/>
          <w:szCs w:val="28"/>
          <w:lang w:val="it-IT"/>
        </w:rPr>
        <w:t>ươ</w:t>
      </w:r>
      <w:r w:rsidRPr="006158D2">
        <w:rPr>
          <w:color w:val="auto"/>
          <w:sz w:val="28"/>
          <w:szCs w:val="28"/>
          <w:lang w:val="it-IT"/>
        </w:rPr>
        <w:t xml:space="preserve">ng pháp khấu hao </w:t>
      </w:r>
      <w:r w:rsidRPr="006158D2">
        <w:rPr>
          <w:rFonts w:hint="eastAsia"/>
          <w:color w:val="auto"/>
          <w:sz w:val="28"/>
          <w:szCs w:val="28"/>
          <w:lang w:val="it-IT"/>
        </w:rPr>
        <w:t>á</w:t>
      </w:r>
      <w:r w:rsidRPr="006158D2">
        <w:rPr>
          <w:color w:val="auto"/>
          <w:sz w:val="28"/>
          <w:szCs w:val="28"/>
          <w:lang w:val="it-IT"/>
        </w:rPr>
        <w:t>p dụng cho từng TSC</w:t>
      </w:r>
      <w:r w:rsidRPr="006158D2">
        <w:rPr>
          <w:rFonts w:hint="eastAsia"/>
          <w:color w:val="auto"/>
          <w:sz w:val="28"/>
          <w:szCs w:val="28"/>
          <w:lang w:val="it-IT"/>
        </w:rPr>
        <w:t>Đ</w:t>
      </w:r>
      <w:r w:rsidRPr="006158D2">
        <w:rPr>
          <w:color w:val="auto"/>
          <w:sz w:val="28"/>
          <w:szCs w:val="28"/>
          <w:lang w:val="it-IT"/>
        </w:rPr>
        <w:t xml:space="preserve"> phải </w:t>
      </w:r>
      <w:r w:rsidRPr="006158D2">
        <w:rPr>
          <w:rFonts w:hint="eastAsia"/>
          <w:color w:val="auto"/>
          <w:sz w:val="28"/>
          <w:szCs w:val="28"/>
          <w:lang w:val="it-IT"/>
        </w:rPr>
        <w:t>đư</w:t>
      </w:r>
      <w:r w:rsidRPr="006158D2">
        <w:rPr>
          <w:color w:val="auto"/>
          <w:sz w:val="28"/>
          <w:szCs w:val="28"/>
          <w:lang w:val="it-IT"/>
        </w:rPr>
        <w:t xml:space="preserve">ợc thực hiện nhất quán và có thể </w:t>
      </w:r>
      <w:r w:rsidRPr="006158D2">
        <w:rPr>
          <w:rFonts w:hint="eastAsia"/>
          <w:color w:val="auto"/>
          <w:sz w:val="28"/>
          <w:szCs w:val="28"/>
          <w:lang w:val="it-IT"/>
        </w:rPr>
        <w:t>đư</w:t>
      </w:r>
      <w:r w:rsidRPr="006158D2">
        <w:rPr>
          <w:color w:val="auto"/>
          <w:sz w:val="28"/>
          <w:szCs w:val="28"/>
          <w:lang w:val="it-IT"/>
        </w:rPr>
        <w:t xml:space="preserve">ợc thay </w:t>
      </w:r>
      <w:r w:rsidRPr="006158D2">
        <w:rPr>
          <w:rFonts w:hint="eastAsia"/>
          <w:color w:val="auto"/>
          <w:sz w:val="28"/>
          <w:szCs w:val="28"/>
          <w:lang w:val="it-IT"/>
        </w:rPr>
        <w:t>đ</w:t>
      </w:r>
      <w:r w:rsidRPr="006158D2">
        <w:rPr>
          <w:color w:val="auto"/>
          <w:sz w:val="28"/>
          <w:szCs w:val="28"/>
          <w:lang w:val="it-IT"/>
        </w:rPr>
        <w:t xml:space="preserve">ổi khi có sự thay </w:t>
      </w:r>
      <w:r w:rsidRPr="006158D2">
        <w:rPr>
          <w:rFonts w:hint="eastAsia"/>
          <w:color w:val="auto"/>
          <w:sz w:val="28"/>
          <w:szCs w:val="28"/>
          <w:lang w:val="it-IT"/>
        </w:rPr>
        <w:t>đ</w:t>
      </w:r>
      <w:r w:rsidRPr="006158D2">
        <w:rPr>
          <w:color w:val="auto"/>
          <w:sz w:val="28"/>
          <w:szCs w:val="28"/>
          <w:lang w:val="it-IT"/>
        </w:rPr>
        <w:t xml:space="preserve">ổi </w:t>
      </w:r>
      <w:r w:rsidRPr="006158D2">
        <w:rPr>
          <w:rFonts w:hint="eastAsia"/>
          <w:color w:val="auto"/>
          <w:sz w:val="28"/>
          <w:szCs w:val="28"/>
          <w:lang w:val="it-IT"/>
        </w:rPr>
        <w:t>đá</w:t>
      </w:r>
      <w:r w:rsidRPr="006158D2">
        <w:rPr>
          <w:color w:val="auto"/>
          <w:sz w:val="28"/>
          <w:szCs w:val="28"/>
          <w:lang w:val="it-IT"/>
        </w:rPr>
        <w:t xml:space="preserve">ng kể cách thức thu hồi lợi </w:t>
      </w:r>
      <w:r w:rsidRPr="006158D2">
        <w:rPr>
          <w:rFonts w:hint="eastAsia"/>
          <w:color w:val="auto"/>
          <w:sz w:val="28"/>
          <w:szCs w:val="28"/>
          <w:lang w:val="it-IT"/>
        </w:rPr>
        <w:t>í</w:t>
      </w:r>
      <w:r w:rsidRPr="006158D2">
        <w:rPr>
          <w:color w:val="auto"/>
          <w:sz w:val="28"/>
          <w:szCs w:val="28"/>
          <w:lang w:val="it-IT"/>
        </w:rPr>
        <w:t>ch kinh tế của TSC</w:t>
      </w:r>
      <w:r w:rsidRPr="006158D2">
        <w:rPr>
          <w:rFonts w:hint="eastAsia"/>
          <w:color w:val="auto"/>
          <w:sz w:val="28"/>
          <w:szCs w:val="28"/>
          <w:lang w:val="it-IT"/>
        </w:rPr>
        <w:t>Đ</w:t>
      </w:r>
      <w:r w:rsidRPr="006158D2">
        <w:rPr>
          <w:color w:val="auto"/>
          <w:sz w:val="28"/>
          <w:szCs w:val="28"/>
          <w:lang w:val="it-IT"/>
        </w:rPr>
        <w: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d) Việc thay </w:t>
      </w:r>
      <w:r w:rsidRPr="006158D2">
        <w:rPr>
          <w:rFonts w:hint="eastAsia"/>
          <w:color w:val="auto"/>
          <w:sz w:val="28"/>
          <w:szCs w:val="28"/>
          <w:lang w:val="it-IT"/>
        </w:rPr>
        <w:t>đ</w:t>
      </w:r>
      <w:r w:rsidRPr="006158D2">
        <w:rPr>
          <w:color w:val="auto"/>
          <w:sz w:val="28"/>
          <w:szCs w:val="28"/>
          <w:lang w:val="it-IT"/>
        </w:rPr>
        <w:t>ổi thời gian khấu hao và ph</w:t>
      </w:r>
      <w:r w:rsidRPr="006158D2">
        <w:rPr>
          <w:rFonts w:hint="eastAsia"/>
          <w:color w:val="auto"/>
          <w:sz w:val="28"/>
          <w:szCs w:val="28"/>
          <w:lang w:val="it-IT"/>
        </w:rPr>
        <w:t>ươ</w:t>
      </w:r>
      <w:r w:rsidRPr="006158D2">
        <w:rPr>
          <w:color w:val="auto"/>
          <w:sz w:val="28"/>
          <w:szCs w:val="28"/>
          <w:lang w:val="it-IT"/>
        </w:rPr>
        <w:t>ng pháp khấu hao TSC</w:t>
      </w: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đư</w:t>
      </w:r>
      <w:r w:rsidRPr="006158D2">
        <w:rPr>
          <w:color w:val="auto"/>
          <w:sz w:val="28"/>
          <w:szCs w:val="28"/>
          <w:lang w:val="it-IT"/>
        </w:rPr>
        <w:t>ợc thực hiện theo c</w:t>
      </w:r>
      <w:r w:rsidRPr="006158D2">
        <w:rPr>
          <w:rFonts w:hint="eastAsia"/>
          <w:color w:val="auto"/>
          <w:sz w:val="28"/>
          <w:szCs w:val="28"/>
          <w:lang w:val="it-IT"/>
        </w:rPr>
        <w:t>ơ</w:t>
      </w:r>
      <w:r w:rsidRPr="006158D2">
        <w:rPr>
          <w:color w:val="auto"/>
          <w:sz w:val="28"/>
          <w:szCs w:val="28"/>
          <w:lang w:val="it-IT"/>
        </w:rPr>
        <w:t xml:space="preserve"> chế tài chính hiện hành.</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ối với các TSC</w:t>
      </w:r>
      <w:r w:rsidRPr="006158D2">
        <w:rPr>
          <w:rFonts w:hint="eastAsia"/>
          <w:color w:val="auto"/>
          <w:sz w:val="28"/>
          <w:szCs w:val="28"/>
          <w:lang w:val="it-IT"/>
        </w:rPr>
        <w:t>Đ</w:t>
      </w:r>
      <w:r w:rsidRPr="006158D2">
        <w:rPr>
          <w:color w:val="auto"/>
          <w:sz w:val="28"/>
          <w:szCs w:val="28"/>
          <w:lang w:val="it-IT"/>
        </w:rPr>
        <w:t xml:space="preserve"> </w:t>
      </w:r>
      <w:r w:rsidRPr="006158D2">
        <w:rPr>
          <w:rFonts w:hint="eastAsia"/>
          <w:color w:val="auto"/>
          <w:sz w:val="28"/>
          <w:szCs w:val="28"/>
          <w:lang w:val="it-IT"/>
        </w:rPr>
        <w:t>đã</w:t>
      </w:r>
      <w:r w:rsidRPr="006158D2">
        <w:rPr>
          <w:color w:val="auto"/>
          <w:sz w:val="28"/>
          <w:szCs w:val="28"/>
          <w:lang w:val="it-IT"/>
        </w:rPr>
        <w:t xml:space="preserve"> khấu hao hết (</w:t>
      </w:r>
      <w:r w:rsidRPr="006158D2">
        <w:rPr>
          <w:rFonts w:hint="eastAsia"/>
          <w:color w:val="auto"/>
          <w:sz w:val="28"/>
          <w:szCs w:val="28"/>
          <w:lang w:val="it-IT"/>
        </w:rPr>
        <w:t>đã</w:t>
      </w:r>
      <w:r w:rsidRPr="006158D2">
        <w:rPr>
          <w:color w:val="auto"/>
          <w:sz w:val="28"/>
          <w:szCs w:val="28"/>
          <w:lang w:val="it-IT"/>
        </w:rPr>
        <w:t xml:space="preserve"> thu hồi </w:t>
      </w:r>
      <w:r w:rsidRPr="006158D2">
        <w:rPr>
          <w:rFonts w:hint="eastAsia"/>
          <w:color w:val="auto"/>
          <w:sz w:val="28"/>
          <w:szCs w:val="28"/>
          <w:lang w:val="it-IT"/>
        </w:rPr>
        <w:t>đ</w:t>
      </w:r>
      <w:r w:rsidRPr="006158D2">
        <w:rPr>
          <w:color w:val="auto"/>
          <w:sz w:val="28"/>
          <w:szCs w:val="28"/>
          <w:lang w:val="it-IT"/>
        </w:rPr>
        <w:t>ủ vốn) nh</w:t>
      </w:r>
      <w:r w:rsidRPr="006158D2">
        <w:rPr>
          <w:rFonts w:hint="eastAsia"/>
          <w:color w:val="auto"/>
          <w:sz w:val="28"/>
          <w:szCs w:val="28"/>
          <w:lang w:val="it-IT"/>
        </w:rPr>
        <w:t>ư</w:t>
      </w:r>
      <w:r w:rsidRPr="006158D2">
        <w:rPr>
          <w:color w:val="auto"/>
          <w:sz w:val="28"/>
          <w:szCs w:val="28"/>
          <w:lang w:val="it-IT"/>
        </w:rPr>
        <w:t xml:space="preserve">ng vẫn còn sử dụng vào hoạt </w:t>
      </w:r>
      <w:r w:rsidRPr="006158D2">
        <w:rPr>
          <w:rFonts w:hint="eastAsia"/>
          <w:color w:val="auto"/>
          <w:sz w:val="28"/>
          <w:szCs w:val="28"/>
          <w:lang w:val="it-IT"/>
        </w:rPr>
        <w:t>đ</w:t>
      </w:r>
      <w:r w:rsidRPr="006158D2">
        <w:rPr>
          <w:color w:val="auto"/>
          <w:sz w:val="28"/>
          <w:szCs w:val="28"/>
          <w:lang w:val="it-IT"/>
        </w:rPr>
        <w:t xml:space="preserve">ộng sản xuất, kinh doanh thì không </w:t>
      </w:r>
      <w:r w:rsidRPr="006158D2">
        <w:rPr>
          <w:rFonts w:hint="eastAsia"/>
          <w:color w:val="auto"/>
          <w:sz w:val="28"/>
          <w:szCs w:val="28"/>
          <w:lang w:val="it-IT"/>
        </w:rPr>
        <w:t>đư</w:t>
      </w:r>
      <w:r w:rsidRPr="006158D2">
        <w:rPr>
          <w:color w:val="auto"/>
          <w:sz w:val="28"/>
          <w:szCs w:val="28"/>
          <w:lang w:val="it-IT"/>
        </w:rPr>
        <w:t>ợc tiếp tục trích khấu hao. Các TSC</w:t>
      </w:r>
      <w:r w:rsidRPr="006158D2">
        <w:rPr>
          <w:rFonts w:hint="eastAsia"/>
          <w:color w:val="auto"/>
          <w:sz w:val="28"/>
          <w:szCs w:val="28"/>
          <w:lang w:val="it-IT"/>
        </w:rPr>
        <w:t>Đ</w:t>
      </w:r>
      <w:r w:rsidRPr="006158D2">
        <w:rPr>
          <w:color w:val="auto"/>
          <w:sz w:val="28"/>
          <w:szCs w:val="28"/>
          <w:lang w:val="it-IT"/>
        </w:rPr>
        <w:t xml:space="preserve"> ch</w:t>
      </w:r>
      <w:r w:rsidRPr="006158D2">
        <w:rPr>
          <w:rFonts w:hint="eastAsia"/>
          <w:color w:val="auto"/>
          <w:sz w:val="28"/>
          <w:szCs w:val="28"/>
          <w:lang w:val="it-IT"/>
        </w:rPr>
        <w:t>ư</w:t>
      </w:r>
      <w:r w:rsidRPr="006158D2">
        <w:rPr>
          <w:color w:val="auto"/>
          <w:sz w:val="28"/>
          <w:szCs w:val="28"/>
          <w:lang w:val="it-IT"/>
        </w:rPr>
        <w:t xml:space="preserve">a tính </w:t>
      </w:r>
      <w:r w:rsidRPr="006158D2">
        <w:rPr>
          <w:rFonts w:hint="eastAsia"/>
          <w:color w:val="auto"/>
          <w:sz w:val="28"/>
          <w:szCs w:val="28"/>
          <w:lang w:val="it-IT"/>
        </w:rPr>
        <w:t>đ</w:t>
      </w:r>
      <w:r w:rsidRPr="006158D2">
        <w:rPr>
          <w:color w:val="auto"/>
          <w:sz w:val="28"/>
          <w:szCs w:val="28"/>
          <w:lang w:val="it-IT"/>
        </w:rPr>
        <w:t>ủ khấu hao (ch</w:t>
      </w:r>
      <w:r w:rsidRPr="006158D2">
        <w:rPr>
          <w:rFonts w:hint="eastAsia"/>
          <w:color w:val="auto"/>
          <w:sz w:val="28"/>
          <w:szCs w:val="28"/>
          <w:lang w:val="it-IT"/>
        </w:rPr>
        <w:t>ư</w:t>
      </w:r>
      <w:r w:rsidRPr="006158D2">
        <w:rPr>
          <w:color w:val="auto"/>
          <w:sz w:val="28"/>
          <w:szCs w:val="28"/>
          <w:lang w:val="it-IT"/>
        </w:rPr>
        <w:t xml:space="preserve">a thu hồi </w:t>
      </w:r>
      <w:r w:rsidRPr="006158D2">
        <w:rPr>
          <w:rFonts w:hint="eastAsia"/>
          <w:color w:val="auto"/>
          <w:sz w:val="28"/>
          <w:szCs w:val="28"/>
          <w:lang w:val="it-IT"/>
        </w:rPr>
        <w:t>đ</w:t>
      </w:r>
      <w:r w:rsidRPr="006158D2">
        <w:rPr>
          <w:color w:val="auto"/>
          <w:sz w:val="28"/>
          <w:szCs w:val="28"/>
          <w:lang w:val="it-IT"/>
        </w:rPr>
        <w:t xml:space="preserve">ủ vốn) mà </w:t>
      </w:r>
      <w:r w:rsidRPr="006158D2">
        <w:rPr>
          <w:rFonts w:hint="eastAsia"/>
          <w:color w:val="auto"/>
          <w:sz w:val="28"/>
          <w:szCs w:val="28"/>
          <w:lang w:val="it-IT"/>
        </w:rPr>
        <w:t>đã</w:t>
      </w:r>
      <w:r w:rsidRPr="006158D2">
        <w:rPr>
          <w:color w:val="auto"/>
          <w:sz w:val="28"/>
          <w:szCs w:val="28"/>
          <w:lang w:val="it-IT"/>
        </w:rPr>
        <w:t xml:space="preserve"> h</w:t>
      </w:r>
      <w:r w:rsidRPr="006158D2">
        <w:rPr>
          <w:rFonts w:hint="eastAsia"/>
          <w:color w:val="auto"/>
          <w:sz w:val="28"/>
          <w:szCs w:val="28"/>
          <w:lang w:val="it-IT"/>
        </w:rPr>
        <w:t>ư</w:t>
      </w:r>
      <w:r w:rsidRPr="006158D2">
        <w:rPr>
          <w:color w:val="auto"/>
          <w:sz w:val="28"/>
          <w:szCs w:val="28"/>
          <w:lang w:val="it-IT"/>
        </w:rPr>
        <w:t xml:space="preserve"> hỏng, cần thanh lý thì phải xác </w:t>
      </w:r>
      <w:r w:rsidRPr="006158D2">
        <w:rPr>
          <w:rFonts w:hint="eastAsia"/>
          <w:color w:val="auto"/>
          <w:sz w:val="28"/>
          <w:szCs w:val="28"/>
          <w:lang w:val="it-IT"/>
        </w:rPr>
        <w:t>đ</w:t>
      </w:r>
      <w:r w:rsidRPr="006158D2">
        <w:rPr>
          <w:color w:val="auto"/>
          <w:sz w:val="28"/>
          <w:szCs w:val="28"/>
          <w:lang w:val="it-IT"/>
        </w:rPr>
        <w:t>ịnh nguyên nhân, trách nhiệm bồi th</w:t>
      </w:r>
      <w:r w:rsidRPr="006158D2">
        <w:rPr>
          <w:rFonts w:hint="eastAsia"/>
          <w:color w:val="auto"/>
          <w:sz w:val="28"/>
          <w:szCs w:val="28"/>
          <w:lang w:val="it-IT"/>
        </w:rPr>
        <w:t>ư</w:t>
      </w:r>
      <w:r w:rsidRPr="006158D2">
        <w:rPr>
          <w:color w:val="auto"/>
          <w:sz w:val="28"/>
          <w:szCs w:val="28"/>
          <w:lang w:val="it-IT"/>
        </w:rPr>
        <w:t>ờng của tập thể, cá nhân. Mức bồi th</w:t>
      </w:r>
      <w:r w:rsidRPr="006158D2">
        <w:rPr>
          <w:rFonts w:hint="eastAsia"/>
          <w:color w:val="auto"/>
          <w:sz w:val="28"/>
          <w:szCs w:val="28"/>
          <w:lang w:val="it-IT"/>
        </w:rPr>
        <w:t>ư</w:t>
      </w:r>
      <w:r w:rsidRPr="006158D2">
        <w:rPr>
          <w:color w:val="auto"/>
          <w:sz w:val="28"/>
          <w:szCs w:val="28"/>
          <w:lang w:val="it-IT"/>
        </w:rPr>
        <w:t>ờng và số thu bồi th</w:t>
      </w:r>
      <w:r w:rsidRPr="006158D2">
        <w:rPr>
          <w:rFonts w:hint="eastAsia"/>
          <w:color w:val="auto"/>
          <w:sz w:val="28"/>
          <w:szCs w:val="28"/>
          <w:lang w:val="it-IT"/>
        </w:rPr>
        <w:t>ư</w:t>
      </w:r>
      <w:r w:rsidRPr="006158D2">
        <w:rPr>
          <w:color w:val="auto"/>
          <w:sz w:val="28"/>
          <w:szCs w:val="28"/>
          <w:lang w:val="it-IT"/>
        </w:rPr>
        <w:t xml:space="preserve">ờng do lãnh </w:t>
      </w:r>
      <w:r w:rsidRPr="006158D2">
        <w:rPr>
          <w:rFonts w:hint="eastAsia"/>
          <w:color w:val="auto"/>
          <w:sz w:val="28"/>
          <w:szCs w:val="28"/>
          <w:lang w:val="it-IT"/>
        </w:rPr>
        <w:t>đ</w:t>
      </w:r>
      <w:r w:rsidRPr="006158D2">
        <w:rPr>
          <w:color w:val="auto"/>
          <w:sz w:val="28"/>
          <w:szCs w:val="28"/>
          <w:lang w:val="it-IT"/>
        </w:rPr>
        <w:t xml:space="preserve">ạo HTX quyết </w:t>
      </w:r>
      <w:r w:rsidRPr="006158D2">
        <w:rPr>
          <w:rFonts w:hint="eastAsia"/>
          <w:color w:val="auto"/>
          <w:sz w:val="28"/>
          <w:szCs w:val="28"/>
          <w:lang w:val="it-IT"/>
        </w:rPr>
        <w:t>đ</w:t>
      </w:r>
      <w:r w:rsidRPr="006158D2">
        <w:rPr>
          <w:color w:val="auto"/>
          <w:sz w:val="28"/>
          <w:szCs w:val="28"/>
          <w:lang w:val="it-IT"/>
        </w:rPr>
        <w:t xml:space="preserve">ịnh và </w:t>
      </w:r>
      <w:r w:rsidRPr="006158D2">
        <w:rPr>
          <w:rFonts w:hint="eastAsia"/>
          <w:color w:val="auto"/>
          <w:sz w:val="28"/>
          <w:szCs w:val="28"/>
          <w:lang w:val="it-IT"/>
        </w:rPr>
        <w:t>đư</w:t>
      </w:r>
      <w:r w:rsidRPr="006158D2">
        <w:rPr>
          <w:color w:val="auto"/>
          <w:sz w:val="28"/>
          <w:szCs w:val="28"/>
          <w:lang w:val="it-IT"/>
        </w:rPr>
        <w:t xml:space="preserve">ợc hạch toán vào các tài khoản liên quan.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e) </w:t>
      </w:r>
      <w:r w:rsidRPr="006158D2">
        <w:rPr>
          <w:rFonts w:hint="eastAsia"/>
          <w:color w:val="auto"/>
          <w:sz w:val="28"/>
          <w:szCs w:val="28"/>
          <w:lang w:val="it-IT"/>
        </w:rPr>
        <w:t>Đ</w:t>
      </w:r>
      <w:r w:rsidRPr="006158D2">
        <w:rPr>
          <w:color w:val="auto"/>
          <w:sz w:val="28"/>
          <w:szCs w:val="28"/>
          <w:lang w:val="it-IT"/>
        </w:rPr>
        <w:t>ối với các tài sản chung không chia của HTX, HTX c</w:t>
      </w:r>
      <w:r w:rsidRPr="006158D2">
        <w:rPr>
          <w:rFonts w:hint="eastAsia"/>
          <w:color w:val="auto"/>
          <w:sz w:val="28"/>
          <w:szCs w:val="28"/>
          <w:lang w:val="it-IT"/>
        </w:rPr>
        <w:t>ă</w:t>
      </w:r>
      <w:r w:rsidRPr="006158D2">
        <w:rPr>
          <w:color w:val="auto"/>
          <w:sz w:val="28"/>
          <w:szCs w:val="28"/>
          <w:lang w:val="it-IT"/>
        </w:rPr>
        <w:t>n cứ vào loại tài sản chung không chia là TSC</w:t>
      </w:r>
      <w:r w:rsidRPr="006158D2">
        <w:rPr>
          <w:rFonts w:hint="eastAsia"/>
          <w:color w:val="auto"/>
          <w:sz w:val="28"/>
          <w:szCs w:val="28"/>
          <w:lang w:val="it-IT"/>
        </w:rPr>
        <w:t>Đ</w:t>
      </w:r>
      <w:r w:rsidRPr="006158D2">
        <w:rPr>
          <w:color w:val="auto"/>
          <w:sz w:val="28"/>
          <w:szCs w:val="28"/>
          <w:lang w:val="it-IT"/>
        </w:rPr>
        <w:t xml:space="preserve"> hữu hình hay TSC</w:t>
      </w:r>
      <w:r w:rsidRPr="006158D2">
        <w:rPr>
          <w:rFonts w:hint="eastAsia"/>
          <w:color w:val="auto"/>
          <w:sz w:val="28"/>
          <w:szCs w:val="28"/>
          <w:lang w:val="it-IT"/>
        </w:rPr>
        <w:t>Đ</w:t>
      </w:r>
      <w:r w:rsidRPr="006158D2">
        <w:rPr>
          <w:color w:val="auto"/>
          <w:sz w:val="28"/>
          <w:szCs w:val="28"/>
          <w:lang w:val="it-IT"/>
        </w:rPr>
        <w:t xml:space="preserve"> vô hình và c</w:t>
      </w:r>
      <w:r w:rsidRPr="006158D2">
        <w:rPr>
          <w:rFonts w:hint="eastAsia"/>
          <w:color w:val="auto"/>
          <w:sz w:val="28"/>
          <w:szCs w:val="28"/>
          <w:lang w:val="it-IT"/>
        </w:rPr>
        <w:t>ă</w:t>
      </w:r>
      <w:r w:rsidRPr="006158D2">
        <w:rPr>
          <w:color w:val="auto"/>
          <w:sz w:val="28"/>
          <w:szCs w:val="28"/>
          <w:lang w:val="it-IT"/>
        </w:rPr>
        <w:t xml:space="preserve">n cứ vào quy </w:t>
      </w:r>
      <w:r w:rsidRPr="006158D2">
        <w:rPr>
          <w:rFonts w:hint="eastAsia"/>
          <w:color w:val="auto"/>
          <w:sz w:val="28"/>
          <w:szCs w:val="28"/>
          <w:lang w:val="it-IT"/>
        </w:rPr>
        <w:t>đ</w:t>
      </w:r>
      <w:r w:rsidRPr="006158D2">
        <w:rPr>
          <w:color w:val="auto"/>
          <w:sz w:val="28"/>
          <w:szCs w:val="28"/>
          <w:lang w:val="it-IT"/>
        </w:rPr>
        <w:t xml:space="preserve">ịnh hiện hành của pháp luật HTX </w:t>
      </w:r>
      <w:r w:rsidRPr="006158D2">
        <w:rPr>
          <w:rFonts w:hint="eastAsia"/>
          <w:color w:val="auto"/>
          <w:sz w:val="28"/>
          <w:szCs w:val="28"/>
          <w:lang w:val="it-IT"/>
        </w:rPr>
        <w:t>đ</w:t>
      </w:r>
      <w:r w:rsidRPr="006158D2">
        <w:rPr>
          <w:color w:val="auto"/>
          <w:sz w:val="28"/>
          <w:szCs w:val="28"/>
          <w:lang w:val="it-IT"/>
        </w:rPr>
        <w:t xml:space="preserve">ối với tài sản chung không chia, quy </w:t>
      </w:r>
      <w:r w:rsidRPr="006158D2">
        <w:rPr>
          <w:rFonts w:hint="eastAsia"/>
          <w:color w:val="auto"/>
          <w:sz w:val="28"/>
          <w:szCs w:val="28"/>
          <w:lang w:val="it-IT"/>
        </w:rPr>
        <w:t>đ</w:t>
      </w:r>
      <w:r w:rsidRPr="006158D2">
        <w:rPr>
          <w:color w:val="auto"/>
          <w:sz w:val="28"/>
          <w:szCs w:val="28"/>
          <w:lang w:val="it-IT"/>
        </w:rPr>
        <w:t xml:space="preserve">ịnh về khấu hao tài sản </w:t>
      </w:r>
      <w:r w:rsidRPr="006158D2">
        <w:rPr>
          <w:rFonts w:hint="eastAsia"/>
          <w:color w:val="auto"/>
          <w:sz w:val="28"/>
          <w:szCs w:val="28"/>
          <w:lang w:val="it-IT"/>
        </w:rPr>
        <w:t>đ</w:t>
      </w:r>
      <w:r w:rsidRPr="006158D2">
        <w:rPr>
          <w:color w:val="auto"/>
          <w:sz w:val="28"/>
          <w:szCs w:val="28"/>
          <w:lang w:val="it-IT"/>
        </w:rPr>
        <w:t xml:space="preserve">ể thực hiện khấu hao tài sản chung không chia cho phù hợp.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HTX mở chi tiết tài khoản cấp 3 của các Tài khoản 2142 - Hao mòn tài sản chung không chia </w:t>
      </w:r>
      <w:r w:rsidRPr="006158D2">
        <w:rPr>
          <w:rFonts w:hint="eastAsia"/>
          <w:color w:val="auto"/>
          <w:sz w:val="28"/>
          <w:szCs w:val="28"/>
          <w:lang w:val="it-IT"/>
        </w:rPr>
        <w:t>đ</w:t>
      </w:r>
      <w:r w:rsidRPr="006158D2">
        <w:rPr>
          <w:color w:val="auto"/>
          <w:sz w:val="28"/>
          <w:szCs w:val="28"/>
          <w:lang w:val="it-IT"/>
        </w:rPr>
        <w:t xml:space="preserve">ể phản </w:t>
      </w:r>
      <w:r w:rsidRPr="006158D2">
        <w:rPr>
          <w:rFonts w:hint="eastAsia"/>
          <w:color w:val="auto"/>
          <w:sz w:val="28"/>
          <w:szCs w:val="28"/>
          <w:lang w:val="it-IT"/>
        </w:rPr>
        <w:t>á</w:t>
      </w:r>
      <w:r w:rsidRPr="006158D2">
        <w:rPr>
          <w:color w:val="auto"/>
          <w:sz w:val="28"/>
          <w:szCs w:val="28"/>
          <w:lang w:val="it-IT"/>
        </w:rPr>
        <w:t>nh hao mòn các tài sản chung không chia là TSC</w:t>
      </w:r>
      <w:r w:rsidRPr="006158D2">
        <w:rPr>
          <w:rFonts w:hint="eastAsia"/>
          <w:color w:val="auto"/>
          <w:sz w:val="28"/>
          <w:szCs w:val="28"/>
          <w:lang w:val="it-IT"/>
        </w:rPr>
        <w:t>Đ</w:t>
      </w:r>
      <w:r w:rsidRPr="006158D2">
        <w:rPr>
          <w:color w:val="auto"/>
          <w:sz w:val="28"/>
          <w:szCs w:val="28"/>
          <w:lang w:val="it-IT"/>
        </w:rPr>
        <w:t xml:space="preserve"> hữu hình và TSC</w:t>
      </w:r>
      <w:r w:rsidRPr="006158D2">
        <w:rPr>
          <w:rFonts w:hint="eastAsia"/>
          <w:color w:val="auto"/>
          <w:sz w:val="28"/>
          <w:szCs w:val="28"/>
          <w:lang w:val="it-IT"/>
        </w:rPr>
        <w:t>Đ</w:t>
      </w:r>
      <w:r w:rsidRPr="006158D2">
        <w:rPr>
          <w:color w:val="auto"/>
          <w:sz w:val="28"/>
          <w:szCs w:val="28"/>
          <w:lang w:val="it-IT"/>
        </w:rPr>
        <w:t xml:space="preserve"> vô hình.</w:t>
      </w:r>
    </w:p>
    <w:p w:rsidR="007477B5" w:rsidRPr="006158D2" w:rsidRDefault="00F6039D">
      <w:pPr>
        <w:spacing w:after="0" w:line="276" w:lineRule="auto"/>
        <w:ind w:firstLine="567"/>
        <w:contextualSpacing/>
        <w:rPr>
          <w:b/>
          <w:color w:val="auto"/>
          <w:sz w:val="28"/>
          <w:szCs w:val="28"/>
          <w:lang w:val="it-IT"/>
        </w:rPr>
      </w:pPr>
      <w:r w:rsidRPr="006158D2">
        <w:rPr>
          <w:b/>
          <w:color w:val="auto"/>
          <w:sz w:val="28"/>
          <w:szCs w:val="28"/>
          <w:lang w:val="it-IT"/>
        </w:rPr>
        <w:t>2. Kết cấu và nội dung phản ánh của tài khoản 214 - Hao mòn TSC</w:t>
      </w:r>
      <w:r w:rsidRPr="006158D2">
        <w:rPr>
          <w:rFonts w:hint="eastAsia"/>
          <w:b/>
          <w:color w:val="auto"/>
          <w:sz w:val="28"/>
          <w:szCs w:val="28"/>
          <w:lang w:val="it-IT"/>
        </w:rPr>
        <w:t>Đ</w:t>
      </w:r>
    </w:p>
    <w:p w:rsidR="007477B5" w:rsidRPr="006158D2" w:rsidRDefault="00F6039D">
      <w:pPr>
        <w:spacing w:after="0" w:line="276" w:lineRule="auto"/>
        <w:ind w:firstLine="567"/>
        <w:contextualSpacing/>
        <w:rPr>
          <w:b/>
          <w:color w:val="auto"/>
          <w:sz w:val="28"/>
          <w:szCs w:val="28"/>
          <w:lang w:val="it-IT"/>
        </w:rPr>
      </w:pPr>
      <w:r w:rsidRPr="006158D2">
        <w:rPr>
          <w:b/>
          <w:color w:val="auto"/>
          <w:sz w:val="28"/>
          <w:szCs w:val="28"/>
          <w:lang w:val="it-IT"/>
        </w:rPr>
        <w:t xml:space="preserve">Bên Nợ: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lastRenderedPageBreak/>
        <w:t>Giá trị hao mòn TSC</w:t>
      </w:r>
      <w:r w:rsidRPr="006158D2">
        <w:rPr>
          <w:rFonts w:hint="eastAsia"/>
          <w:color w:val="auto"/>
          <w:sz w:val="28"/>
          <w:szCs w:val="28"/>
          <w:lang w:val="it-IT"/>
        </w:rPr>
        <w:t>Đ</w:t>
      </w:r>
      <w:r w:rsidRPr="006158D2">
        <w:rPr>
          <w:color w:val="auto"/>
          <w:sz w:val="28"/>
          <w:szCs w:val="28"/>
          <w:lang w:val="it-IT"/>
        </w:rPr>
        <w:t xml:space="preserve"> giảm do thanh lý, nh</w:t>
      </w:r>
      <w:r w:rsidRPr="006158D2">
        <w:rPr>
          <w:rFonts w:hint="eastAsia"/>
          <w:color w:val="auto"/>
          <w:sz w:val="28"/>
          <w:szCs w:val="28"/>
          <w:lang w:val="it-IT"/>
        </w:rPr>
        <w:t>ư</w:t>
      </w:r>
      <w:r w:rsidRPr="006158D2">
        <w:rPr>
          <w:color w:val="auto"/>
          <w:sz w:val="28"/>
          <w:szCs w:val="28"/>
          <w:lang w:val="it-IT"/>
        </w:rPr>
        <w:t>ợng bán TSC</w:t>
      </w:r>
      <w:r w:rsidRPr="006158D2">
        <w:rPr>
          <w:rFonts w:hint="eastAsia"/>
          <w:color w:val="auto"/>
          <w:sz w:val="28"/>
          <w:szCs w:val="28"/>
          <w:lang w:val="it-IT"/>
        </w:rPr>
        <w:t>Đ</w:t>
      </w:r>
      <w:r w:rsidRPr="006158D2">
        <w:rPr>
          <w:color w:val="auto"/>
          <w:sz w:val="28"/>
          <w:szCs w:val="28"/>
          <w:lang w:val="it-IT"/>
        </w:rPr>
        <w:t xml:space="preserve">, góp vốn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vào </w:t>
      </w:r>
      <w:r w:rsidRPr="006158D2">
        <w:rPr>
          <w:rFonts w:hint="eastAsia"/>
          <w:color w:val="auto"/>
          <w:sz w:val="28"/>
          <w:szCs w:val="28"/>
          <w:lang w:val="it-IT"/>
        </w:rPr>
        <w:t>đơ</w:t>
      </w:r>
      <w:r w:rsidRPr="006158D2">
        <w:rPr>
          <w:color w:val="auto"/>
          <w:sz w:val="28"/>
          <w:szCs w:val="28"/>
          <w:lang w:val="it-IT"/>
        </w:rPr>
        <w:t>n vị khác,...</w:t>
      </w:r>
    </w:p>
    <w:p w:rsidR="007477B5" w:rsidRPr="006158D2" w:rsidRDefault="00F6039D">
      <w:pPr>
        <w:spacing w:after="0" w:line="276" w:lineRule="auto"/>
        <w:ind w:firstLine="567"/>
        <w:contextualSpacing/>
        <w:rPr>
          <w:b/>
          <w:color w:val="auto"/>
          <w:sz w:val="28"/>
          <w:szCs w:val="28"/>
          <w:lang w:val="it-IT"/>
        </w:rPr>
      </w:pPr>
      <w:r w:rsidRPr="006158D2">
        <w:rPr>
          <w:b/>
          <w:color w:val="auto"/>
          <w:sz w:val="28"/>
          <w:szCs w:val="28"/>
          <w:lang w:val="it-IT"/>
        </w:rPr>
        <w:t xml:space="preserve">Bên Có: </w:t>
      </w:r>
    </w:p>
    <w:p w:rsidR="007477B5" w:rsidRPr="006158D2" w:rsidRDefault="00F6039D">
      <w:pPr>
        <w:spacing w:after="0" w:line="276" w:lineRule="auto"/>
        <w:ind w:firstLine="567"/>
        <w:contextualSpacing/>
        <w:rPr>
          <w:b/>
          <w:color w:val="auto"/>
          <w:sz w:val="28"/>
          <w:szCs w:val="28"/>
          <w:lang w:val="it-IT"/>
        </w:rPr>
      </w:pPr>
      <w:r w:rsidRPr="006158D2">
        <w:rPr>
          <w:color w:val="auto"/>
          <w:sz w:val="28"/>
          <w:szCs w:val="28"/>
          <w:lang w:val="it-IT"/>
        </w:rPr>
        <w:t>Giá trị hao mòn TSC</w:t>
      </w:r>
      <w:r w:rsidRPr="006158D2">
        <w:rPr>
          <w:rFonts w:hint="eastAsia"/>
          <w:color w:val="auto"/>
          <w:sz w:val="28"/>
          <w:szCs w:val="28"/>
          <w:lang w:val="it-IT"/>
        </w:rPr>
        <w:t>Đ</w:t>
      </w:r>
      <w:r w:rsidRPr="006158D2">
        <w:rPr>
          <w:color w:val="auto"/>
          <w:sz w:val="28"/>
          <w:szCs w:val="28"/>
          <w:lang w:val="it-IT"/>
        </w:rPr>
        <w:t xml:space="preserve"> t</w:t>
      </w:r>
      <w:r w:rsidRPr="006158D2">
        <w:rPr>
          <w:rFonts w:hint="eastAsia"/>
          <w:color w:val="auto"/>
          <w:sz w:val="28"/>
          <w:szCs w:val="28"/>
          <w:lang w:val="it-IT"/>
        </w:rPr>
        <w:t>ă</w:t>
      </w:r>
      <w:r w:rsidRPr="006158D2">
        <w:rPr>
          <w:color w:val="auto"/>
          <w:sz w:val="28"/>
          <w:szCs w:val="28"/>
          <w:lang w:val="it-IT"/>
        </w:rPr>
        <w:t>ng do trích khấu hao TSC</w:t>
      </w:r>
      <w:r w:rsidRPr="006158D2">
        <w:rPr>
          <w:rFonts w:hint="eastAsia"/>
          <w:color w:val="auto"/>
          <w:sz w:val="28"/>
          <w:szCs w:val="28"/>
          <w:lang w:val="it-IT"/>
        </w:rPr>
        <w:t>Đ</w:t>
      </w:r>
    </w:p>
    <w:p w:rsidR="007477B5" w:rsidRPr="006158D2" w:rsidRDefault="00F6039D">
      <w:pPr>
        <w:spacing w:after="0" w:line="276" w:lineRule="auto"/>
        <w:ind w:firstLine="567"/>
        <w:contextualSpacing/>
        <w:rPr>
          <w:color w:val="auto"/>
          <w:sz w:val="28"/>
          <w:szCs w:val="28"/>
          <w:lang w:val="it-IT"/>
        </w:rPr>
      </w:pPr>
      <w:r w:rsidRPr="006158D2">
        <w:rPr>
          <w:b/>
          <w:color w:val="auto"/>
          <w:sz w:val="28"/>
          <w:szCs w:val="28"/>
          <w:lang w:val="it-IT"/>
        </w:rPr>
        <w:t>Số d</w:t>
      </w:r>
      <w:r w:rsidRPr="006158D2">
        <w:rPr>
          <w:rFonts w:hint="eastAsia"/>
          <w:b/>
          <w:color w:val="auto"/>
          <w:sz w:val="28"/>
          <w:szCs w:val="28"/>
          <w:lang w:val="it-IT"/>
        </w:rPr>
        <w:t>ư</w:t>
      </w:r>
      <w:r w:rsidRPr="006158D2">
        <w:rPr>
          <w:b/>
          <w:color w:val="auto"/>
          <w:sz w:val="28"/>
          <w:szCs w:val="28"/>
          <w:lang w:val="it-IT"/>
        </w:rPr>
        <w:t xml:space="preserve"> bên Có: </w:t>
      </w:r>
      <w:r w:rsidRPr="006158D2">
        <w:rPr>
          <w:color w:val="auto"/>
          <w:sz w:val="28"/>
          <w:szCs w:val="28"/>
          <w:lang w:val="it-IT"/>
        </w:rPr>
        <w:t>Giá trị hao mòn luỹ kế của TSC</w:t>
      </w:r>
      <w:r w:rsidRPr="006158D2">
        <w:rPr>
          <w:rFonts w:hint="eastAsia"/>
          <w:color w:val="auto"/>
          <w:sz w:val="28"/>
          <w:szCs w:val="28"/>
          <w:lang w:val="it-IT"/>
        </w:rPr>
        <w:t>Đ</w:t>
      </w:r>
      <w:r w:rsidRPr="006158D2">
        <w:rPr>
          <w:color w:val="auto"/>
          <w:sz w:val="28"/>
          <w:szCs w:val="28"/>
          <w:lang w:val="it-IT"/>
        </w:rPr>
        <w:t xml:space="preserve"> hiện có cuối kỳ ở HTX.</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Tài khoản 214 - Hao mòn TSC</w:t>
      </w:r>
      <w:r w:rsidRPr="006158D2">
        <w:rPr>
          <w:rFonts w:hint="eastAsia"/>
          <w:color w:val="auto"/>
          <w:sz w:val="28"/>
          <w:szCs w:val="28"/>
          <w:lang w:val="it-IT"/>
        </w:rPr>
        <w:t>Đ</w:t>
      </w:r>
      <w:r w:rsidRPr="006158D2">
        <w:rPr>
          <w:color w:val="auto"/>
          <w:sz w:val="28"/>
          <w:szCs w:val="28"/>
          <w:lang w:val="en-US"/>
        </w:rPr>
        <w:t xml:space="preserve"> có</w:t>
      </w:r>
      <w:r w:rsidRPr="006158D2">
        <w:rPr>
          <w:color w:val="auto"/>
          <w:sz w:val="28"/>
          <w:szCs w:val="28"/>
          <w:lang w:val="it-IT"/>
        </w:rPr>
        <w:t xml:space="preserve"> 5 tài khoản cấp 2:</w:t>
      </w:r>
    </w:p>
    <w:p w:rsidR="007477B5" w:rsidRPr="006158D2" w:rsidRDefault="00F6039D">
      <w:pPr>
        <w:spacing w:after="0" w:line="276" w:lineRule="auto"/>
        <w:ind w:firstLine="567"/>
        <w:contextualSpacing/>
        <w:rPr>
          <w:color w:val="auto"/>
          <w:sz w:val="28"/>
          <w:szCs w:val="28"/>
          <w:lang w:val="it-IT"/>
        </w:rPr>
      </w:pPr>
      <w:r w:rsidRPr="006158D2">
        <w:rPr>
          <w:i/>
          <w:color w:val="auto"/>
          <w:sz w:val="28"/>
          <w:szCs w:val="28"/>
          <w:lang w:val="it-IT"/>
        </w:rPr>
        <w:t>- Tài khoản 2141 - Hao mòn TSC</w:t>
      </w:r>
      <w:r w:rsidRPr="006158D2">
        <w:rPr>
          <w:rFonts w:hint="eastAsia"/>
          <w:i/>
          <w:color w:val="auto"/>
          <w:sz w:val="28"/>
          <w:szCs w:val="28"/>
          <w:lang w:val="it-IT"/>
        </w:rPr>
        <w:t>Đ</w:t>
      </w:r>
      <w:r w:rsidRPr="006158D2">
        <w:rPr>
          <w:i/>
          <w:color w:val="auto"/>
          <w:sz w:val="28"/>
          <w:szCs w:val="28"/>
          <w:lang w:val="it-IT"/>
        </w:rPr>
        <w:t xml:space="preserve"> hữu hình:</w:t>
      </w:r>
      <w:r w:rsidRPr="006158D2">
        <w:rPr>
          <w:color w:val="auto"/>
          <w:sz w:val="28"/>
          <w:szCs w:val="28"/>
          <w:lang w:val="it-IT"/>
        </w:rPr>
        <w:t xml:space="preserve"> Phản ánh giá trị hao mòn của TSC</w:t>
      </w:r>
      <w:r w:rsidRPr="006158D2">
        <w:rPr>
          <w:rFonts w:hint="eastAsia"/>
          <w:color w:val="auto"/>
          <w:sz w:val="28"/>
          <w:szCs w:val="28"/>
          <w:lang w:val="it-IT"/>
        </w:rPr>
        <w:t>Đ</w:t>
      </w:r>
      <w:r w:rsidRPr="006158D2">
        <w:rPr>
          <w:color w:val="auto"/>
          <w:sz w:val="28"/>
          <w:szCs w:val="28"/>
          <w:lang w:val="it-IT"/>
        </w:rPr>
        <w:t xml:space="preserve"> hữu hình trong quá trình sử dụng do trích khấu hao TSC</w:t>
      </w:r>
      <w:r w:rsidRPr="006158D2">
        <w:rPr>
          <w:rFonts w:hint="eastAsia"/>
          <w:color w:val="auto"/>
          <w:sz w:val="28"/>
          <w:szCs w:val="28"/>
          <w:lang w:val="it-IT"/>
        </w:rPr>
        <w:t>Đ</w:t>
      </w:r>
      <w:r w:rsidRPr="006158D2">
        <w:rPr>
          <w:color w:val="auto"/>
          <w:sz w:val="28"/>
          <w:szCs w:val="28"/>
          <w:lang w:val="it-IT"/>
        </w:rPr>
        <w:t xml:space="preserve"> và những khoản t</w:t>
      </w:r>
      <w:r w:rsidRPr="006158D2">
        <w:rPr>
          <w:rFonts w:hint="eastAsia"/>
          <w:color w:val="auto"/>
          <w:sz w:val="28"/>
          <w:szCs w:val="28"/>
          <w:lang w:val="it-IT"/>
        </w:rPr>
        <w:t>ă</w:t>
      </w:r>
      <w:r w:rsidRPr="006158D2">
        <w:rPr>
          <w:color w:val="auto"/>
          <w:sz w:val="28"/>
          <w:szCs w:val="28"/>
          <w:lang w:val="it-IT"/>
        </w:rPr>
        <w:t>ng, giảm hao mòn khác của TSC</w:t>
      </w:r>
      <w:r w:rsidRPr="006158D2">
        <w:rPr>
          <w:rFonts w:hint="eastAsia"/>
          <w:color w:val="auto"/>
          <w:sz w:val="28"/>
          <w:szCs w:val="28"/>
          <w:lang w:val="it-IT"/>
        </w:rPr>
        <w:t>Đ</w:t>
      </w:r>
      <w:r w:rsidRPr="006158D2">
        <w:rPr>
          <w:color w:val="auto"/>
          <w:sz w:val="28"/>
          <w:szCs w:val="28"/>
          <w:lang w:val="it-IT"/>
        </w:rPr>
        <w:t xml:space="preserve"> hữu hình. </w:t>
      </w:r>
    </w:p>
    <w:p w:rsidR="007477B5" w:rsidRPr="006158D2" w:rsidRDefault="00F6039D">
      <w:pPr>
        <w:spacing w:after="0" w:line="276" w:lineRule="auto"/>
        <w:ind w:firstLine="567"/>
        <w:contextualSpacing/>
        <w:rPr>
          <w:color w:val="auto"/>
          <w:sz w:val="28"/>
          <w:szCs w:val="28"/>
          <w:lang w:val="it-IT"/>
        </w:rPr>
      </w:pPr>
      <w:r w:rsidRPr="006158D2">
        <w:rPr>
          <w:i/>
          <w:color w:val="auto"/>
          <w:sz w:val="28"/>
          <w:szCs w:val="28"/>
          <w:lang w:val="it-IT"/>
        </w:rPr>
        <w:t>- Tài khoản 2142 - Hao mòn TSC</w:t>
      </w:r>
      <w:r w:rsidRPr="006158D2">
        <w:rPr>
          <w:rFonts w:hint="eastAsia"/>
          <w:i/>
          <w:color w:val="auto"/>
          <w:sz w:val="28"/>
          <w:szCs w:val="28"/>
          <w:lang w:val="it-IT"/>
        </w:rPr>
        <w:t>Đ</w:t>
      </w:r>
      <w:r w:rsidRPr="006158D2">
        <w:rPr>
          <w:i/>
          <w:color w:val="auto"/>
          <w:sz w:val="28"/>
          <w:szCs w:val="28"/>
          <w:lang w:val="it-IT"/>
        </w:rPr>
        <w:t xml:space="preserve"> chung không chia:</w:t>
      </w:r>
      <w:r w:rsidRPr="006158D2">
        <w:rPr>
          <w:color w:val="auto"/>
          <w:sz w:val="28"/>
          <w:szCs w:val="28"/>
          <w:lang w:val="it-IT"/>
        </w:rPr>
        <w:t xml:space="preserve"> Phản ánh giá trị hao mòn của tài sản chung không chia là TSC</w:t>
      </w:r>
      <w:r w:rsidRPr="006158D2">
        <w:rPr>
          <w:rFonts w:hint="eastAsia"/>
          <w:color w:val="auto"/>
          <w:sz w:val="28"/>
          <w:szCs w:val="28"/>
          <w:lang w:val="it-IT"/>
        </w:rPr>
        <w:t>Đ</w:t>
      </w:r>
      <w:r w:rsidRPr="006158D2">
        <w:rPr>
          <w:color w:val="auto"/>
          <w:sz w:val="28"/>
          <w:szCs w:val="28"/>
          <w:lang w:val="it-IT"/>
        </w:rPr>
        <w:t xml:space="preserve"> hữu hình và TSC</w:t>
      </w:r>
      <w:r w:rsidRPr="006158D2">
        <w:rPr>
          <w:rFonts w:hint="eastAsia"/>
          <w:color w:val="auto"/>
          <w:sz w:val="28"/>
          <w:szCs w:val="28"/>
          <w:lang w:val="it-IT"/>
        </w:rPr>
        <w:t>Đ</w:t>
      </w:r>
      <w:r w:rsidRPr="006158D2">
        <w:rPr>
          <w:color w:val="auto"/>
          <w:sz w:val="28"/>
          <w:szCs w:val="28"/>
          <w:lang w:val="it-IT"/>
        </w:rPr>
        <w:t xml:space="preserve"> vô hình trong quá trình sử dụng do trích khấu hao TSC</w:t>
      </w:r>
      <w:r w:rsidRPr="006158D2">
        <w:rPr>
          <w:rFonts w:hint="eastAsia"/>
          <w:color w:val="auto"/>
          <w:sz w:val="28"/>
          <w:szCs w:val="28"/>
          <w:lang w:val="it-IT"/>
        </w:rPr>
        <w:t>Đ</w:t>
      </w:r>
      <w:r w:rsidRPr="006158D2">
        <w:rPr>
          <w:color w:val="auto"/>
          <w:sz w:val="28"/>
          <w:szCs w:val="28"/>
          <w:lang w:val="it-IT"/>
        </w:rPr>
        <w:t xml:space="preserve"> và những khoản t</w:t>
      </w:r>
      <w:r w:rsidRPr="006158D2">
        <w:rPr>
          <w:rFonts w:hint="eastAsia"/>
          <w:color w:val="auto"/>
          <w:sz w:val="28"/>
          <w:szCs w:val="28"/>
          <w:lang w:val="it-IT"/>
        </w:rPr>
        <w:t>ă</w:t>
      </w:r>
      <w:r w:rsidRPr="006158D2">
        <w:rPr>
          <w:color w:val="auto"/>
          <w:sz w:val="28"/>
          <w:szCs w:val="28"/>
          <w:lang w:val="it-IT"/>
        </w:rPr>
        <w:t>ng, giảm hao mòn khác của tài sản chung không chia.</w:t>
      </w:r>
    </w:p>
    <w:p w:rsidR="007477B5" w:rsidRPr="006158D2" w:rsidRDefault="00F6039D">
      <w:pPr>
        <w:pStyle w:val="11chucdanhnguoiky-co11CharCharChar"/>
        <w:spacing w:after="0" w:line="276" w:lineRule="auto"/>
        <w:ind w:firstLine="567"/>
        <w:contextualSpacing/>
        <w:jc w:val="both"/>
        <w:rPr>
          <w:rFonts w:ascii="Times New Roman" w:hAnsi="Times New Roman"/>
          <w:b w:val="0"/>
          <w:color w:val="auto"/>
          <w:sz w:val="28"/>
          <w:szCs w:val="28"/>
          <w:lang w:val="it-IT"/>
        </w:rPr>
      </w:pPr>
      <w:r w:rsidRPr="006158D2">
        <w:rPr>
          <w:rFonts w:ascii="Times New Roman" w:hAnsi="Times New Roman"/>
          <w:b w:val="0"/>
          <w:i/>
          <w:color w:val="auto"/>
          <w:sz w:val="28"/>
          <w:szCs w:val="28"/>
          <w:lang w:val="it-IT"/>
        </w:rPr>
        <w:t>- Tài khoản 2143 - Hao mòn TSC</w:t>
      </w:r>
      <w:r w:rsidRPr="006158D2">
        <w:rPr>
          <w:rFonts w:ascii="Times New Roman" w:hAnsi="Times New Roman" w:hint="eastAsia"/>
          <w:b w:val="0"/>
          <w:i/>
          <w:color w:val="auto"/>
          <w:sz w:val="28"/>
          <w:szCs w:val="28"/>
          <w:lang w:val="it-IT"/>
        </w:rPr>
        <w:t>Đ</w:t>
      </w:r>
      <w:r w:rsidRPr="006158D2">
        <w:rPr>
          <w:rFonts w:ascii="Times New Roman" w:hAnsi="Times New Roman"/>
          <w:b w:val="0"/>
          <w:i/>
          <w:color w:val="auto"/>
          <w:sz w:val="28"/>
          <w:szCs w:val="28"/>
          <w:lang w:val="it-IT"/>
        </w:rPr>
        <w:t xml:space="preserve"> vô hình:</w:t>
      </w:r>
      <w:r w:rsidRPr="006158D2">
        <w:rPr>
          <w:rFonts w:ascii="Times New Roman" w:hAnsi="Times New Roman"/>
          <w:b w:val="0"/>
          <w:color w:val="auto"/>
          <w:sz w:val="28"/>
          <w:szCs w:val="28"/>
          <w:lang w:val="it-IT"/>
        </w:rPr>
        <w:t xml:space="preserve"> Phản ánh giá trị hao mòn của TSC</w:t>
      </w:r>
      <w:r w:rsidRPr="006158D2">
        <w:rPr>
          <w:rFonts w:ascii="Times New Roman" w:hAnsi="Times New Roman" w:hint="eastAsia"/>
          <w:b w:val="0"/>
          <w:color w:val="auto"/>
          <w:sz w:val="28"/>
          <w:szCs w:val="28"/>
          <w:lang w:val="it-IT"/>
        </w:rPr>
        <w:t>Đ</w:t>
      </w:r>
      <w:r w:rsidRPr="006158D2">
        <w:rPr>
          <w:rFonts w:ascii="Times New Roman" w:hAnsi="Times New Roman"/>
          <w:b w:val="0"/>
          <w:color w:val="auto"/>
          <w:sz w:val="28"/>
          <w:szCs w:val="28"/>
          <w:lang w:val="it-IT"/>
        </w:rPr>
        <w:t xml:space="preserve"> vô hình trong quá trình sử dụng do trích khấu hao TSC</w:t>
      </w:r>
      <w:r w:rsidRPr="006158D2">
        <w:rPr>
          <w:rFonts w:ascii="Times New Roman" w:hAnsi="Times New Roman" w:hint="eastAsia"/>
          <w:b w:val="0"/>
          <w:color w:val="auto"/>
          <w:sz w:val="28"/>
          <w:szCs w:val="28"/>
          <w:lang w:val="it-IT"/>
        </w:rPr>
        <w:t>Đ</w:t>
      </w:r>
      <w:r w:rsidRPr="006158D2">
        <w:rPr>
          <w:rFonts w:ascii="Times New Roman" w:hAnsi="Times New Roman"/>
          <w:b w:val="0"/>
          <w:color w:val="auto"/>
          <w:sz w:val="28"/>
          <w:szCs w:val="28"/>
          <w:lang w:val="it-IT"/>
        </w:rPr>
        <w:t xml:space="preserve"> vô hình và những khoản làm t</w:t>
      </w:r>
      <w:r w:rsidRPr="006158D2">
        <w:rPr>
          <w:rFonts w:ascii="Times New Roman" w:hAnsi="Times New Roman" w:hint="eastAsia"/>
          <w:b w:val="0"/>
          <w:color w:val="auto"/>
          <w:sz w:val="28"/>
          <w:szCs w:val="28"/>
          <w:lang w:val="it-IT"/>
        </w:rPr>
        <w:t>ă</w:t>
      </w:r>
      <w:r w:rsidRPr="006158D2">
        <w:rPr>
          <w:rFonts w:ascii="Times New Roman" w:hAnsi="Times New Roman"/>
          <w:b w:val="0"/>
          <w:color w:val="auto"/>
          <w:sz w:val="28"/>
          <w:szCs w:val="28"/>
          <w:lang w:val="it-IT"/>
        </w:rPr>
        <w:t>ng, giảm hao mòn khác của TSC</w:t>
      </w:r>
      <w:r w:rsidRPr="006158D2">
        <w:rPr>
          <w:rFonts w:ascii="Times New Roman" w:hAnsi="Times New Roman" w:hint="eastAsia"/>
          <w:b w:val="0"/>
          <w:color w:val="auto"/>
          <w:sz w:val="28"/>
          <w:szCs w:val="28"/>
          <w:lang w:val="it-IT"/>
        </w:rPr>
        <w:t>Đ</w:t>
      </w:r>
      <w:r w:rsidRPr="006158D2">
        <w:rPr>
          <w:rFonts w:ascii="Times New Roman" w:hAnsi="Times New Roman"/>
          <w:b w:val="0"/>
          <w:color w:val="auto"/>
          <w:sz w:val="28"/>
          <w:szCs w:val="28"/>
          <w:lang w:val="it-IT"/>
        </w:rPr>
        <w:t xml:space="preserve"> vô hình.</w:t>
      </w:r>
      <w:r w:rsidRPr="006158D2">
        <w:rPr>
          <w:rFonts w:ascii="Times New Roman" w:hAnsi="Times New Roman"/>
          <w:b w:val="0"/>
          <w:color w:val="auto"/>
          <w:sz w:val="28"/>
          <w:szCs w:val="28"/>
          <w:lang w:val="it-IT"/>
        </w:rPr>
        <w:tab/>
      </w:r>
    </w:p>
    <w:p w:rsidR="007477B5" w:rsidRPr="006158D2" w:rsidRDefault="00F6039D">
      <w:pPr>
        <w:pStyle w:val="11chucdanhnguoiky-co11CharCharChar"/>
        <w:spacing w:after="0" w:line="276" w:lineRule="auto"/>
        <w:ind w:firstLine="567"/>
        <w:contextualSpacing/>
        <w:jc w:val="both"/>
        <w:rPr>
          <w:rFonts w:ascii="Times New Roman" w:hAnsi="Times New Roman"/>
          <w:b w:val="0"/>
          <w:color w:val="auto"/>
          <w:sz w:val="28"/>
          <w:szCs w:val="28"/>
          <w:lang w:val="it-IT"/>
        </w:rPr>
      </w:pPr>
      <w:r w:rsidRPr="006158D2">
        <w:rPr>
          <w:rFonts w:ascii="Times New Roman" w:hAnsi="Times New Roman"/>
          <w:b w:val="0"/>
          <w:color w:val="auto"/>
          <w:sz w:val="28"/>
          <w:szCs w:val="28"/>
          <w:lang w:val="it-IT"/>
        </w:rPr>
        <w:t xml:space="preserve">- </w:t>
      </w:r>
      <w:r w:rsidRPr="006158D2">
        <w:rPr>
          <w:rFonts w:ascii="Times New Roman" w:hAnsi="Times New Roman"/>
          <w:b w:val="0"/>
          <w:i/>
          <w:color w:val="auto"/>
          <w:sz w:val="28"/>
          <w:szCs w:val="28"/>
          <w:lang w:val="it-IT"/>
        </w:rPr>
        <w:t>Tài khoản 2144 - Hao mòn TSCĐ thuê tài chính</w:t>
      </w:r>
      <w:r w:rsidRPr="006158D2">
        <w:rPr>
          <w:rFonts w:ascii="Times New Roman" w:hAnsi="Times New Roman"/>
          <w:b w:val="0"/>
          <w:color w:val="auto"/>
          <w:sz w:val="28"/>
          <w:szCs w:val="28"/>
          <w:lang w:val="it-IT"/>
        </w:rPr>
        <w:t>: Phản ánh giá trị hao mòn của TSC</w:t>
      </w:r>
      <w:r w:rsidRPr="006158D2">
        <w:rPr>
          <w:rFonts w:ascii="Times New Roman" w:hAnsi="Times New Roman" w:hint="eastAsia"/>
          <w:b w:val="0"/>
          <w:color w:val="auto"/>
          <w:sz w:val="28"/>
          <w:szCs w:val="28"/>
          <w:lang w:val="it-IT"/>
        </w:rPr>
        <w:t>Đ</w:t>
      </w:r>
      <w:r w:rsidRPr="006158D2">
        <w:rPr>
          <w:rFonts w:ascii="Times New Roman" w:hAnsi="Times New Roman"/>
          <w:b w:val="0"/>
          <w:color w:val="auto"/>
          <w:sz w:val="28"/>
          <w:szCs w:val="28"/>
          <w:lang w:val="it-IT"/>
        </w:rPr>
        <w:t xml:space="preserve"> thuê tài chính trong quá trình sử dụng do trích khấu hao TSC</w:t>
      </w:r>
      <w:r w:rsidRPr="006158D2">
        <w:rPr>
          <w:rFonts w:ascii="Times New Roman" w:hAnsi="Times New Roman" w:hint="eastAsia"/>
          <w:b w:val="0"/>
          <w:color w:val="auto"/>
          <w:sz w:val="28"/>
          <w:szCs w:val="28"/>
          <w:lang w:val="it-IT"/>
        </w:rPr>
        <w:t>Đ</w:t>
      </w:r>
      <w:r w:rsidRPr="006158D2">
        <w:rPr>
          <w:rFonts w:ascii="Times New Roman" w:hAnsi="Times New Roman"/>
          <w:b w:val="0"/>
          <w:color w:val="auto"/>
          <w:sz w:val="28"/>
          <w:szCs w:val="28"/>
          <w:lang w:val="it-IT"/>
        </w:rPr>
        <w:t xml:space="preserve"> và những khoản làm t</w:t>
      </w:r>
      <w:r w:rsidRPr="006158D2">
        <w:rPr>
          <w:rFonts w:ascii="Times New Roman" w:hAnsi="Times New Roman" w:hint="eastAsia"/>
          <w:b w:val="0"/>
          <w:color w:val="auto"/>
          <w:sz w:val="28"/>
          <w:szCs w:val="28"/>
          <w:lang w:val="it-IT"/>
        </w:rPr>
        <w:t>ă</w:t>
      </w:r>
      <w:r w:rsidRPr="006158D2">
        <w:rPr>
          <w:rFonts w:ascii="Times New Roman" w:hAnsi="Times New Roman"/>
          <w:b w:val="0"/>
          <w:color w:val="auto"/>
          <w:sz w:val="28"/>
          <w:szCs w:val="28"/>
          <w:lang w:val="it-IT"/>
        </w:rPr>
        <w:t>ng, giảm hao mòn khác của TSC</w:t>
      </w:r>
      <w:r w:rsidRPr="006158D2">
        <w:rPr>
          <w:rFonts w:ascii="Times New Roman" w:hAnsi="Times New Roman" w:hint="eastAsia"/>
          <w:b w:val="0"/>
          <w:color w:val="auto"/>
          <w:sz w:val="28"/>
          <w:szCs w:val="28"/>
          <w:lang w:val="it-IT"/>
        </w:rPr>
        <w:t>Đ</w:t>
      </w:r>
      <w:r w:rsidRPr="006158D2">
        <w:rPr>
          <w:rFonts w:ascii="Times New Roman" w:hAnsi="Times New Roman"/>
          <w:b w:val="0"/>
          <w:color w:val="auto"/>
          <w:sz w:val="28"/>
          <w:szCs w:val="28"/>
          <w:lang w:val="it-IT"/>
        </w:rPr>
        <w:t xml:space="preserve"> thuê tài chính.</w:t>
      </w:r>
    </w:p>
    <w:p w:rsidR="007477B5" w:rsidRPr="006158D2" w:rsidRDefault="00F6039D">
      <w:pPr>
        <w:pStyle w:val="11chucdanhnguoiky-co11CharCharChar"/>
        <w:spacing w:after="0" w:line="276" w:lineRule="auto"/>
        <w:ind w:firstLine="567"/>
        <w:contextualSpacing/>
        <w:jc w:val="both"/>
        <w:rPr>
          <w:rFonts w:ascii="Times New Roman" w:hAnsi="Times New Roman"/>
          <w:b w:val="0"/>
          <w:color w:val="auto"/>
          <w:sz w:val="28"/>
          <w:szCs w:val="28"/>
          <w:lang w:val="it-IT"/>
        </w:rPr>
      </w:pPr>
      <w:r w:rsidRPr="006158D2">
        <w:rPr>
          <w:rFonts w:ascii="Times New Roman" w:hAnsi="Times New Roman"/>
          <w:b w:val="0"/>
          <w:color w:val="auto"/>
          <w:sz w:val="28"/>
          <w:szCs w:val="28"/>
          <w:lang w:val="it-IT"/>
        </w:rPr>
        <w:t xml:space="preserve">- </w:t>
      </w:r>
      <w:r w:rsidRPr="006158D2">
        <w:rPr>
          <w:rFonts w:ascii="Times New Roman" w:hAnsi="Times New Roman"/>
          <w:b w:val="0"/>
          <w:i/>
          <w:color w:val="auto"/>
          <w:sz w:val="28"/>
          <w:szCs w:val="28"/>
          <w:lang w:val="it-IT"/>
        </w:rPr>
        <w:t>Tài khoản 2147 - Hao mòn bất động sản đầu tư</w:t>
      </w:r>
      <w:r w:rsidRPr="006158D2">
        <w:rPr>
          <w:rFonts w:ascii="Times New Roman" w:hAnsi="Times New Roman"/>
          <w:b w:val="0"/>
          <w:color w:val="auto"/>
          <w:sz w:val="28"/>
          <w:szCs w:val="28"/>
          <w:lang w:val="it-IT"/>
        </w:rPr>
        <w:t>: Phản ánh giá trị hao mòn của bất động sản đầu tư trong quá trình sử dụng do trích khấu hao bất động sản đầu tư và những khoản làm t</w:t>
      </w:r>
      <w:r w:rsidRPr="006158D2">
        <w:rPr>
          <w:rFonts w:ascii="Times New Roman" w:hAnsi="Times New Roman" w:hint="eastAsia"/>
          <w:b w:val="0"/>
          <w:color w:val="auto"/>
          <w:sz w:val="28"/>
          <w:szCs w:val="28"/>
          <w:lang w:val="it-IT"/>
        </w:rPr>
        <w:t>ă</w:t>
      </w:r>
      <w:r w:rsidRPr="006158D2">
        <w:rPr>
          <w:rFonts w:ascii="Times New Roman" w:hAnsi="Times New Roman"/>
          <w:b w:val="0"/>
          <w:color w:val="auto"/>
          <w:sz w:val="28"/>
          <w:szCs w:val="28"/>
          <w:lang w:val="it-IT"/>
        </w:rPr>
        <w:t>ng, giảm hao mòn khác của bất động sản đầu tư.</w:t>
      </w:r>
    </w:p>
    <w:p w:rsidR="007477B5" w:rsidRPr="006158D2" w:rsidRDefault="00F6039D">
      <w:pPr>
        <w:pStyle w:val="11chucdanhnguoiky-co11CharCharChar"/>
        <w:spacing w:after="0" w:line="276" w:lineRule="auto"/>
        <w:ind w:firstLine="567"/>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 xml:space="preserve">a) </w:t>
      </w:r>
      <w:r w:rsidRPr="006158D2">
        <w:rPr>
          <w:rFonts w:hint="eastAsia"/>
          <w:color w:val="auto"/>
          <w:sz w:val="28"/>
          <w:szCs w:val="28"/>
          <w:lang w:val="it-IT"/>
        </w:rPr>
        <w:t>Đ</w:t>
      </w:r>
      <w:r w:rsidRPr="006158D2">
        <w:rPr>
          <w:color w:val="auto"/>
          <w:sz w:val="28"/>
          <w:szCs w:val="28"/>
          <w:lang w:val="it-IT"/>
        </w:rPr>
        <w:t>ịnh kỳ, tính và trích khấu hao TSC</w:t>
      </w:r>
      <w:r w:rsidRPr="006158D2">
        <w:rPr>
          <w:rFonts w:hint="eastAsia"/>
          <w:color w:val="auto"/>
          <w:sz w:val="28"/>
          <w:szCs w:val="28"/>
          <w:lang w:val="it-IT"/>
        </w:rPr>
        <w:t>Đ</w:t>
      </w:r>
      <w:r w:rsidRPr="006158D2">
        <w:rPr>
          <w:color w:val="auto"/>
          <w:sz w:val="28"/>
          <w:szCs w:val="28"/>
          <w:lang w:val="it-IT"/>
        </w:rPr>
        <w:t xml:space="preserve"> vào chi phí sản xuất, kinh doanh, chi phí khác, ghi:</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Nợ các TK 154, 642, 658</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TK 214 - Hao mòn TSC</w:t>
      </w:r>
      <w:r w:rsidRPr="006158D2">
        <w:rPr>
          <w:rFonts w:hint="eastAsia"/>
          <w:color w:val="auto"/>
          <w:sz w:val="28"/>
          <w:szCs w:val="28"/>
          <w:lang w:val="it-IT"/>
        </w:rPr>
        <w:t>Đ</w:t>
      </w:r>
      <w:r w:rsidRPr="006158D2">
        <w:rPr>
          <w:color w:val="auto"/>
          <w:sz w:val="28"/>
          <w:szCs w:val="28"/>
          <w:lang w:val="it-IT"/>
        </w:rPr>
        <w:t>.</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b) Tr</w:t>
      </w:r>
      <w:r w:rsidRPr="006158D2">
        <w:rPr>
          <w:rFonts w:hint="eastAsia"/>
          <w:color w:val="auto"/>
          <w:sz w:val="28"/>
          <w:szCs w:val="28"/>
          <w:lang w:val="it-IT"/>
        </w:rPr>
        <w:t>ư</w:t>
      </w:r>
      <w:r w:rsidRPr="006158D2">
        <w:rPr>
          <w:color w:val="auto"/>
          <w:sz w:val="28"/>
          <w:szCs w:val="28"/>
          <w:lang w:val="it-IT"/>
        </w:rPr>
        <w:t>ờng hợp giảm TSC</w:t>
      </w:r>
      <w:r w:rsidRPr="006158D2">
        <w:rPr>
          <w:rFonts w:hint="eastAsia"/>
          <w:color w:val="auto"/>
          <w:sz w:val="28"/>
          <w:szCs w:val="28"/>
          <w:lang w:val="it-IT"/>
        </w:rPr>
        <w:t>Đ</w:t>
      </w:r>
      <w:r w:rsidRPr="006158D2">
        <w:rPr>
          <w:color w:val="auto"/>
          <w:sz w:val="28"/>
          <w:szCs w:val="28"/>
          <w:lang w:val="it-IT"/>
        </w:rPr>
        <w:t xml:space="preserve"> thì </w:t>
      </w:r>
      <w:r w:rsidRPr="006158D2">
        <w:rPr>
          <w:rFonts w:hint="eastAsia"/>
          <w:color w:val="auto"/>
          <w:sz w:val="28"/>
          <w:szCs w:val="28"/>
          <w:lang w:val="it-IT"/>
        </w:rPr>
        <w:t>đ</w:t>
      </w:r>
      <w:r w:rsidRPr="006158D2">
        <w:rPr>
          <w:color w:val="auto"/>
          <w:sz w:val="28"/>
          <w:szCs w:val="28"/>
          <w:lang w:val="it-IT"/>
        </w:rPr>
        <w:t>ồng thời với việc ghi giảm nguyên giá TSC</w:t>
      </w:r>
      <w:r w:rsidRPr="006158D2">
        <w:rPr>
          <w:rFonts w:hint="eastAsia"/>
          <w:color w:val="auto"/>
          <w:sz w:val="28"/>
          <w:szCs w:val="28"/>
          <w:lang w:val="it-IT"/>
        </w:rPr>
        <w:t>Đ</w:t>
      </w:r>
      <w:r w:rsidRPr="006158D2">
        <w:rPr>
          <w:color w:val="auto"/>
          <w:sz w:val="28"/>
          <w:szCs w:val="28"/>
          <w:lang w:val="it-IT"/>
        </w:rPr>
        <w:t xml:space="preserve"> phải ghi giảm giá trị </w:t>
      </w:r>
      <w:r w:rsidRPr="006158D2">
        <w:rPr>
          <w:rFonts w:hint="eastAsia"/>
          <w:color w:val="auto"/>
          <w:sz w:val="28"/>
          <w:szCs w:val="28"/>
          <w:lang w:val="it-IT"/>
        </w:rPr>
        <w:t>đã</w:t>
      </w:r>
      <w:r w:rsidRPr="006158D2">
        <w:rPr>
          <w:color w:val="auto"/>
          <w:sz w:val="28"/>
          <w:szCs w:val="28"/>
          <w:lang w:val="it-IT"/>
        </w:rPr>
        <w:t xml:space="preserve"> hao mòn của TSC</w:t>
      </w:r>
      <w:r w:rsidRPr="006158D2">
        <w:rPr>
          <w:rFonts w:hint="eastAsia"/>
          <w:color w:val="auto"/>
          <w:sz w:val="28"/>
          <w:szCs w:val="28"/>
          <w:lang w:val="it-IT"/>
        </w:rPr>
        <w:t>Đ</w:t>
      </w:r>
      <w:r w:rsidRPr="006158D2">
        <w:rPr>
          <w:color w:val="auto"/>
          <w:sz w:val="28"/>
          <w:szCs w:val="28"/>
          <w:lang w:val="it-IT"/>
        </w:rPr>
        <w:t xml:space="preserve"> theo từng tr</w:t>
      </w:r>
      <w:r w:rsidRPr="006158D2">
        <w:rPr>
          <w:rFonts w:hint="eastAsia"/>
          <w:color w:val="auto"/>
          <w:sz w:val="28"/>
          <w:szCs w:val="28"/>
          <w:lang w:val="it-IT"/>
        </w:rPr>
        <w:t>ư</w:t>
      </w:r>
      <w:r w:rsidRPr="006158D2">
        <w:rPr>
          <w:color w:val="auto"/>
          <w:sz w:val="28"/>
          <w:szCs w:val="28"/>
          <w:lang w:val="it-IT"/>
        </w:rPr>
        <w:t>ờng hợp cụ thể (xem h</w:t>
      </w:r>
      <w:r w:rsidRPr="006158D2">
        <w:rPr>
          <w:rFonts w:hint="eastAsia"/>
          <w:color w:val="auto"/>
          <w:sz w:val="28"/>
          <w:szCs w:val="28"/>
          <w:lang w:val="it-IT"/>
        </w:rPr>
        <w:t>ư</w:t>
      </w:r>
      <w:r w:rsidRPr="006158D2">
        <w:rPr>
          <w:color w:val="auto"/>
          <w:sz w:val="28"/>
          <w:szCs w:val="28"/>
          <w:lang w:val="it-IT"/>
        </w:rPr>
        <w:t>ớng dẫn hạch toán các TK 211).</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 xml:space="preserve">c) </w:t>
      </w:r>
      <w:r w:rsidRPr="006158D2">
        <w:rPr>
          <w:rFonts w:hint="eastAsia"/>
          <w:color w:val="auto"/>
          <w:sz w:val="28"/>
          <w:szCs w:val="28"/>
          <w:lang w:val="it-IT"/>
        </w:rPr>
        <w:t>Đ</w:t>
      </w:r>
      <w:r w:rsidRPr="006158D2">
        <w:rPr>
          <w:color w:val="auto"/>
          <w:sz w:val="28"/>
          <w:szCs w:val="28"/>
          <w:lang w:val="it-IT"/>
        </w:rPr>
        <w:t>ối với TSC</w:t>
      </w:r>
      <w:r w:rsidRPr="006158D2">
        <w:rPr>
          <w:rFonts w:hint="eastAsia"/>
          <w:color w:val="auto"/>
          <w:sz w:val="28"/>
          <w:szCs w:val="28"/>
          <w:lang w:val="it-IT"/>
        </w:rPr>
        <w:t>Đ</w:t>
      </w:r>
      <w:r w:rsidRPr="006158D2">
        <w:rPr>
          <w:color w:val="auto"/>
          <w:sz w:val="28"/>
          <w:szCs w:val="28"/>
          <w:lang w:val="it-IT"/>
        </w:rPr>
        <w:t xml:space="preserve"> dùng cho hoạt </w:t>
      </w:r>
      <w:r w:rsidRPr="006158D2">
        <w:rPr>
          <w:rFonts w:hint="eastAsia"/>
          <w:color w:val="auto"/>
          <w:sz w:val="28"/>
          <w:szCs w:val="28"/>
          <w:lang w:val="it-IT"/>
        </w:rPr>
        <w:t>đ</w:t>
      </w:r>
      <w:r w:rsidRPr="006158D2">
        <w:rPr>
          <w:color w:val="auto"/>
          <w:sz w:val="28"/>
          <w:szCs w:val="28"/>
          <w:lang w:val="it-IT"/>
        </w:rPr>
        <w:t xml:space="preserve">ộng phúc lợi, khi tính hao mòn vào thời </w:t>
      </w:r>
      <w:r w:rsidRPr="006158D2">
        <w:rPr>
          <w:rFonts w:hint="eastAsia"/>
          <w:color w:val="auto"/>
          <w:sz w:val="28"/>
          <w:szCs w:val="28"/>
          <w:lang w:val="it-IT"/>
        </w:rPr>
        <w:t>đ</w:t>
      </w:r>
      <w:r w:rsidRPr="006158D2">
        <w:rPr>
          <w:color w:val="auto"/>
          <w:sz w:val="28"/>
          <w:szCs w:val="28"/>
          <w:lang w:val="it-IT"/>
        </w:rPr>
        <w:t>iểm cuối n</w:t>
      </w:r>
      <w:r w:rsidRPr="006158D2">
        <w:rPr>
          <w:rFonts w:hint="eastAsia"/>
          <w:color w:val="auto"/>
          <w:sz w:val="28"/>
          <w:szCs w:val="28"/>
          <w:lang w:val="it-IT"/>
        </w:rPr>
        <w:t>ă</w:t>
      </w:r>
      <w:r w:rsidRPr="006158D2">
        <w:rPr>
          <w:color w:val="auto"/>
          <w:sz w:val="28"/>
          <w:szCs w:val="28"/>
          <w:lang w:val="it-IT"/>
        </w:rPr>
        <w:t>m tài chính, ghi:</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 xml:space="preserve">Nợ TK 3532 - Quỹ phúc lợi </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TK 214 - Hao mòn TSC</w:t>
      </w:r>
      <w:r w:rsidRPr="006158D2">
        <w:rPr>
          <w:rFonts w:hint="eastAsia"/>
          <w:color w:val="auto"/>
          <w:sz w:val="28"/>
          <w:szCs w:val="28"/>
          <w:lang w:val="it-IT"/>
        </w:rPr>
        <w:t>Đ</w:t>
      </w:r>
      <w:r w:rsidRPr="006158D2">
        <w:rPr>
          <w:color w:val="auto"/>
          <w:sz w:val="28"/>
          <w:szCs w:val="28"/>
          <w:lang w:val="it-IT"/>
        </w:rPr>
        <w:t>.</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d) Tr</w:t>
      </w:r>
      <w:r w:rsidRPr="006158D2">
        <w:rPr>
          <w:rFonts w:hint="eastAsia"/>
          <w:color w:val="auto"/>
          <w:sz w:val="28"/>
          <w:szCs w:val="28"/>
          <w:lang w:val="it-IT"/>
        </w:rPr>
        <w:t>ư</w:t>
      </w:r>
      <w:r w:rsidRPr="006158D2">
        <w:rPr>
          <w:color w:val="auto"/>
          <w:sz w:val="28"/>
          <w:szCs w:val="28"/>
          <w:lang w:val="it-IT"/>
        </w:rPr>
        <w:t xml:space="preserve">ờng hợp nếu có sự thay </w:t>
      </w:r>
      <w:r w:rsidRPr="006158D2">
        <w:rPr>
          <w:rFonts w:hint="eastAsia"/>
          <w:color w:val="auto"/>
          <w:sz w:val="28"/>
          <w:szCs w:val="28"/>
          <w:lang w:val="it-IT"/>
        </w:rPr>
        <w:t>đ</w:t>
      </w:r>
      <w:r w:rsidRPr="006158D2">
        <w:rPr>
          <w:color w:val="auto"/>
          <w:sz w:val="28"/>
          <w:szCs w:val="28"/>
          <w:lang w:val="it-IT"/>
        </w:rPr>
        <w:t>ổi ph</w:t>
      </w:r>
      <w:r w:rsidRPr="006158D2">
        <w:rPr>
          <w:rFonts w:hint="eastAsia"/>
          <w:color w:val="auto"/>
          <w:sz w:val="28"/>
          <w:szCs w:val="28"/>
          <w:lang w:val="it-IT"/>
        </w:rPr>
        <w:t>ươ</w:t>
      </w:r>
      <w:r w:rsidRPr="006158D2">
        <w:rPr>
          <w:color w:val="auto"/>
          <w:sz w:val="28"/>
          <w:szCs w:val="28"/>
          <w:lang w:val="it-IT"/>
        </w:rPr>
        <w:t xml:space="preserve">ng pháp khấu hao và thời gian trích khấu hao dẫn </w:t>
      </w:r>
      <w:r w:rsidRPr="006158D2">
        <w:rPr>
          <w:rFonts w:hint="eastAsia"/>
          <w:color w:val="auto"/>
          <w:sz w:val="28"/>
          <w:szCs w:val="28"/>
          <w:lang w:val="it-IT"/>
        </w:rPr>
        <w:t>đ</w:t>
      </w:r>
      <w:r w:rsidRPr="006158D2">
        <w:rPr>
          <w:color w:val="auto"/>
          <w:sz w:val="28"/>
          <w:szCs w:val="28"/>
          <w:lang w:val="it-IT"/>
        </w:rPr>
        <w:t xml:space="preserve">ến làm thay </w:t>
      </w:r>
      <w:r w:rsidRPr="006158D2">
        <w:rPr>
          <w:rFonts w:hint="eastAsia"/>
          <w:color w:val="auto"/>
          <w:sz w:val="28"/>
          <w:szCs w:val="28"/>
          <w:lang w:val="it-IT"/>
        </w:rPr>
        <w:t>đ</w:t>
      </w:r>
      <w:r w:rsidRPr="006158D2">
        <w:rPr>
          <w:color w:val="auto"/>
          <w:sz w:val="28"/>
          <w:szCs w:val="28"/>
          <w:lang w:val="it-IT"/>
        </w:rPr>
        <w:t xml:space="preserve">ổi mức khấu hao: </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 Nếu mức khấu hao TSC</w:t>
      </w:r>
      <w:r w:rsidRPr="006158D2">
        <w:rPr>
          <w:rFonts w:hint="eastAsia"/>
          <w:color w:val="auto"/>
          <w:sz w:val="28"/>
          <w:szCs w:val="28"/>
          <w:lang w:val="it-IT"/>
        </w:rPr>
        <w:t>Đ</w:t>
      </w:r>
      <w:r w:rsidRPr="006158D2">
        <w:rPr>
          <w:color w:val="auto"/>
          <w:sz w:val="28"/>
          <w:szCs w:val="28"/>
          <w:lang w:val="it-IT"/>
        </w:rPr>
        <w:t xml:space="preserve"> t</w:t>
      </w:r>
      <w:r w:rsidRPr="006158D2">
        <w:rPr>
          <w:rFonts w:hint="eastAsia"/>
          <w:color w:val="auto"/>
          <w:sz w:val="28"/>
          <w:szCs w:val="28"/>
          <w:lang w:val="it-IT"/>
        </w:rPr>
        <w:t>ă</w:t>
      </w:r>
      <w:r w:rsidRPr="006158D2">
        <w:rPr>
          <w:color w:val="auto"/>
          <w:sz w:val="28"/>
          <w:szCs w:val="28"/>
          <w:lang w:val="it-IT"/>
        </w:rPr>
        <w:t xml:space="preserve">ng lên so với số </w:t>
      </w:r>
      <w:r w:rsidRPr="006158D2">
        <w:rPr>
          <w:rFonts w:hint="eastAsia"/>
          <w:color w:val="auto"/>
          <w:sz w:val="28"/>
          <w:szCs w:val="28"/>
          <w:lang w:val="it-IT"/>
        </w:rPr>
        <w:t>đã</w:t>
      </w:r>
      <w:r w:rsidRPr="006158D2">
        <w:rPr>
          <w:color w:val="auto"/>
          <w:sz w:val="28"/>
          <w:szCs w:val="28"/>
          <w:lang w:val="it-IT"/>
        </w:rPr>
        <w:t xml:space="preserve"> trích trong n</w:t>
      </w:r>
      <w:r w:rsidRPr="006158D2">
        <w:rPr>
          <w:rFonts w:hint="eastAsia"/>
          <w:color w:val="auto"/>
          <w:sz w:val="28"/>
          <w:szCs w:val="28"/>
          <w:lang w:val="it-IT"/>
        </w:rPr>
        <w:t>ă</w:t>
      </w:r>
      <w:r w:rsidRPr="006158D2">
        <w:rPr>
          <w:color w:val="auto"/>
          <w:sz w:val="28"/>
          <w:szCs w:val="28"/>
          <w:lang w:val="it-IT"/>
        </w:rPr>
        <w:t>m, số chênh lệch khấu hao t</w:t>
      </w:r>
      <w:r w:rsidRPr="006158D2">
        <w:rPr>
          <w:rFonts w:hint="eastAsia"/>
          <w:color w:val="auto"/>
          <w:sz w:val="28"/>
          <w:szCs w:val="28"/>
          <w:lang w:val="it-IT"/>
        </w:rPr>
        <w:t>ă</w:t>
      </w:r>
      <w:r w:rsidRPr="006158D2">
        <w:rPr>
          <w:color w:val="auto"/>
          <w:sz w:val="28"/>
          <w:szCs w:val="28"/>
          <w:lang w:val="it-IT"/>
        </w:rPr>
        <w:t>ng, ghi:</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lastRenderedPageBreak/>
        <w:t>Nợ các TK 154, 642, 658,... (số chênh lệch khấu hao t</w:t>
      </w:r>
      <w:r w:rsidRPr="006158D2">
        <w:rPr>
          <w:rFonts w:hint="eastAsia"/>
          <w:color w:val="auto"/>
          <w:sz w:val="28"/>
          <w:szCs w:val="28"/>
          <w:lang w:val="it-IT"/>
        </w:rPr>
        <w:t>ă</w:t>
      </w:r>
      <w:r w:rsidRPr="006158D2">
        <w:rPr>
          <w:color w:val="auto"/>
          <w:sz w:val="28"/>
          <w:szCs w:val="28"/>
          <w:lang w:val="it-IT"/>
        </w:rPr>
        <w:t>ng)</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TK 214 - Hao mòn TSC</w:t>
      </w:r>
      <w:r w:rsidRPr="006158D2">
        <w:rPr>
          <w:rFonts w:hint="eastAsia"/>
          <w:color w:val="auto"/>
          <w:sz w:val="28"/>
          <w:szCs w:val="28"/>
          <w:lang w:val="it-IT"/>
        </w:rPr>
        <w:t>Đ</w:t>
      </w:r>
      <w:r w:rsidRPr="006158D2">
        <w:rPr>
          <w:color w:val="auto"/>
          <w:sz w:val="28"/>
          <w:szCs w:val="28"/>
          <w:lang w:val="it-IT"/>
        </w:rPr>
        <w:t xml:space="preserve">. </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 Nếu mức khấu hao TSC</w:t>
      </w:r>
      <w:r w:rsidRPr="006158D2">
        <w:rPr>
          <w:rFonts w:hint="eastAsia"/>
          <w:color w:val="auto"/>
          <w:sz w:val="28"/>
          <w:szCs w:val="28"/>
          <w:lang w:val="it-IT"/>
        </w:rPr>
        <w:t>Đ</w:t>
      </w:r>
      <w:r w:rsidRPr="006158D2">
        <w:rPr>
          <w:color w:val="auto"/>
          <w:sz w:val="28"/>
          <w:szCs w:val="28"/>
          <w:lang w:val="it-IT"/>
        </w:rPr>
        <w:t xml:space="preserve"> giảm so với số </w:t>
      </w:r>
      <w:r w:rsidRPr="006158D2">
        <w:rPr>
          <w:rFonts w:hint="eastAsia"/>
          <w:color w:val="auto"/>
          <w:sz w:val="28"/>
          <w:szCs w:val="28"/>
          <w:lang w:val="it-IT"/>
        </w:rPr>
        <w:t>đã</w:t>
      </w:r>
      <w:r w:rsidRPr="006158D2">
        <w:rPr>
          <w:color w:val="auto"/>
          <w:sz w:val="28"/>
          <w:szCs w:val="28"/>
          <w:lang w:val="it-IT"/>
        </w:rPr>
        <w:t xml:space="preserve"> trích trong n</w:t>
      </w:r>
      <w:r w:rsidRPr="006158D2">
        <w:rPr>
          <w:rFonts w:hint="eastAsia"/>
          <w:color w:val="auto"/>
          <w:sz w:val="28"/>
          <w:szCs w:val="28"/>
          <w:lang w:val="it-IT"/>
        </w:rPr>
        <w:t>ă</w:t>
      </w:r>
      <w:r w:rsidRPr="006158D2">
        <w:rPr>
          <w:color w:val="auto"/>
          <w:sz w:val="28"/>
          <w:szCs w:val="28"/>
          <w:lang w:val="it-IT"/>
        </w:rPr>
        <w:t>m, số chênh lệch khấu hao giảm, ghi:</w:t>
      </w:r>
    </w:p>
    <w:p w:rsidR="007477B5" w:rsidRPr="006158D2" w:rsidRDefault="00F6039D" w:rsidP="006B2D92">
      <w:pPr>
        <w:spacing w:after="0" w:line="276" w:lineRule="auto"/>
        <w:ind w:firstLineChars="192" w:firstLine="538"/>
        <w:contextualSpacing/>
        <w:rPr>
          <w:color w:val="auto"/>
          <w:sz w:val="28"/>
          <w:szCs w:val="28"/>
          <w:lang w:val="it-IT"/>
        </w:rPr>
      </w:pPr>
      <w:r w:rsidRPr="006158D2">
        <w:rPr>
          <w:color w:val="auto"/>
          <w:sz w:val="28"/>
          <w:szCs w:val="28"/>
          <w:lang w:val="it-IT"/>
        </w:rPr>
        <w:t>Nợ TK 214 - Hao mòn TSC</w:t>
      </w:r>
      <w:r w:rsidRPr="006158D2">
        <w:rPr>
          <w:rFonts w:hint="eastAsia"/>
          <w:color w:val="auto"/>
          <w:sz w:val="28"/>
          <w:szCs w:val="28"/>
          <w:lang w:val="it-IT"/>
        </w:rPr>
        <w:t>Đ</w:t>
      </w:r>
      <w:r w:rsidRPr="006158D2">
        <w:rPr>
          <w:color w:val="auto"/>
          <w:sz w:val="28"/>
          <w:szCs w:val="28"/>
          <w:lang w:val="it-IT"/>
        </w:rPr>
        <w:t xml:space="preserve"> </w:t>
      </w:r>
    </w:p>
    <w:p w:rsidR="007477B5" w:rsidRPr="006158D2" w:rsidRDefault="00F6039D">
      <w:pPr>
        <w:spacing w:after="0" w:line="276" w:lineRule="auto"/>
        <w:ind w:firstLine="1080"/>
        <w:contextualSpacing/>
        <w:rPr>
          <w:color w:val="auto"/>
          <w:sz w:val="28"/>
          <w:szCs w:val="28"/>
          <w:lang w:val="it-IT"/>
        </w:rPr>
      </w:pPr>
      <w:r w:rsidRPr="006158D2">
        <w:rPr>
          <w:color w:val="auto"/>
          <w:sz w:val="28"/>
          <w:szCs w:val="28"/>
          <w:lang w:val="it-IT"/>
        </w:rPr>
        <w:t>Có các TK 154, 642, 658,... (số chênh lệch khấu hao giảm).</w:t>
      </w:r>
    </w:p>
    <w:p w:rsidR="007477B5" w:rsidRPr="006158D2" w:rsidRDefault="00F6039D">
      <w:pPr>
        <w:widowControl/>
        <w:spacing w:after="0" w:line="276" w:lineRule="auto"/>
        <w:jc w:val="left"/>
        <w:rPr>
          <w:b/>
          <w:color w:val="auto"/>
          <w:sz w:val="28"/>
          <w:szCs w:val="28"/>
          <w:lang w:val="vi-VN"/>
        </w:rPr>
      </w:pPr>
      <w:r w:rsidRPr="006158D2">
        <w:rPr>
          <w:b/>
          <w:color w:val="auto"/>
          <w:sz w:val="28"/>
          <w:szCs w:val="28"/>
          <w:lang w:val="vi-VN"/>
        </w:rPr>
        <w:br w:type="page"/>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lastRenderedPageBreak/>
        <w:t>TÀI KHOẢN 229 - DỰ PHÒNG TỔN THẤT TÀI SẢN</w:t>
      </w:r>
    </w:p>
    <w:p w:rsidR="007477B5" w:rsidRPr="006158D2" w:rsidRDefault="007477B5">
      <w:pPr>
        <w:spacing w:after="0" w:line="276" w:lineRule="auto"/>
        <w:contextualSpacing/>
        <w:rPr>
          <w:color w:val="auto"/>
          <w:sz w:val="28"/>
          <w:szCs w:val="28"/>
          <w:lang w:val="vi-VN"/>
        </w:rPr>
      </w:pP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1. Nguyên tắc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1.1. Tài khoản này dùng </w:t>
      </w:r>
      <w:r w:rsidRPr="006158D2">
        <w:rPr>
          <w:rFonts w:hint="eastAsia"/>
          <w:color w:val="auto"/>
          <w:sz w:val="28"/>
          <w:szCs w:val="28"/>
          <w:lang w:val="vi-VN"/>
        </w:rPr>
        <w:t>đ</w:t>
      </w:r>
      <w:r w:rsidRPr="006158D2">
        <w:rPr>
          <w:color w:val="auto"/>
          <w:sz w:val="28"/>
          <w:szCs w:val="28"/>
          <w:lang w:val="vi-VN"/>
        </w:rPr>
        <w:t xml:space="preserve">ể phản ánh số hiện có và tình hình biến </w:t>
      </w:r>
      <w:r w:rsidRPr="006158D2">
        <w:rPr>
          <w:rFonts w:hint="eastAsia"/>
          <w:color w:val="auto"/>
          <w:sz w:val="28"/>
          <w:szCs w:val="28"/>
          <w:lang w:val="vi-VN"/>
        </w:rPr>
        <w:t>đ</w:t>
      </w:r>
      <w:r w:rsidRPr="006158D2">
        <w:rPr>
          <w:color w:val="auto"/>
          <w:sz w:val="28"/>
          <w:szCs w:val="28"/>
          <w:lang w:val="vi-VN"/>
        </w:rPr>
        <w:t>ộng t</w:t>
      </w:r>
      <w:r w:rsidRPr="006158D2">
        <w:rPr>
          <w:rFonts w:hint="eastAsia"/>
          <w:color w:val="auto"/>
          <w:sz w:val="28"/>
          <w:szCs w:val="28"/>
          <w:lang w:val="vi-VN"/>
        </w:rPr>
        <w:t>ă</w:t>
      </w:r>
      <w:r w:rsidRPr="006158D2">
        <w:rPr>
          <w:color w:val="auto"/>
          <w:sz w:val="28"/>
          <w:szCs w:val="28"/>
          <w:lang w:val="vi-VN"/>
        </w:rPr>
        <w:t xml:space="preserve">ng, giảm các khoản dự phòng tổn thất tài sản, gồm: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a) Dự phòng tổn thất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Là dự phòng phần giá trị các khoản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bị tổn thất có thể xảy ra do giảm giá các loại chứng khoán HTX </w:t>
      </w:r>
      <w:r w:rsidRPr="006158D2">
        <w:rPr>
          <w:rFonts w:hint="eastAsia"/>
          <w:color w:val="auto"/>
          <w:sz w:val="28"/>
          <w:szCs w:val="28"/>
          <w:lang w:val="vi-VN"/>
        </w:rPr>
        <w:t>đ</w:t>
      </w:r>
      <w:r w:rsidRPr="006158D2">
        <w:rPr>
          <w:color w:val="auto"/>
          <w:sz w:val="28"/>
          <w:szCs w:val="28"/>
          <w:lang w:val="vi-VN"/>
        </w:rPr>
        <w:t xml:space="preserve">ang nắm giữ hoặc </w:t>
      </w:r>
      <w:r w:rsidRPr="006158D2">
        <w:rPr>
          <w:rFonts w:hint="eastAsia"/>
          <w:color w:val="auto"/>
          <w:sz w:val="28"/>
          <w:szCs w:val="28"/>
          <w:lang w:val="vi-VN"/>
        </w:rPr>
        <w:t>đơ</w:t>
      </w:r>
      <w:r w:rsidRPr="006158D2">
        <w:rPr>
          <w:color w:val="auto"/>
          <w:sz w:val="28"/>
          <w:szCs w:val="28"/>
          <w:lang w:val="vi-VN"/>
        </w:rPr>
        <w:t xml:space="preserve">n vị nhận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bị lỗ dẫn </w:t>
      </w:r>
      <w:r w:rsidRPr="006158D2">
        <w:rPr>
          <w:rFonts w:hint="eastAsia"/>
          <w:color w:val="auto"/>
          <w:sz w:val="28"/>
          <w:szCs w:val="28"/>
          <w:lang w:val="vi-VN"/>
        </w:rPr>
        <w:t>đ</w:t>
      </w:r>
      <w:r w:rsidRPr="006158D2">
        <w:rPr>
          <w:color w:val="auto"/>
          <w:sz w:val="28"/>
          <w:szCs w:val="28"/>
          <w:lang w:val="vi-VN"/>
        </w:rPr>
        <w:t>ến HTX có thể bị tổn thất mất vốn.</w:t>
      </w:r>
    </w:p>
    <w:p w:rsidR="009B5146" w:rsidRPr="009B5146" w:rsidRDefault="00F6039D">
      <w:pPr>
        <w:spacing w:after="0" w:line="276" w:lineRule="auto"/>
        <w:ind w:firstLine="567"/>
        <w:contextualSpacing/>
        <w:rPr>
          <w:color w:val="auto"/>
          <w:sz w:val="28"/>
          <w:szCs w:val="28"/>
          <w:lang w:val="en-US"/>
        </w:rPr>
      </w:pPr>
      <w:r w:rsidRPr="006158D2">
        <w:rPr>
          <w:color w:val="auto"/>
          <w:sz w:val="28"/>
          <w:szCs w:val="28"/>
          <w:lang w:val="vi-VN"/>
        </w:rPr>
        <w:t xml:space="preserve">b) Dự phòng phải thu khó </w:t>
      </w:r>
      <w:r w:rsidRPr="006158D2">
        <w:rPr>
          <w:rFonts w:hint="eastAsia"/>
          <w:color w:val="auto"/>
          <w:sz w:val="28"/>
          <w:szCs w:val="28"/>
          <w:lang w:val="vi-VN"/>
        </w:rPr>
        <w:t>đò</w:t>
      </w:r>
      <w:r w:rsidRPr="006158D2">
        <w:rPr>
          <w:color w:val="auto"/>
          <w:sz w:val="28"/>
          <w:szCs w:val="28"/>
          <w:lang w:val="vi-VN"/>
        </w:rPr>
        <w:t>i: Là khoản dự phòng phần giá trị các khoản nợ phải thu khó có khả n</w:t>
      </w:r>
      <w:r w:rsidRPr="006158D2">
        <w:rPr>
          <w:rFonts w:hint="eastAsia"/>
          <w:color w:val="auto"/>
          <w:sz w:val="28"/>
          <w:szCs w:val="28"/>
          <w:lang w:val="vi-VN"/>
        </w:rPr>
        <w:t>ă</w:t>
      </w:r>
      <w:r w:rsidRPr="006158D2">
        <w:rPr>
          <w:color w:val="auto"/>
          <w:sz w:val="28"/>
          <w:szCs w:val="28"/>
          <w:lang w:val="vi-VN"/>
        </w:rPr>
        <w:t>ng thu hồi</w:t>
      </w:r>
      <w:r w:rsidR="009B5146">
        <w:rPr>
          <w:color w:val="auto"/>
          <w:sz w:val="28"/>
          <w:szCs w:val="28"/>
          <w:lang w:val="en-US"/>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c) Dự phòng giảm giá hàng tồn kho: Là khoản dự phòng giảm giá hàng tồn kho khi có sự suy giảm của giá trị thuần có thể thực hiện </w:t>
      </w:r>
      <w:r w:rsidRPr="006158D2">
        <w:rPr>
          <w:rFonts w:hint="eastAsia"/>
          <w:color w:val="auto"/>
          <w:sz w:val="28"/>
          <w:szCs w:val="28"/>
          <w:lang w:val="vi-VN"/>
        </w:rPr>
        <w:t>đư</w:t>
      </w:r>
      <w:r w:rsidRPr="006158D2">
        <w:rPr>
          <w:color w:val="auto"/>
          <w:sz w:val="28"/>
          <w:szCs w:val="28"/>
          <w:lang w:val="vi-VN"/>
        </w:rPr>
        <w:t>ợc so với giá gốc của hàng tồn kho.</w:t>
      </w:r>
    </w:p>
    <w:p w:rsidR="007477B5" w:rsidRPr="006158D2" w:rsidRDefault="00F6039D">
      <w:pPr>
        <w:spacing w:after="0" w:line="276" w:lineRule="auto"/>
        <w:ind w:firstLine="567"/>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iều kiện, c</w:t>
      </w:r>
      <w:r w:rsidRPr="006158D2">
        <w:rPr>
          <w:rFonts w:hint="eastAsia"/>
          <w:color w:val="auto"/>
          <w:sz w:val="28"/>
          <w:szCs w:val="28"/>
          <w:lang w:val="vi-VN"/>
        </w:rPr>
        <w:t>ă</w:t>
      </w:r>
      <w:r w:rsidRPr="006158D2">
        <w:rPr>
          <w:color w:val="auto"/>
          <w:sz w:val="28"/>
          <w:szCs w:val="28"/>
          <w:lang w:val="vi-VN"/>
        </w:rPr>
        <w:t>n cứ, hồ s</w:t>
      </w:r>
      <w:r w:rsidRPr="006158D2">
        <w:rPr>
          <w:rFonts w:hint="eastAsia"/>
          <w:color w:val="auto"/>
          <w:sz w:val="28"/>
          <w:szCs w:val="28"/>
          <w:lang w:val="vi-VN"/>
        </w:rPr>
        <w:t>ơ</w:t>
      </w:r>
      <w:r w:rsidRPr="006158D2">
        <w:rPr>
          <w:color w:val="auto"/>
          <w:sz w:val="28"/>
          <w:szCs w:val="28"/>
          <w:lang w:val="vi-VN"/>
        </w:rPr>
        <w:t xml:space="preserve"> và mức trích lập dự phòng tổn thất tài sản </w:t>
      </w:r>
      <w:r w:rsidRPr="006158D2">
        <w:rPr>
          <w:rFonts w:hint="eastAsia"/>
          <w:color w:val="auto"/>
          <w:sz w:val="28"/>
          <w:szCs w:val="28"/>
          <w:lang w:val="vi-VN"/>
        </w:rPr>
        <w:t>đư</w:t>
      </w:r>
      <w:r w:rsidRPr="006158D2">
        <w:rPr>
          <w:color w:val="auto"/>
          <w:sz w:val="28"/>
          <w:szCs w:val="28"/>
          <w:lang w:val="vi-VN"/>
        </w:rPr>
        <w:t xml:space="preserve">ợc thực hiện theo quy </w:t>
      </w:r>
      <w:r w:rsidRPr="006158D2">
        <w:rPr>
          <w:rFonts w:hint="eastAsia"/>
          <w:color w:val="auto"/>
          <w:sz w:val="28"/>
          <w:szCs w:val="28"/>
          <w:lang w:val="vi-VN"/>
        </w:rPr>
        <w:t>đ</w:t>
      </w:r>
      <w:r w:rsidRPr="006158D2">
        <w:rPr>
          <w:color w:val="auto"/>
          <w:sz w:val="28"/>
          <w:szCs w:val="28"/>
          <w:lang w:val="vi-VN"/>
        </w:rPr>
        <w:t>ịnh hiện hành.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1.2. Nguyên tắc kế toán dự phòng tổn thất tài sản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a) </w:t>
      </w:r>
      <w:r w:rsidRPr="006158D2">
        <w:rPr>
          <w:rFonts w:hint="eastAsia"/>
          <w:color w:val="auto"/>
          <w:sz w:val="28"/>
          <w:szCs w:val="28"/>
          <w:lang w:val="vi-VN"/>
        </w:rPr>
        <w:t>Đ</w:t>
      </w:r>
      <w:r w:rsidRPr="006158D2">
        <w:rPr>
          <w:color w:val="auto"/>
          <w:sz w:val="28"/>
          <w:szCs w:val="28"/>
          <w:lang w:val="vi-VN"/>
        </w:rPr>
        <w:t xml:space="preserve">ối với dự phòng tổn thất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dự phòng phải lập kỳ này cao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dự phòng trên sổ kế toán thì số trích lập bổ sung được ghi nhận vào chi phí khác trong kỳ. </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dự phòng phải lập kỳ này thấp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dự phòng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lập kỳ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sử dụng hết thì được hoàn nhập số chênh lệch và được ghi giảm chi phí khác trong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b) </w:t>
      </w:r>
      <w:r w:rsidRPr="006158D2">
        <w:rPr>
          <w:rFonts w:hint="eastAsia"/>
          <w:color w:val="auto"/>
          <w:sz w:val="28"/>
          <w:szCs w:val="28"/>
          <w:lang w:val="vi-VN"/>
        </w:rPr>
        <w:t>Đ</w:t>
      </w:r>
      <w:r w:rsidRPr="006158D2">
        <w:rPr>
          <w:color w:val="auto"/>
          <w:sz w:val="28"/>
          <w:szCs w:val="28"/>
          <w:lang w:val="vi-VN"/>
        </w:rPr>
        <w:t xml:space="preserve">ối với dự phòng nợ phải thu khó </w:t>
      </w:r>
      <w:r w:rsidRPr="006158D2">
        <w:rPr>
          <w:rFonts w:hint="eastAsia"/>
          <w:color w:val="auto"/>
          <w:sz w:val="28"/>
          <w:szCs w:val="28"/>
          <w:lang w:val="vi-VN"/>
        </w:rPr>
        <w:t>đò</w:t>
      </w:r>
      <w:r w:rsidRPr="006158D2">
        <w:rPr>
          <w:color w:val="auto"/>
          <w:sz w:val="28"/>
          <w:szCs w:val="28"/>
          <w:lang w:val="vi-VN"/>
        </w:rPr>
        <w:t>i:</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dự phòng phải lập kỳ này cao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dự phòng trên sổ kế toán thì số trích lập bổ sung được ghi nhận vào chi phí quản lý kinh doanh trong kỳ. </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dự phòng phải lập kỳ này thấp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dự phòng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lập kỳ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sử dụng hết thì được hoàn nhập số chênh lệch và được ghi giảm chi phí quản lý kinh doanh trong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c) </w:t>
      </w:r>
      <w:r w:rsidRPr="006158D2">
        <w:rPr>
          <w:rFonts w:hint="eastAsia"/>
          <w:color w:val="auto"/>
          <w:sz w:val="28"/>
          <w:szCs w:val="28"/>
          <w:lang w:val="vi-VN"/>
        </w:rPr>
        <w:t>Đ</w:t>
      </w:r>
      <w:r w:rsidRPr="006158D2">
        <w:rPr>
          <w:color w:val="auto"/>
          <w:sz w:val="28"/>
          <w:szCs w:val="28"/>
          <w:lang w:val="vi-VN"/>
        </w:rPr>
        <w:t>ối với dự phòng giảm giá hàng tồn kho:</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dự phòng phải lập kỳ này cao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dự phòng trên sổ kế toán chưa sử dụng hết thì số trích lập bổ sung được ghi nhận vào giá vốn hàng bán trong kỳ. </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Số dự phòng phải lập kỳ này thấp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dự phòng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lập kỳ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sử dụng hết thì được hoàn nhập số chênh lệch và được ghi giảm giá vốn hàng bán trong kỳ.</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2. Kết cấu và nội dung phản ánh của Tài khoản 229 - Dự phòng tổn thất tài sản</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lastRenderedPageBreak/>
        <w:t>Bên Nợ:</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Hoàn nhập chênh lệch giữa số dự phòng tổn thất tài sản phải lập kỳ này nhỏ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 xml:space="preserve">n số dự phòng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trích lập kỳ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sử dụng hết;</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Bù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ắp phần giá trị tổn thất của tài sản từ số dự phòng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trích lập.</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Có:</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Trích lập các khoản dự phòng tổn thất tài sản tại thời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iểm cuối kỳ kế toán.</w:t>
      </w: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Số d</w:t>
      </w:r>
      <w:r w:rsidRPr="006158D2">
        <w:rPr>
          <w:rFonts w:hint="eastAsia"/>
          <w:b/>
          <w:color w:val="auto"/>
          <w:sz w:val="28"/>
          <w:szCs w:val="28"/>
          <w:lang w:val="vi-VN"/>
        </w:rPr>
        <w:t>ư</w:t>
      </w:r>
      <w:r w:rsidRPr="006158D2">
        <w:rPr>
          <w:b/>
          <w:color w:val="auto"/>
          <w:sz w:val="28"/>
          <w:szCs w:val="28"/>
          <w:lang w:val="vi-VN"/>
        </w:rPr>
        <w:t xml:space="preserve"> bên Có: </w:t>
      </w:r>
      <w:r w:rsidRPr="006158D2">
        <w:rPr>
          <w:color w:val="auto"/>
          <w:sz w:val="28"/>
          <w:szCs w:val="28"/>
          <w:lang w:val="vi-VN"/>
        </w:rPr>
        <w:t>Số dự phòng tổn thất tài sản hiện có cuối kỳ.</w:t>
      </w:r>
    </w:p>
    <w:p w:rsidR="007477B5" w:rsidRPr="006158D2" w:rsidRDefault="00F6039D">
      <w:pPr>
        <w:pStyle w:val="BodyTextIndent3"/>
        <w:spacing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Tùy theo thực tế phát sinh tại HTX, TK 229 có thể mở chi tiết theo từng loại dự phòng như dự phòng giảm giá đầu tư tài chính, dự phòng nợ phải thu khó đòi, dự phòng giảm giá hàng tồn kho.</w:t>
      </w:r>
    </w:p>
    <w:p w:rsidR="007477B5" w:rsidRPr="006158D2" w:rsidRDefault="00F6039D">
      <w:pPr>
        <w:pStyle w:val="11chucdanhnguoiky-co11CharCharChar"/>
        <w:spacing w:after="0" w:line="276" w:lineRule="auto"/>
        <w:ind w:firstLine="567"/>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3.1. Cuối kỳ kế toán, c</w:t>
      </w:r>
      <w:r w:rsidRPr="006158D2">
        <w:rPr>
          <w:rFonts w:hint="eastAsia"/>
          <w:color w:val="auto"/>
          <w:sz w:val="28"/>
          <w:szCs w:val="28"/>
          <w:lang w:val="vi-VN"/>
        </w:rPr>
        <w:t>ă</w:t>
      </w:r>
      <w:r w:rsidRPr="006158D2">
        <w:rPr>
          <w:color w:val="auto"/>
          <w:sz w:val="28"/>
          <w:szCs w:val="28"/>
          <w:lang w:val="vi-VN"/>
        </w:rPr>
        <w:t>n cứ vào số trích lập dự phòng tổn thất tài sản cần trích lập hoặc trích lập bổ sung, ghi:</w:t>
      </w:r>
    </w:p>
    <w:p w:rsidR="007477B5" w:rsidRPr="006158D2" w:rsidRDefault="00F6039D">
      <w:pPr>
        <w:spacing w:after="0" w:line="276" w:lineRule="auto"/>
        <w:ind w:leftChars="200" w:left="540" w:firstLine="27"/>
        <w:contextualSpacing/>
        <w:rPr>
          <w:color w:val="auto"/>
          <w:sz w:val="28"/>
          <w:szCs w:val="28"/>
          <w:lang w:val="vi-VN"/>
        </w:rPr>
      </w:pPr>
      <w:r w:rsidRPr="006158D2">
        <w:rPr>
          <w:color w:val="auto"/>
          <w:sz w:val="28"/>
          <w:szCs w:val="28"/>
          <w:lang w:val="vi-VN"/>
        </w:rPr>
        <w:t>Nợ các TK 611, 612 (nếu trích lập dự phòng giảm giá hàng tồn kho)</w:t>
      </w:r>
    </w:p>
    <w:p w:rsidR="007477B5" w:rsidRPr="006158D2" w:rsidRDefault="00F6039D">
      <w:pPr>
        <w:spacing w:after="0" w:line="276" w:lineRule="auto"/>
        <w:ind w:leftChars="209" w:left="2124" w:hanging="1560"/>
        <w:contextualSpacing/>
        <w:rPr>
          <w:color w:val="auto"/>
          <w:sz w:val="28"/>
          <w:szCs w:val="28"/>
          <w:lang w:val="vi-VN"/>
        </w:rPr>
      </w:pPr>
      <w:r w:rsidRPr="006158D2">
        <w:rPr>
          <w:color w:val="auto"/>
          <w:sz w:val="28"/>
          <w:szCs w:val="28"/>
          <w:lang w:val="vi-VN"/>
        </w:rPr>
        <w:t xml:space="preserve">Nợ TK 642 - Chi phí quản lý kinh doanh (nếu trích lập dự phòng nợ phải thu khó </w:t>
      </w:r>
      <w:r w:rsidRPr="006158D2">
        <w:rPr>
          <w:rFonts w:hint="eastAsia"/>
          <w:color w:val="auto"/>
          <w:sz w:val="28"/>
          <w:szCs w:val="28"/>
          <w:lang w:val="vi-VN"/>
        </w:rPr>
        <w:t>đò</w:t>
      </w:r>
      <w:r w:rsidRPr="006158D2">
        <w:rPr>
          <w:color w:val="auto"/>
          <w:sz w:val="28"/>
          <w:szCs w:val="28"/>
          <w:lang w:val="vi-VN"/>
        </w:rPr>
        <w:t>i)</w:t>
      </w:r>
    </w:p>
    <w:p w:rsidR="007477B5" w:rsidRPr="006158D2" w:rsidRDefault="00F6039D">
      <w:pPr>
        <w:spacing w:after="0" w:line="276" w:lineRule="auto"/>
        <w:ind w:leftChars="200" w:left="540" w:firstLine="27"/>
        <w:contextualSpacing/>
        <w:rPr>
          <w:color w:val="auto"/>
          <w:sz w:val="28"/>
          <w:szCs w:val="28"/>
          <w:lang w:val="vi-VN"/>
        </w:rPr>
      </w:pPr>
      <w:r w:rsidRPr="006158D2">
        <w:rPr>
          <w:color w:val="auto"/>
          <w:sz w:val="28"/>
          <w:szCs w:val="28"/>
          <w:lang w:val="vi-VN"/>
        </w:rPr>
        <w:t xml:space="preserve">Nợ TK 658 - Chi phí khác (nếu trích lập dự phòng tổn thất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w:t>
      </w:r>
    </w:p>
    <w:p w:rsidR="007477B5" w:rsidRPr="006158D2" w:rsidRDefault="00F6039D">
      <w:pPr>
        <w:spacing w:after="0" w:line="276" w:lineRule="auto"/>
        <w:ind w:firstLine="1080"/>
        <w:contextualSpacing/>
        <w:rPr>
          <w:color w:val="auto"/>
          <w:sz w:val="28"/>
          <w:szCs w:val="28"/>
          <w:lang w:val="vi-VN"/>
        </w:rPr>
      </w:pPr>
      <w:r w:rsidRPr="006158D2">
        <w:rPr>
          <w:color w:val="auto"/>
          <w:sz w:val="28"/>
          <w:szCs w:val="28"/>
          <w:lang w:val="vi-VN"/>
        </w:rPr>
        <w:t>Có TK 229 - Dự phòng tổn thất tài sản.</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3.2. Tr</w:t>
      </w:r>
      <w:r w:rsidRPr="006158D2">
        <w:rPr>
          <w:rFonts w:hint="eastAsia"/>
          <w:color w:val="auto"/>
          <w:sz w:val="28"/>
          <w:szCs w:val="28"/>
          <w:lang w:val="vi-VN"/>
        </w:rPr>
        <w:t>ư</w:t>
      </w:r>
      <w:r w:rsidRPr="006158D2">
        <w:rPr>
          <w:color w:val="auto"/>
          <w:sz w:val="28"/>
          <w:szCs w:val="28"/>
          <w:lang w:val="vi-VN"/>
        </w:rPr>
        <w:t>ờng hợp số dự phòng cần trích lập kỳ này nhỏ h</w:t>
      </w:r>
      <w:r w:rsidRPr="006158D2">
        <w:rPr>
          <w:rFonts w:hint="eastAsia"/>
          <w:color w:val="auto"/>
          <w:sz w:val="28"/>
          <w:szCs w:val="28"/>
          <w:lang w:val="vi-VN"/>
        </w:rPr>
        <w:t>ơ</w:t>
      </w:r>
      <w:r w:rsidRPr="006158D2">
        <w:rPr>
          <w:color w:val="auto"/>
          <w:sz w:val="28"/>
          <w:szCs w:val="28"/>
          <w:lang w:val="vi-VN"/>
        </w:rPr>
        <w:t>n số d</w:t>
      </w:r>
      <w:r w:rsidRPr="006158D2">
        <w:rPr>
          <w:rFonts w:hint="eastAsia"/>
          <w:color w:val="auto"/>
          <w:sz w:val="28"/>
          <w:szCs w:val="28"/>
          <w:lang w:val="vi-VN"/>
        </w:rPr>
        <w:t>ư</w:t>
      </w:r>
      <w:r w:rsidRPr="006158D2">
        <w:rPr>
          <w:color w:val="auto"/>
          <w:sz w:val="28"/>
          <w:szCs w:val="28"/>
          <w:lang w:val="vi-VN"/>
        </w:rPr>
        <w:t xml:space="preserve"> dự phòng </w:t>
      </w:r>
      <w:r w:rsidRPr="006158D2">
        <w:rPr>
          <w:rFonts w:hint="eastAsia"/>
          <w:color w:val="auto"/>
          <w:sz w:val="28"/>
          <w:szCs w:val="28"/>
          <w:lang w:val="vi-VN"/>
        </w:rPr>
        <w:t>đã</w:t>
      </w:r>
      <w:r w:rsidRPr="006158D2">
        <w:rPr>
          <w:color w:val="auto"/>
          <w:sz w:val="28"/>
          <w:szCs w:val="28"/>
          <w:lang w:val="vi-VN"/>
        </w:rPr>
        <w:t xml:space="preserve"> trích lập kỳ tr</w:t>
      </w:r>
      <w:r w:rsidRPr="006158D2">
        <w:rPr>
          <w:rFonts w:hint="eastAsia"/>
          <w:color w:val="auto"/>
          <w:sz w:val="28"/>
          <w:szCs w:val="28"/>
          <w:lang w:val="vi-VN"/>
        </w:rPr>
        <w:t>ư</w:t>
      </w:r>
      <w:r w:rsidRPr="006158D2">
        <w:rPr>
          <w:color w:val="auto"/>
          <w:sz w:val="28"/>
          <w:szCs w:val="28"/>
          <w:lang w:val="vi-VN"/>
        </w:rPr>
        <w:t>ớc ch</w:t>
      </w:r>
      <w:r w:rsidRPr="006158D2">
        <w:rPr>
          <w:rFonts w:hint="eastAsia"/>
          <w:color w:val="auto"/>
          <w:sz w:val="28"/>
          <w:szCs w:val="28"/>
          <w:lang w:val="vi-VN"/>
        </w:rPr>
        <w:t>ư</w:t>
      </w:r>
      <w:r w:rsidRPr="006158D2">
        <w:rPr>
          <w:color w:val="auto"/>
          <w:sz w:val="28"/>
          <w:szCs w:val="28"/>
          <w:lang w:val="vi-VN"/>
        </w:rPr>
        <w:t>a sử dụng hết, c</w:t>
      </w:r>
      <w:r w:rsidRPr="006158D2">
        <w:rPr>
          <w:rFonts w:hint="eastAsia"/>
          <w:color w:val="auto"/>
          <w:sz w:val="28"/>
          <w:szCs w:val="28"/>
          <w:lang w:val="vi-VN"/>
        </w:rPr>
        <w:t>ă</w:t>
      </w:r>
      <w:r w:rsidRPr="006158D2">
        <w:rPr>
          <w:color w:val="auto"/>
          <w:sz w:val="28"/>
          <w:szCs w:val="28"/>
          <w:lang w:val="vi-VN"/>
        </w:rPr>
        <w:t xml:space="preserve">n cứ vào số dự phòng tổn thất tài sản </w:t>
      </w:r>
      <w:r w:rsidRPr="006158D2">
        <w:rPr>
          <w:rFonts w:hint="eastAsia"/>
          <w:color w:val="auto"/>
          <w:sz w:val="28"/>
          <w:szCs w:val="28"/>
          <w:lang w:val="vi-VN"/>
        </w:rPr>
        <w:t>đư</w:t>
      </w:r>
      <w:r w:rsidRPr="006158D2">
        <w:rPr>
          <w:color w:val="auto"/>
          <w:sz w:val="28"/>
          <w:szCs w:val="28"/>
          <w:lang w:val="vi-VN"/>
        </w:rPr>
        <w:t>ợc hoàn nhập,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TK 229 - Dự phòng tổn thất tài sản</w:t>
      </w:r>
      <w:r w:rsidRPr="006158D2">
        <w:rPr>
          <w:color w:val="auto"/>
          <w:sz w:val="28"/>
          <w:szCs w:val="28"/>
          <w:lang w:val="vi-VN"/>
        </w:rPr>
        <w:tab/>
      </w:r>
    </w:p>
    <w:p w:rsidR="007477B5" w:rsidRPr="006158D2" w:rsidRDefault="00F6039D">
      <w:pPr>
        <w:spacing w:after="0" w:line="276" w:lineRule="auto"/>
        <w:ind w:leftChars="398" w:left="2692" w:hanging="1617"/>
        <w:contextualSpacing/>
        <w:rPr>
          <w:color w:val="auto"/>
          <w:sz w:val="28"/>
          <w:szCs w:val="28"/>
          <w:lang w:val="vi-VN"/>
        </w:rPr>
      </w:pPr>
      <w:r w:rsidRPr="006158D2">
        <w:rPr>
          <w:color w:val="auto"/>
          <w:sz w:val="28"/>
          <w:szCs w:val="28"/>
          <w:lang w:val="vi-VN"/>
        </w:rPr>
        <w:t>Có các TK 611, 612 (nếu hoàn nhập dự phòng giảm giá hàng tồn kho)</w:t>
      </w:r>
    </w:p>
    <w:p w:rsidR="007477B5" w:rsidRPr="006158D2" w:rsidRDefault="00F6039D">
      <w:pPr>
        <w:spacing w:after="0" w:line="276" w:lineRule="auto"/>
        <w:ind w:leftChars="398" w:left="2692" w:hanging="1617"/>
        <w:contextualSpacing/>
        <w:rPr>
          <w:color w:val="auto"/>
          <w:sz w:val="28"/>
          <w:szCs w:val="28"/>
          <w:lang w:val="vi-VN"/>
        </w:rPr>
      </w:pPr>
      <w:r w:rsidRPr="006158D2">
        <w:rPr>
          <w:color w:val="auto"/>
          <w:sz w:val="28"/>
          <w:szCs w:val="28"/>
          <w:lang w:val="vi-VN"/>
        </w:rPr>
        <w:t xml:space="preserve">Có TK 642 - Chi phí quản lý kinh doanh (nếu hoàn nhập dự phòng phải thu khó </w:t>
      </w:r>
      <w:r w:rsidRPr="006158D2">
        <w:rPr>
          <w:rFonts w:hint="eastAsia"/>
          <w:color w:val="auto"/>
          <w:sz w:val="28"/>
          <w:szCs w:val="28"/>
          <w:lang w:val="vi-VN"/>
        </w:rPr>
        <w:t>đò</w:t>
      </w:r>
      <w:r w:rsidRPr="006158D2">
        <w:rPr>
          <w:color w:val="auto"/>
          <w:sz w:val="28"/>
          <w:szCs w:val="28"/>
          <w:lang w:val="vi-VN"/>
        </w:rPr>
        <w:t>i)</w:t>
      </w:r>
    </w:p>
    <w:p w:rsidR="007477B5" w:rsidRPr="006158D2" w:rsidRDefault="00F6039D">
      <w:pPr>
        <w:spacing w:after="0" w:line="276" w:lineRule="auto"/>
        <w:ind w:leftChars="398" w:left="2692" w:hanging="1617"/>
        <w:contextualSpacing/>
        <w:rPr>
          <w:color w:val="auto"/>
          <w:sz w:val="28"/>
          <w:szCs w:val="28"/>
          <w:lang w:val="vi-VN"/>
        </w:rPr>
      </w:pPr>
      <w:r w:rsidRPr="006158D2">
        <w:rPr>
          <w:color w:val="auto"/>
          <w:sz w:val="28"/>
          <w:szCs w:val="28"/>
          <w:lang w:val="vi-VN"/>
        </w:rPr>
        <w:t xml:space="preserve">Có TK 658 - Chi phí khác (nếu hoàn nhập dự phòng tổn thất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3.3. Khi tổn thất thực sự xảy ra, các khoản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nợ phải thu hoặc hàng tồn kho không còn khả n</w:t>
      </w:r>
      <w:r w:rsidRPr="006158D2">
        <w:rPr>
          <w:rFonts w:hint="eastAsia"/>
          <w:color w:val="auto"/>
          <w:sz w:val="28"/>
          <w:szCs w:val="28"/>
          <w:lang w:val="vi-VN"/>
        </w:rPr>
        <w:t>ă</w:t>
      </w:r>
      <w:r w:rsidRPr="006158D2">
        <w:rPr>
          <w:color w:val="auto"/>
          <w:sz w:val="28"/>
          <w:szCs w:val="28"/>
          <w:lang w:val="vi-VN"/>
        </w:rPr>
        <w:t>ng thu hồi hoặc giá trị thu hồi thấp h</w:t>
      </w:r>
      <w:r w:rsidRPr="006158D2">
        <w:rPr>
          <w:rFonts w:hint="eastAsia"/>
          <w:color w:val="auto"/>
          <w:sz w:val="28"/>
          <w:szCs w:val="28"/>
          <w:lang w:val="vi-VN"/>
        </w:rPr>
        <w:t>ơ</w:t>
      </w:r>
      <w:r w:rsidRPr="006158D2">
        <w:rPr>
          <w:color w:val="auto"/>
          <w:sz w:val="28"/>
          <w:szCs w:val="28"/>
          <w:lang w:val="vi-VN"/>
        </w:rPr>
        <w:t xml:space="preserve">n giá gốc ban </w:t>
      </w:r>
      <w:r w:rsidRPr="006158D2">
        <w:rPr>
          <w:rFonts w:hint="eastAsia"/>
          <w:color w:val="auto"/>
          <w:sz w:val="28"/>
          <w:szCs w:val="28"/>
          <w:lang w:val="vi-VN"/>
        </w:rPr>
        <w:t>đ</w:t>
      </w:r>
      <w:r w:rsidRPr="006158D2">
        <w:rPr>
          <w:color w:val="auto"/>
          <w:sz w:val="28"/>
          <w:szCs w:val="28"/>
          <w:lang w:val="vi-VN"/>
        </w:rPr>
        <w:t xml:space="preserve">ầu, HTX sử dụng khoản dự phòng tổn thất tài sản </w:t>
      </w:r>
      <w:r w:rsidRPr="006158D2">
        <w:rPr>
          <w:rFonts w:hint="eastAsia"/>
          <w:color w:val="auto"/>
          <w:sz w:val="28"/>
          <w:szCs w:val="28"/>
          <w:lang w:val="vi-VN"/>
        </w:rPr>
        <w:t>đã</w:t>
      </w:r>
      <w:r w:rsidRPr="006158D2">
        <w:rPr>
          <w:color w:val="auto"/>
          <w:sz w:val="28"/>
          <w:szCs w:val="28"/>
          <w:lang w:val="vi-VN"/>
        </w:rPr>
        <w:t xml:space="preserve"> trích lập </w:t>
      </w:r>
      <w:r w:rsidRPr="006158D2">
        <w:rPr>
          <w:rFonts w:hint="eastAsia"/>
          <w:color w:val="auto"/>
          <w:sz w:val="28"/>
          <w:szCs w:val="28"/>
          <w:lang w:val="vi-VN"/>
        </w:rPr>
        <w:t>đ</w:t>
      </w:r>
      <w:r w:rsidRPr="006158D2">
        <w:rPr>
          <w:color w:val="auto"/>
          <w:sz w:val="28"/>
          <w:szCs w:val="28"/>
          <w:lang w:val="vi-VN"/>
        </w:rPr>
        <w:t xml:space="preserve">ể bù </w:t>
      </w:r>
      <w:r w:rsidRPr="006158D2">
        <w:rPr>
          <w:rFonts w:hint="eastAsia"/>
          <w:color w:val="auto"/>
          <w:sz w:val="28"/>
          <w:szCs w:val="28"/>
          <w:lang w:val="vi-VN"/>
        </w:rPr>
        <w:t>đ</w:t>
      </w:r>
      <w:r w:rsidRPr="006158D2">
        <w:rPr>
          <w:color w:val="auto"/>
          <w:sz w:val="28"/>
          <w:szCs w:val="28"/>
          <w:lang w:val="vi-VN"/>
        </w:rPr>
        <w:t>ắp tổn thất,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229 - Dự phòng tổn thất tài sản (số tổn thất </w:t>
      </w:r>
      <w:r w:rsidRPr="006158D2">
        <w:rPr>
          <w:rFonts w:hint="eastAsia"/>
          <w:color w:val="auto"/>
          <w:sz w:val="28"/>
          <w:szCs w:val="28"/>
          <w:lang w:val="vi-VN"/>
        </w:rPr>
        <w:t>đã</w:t>
      </w:r>
      <w:r w:rsidRPr="006158D2">
        <w:rPr>
          <w:color w:val="auto"/>
          <w:sz w:val="28"/>
          <w:szCs w:val="28"/>
          <w:lang w:val="vi-VN"/>
        </w:rPr>
        <w:t xml:space="preserve"> lập dự phòng)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611, 612, 642, 658 (số tổn thất ch</w:t>
      </w:r>
      <w:r w:rsidRPr="006158D2">
        <w:rPr>
          <w:rFonts w:hint="eastAsia"/>
          <w:color w:val="auto"/>
          <w:sz w:val="28"/>
          <w:szCs w:val="28"/>
          <w:lang w:val="vi-VN"/>
        </w:rPr>
        <w:t>ư</w:t>
      </w:r>
      <w:r w:rsidRPr="006158D2">
        <w:rPr>
          <w:color w:val="auto"/>
          <w:sz w:val="28"/>
          <w:szCs w:val="28"/>
          <w:lang w:val="vi-VN"/>
        </w:rPr>
        <w:t xml:space="preserve">a </w:t>
      </w:r>
      <w:r w:rsidRPr="006158D2">
        <w:rPr>
          <w:rFonts w:hint="eastAsia"/>
          <w:color w:val="auto"/>
          <w:sz w:val="28"/>
          <w:szCs w:val="28"/>
          <w:lang w:val="vi-VN"/>
        </w:rPr>
        <w:t>đư</w:t>
      </w:r>
      <w:r w:rsidRPr="006158D2">
        <w:rPr>
          <w:color w:val="auto"/>
          <w:sz w:val="28"/>
          <w:szCs w:val="28"/>
          <w:lang w:val="vi-VN"/>
        </w:rPr>
        <w:t>ợc lập dự phòng)</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 xml:space="preserve">Có các TK 121, 131, 156,… (giá trị ghi sổ tài sản bị tổn thất). </w:t>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br w:type="page"/>
      </w:r>
    </w:p>
    <w:p w:rsidR="007477B5" w:rsidRPr="006158D2" w:rsidRDefault="00F6039D">
      <w:pPr>
        <w:pStyle w:val="PlainText"/>
        <w:spacing w:after="0" w:line="276" w:lineRule="auto"/>
        <w:contextualSpacing/>
        <w:jc w:val="center"/>
        <w:rPr>
          <w:rFonts w:ascii="Times New Roman" w:hAnsi="Times New Roman"/>
          <w:b/>
          <w:color w:val="auto"/>
          <w:sz w:val="28"/>
          <w:szCs w:val="28"/>
          <w:lang w:val="vi-VN"/>
        </w:rPr>
      </w:pPr>
      <w:r w:rsidRPr="006158D2">
        <w:rPr>
          <w:rFonts w:ascii="Times New Roman" w:hAnsi="Times New Roman"/>
          <w:b/>
          <w:color w:val="auto"/>
          <w:sz w:val="28"/>
          <w:szCs w:val="28"/>
          <w:lang w:val="vi-VN"/>
        </w:rPr>
        <w:lastRenderedPageBreak/>
        <w:t>TÀI KHOẢN 242 - TÀI SẢN KHÁC</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1. Nguyên tắc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Tài khoản này dùng </w:t>
      </w:r>
      <w:r w:rsidRPr="006158D2">
        <w:rPr>
          <w:rFonts w:hint="eastAsia"/>
          <w:color w:val="auto"/>
          <w:sz w:val="28"/>
          <w:szCs w:val="28"/>
          <w:lang w:val="vi-VN"/>
        </w:rPr>
        <w:t>đ</w:t>
      </w:r>
      <w:r w:rsidRPr="006158D2">
        <w:rPr>
          <w:color w:val="auto"/>
          <w:sz w:val="28"/>
          <w:szCs w:val="28"/>
          <w:lang w:val="vi-VN"/>
        </w:rPr>
        <w:t xml:space="preserve">ể phản </w:t>
      </w:r>
      <w:r w:rsidRPr="006158D2">
        <w:rPr>
          <w:rFonts w:hint="eastAsia"/>
          <w:color w:val="auto"/>
          <w:sz w:val="28"/>
          <w:szCs w:val="28"/>
          <w:lang w:val="vi-VN"/>
        </w:rPr>
        <w:t>á</w:t>
      </w:r>
      <w:r w:rsidRPr="006158D2">
        <w:rPr>
          <w:color w:val="auto"/>
          <w:sz w:val="28"/>
          <w:szCs w:val="28"/>
          <w:lang w:val="vi-VN"/>
        </w:rPr>
        <w:t>nh tình hình t</w:t>
      </w:r>
      <w:r w:rsidRPr="006158D2">
        <w:rPr>
          <w:rFonts w:hint="eastAsia"/>
          <w:color w:val="auto"/>
          <w:sz w:val="28"/>
          <w:szCs w:val="28"/>
          <w:lang w:val="vi-VN"/>
        </w:rPr>
        <w:t>ă</w:t>
      </w:r>
      <w:r w:rsidRPr="006158D2">
        <w:rPr>
          <w:color w:val="auto"/>
          <w:sz w:val="28"/>
          <w:szCs w:val="28"/>
          <w:lang w:val="vi-VN"/>
        </w:rPr>
        <w:t>ng, giảm các tài sản khác của HTX, bao gồm chi phí chờ phân bổ và xây dựng c</w:t>
      </w:r>
      <w:r w:rsidRPr="006158D2">
        <w:rPr>
          <w:rFonts w:hint="eastAsia"/>
          <w:color w:val="auto"/>
          <w:sz w:val="28"/>
          <w:szCs w:val="28"/>
          <w:lang w:val="vi-VN"/>
        </w:rPr>
        <w:t>ơ</w:t>
      </w:r>
      <w:r w:rsidRPr="006158D2">
        <w:rPr>
          <w:color w:val="auto"/>
          <w:sz w:val="28"/>
          <w:szCs w:val="28"/>
          <w:lang w:val="vi-VN"/>
        </w:rPr>
        <w:t xml:space="preserve"> bản dở dang (gồm chi phí mua sắm TSC</w:t>
      </w:r>
      <w:r w:rsidRPr="006158D2">
        <w:rPr>
          <w:rFonts w:hint="eastAsia"/>
          <w:color w:val="auto"/>
          <w:sz w:val="28"/>
          <w:szCs w:val="28"/>
          <w:lang w:val="vi-VN"/>
        </w:rPr>
        <w:t>Đ</w:t>
      </w:r>
      <w:r w:rsidRPr="006158D2">
        <w:rPr>
          <w:color w:val="auto"/>
          <w:sz w:val="28"/>
          <w:szCs w:val="28"/>
          <w:lang w:val="vi-VN"/>
        </w:rPr>
        <w:t xml:space="preserve">, chi phí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XDCB, chi phí sửa chữa lớn TSC</w:t>
      </w:r>
      <w:r w:rsidRPr="006158D2">
        <w:rPr>
          <w:rFonts w:hint="eastAsia"/>
          <w:color w:val="auto"/>
          <w:sz w:val="28"/>
          <w:szCs w:val="28"/>
          <w:lang w:val="vi-VN"/>
        </w:rPr>
        <w:t>Đ</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1.1. Chi phí chờ phân bổ là những chi phí thực tế </w:t>
      </w:r>
      <w:r w:rsidRPr="006158D2">
        <w:rPr>
          <w:rFonts w:hint="eastAsia"/>
          <w:color w:val="auto"/>
          <w:sz w:val="28"/>
          <w:szCs w:val="28"/>
          <w:lang w:val="vi-VN"/>
        </w:rPr>
        <w:t>đã</w:t>
      </w:r>
      <w:r w:rsidRPr="006158D2">
        <w:rPr>
          <w:color w:val="auto"/>
          <w:sz w:val="28"/>
          <w:szCs w:val="28"/>
          <w:lang w:val="vi-VN"/>
        </w:rPr>
        <w:t xml:space="preserve"> phát sinh nh</w:t>
      </w:r>
      <w:r w:rsidRPr="006158D2">
        <w:rPr>
          <w:rFonts w:hint="eastAsia"/>
          <w:color w:val="auto"/>
          <w:sz w:val="28"/>
          <w:szCs w:val="28"/>
          <w:lang w:val="vi-VN"/>
        </w:rPr>
        <w:t>ư</w:t>
      </w:r>
      <w:r w:rsidRPr="006158D2">
        <w:rPr>
          <w:color w:val="auto"/>
          <w:sz w:val="28"/>
          <w:szCs w:val="28"/>
          <w:lang w:val="vi-VN"/>
        </w:rPr>
        <w:t xml:space="preserve">ng có liên quan </w:t>
      </w:r>
      <w:r w:rsidRPr="006158D2">
        <w:rPr>
          <w:rFonts w:hint="eastAsia"/>
          <w:color w:val="auto"/>
          <w:sz w:val="28"/>
          <w:szCs w:val="28"/>
          <w:lang w:val="vi-VN"/>
        </w:rPr>
        <w:t>đ</w:t>
      </w:r>
      <w:r w:rsidRPr="006158D2">
        <w:rPr>
          <w:color w:val="auto"/>
          <w:sz w:val="28"/>
          <w:szCs w:val="28"/>
          <w:lang w:val="vi-VN"/>
        </w:rPr>
        <w:t xml:space="preserve">ến kết quả hoạt </w:t>
      </w:r>
      <w:r w:rsidRPr="006158D2">
        <w:rPr>
          <w:rFonts w:hint="eastAsia"/>
          <w:color w:val="auto"/>
          <w:sz w:val="28"/>
          <w:szCs w:val="28"/>
          <w:lang w:val="vi-VN"/>
        </w:rPr>
        <w:t>đ</w:t>
      </w:r>
      <w:r w:rsidRPr="006158D2">
        <w:rPr>
          <w:color w:val="auto"/>
          <w:sz w:val="28"/>
          <w:szCs w:val="28"/>
          <w:lang w:val="vi-VN"/>
        </w:rPr>
        <w:t>ộng SXKD của nhiều kỳ kế toán và việc kết chuyển các khoản chi phí này vào chi phí SXKD của các kỳ kế toán sau.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a) Nội dung chi phí chờ phân bổ bao gồm:</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chờ phân bổ về thuê c</w:t>
      </w:r>
      <w:r w:rsidRPr="006158D2">
        <w:rPr>
          <w:rFonts w:hint="eastAsia"/>
          <w:color w:val="auto"/>
          <w:sz w:val="28"/>
          <w:szCs w:val="28"/>
          <w:lang w:val="vi-VN"/>
        </w:rPr>
        <w:t>ơ</w:t>
      </w:r>
      <w:r w:rsidRPr="006158D2">
        <w:rPr>
          <w:color w:val="auto"/>
          <w:sz w:val="28"/>
          <w:szCs w:val="28"/>
          <w:lang w:val="vi-VN"/>
        </w:rPr>
        <w:t xml:space="preserve"> sở hạ tầng, thuê hoạt </w:t>
      </w:r>
      <w:r w:rsidRPr="006158D2">
        <w:rPr>
          <w:rFonts w:hint="eastAsia"/>
          <w:color w:val="auto"/>
          <w:sz w:val="28"/>
          <w:szCs w:val="28"/>
          <w:lang w:val="vi-VN"/>
        </w:rPr>
        <w:t>đ</w:t>
      </w:r>
      <w:r w:rsidRPr="006158D2">
        <w:rPr>
          <w:color w:val="auto"/>
          <w:sz w:val="28"/>
          <w:szCs w:val="28"/>
          <w:lang w:val="vi-VN"/>
        </w:rPr>
        <w:t>ộng TSC</w:t>
      </w:r>
      <w:r w:rsidRPr="006158D2">
        <w:rPr>
          <w:rFonts w:hint="eastAsia"/>
          <w:color w:val="auto"/>
          <w:sz w:val="28"/>
          <w:szCs w:val="28"/>
          <w:lang w:val="vi-VN"/>
        </w:rPr>
        <w:t>Đ</w:t>
      </w:r>
      <w:r w:rsidRPr="006158D2">
        <w:rPr>
          <w:color w:val="auto"/>
          <w:sz w:val="28"/>
          <w:szCs w:val="28"/>
          <w:lang w:val="vi-VN"/>
        </w:rPr>
        <w:t xml:space="preserve"> (quyền sử dụng </w:t>
      </w:r>
      <w:r w:rsidRPr="006158D2">
        <w:rPr>
          <w:rFonts w:hint="eastAsia"/>
          <w:color w:val="auto"/>
          <w:sz w:val="28"/>
          <w:szCs w:val="28"/>
          <w:lang w:val="vi-VN"/>
        </w:rPr>
        <w:t>đ</w:t>
      </w:r>
      <w:r w:rsidRPr="006158D2">
        <w:rPr>
          <w:color w:val="auto"/>
          <w:sz w:val="28"/>
          <w:szCs w:val="28"/>
          <w:lang w:val="vi-VN"/>
        </w:rPr>
        <w:t>ất, nhà x</w:t>
      </w:r>
      <w:r w:rsidRPr="006158D2">
        <w:rPr>
          <w:rFonts w:hint="eastAsia"/>
          <w:color w:val="auto"/>
          <w:sz w:val="28"/>
          <w:szCs w:val="28"/>
          <w:lang w:val="vi-VN"/>
        </w:rPr>
        <w:t>ư</w:t>
      </w:r>
      <w:r w:rsidRPr="006158D2">
        <w:rPr>
          <w:color w:val="auto"/>
          <w:sz w:val="28"/>
          <w:szCs w:val="28"/>
          <w:lang w:val="vi-VN"/>
        </w:rPr>
        <w:t>ởng, kho bãi, v</w:t>
      </w:r>
      <w:r w:rsidRPr="006158D2">
        <w:rPr>
          <w:rFonts w:hint="eastAsia"/>
          <w:color w:val="auto"/>
          <w:sz w:val="28"/>
          <w:szCs w:val="28"/>
          <w:lang w:val="vi-VN"/>
        </w:rPr>
        <w:t>ă</w:t>
      </w:r>
      <w:r w:rsidRPr="006158D2">
        <w:rPr>
          <w:color w:val="auto"/>
          <w:sz w:val="28"/>
          <w:szCs w:val="28"/>
          <w:lang w:val="vi-VN"/>
        </w:rPr>
        <w:t>n phòng làm việc, cửa hàng và TSC</w:t>
      </w:r>
      <w:r w:rsidRPr="006158D2">
        <w:rPr>
          <w:rFonts w:hint="eastAsia"/>
          <w:color w:val="auto"/>
          <w:sz w:val="28"/>
          <w:szCs w:val="28"/>
          <w:lang w:val="vi-VN"/>
        </w:rPr>
        <w:t>Đ</w:t>
      </w:r>
      <w:r w:rsidRPr="006158D2">
        <w:rPr>
          <w:color w:val="auto"/>
          <w:sz w:val="28"/>
          <w:szCs w:val="28"/>
          <w:lang w:val="vi-VN"/>
        </w:rPr>
        <w:t xml:space="preserve"> khác) phục vụ cho sản xuất, kinh doanh nhiều kỳ kế toán;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Chi phí thành lập HTX, chi phí </w:t>
      </w:r>
      <w:r w:rsidRPr="006158D2">
        <w:rPr>
          <w:rFonts w:hint="eastAsia"/>
          <w:color w:val="auto"/>
          <w:sz w:val="28"/>
          <w:szCs w:val="28"/>
          <w:lang w:val="vi-VN"/>
        </w:rPr>
        <w:t>đà</w:t>
      </w:r>
      <w:r w:rsidRPr="006158D2">
        <w:rPr>
          <w:color w:val="auto"/>
          <w:sz w:val="28"/>
          <w:szCs w:val="28"/>
          <w:lang w:val="vi-VN"/>
        </w:rPr>
        <w:t xml:space="preserve">o tạo, quảng cáo phát sinh trong giai </w:t>
      </w:r>
      <w:r w:rsidRPr="006158D2">
        <w:rPr>
          <w:rFonts w:hint="eastAsia"/>
          <w:color w:val="auto"/>
          <w:sz w:val="28"/>
          <w:szCs w:val="28"/>
          <w:lang w:val="vi-VN"/>
        </w:rPr>
        <w:t>đ</w:t>
      </w:r>
      <w:r w:rsidRPr="006158D2">
        <w:rPr>
          <w:color w:val="auto"/>
          <w:sz w:val="28"/>
          <w:szCs w:val="28"/>
          <w:lang w:val="vi-VN"/>
        </w:rPr>
        <w:t>oạn tr</w:t>
      </w:r>
      <w:r w:rsidRPr="006158D2">
        <w:rPr>
          <w:rFonts w:hint="eastAsia"/>
          <w:color w:val="auto"/>
          <w:sz w:val="28"/>
          <w:szCs w:val="28"/>
          <w:lang w:val="vi-VN"/>
        </w:rPr>
        <w:t>ư</w:t>
      </w:r>
      <w:r w:rsidRPr="006158D2">
        <w:rPr>
          <w:color w:val="auto"/>
          <w:sz w:val="28"/>
          <w:szCs w:val="28"/>
          <w:lang w:val="vi-VN"/>
        </w:rPr>
        <w:t xml:space="preserve">ớc hoạt </w:t>
      </w:r>
      <w:r w:rsidRPr="006158D2">
        <w:rPr>
          <w:rFonts w:hint="eastAsia"/>
          <w:color w:val="auto"/>
          <w:sz w:val="28"/>
          <w:szCs w:val="28"/>
          <w:lang w:val="vi-VN"/>
        </w:rPr>
        <w:t>đ</w:t>
      </w:r>
      <w:r w:rsidRPr="006158D2">
        <w:rPr>
          <w:color w:val="auto"/>
          <w:sz w:val="28"/>
          <w:szCs w:val="28"/>
          <w:lang w:val="vi-VN"/>
        </w:rPr>
        <w:t xml:space="preserve">ộng có giá trị lớn </w:t>
      </w:r>
      <w:r w:rsidRPr="006158D2">
        <w:rPr>
          <w:rFonts w:hint="eastAsia"/>
          <w:color w:val="auto"/>
          <w:sz w:val="28"/>
          <w:szCs w:val="28"/>
          <w:lang w:val="vi-VN"/>
        </w:rPr>
        <w:t>đư</w:t>
      </w:r>
      <w:r w:rsidRPr="006158D2">
        <w:rPr>
          <w:color w:val="auto"/>
          <w:sz w:val="28"/>
          <w:szCs w:val="28"/>
          <w:lang w:val="vi-VN"/>
        </w:rPr>
        <w:t xml:space="preserve">ợc phân bổ theo quy </w:t>
      </w:r>
      <w:r w:rsidRPr="006158D2">
        <w:rPr>
          <w:rFonts w:hint="eastAsia"/>
          <w:color w:val="auto"/>
          <w:sz w:val="28"/>
          <w:szCs w:val="28"/>
          <w:lang w:val="vi-VN"/>
        </w:rPr>
        <w:t>đ</w:t>
      </w:r>
      <w:r w:rsidRPr="006158D2">
        <w:rPr>
          <w:color w:val="auto"/>
          <w:sz w:val="28"/>
          <w:szCs w:val="28"/>
          <w:lang w:val="vi-VN"/>
        </w:rPr>
        <w:t>ịnh của pháp luật hiện hành;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mua bảo hiểm (bảo hiểm cháy, nổ, bảo hiểm trách nhiệm dân sự chủ ph</w:t>
      </w:r>
      <w:r w:rsidRPr="006158D2">
        <w:rPr>
          <w:rFonts w:hint="eastAsia"/>
          <w:color w:val="auto"/>
          <w:sz w:val="28"/>
          <w:szCs w:val="28"/>
          <w:lang w:val="vi-VN"/>
        </w:rPr>
        <w:t>ươ</w:t>
      </w:r>
      <w:r w:rsidRPr="006158D2">
        <w:rPr>
          <w:color w:val="auto"/>
          <w:sz w:val="28"/>
          <w:szCs w:val="28"/>
          <w:lang w:val="vi-VN"/>
        </w:rPr>
        <w:t>ng tiện vận tải, bảo hiểm thân xe, bảo hiểm tài sản,...) và các khoản chi phí mà HTX mua và trả một lần cho nhiều kỳ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Công cụ, dụng cụ, bao bì luân chuyển, </w:t>
      </w:r>
      <w:r w:rsidRPr="006158D2">
        <w:rPr>
          <w:rFonts w:hint="eastAsia"/>
          <w:color w:val="auto"/>
          <w:sz w:val="28"/>
          <w:szCs w:val="28"/>
          <w:lang w:val="vi-VN"/>
        </w:rPr>
        <w:t>đ</w:t>
      </w:r>
      <w:r w:rsidRPr="006158D2">
        <w:rPr>
          <w:color w:val="auto"/>
          <w:sz w:val="28"/>
          <w:szCs w:val="28"/>
          <w:lang w:val="vi-VN"/>
        </w:rPr>
        <w:t xml:space="preserve">ồ dùng cho thuê liên quan </w:t>
      </w:r>
      <w:r w:rsidRPr="006158D2">
        <w:rPr>
          <w:rFonts w:hint="eastAsia"/>
          <w:color w:val="auto"/>
          <w:sz w:val="28"/>
          <w:szCs w:val="28"/>
          <w:lang w:val="vi-VN"/>
        </w:rPr>
        <w:t>đ</w:t>
      </w:r>
      <w:r w:rsidRPr="006158D2">
        <w:rPr>
          <w:color w:val="auto"/>
          <w:sz w:val="28"/>
          <w:szCs w:val="28"/>
          <w:lang w:val="vi-VN"/>
        </w:rPr>
        <w:t xml:space="preserve">ến hoạt </w:t>
      </w:r>
      <w:r w:rsidRPr="006158D2">
        <w:rPr>
          <w:rFonts w:hint="eastAsia"/>
          <w:color w:val="auto"/>
          <w:sz w:val="28"/>
          <w:szCs w:val="28"/>
          <w:lang w:val="vi-VN"/>
        </w:rPr>
        <w:t>đ</w:t>
      </w:r>
      <w:r w:rsidRPr="006158D2">
        <w:rPr>
          <w:color w:val="auto"/>
          <w:sz w:val="28"/>
          <w:szCs w:val="28"/>
          <w:lang w:val="vi-VN"/>
        </w:rPr>
        <w:t>ộng kinh doanh trong nhiều kỳ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Lãi tiền vay trả tr</w:t>
      </w:r>
      <w:r w:rsidRPr="006158D2">
        <w:rPr>
          <w:rFonts w:hint="eastAsia"/>
          <w:color w:val="auto"/>
          <w:sz w:val="28"/>
          <w:szCs w:val="28"/>
          <w:lang w:val="vi-VN"/>
        </w:rPr>
        <w:t>ư</w:t>
      </w:r>
      <w:r w:rsidRPr="006158D2">
        <w:rPr>
          <w:color w:val="auto"/>
          <w:sz w:val="28"/>
          <w:szCs w:val="28"/>
          <w:lang w:val="vi-VN"/>
        </w:rPr>
        <w:t>ớc cho nhiều kỳ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sửa chữa TSC</w:t>
      </w:r>
      <w:r w:rsidRPr="006158D2">
        <w:rPr>
          <w:rFonts w:hint="eastAsia"/>
          <w:color w:val="auto"/>
          <w:sz w:val="28"/>
          <w:szCs w:val="28"/>
          <w:lang w:val="vi-VN"/>
        </w:rPr>
        <w:t>Đ</w:t>
      </w:r>
      <w:r w:rsidRPr="006158D2">
        <w:rPr>
          <w:color w:val="auto"/>
          <w:sz w:val="28"/>
          <w:szCs w:val="28"/>
          <w:lang w:val="vi-VN"/>
        </w:rPr>
        <w:t xml:space="preserve"> phát sinh một lần có giá trị lớn HTX không thực hiện trích tr</w:t>
      </w:r>
      <w:r w:rsidRPr="006158D2">
        <w:rPr>
          <w:rFonts w:hint="eastAsia"/>
          <w:color w:val="auto"/>
          <w:sz w:val="28"/>
          <w:szCs w:val="28"/>
          <w:lang w:val="vi-VN"/>
        </w:rPr>
        <w:t>ư</w:t>
      </w:r>
      <w:r w:rsidRPr="006158D2">
        <w:rPr>
          <w:color w:val="auto"/>
          <w:sz w:val="28"/>
          <w:szCs w:val="28"/>
          <w:lang w:val="vi-VN"/>
        </w:rPr>
        <w:t>ớc chi phí sửa chữa lớn TSC</w:t>
      </w:r>
      <w:r w:rsidRPr="006158D2">
        <w:rPr>
          <w:rFonts w:hint="eastAsia"/>
          <w:color w:val="auto"/>
          <w:sz w:val="28"/>
          <w:szCs w:val="28"/>
          <w:lang w:val="vi-VN"/>
        </w:rPr>
        <w:t>Đ</w:t>
      </w:r>
      <w:r w:rsidRPr="006158D2">
        <w:rPr>
          <w:color w:val="auto"/>
          <w:sz w:val="28"/>
          <w:szCs w:val="28"/>
          <w:lang w:val="vi-VN"/>
        </w:rPr>
        <w:t xml:space="preserve"> phân bổ theo quy </w:t>
      </w:r>
      <w:r w:rsidRPr="006158D2">
        <w:rPr>
          <w:rFonts w:hint="eastAsia"/>
          <w:color w:val="auto"/>
          <w:sz w:val="28"/>
          <w:szCs w:val="28"/>
          <w:lang w:val="vi-VN"/>
        </w:rPr>
        <w:t>đ</w:t>
      </w:r>
      <w:r w:rsidRPr="006158D2">
        <w:rPr>
          <w:color w:val="auto"/>
          <w:sz w:val="28"/>
          <w:szCs w:val="28"/>
          <w:lang w:val="vi-VN"/>
        </w:rPr>
        <w:t>ịnh của pháp luật hiện hành;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Các khoản chi phí chờ phân bổ khác phục vụ cho hoạt </w:t>
      </w:r>
      <w:r w:rsidRPr="006158D2">
        <w:rPr>
          <w:rFonts w:hint="eastAsia"/>
          <w:color w:val="auto"/>
          <w:sz w:val="28"/>
          <w:szCs w:val="28"/>
          <w:lang w:val="vi-VN"/>
        </w:rPr>
        <w:t>đ</w:t>
      </w:r>
      <w:r w:rsidRPr="006158D2">
        <w:rPr>
          <w:color w:val="auto"/>
          <w:sz w:val="28"/>
          <w:szCs w:val="28"/>
          <w:lang w:val="vi-VN"/>
        </w:rPr>
        <w:t>ộng kinh doanh của nhiều kỳ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b) HTX phải theo dõi chi tiết từng khoản chi phí chờ phân bổ theo từng kỳ hạn trả tr</w:t>
      </w:r>
      <w:r w:rsidRPr="006158D2">
        <w:rPr>
          <w:rFonts w:hint="eastAsia"/>
          <w:color w:val="auto"/>
          <w:sz w:val="28"/>
          <w:szCs w:val="28"/>
          <w:lang w:val="vi-VN"/>
        </w:rPr>
        <w:t>ư</w:t>
      </w:r>
      <w:r w:rsidRPr="006158D2">
        <w:rPr>
          <w:color w:val="auto"/>
          <w:sz w:val="28"/>
          <w:szCs w:val="28"/>
          <w:lang w:val="vi-VN"/>
        </w:rPr>
        <w:t xml:space="preserve">ớc </w:t>
      </w:r>
      <w:r w:rsidRPr="006158D2">
        <w:rPr>
          <w:rFonts w:hint="eastAsia"/>
          <w:color w:val="auto"/>
          <w:sz w:val="28"/>
          <w:szCs w:val="28"/>
          <w:lang w:val="vi-VN"/>
        </w:rPr>
        <w:t>đã</w:t>
      </w:r>
      <w:r w:rsidRPr="006158D2">
        <w:rPr>
          <w:color w:val="auto"/>
          <w:sz w:val="28"/>
          <w:szCs w:val="28"/>
          <w:lang w:val="vi-VN"/>
        </w:rPr>
        <w:t xml:space="preserve"> phát sinh, </w:t>
      </w:r>
      <w:r w:rsidRPr="006158D2">
        <w:rPr>
          <w:rFonts w:hint="eastAsia"/>
          <w:color w:val="auto"/>
          <w:sz w:val="28"/>
          <w:szCs w:val="28"/>
          <w:lang w:val="vi-VN"/>
        </w:rPr>
        <w:t>đã</w:t>
      </w:r>
      <w:r w:rsidRPr="006158D2">
        <w:rPr>
          <w:color w:val="auto"/>
          <w:sz w:val="28"/>
          <w:szCs w:val="28"/>
          <w:lang w:val="vi-VN"/>
        </w:rPr>
        <w:t xml:space="preserve"> phân bổ vào các </w:t>
      </w:r>
      <w:r w:rsidRPr="006158D2">
        <w:rPr>
          <w:rFonts w:hint="eastAsia"/>
          <w:color w:val="auto"/>
          <w:sz w:val="28"/>
          <w:szCs w:val="28"/>
          <w:lang w:val="vi-VN"/>
        </w:rPr>
        <w:t>đ</w:t>
      </w:r>
      <w:r w:rsidRPr="006158D2">
        <w:rPr>
          <w:color w:val="auto"/>
          <w:sz w:val="28"/>
          <w:szCs w:val="28"/>
          <w:lang w:val="vi-VN"/>
        </w:rPr>
        <w:t>ối t</w:t>
      </w:r>
      <w:r w:rsidRPr="006158D2">
        <w:rPr>
          <w:rFonts w:hint="eastAsia"/>
          <w:color w:val="auto"/>
          <w:sz w:val="28"/>
          <w:szCs w:val="28"/>
          <w:lang w:val="vi-VN"/>
        </w:rPr>
        <w:t>ư</w:t>
      </w:r>
      <w:r w:rsidRPr="006158D2">
        <w:rPr>
          <w:color w:val="auto"/>
          <w:sz w:val="28"/>
          <w:szCs w:val="28"/>
          <w:lang w:val="vi-VN"/>
        </w:rPr>
        <w:t>ợng chịu chi phí của từng kỳ kế toán và số còn lại ch</w:t>
      </w:r>
      <w:r w:rsidRPr="006158D2">
        <w:rPr>
          <w:rFonts w:hint="eastAsia"/>
          <w:color w:val="auto"/>
          <w:sz w:val="28"/>
          <w:szCs w:val="28"/>
          <w:lang w:val="vi-VN"/>
        </w:rPr>
        <w:t>ư</w:t>
      </w:r>
      <w:r w:rsidRPr="006158D2">
        <w:rPr>
          <w:color w:val="auto"/>
          <w:sz w:val="28"/>
          <w:szCs w:val="28"/>
          <w:lang w:val="vi-VN"/>
        </w:rPr>
        <w:t xml:space="preserve">a phân bổ vào chi phí. Việc tính và xác </w:t>
      </w:r>
      <w:r w:rsidRPr="006158D2">
        <w:rPr>
          <w:rFonts w:hint="eastAsia"/>
          <w:color w:val="auto"/>
          <w:sz w:val="28"/>
          <w:szCs w:val="28"/>
          <w:lang w:val="vi-VN"/>
        </w:rPr>
        <w:t>đ</w:t>
      </w:r>
      <w:r w:rsidRPr="006158D2">
        <w:rPr>
          <w:color w:val="auto"/>
          <w:sz w:val="28"/>
          <w:szCs w:val="28"/>
          <w:lang w:val="vi-VN"/>
        </w:rPr>
        <w:t xml:space="preserve">ịnh mức phân bổ chi phí chờ phân bổ vào chi phí SXKD từng kỳ kế toán </w:t>
      </w:r>
      <w:r w:rsidRPr="006158D2">
        <w:rPr>
          <w:rFonts w:hint="eastAsia"/>
          <w:color w:val="auto"/>
          <w:sz w:val="28"/>
          <w:szCs w:val="28"/>
          <w:lang w:val="vi-VN"/>
        </w:rPr>
        <w:t>đư</w:t>
      </w:r>
      <w:r w:rsidRPr="006158D2">
        <w:rPr>
          <w:color w:val="auto"/>
          <w:sz w:val="28"/>
          <w:szCs w:val="28"/>
          <w:lang w:val="vi-VN"/>
        </w:rPr>
        <w:t>ợc thực hiện theo c</w:t>
      </w:r>
      <w:r w:rsidRPr="006158D2">
        <w:rPr>
          <w:rFonts w:hint="eastAsia"/>
          <w:color w:val="auto"/>
          <w:sz w:val="28"/>
          <w:szCs w:val="28"/>
          <w:lang w:val="vi-VN"/>
        </w:rPr>
        <w:t>ơ</w:t>
      </w:r>
      <w:r w:rsidRPr="006158D2">
        <w:rPr>
          <w:color w:val="auto"/>
          <w:sz w:val="28"/>
          <w:szCs w:val="28"/>
          <w:lang w:val="vi-VN"/>
        </w:rPr>
        <w:t xml:space="preserve"> chế tài chính hiện hành, c</w:t>
      </w:r>
      <w:r w:rsidRPr="006158D2">
        <w:rPr>
          <w:rFonts w:hint="eastAsia"/>
          <w:color w:val="auto"/>
          <w:sz w:val="28"/>
          <w:szCs w:val="28"/>
          <w:lang w:val="vi-VN"/>
        </w:rPr>
        <w:t>ă</w:t>
      </w:r>
      <w:r w:rsidRPr="006158D2">
        <w:rPr>
          <w:color w:val="auto"/>
          <w:sz w:val="28"/>
          <w:szCs w:val="28"/>
          <w:lang w:val="vi-VN"/>
        </w:rPr>
        <w:t xml:space="preserve">n cứ vào tính chất từng loại chi phí </w:t>
      </w:r>
      <w:r w:rsidRPr="006158D2">
        <w:rPr>
          <w:rFonts w:hint="eastAsia"/>
          <w:color w:val="auto"/>
          <w:sz w:val="28"/>
          <w:szCs w:val="28"/>
          <w:lang w:val="vi-VN"/>
        </w:rPr>
        <w:t>đ</w:t>
      </w:r>
      <w:r w:rsidRPr="006158D2">
        <w:rPr>
          <w:color w:val="auto"/>
          <w:sz w:val="28"/>
          <w:szCs w:val="28"/>
          <w:lang w:val="vi-VN"/>
        </w:rPr>
        <w:t>ể lựa chọn tiêu thức phân bổ hợp lý.</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1.2. Chi phí XDCB dở dang bao gồm chi phí mua sắm TSC</w:t>
      </w:r>
      <w:r w:rsidRPr="006158D2">
        <w:rPr>
          <w:rFonts w:hint="eastAsia"/>
          <w:color w:val="auto"/>
          <w:sz w:val="28"/>
          <w:szCs w:val="28"/>
          <w:lang w:val="vi-VN"/>
        </w:rPr>
        <w:t>Đ</w:t>
      </w:r>
      <w:r w:rsidRPr="006158D2">
        <w:rPr>
          <w:color w:val="auto"/>
          <w:sz w:val="28"/>
          <w:szCs w:val="28"/>
          <w:lang w:val="vi-VN"/>
        </w:rPr>
        <w:t>, xây dựng mới hoặc sửa chữa lớn, cải tạo TSC</w:t>
      </w:r>
      <w:r w:rsidRPr="006158D2">
        <w:rPr>
          <w:rFonts w:hint="eastAsia"/>
          <w:color w:val="auto"/>
          <w:sz w:val="28"/>
          <w:szCs w:val="28"/>
          <w:lang w:val="vi-VN"/>
        </w:rPr>
        <w:t>Đ</w:t>
      </w:r>
      <w:r w:rsidRPr="006158D2">
        <w:rPr>
          <w:color w:val="auto"/>
          <w:sz w:val="28"/>
          <w:szCs w:val="28"/>
          <w:lang w:val="vi-VN"/>
        </w:rPr>
        <w:t xml:space="preserve"> </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a) Công tác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và sửa chữa lớn TSC</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 của HTX có thể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thực hiện theo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 xml:space="preserve">ng thức giao thầu hoặc tự làm. </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Chi phí thực hiện các dự án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là toàn bộ chi phí cần thiết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ể xây dựng mới hoặc sửa chữa, cải tạo TSCĐ và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thực hiện theo quy chế về </w:t>
      </w:r>
      <w:r w:rsidRPr="006158D2">
        <w:rPr>
          <w:rFonts w:ascii="Times New Roman" w:hAnsi="Times New Roman"/>
          <w:color w:val="auto"/>
          <w:sz w:val="28"/>
          <w:szCs w:val="28"/>
          <w:lang w:val="vi-VN"/>
        </w:rPr>
        <w:lastRenderedPageBreak/>
        <w:t xml:space="preserve">quản lý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Chi phí đầu tư XDCB bao gồm:</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Chi phí xây dựng;</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Chi phí thiết bị;</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Chi phí bồi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hỗ trợ và tái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c</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Chi phí quản lý dự án;</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Chi phí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vấn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xây dựng;</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Chi phí khác.</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Tài khoản 2422 - XDCB dở dang: phải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mở chi tiết theo từng công trình, hạng mục công trình và phải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hạch toán chi tiết từng nội dung chi phí đầu tư XDCB và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theo dõi lũy kế kể từ khi khởi công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ến khi công trình, hạng mục công trình hoàn thành bàn giao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a vào sử dụng.</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b) Khi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các chi phí xây lắp, chi phí thiết bị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tính trực tiếp cho từng công trình; Các chi phí quản lý dự án và chi phí khác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chi chung và phải phân bổ cho từng công trình theo nguyên tắc: </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Nếu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ịnh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riêng các chi phí quản lý dự </w:t>
      </w:r>
      <w:r w:rsidRPr="006158D2">
        <w:rPr>
          <w:rFonts w:ascii="Times New Roman" w:hAnsi="Times New Roman" w:hint="eastAsia"/>
          <w:color w:val="auto"/>
          <w:sz w:val="28"/>
          <w:szCs w:val="28"/>
          <w:lang w:val="vi-VN"/>
        </w:rPr>
        <w:t>á</w:t>
      </w:r>
      <w:r w:rsidRPr="006158D2">
        <w:rPr>
          <w:rFonts w:ascii="Times New Roman" w:hAnsi="Times New Roman"/>
          <w:color w:val="auto"/>
          <w:sz w:val="28"/>
          <w:szCs w:val="28"/>
          <w:lang w:val="vi-VN"/>
        </w:rPr>
        <w:t xml:space="preserve">n và chi phí khác liên quan trực tiếp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ến từng công trình thì tính trực tiếp cho công trình </w:t>
      </w:r>
      <w:r w:rsidRPr="006158D2">
        <w:rPr>
          <w:rFonts w:ascii="Times New Roman" w:hAnsi="Times New Roman" w:hint="eastAsia"/>
          <w:color w:val="auto"/>
          <w:sz w:val="28"/>
          <w:szCs w:val="28"/>
          <w:lang w:val="vi-VN"/>
        </w:rPr>
        <w:t>đó</w:t>
      </w:r>
      <w:r w:rsidRPr="006158D2">
        <w:rPr>
          <w:rFonts w:ascii="Times New Roman" w:hAnsi="Times New Roman"/>
          <w:color w:val="auto"/>
          <w:sz w:val="28"/>
          <w:szCs w:val="28"/>
          <w:lang w:val="vi-VN"/>
        </w:rPr>
        <w:t>;</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Các chi phí quản lý dự án và chi phí chung có liên quan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ến nhiều công trình mà không tính trực tiếp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cho từng công trình thì </w:t>
      </w:r>
      <w:r w:rsidRPr="006158D2">
        <w:rPr>
          <w:rFonts w:ascii="Times New Roman" w:hAnsi="Times New Roman" w:hint="eastAsia"/>
          <w:color w:val="auto"/>
          <w:sz w:val="28"/>
          <w:szCs w:val="28"/>
          <w:lang w:val="vi-VN"/>
        </w:rPr>
        <w:t>đơ</w:t>
      </w:r>
      <w:r w:rsidRPr="006158D2">
        <w:rPr>
          <w:rFonts w:ascii="Times New Roman" w:hAnsi="Times New Roman"/>
          <w:color w:val="auto"/>
          <w:sz w:val="28"/>
          <w:szCs w:val="28"/>
          <w:lang w:val="vi-VN"/>
        </w:rPr>
        <w:t xml:space="preserve">n vị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quyền phân bổ theo những tiêu thức phù hợp nhất với từng công trình. </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 Hạch toán chi phí sửa chữa TSCĐ:</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Trường hợp sửa chữa, bảo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ỡng thường xuyên, duy trì cho TSC</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 hoạt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 bình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Chi phí sửa chữa TSCĐ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hạch toán trực tiếp vào chi phí sản xuất, kinh doanh trong kỳ. </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Trường hợp sửa chữa định kỳ TSCĐ thì toàn bộ chi phí sửa chữa khi phát sinh được tập hợp vào TK 2421. Khi TSCĐ hoàn thành bàn giao đưa vào sử dụng thì kế toán thực hiện phân bổ dần vào chi phí của bộ phận có liên quan sử dụng TSCĐ đó.</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d)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dự án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bị hủy bỏ, HTX phải tiến hành thanh lý và thu hồi các chi phí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phát sinh của dự án. Phần chênh lệch giữa chi phí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thực tế phát sinh và số thu từ việc thanh lý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ghi nhận vào chi phí khác hoặc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trách nhiệm bồi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của tổ chức, cá nhân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ể thu hồi.</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đ) Các chi phí khác phát sinh nh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chi phí lãi vay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vốn hóa, chi phí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ấu thầu, chi phí tháo dỡ hoàn trả mặt bằng (sau khi bù trừ với số phế liệu có thể thu hồi)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hạch toán vào chi phí xây dựng c</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 xml:space="preserve"> bản dở dang (TK 2422).</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2. Kết cấu và nội dung phản ánh của Tài khoản 242 - Tài sản khác</w:t>
      </w: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Bên Nợ:</w:t>
      </w:r>
      <w:r w:rsidRPr="006158D2">
        <w:rPr>
          <w:color w:val="auto"/>
          <w:sz w:val="28"/>
          <w:szCs w:val="28"/>
          <w:lang w:val="vi-VN"/>
        </w:rPr>
        <w:t xml:space="preserve"> Các khoản chi phí chờ phân bổ, chi phí xây dựng c</w:t>
      </w:r>
      <w:r w:rsidRPr="006158D2">
        <w:rPr>
          <w:rFonts w:hint="eastAsia"/>
          <w:color w:val="auto"/>
          <w:sz w:val="28"/>
          <w:szCs w:val="28"/>
          <w:lang w:val="vi-VN"/>
        </w:rPr>
        <w:t>ơ</w:t>
      </w:r>
      <w:r w:rsidRPr="006158D2">
        <w:rPr>
          <w:color w:val="auto"/>
          <w:sz w:val="28"/>
          <w:szCs w:val="28"/>
          <w:lang w:val="vi-VN"/>
        </w:rPr>
        <w:t xml:space="preserve"> bản dở dang phát sinh trong kỳ. </w:t>
      </w: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Bên Có:</w:t>
      </w:r>
      <w:r w:rsidRPr="006158D2">
        <w:rPr>
          <w:color w:val="auto"/>
          <w:sz w:val="28"/>
          <w:szCs w:val="28"/>
          <w:lang w:val="vi-VN"/>
        </w:rPr>
        <w:t xml:space="preserve">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lastRenderedPageBreak/>
        <w:t xml:space="preserve">Các khoản chi phí chờ phân bổ </w:t>
      </w:r>
      <w:r w:rsidRPr="006158D2">
        <w:rPr>
          <w:rFonts w:hint="eastAsia"/>
          <w:color w:val="auto"/>
          <w:sz w:val="28"/>
          <w:szCs w:val="28"/>
          <w:lang w:val="vi-VN"/>
        </w:rPr>
        <w:t>đã</w:t>
      </w:r>
      <w:r w:rsidRPr="006158D2">
        <w:rPr>
          <w:color w:val="auto"/>
          <w:sz w:val="28"/>
          <w:szCs w:val="28"/>
          <w:lang w:val="vi-VN"/>
        </w:rPr>
        <w:t xml:space="preserve"> phân bổ trong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Ghi giảm chi phí xây dựng c</w:t>
      </w:r>
      <w:r w:rsidRPr="006158D2">
        <w:rPr>
          <w:rFonts w:hint="eastAsia"/>
          <w:color w:val="auto"/>
          <w:sz w:val="28"/>
          <w:szCs w:val="28"/>
          <w:lang w:val="vi-VN"/>
        </w:rPr>
        <w:t>ơ</w:t>
      </w:r>
      <w:r w:rsidRPr="006158D2">
        <w:rPr>
          <w:color w:val="auto"/>
          <w:sz w:val="28"/>
          <w:szCs w:val="28"/>
          <w:lang w:val="vi-VN"/>
        </w:rPr>
        <w:t xml:space="preserve"> bản dở dang do TSC</w:t>
      </w:r>
      <w:r w:rsidRPr="006158D2">
        <w:rPr>
          <w:rFonts w:hint="eastAsia"/>
          <w:color w:val="auto"/>
          <w:sz w:val="28"/>
          <w:szCs w:val="28"/>
          <w:lang w:val="vi-VN"/>
        </w:rPr>
        <w:t>Đ</w:t>
      </w:r>
      <w:r w:rsidRPr="006158D2">
        <w:rPr>
          <w:color w:val="auto"/>
          <w:sz w:val="28"/>
          <w:szCs w:val="28"/>
          <w:lang w:val="vi-VN"/>
        </w:rPr>
        <w:t xml:space="preserve"> </w:t>
      </w:r>
      <w:r w:rsidRPr="006158D2">
        <w:rPr>
          <w:rFonts w:hint="eastAsia"/>
          <w:color w:val="auto"/>
          <w:sz w:val="28"/>
          <w:szCs w:val="28"/>
          <w:lang w:val="vi-VN"/>
        </w:rPr>
        <w:t>đã</w:t>
      </w:r>
      <w:r w:rsidRPr="006158D2">
        <w:rPr>
          <w:color w:val="auto"/>
          <w:sz w:val="28"/>
          <w:szCs w:val="28"/>
          <w:lang w:val="vi-VN"/>
        </w:rPr>
        <w:t xml:space="preserve"> hoàn thành bàn giao </w:t>
      </w:r>
      <w:r w:rsidRPr="006158D2">
        <w:rPr>
          <w:rFonts w:hint="eastAsia"/>
          <w:color w:val="auto"/>
          <w:sz w:val="28"/>
          <w:szCs w:val="28"/>
          <w:lang w:val="vi-VN"/>
        </w:rPr>
        <w:t>đư</w:t>
      </w:r>
      <w:r w:rsidRPr="006158D2">
        <w:rPr>
          <w:color w:val="auto"/>
          <w:sz w:val="28"/>
          <w:szCs w:val="28"/>
          <w:lang w:val="vi-VN"/>
        </w:rPr>
        <w:t>a vào sử dụng</w:t>
      </w: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Số d</w:t>
      </w:r>
      <w:r w:rsidRPr="006158D2">
        <w:rPr>
          <w:rFonts w:hint="eastAsia"/>
          <w:b/>
          <w:color w:val="auto"/>
          <w:sz w:val="28"/>
          <w:szCs w:val="28"/>
          <w:lang w:val="vi-VN"/>
        </w:rPr>
        <w:t>ư</w:t>
      </w:r>
      <w:r w:rsidRPr="006158D2">
        <w:rPr>
          <w:b/>
          <w:color w:val="auto"/>
          <w:sz w:val="28"/>
          <w:szCs w:val="28"/>
          <w:lang w:val="vi-VN"/>
        </w:rPr>
        <w:t xml:space="preserve"> bên Nợ:</w:t>
      </w:r>
      <w:r w:rsidRPr="006158D2">
        <w:rPr>
          <w:color w:val="auto"/>
          <w:sz w:val="28"/>
          <w:szCs w:val="28"/>
          <w:lang w:val="vi-VN"/>
        </w:rPr>
        <w:t xml:space="preserve"> Các khoản chi phí chờ phân bổ và chi phí XDCB dở dang hiện còn cuối kỳ.</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Tài khoản 242 - Tài sản khác</w:t>
      </w:r>
      <w:r w:rsidR="006158D2" w:rsidRPr="006158D2">
        <w:rPr>
          <w:b/>
          <w:color w:val="auto"/>
          <w:sz w:val="28"/>
          <w:szCs w:val="28"/>
          <w:lang w:val="en-US"/>
        </w:rPr>
        <w:t xml:space="preserve"> </w:t>
      </w:r>
      <w:r w:rsidRPr="006158D2">
        <w:rPr>
          <w:b/>
          <w:color w:val="auto"/>
          <w:sz w:val="28"/>
          <w:szCs w:val="28"/>
          <w:lang w:val="en-US"/>
        </w:rPr>
        <w:t>có</w:t>
      </w:r>
      <w:r w:rsidRPr="006158D2">
        <w:rPr>
          <w:b/>
          <w:color w:val="auto"/>
          <w:sz w:val="28"/>
          <w:szCs w:val="28"/>
          <w:lang w:val="vi-VN"/>
        </w:rPr>
        <w:t xml:space="preserve"> 2 tài khoản cấp 2: </w:t>
      </w:r>
    </w:p>
    <w:p w:rsidR="007477B5" w:rsidRPr="006158D2" w:rsidRDefault="00F6039D">
      <w:pPr>
        <w:spacing w:after="0" w:line="276" w:lineRule="auto"/>
        <w:ind w:firstLine="567"/>
        <w:contextualSpacing/>
        <w:rPr>
          <w:color w:val="auto"/>
          <w:sz w:val="28"/>
          <w:szCs w:val="28"/>
          <w:lang w:val="vi-VN"/>
        </w:rPr>
      </w:pPr>
      <w:r w:rsidRPr="006158D2">
        <w:rPr>
          <w:i/>
          <w:color w:val="auto"/>
          <w:sz w:val="28"/>
          <w:szCs w:val="28"/>
          <w:lang w:val="vi-VN"/>
        </w:rPr>
        <w:t xml:space="preserve">- Tài khoản 2421 - Chi phí chờ phân bổ: </w:t>
      </w:r>
      <w:r w:rsidRPr="006158D2">
        <w:rPr>
          <w:color w:val="auto"/>
          <w:sz w:val="28"/>
          <w:szCs w:val="28"/>
          <w:lang w:val="vi-VN"/>
        </w:rPr>
        <w:t xml:space="preserve">Phản ánh các chi phí thực tế </w:t>
      </w:r>
      <w:r w:rsidRPr="006158D2">
        <w:rPr>
          <w:rFonts w:hint="eastAsia"/>
          <w:color w:val="auto"/>
          <w:sz w:val="28"/>
          <w:szCs w:val="28"/>
          <w:lang w:val="vi-VN"/>
        </w:rPr>
        <w:t>đã</w:t>
      </w:r>
      <w:r w:rsidRPr="006158D2">
        <w:rPr>
          <w:color w:val="auto"/>
          <w:sz w:val="28"/>
          <w:szCs w:val="28"/>
          <w:lang w:val="vi-VN"/>
        </w:rPr>
        <w:t xml:space="preserve"> phát sinh nh</w:t>
      </w:r>
      <w:r w:rsidRPr="006158D2">
        <w:rPr>
          <w:rFonts w:hint="eastAsia"/>
          <w:color w:val="auto"/>
          <w:sz w:val="28"/>
          <w:szCs w:val="28"/>
          <w:lang w:val="vi-VN"/>
        </w:rPr>
        <w:t>ư</w:t>
      </w:r>
      <w:r w:rsidRPr="006158D2">
        <w:rPr>
          <w:color w:val="auto"/>
          <w:sz w:val="28"/>
          <w:szCs w:val="28"/>
          <w:lang w:val="vi-VN"/>
        </w:rPr>
        <w:t xml:space="preserve">ng có liên quan </w:t>
      </w:r>
      <w:r w:rsidRPr="006158D2">
        <w:rPr>
          <w:rFonts w:hint="eastAsia"/>
          <w:color w:val="auto"/>
          <w:sz w:val="28"/>
          <w:szCs w:val="28"/>
          <w:lang w:val="vi-VN"/>
        </w:rPr>
        <w:t>đ</w:t>
      </w:r>
      <w:r w:rsidRPr="006158D2">
        <w:rPr>
          <w:color w:val="auto"/>
          <w:sz w:val="28"/>
          <w:szCs w:val="28"/>
          <w:lang w:val="vi-VN"/>
        </w:rPr>
        <w:t xml:space="preserve">ến kết quả hoạt </w:t>
      </w:r>
      <w:r w:rsidRPr="006158D2">
        <w:rPr>
          <w:rFonts w:hint="eastAsia"/>
          <w:color w:val="auto"/>
          <w:sz w:val="28"/>
          <w:szCs w:val="28"/>
          <w:lang w:val="vi-VN"/>
        </w:rPr>
        <w:t>đ</w:t>
      </w:r>
      <w:r w:rsidRPr="006158D2">
        <w:rPr>
          <w:color w:val="auto"/>
          <w:sz w:val="28"/>
          <w:szCs w:val="28"/>
          <w:lang w:val="vi-VN"/>
        </w:rPr>
        <w:t>ộng sản xuất kinh doanh của nhiều kỳ kế toán và việc kết chuyển các khoản chi phí này vào chi phí sản xuất kinh doanh của các kỳ kế toán sau.</w:t>
      </w:r>
    </w:p>
    <w:p w:rsidR="007477B5" w:rsidRPr="006158D2" w:rsidRDefault="00F6039D">
      <w:pPr>
        <w:spacing w:after="0" w:line="276" w:lineRule="auto"/>
        <w:ind w:firstLine="567"/>
        <w:contextualSpacing/>
        <w:rPr>
          <w:color w:val="auto"/>
          <w:sz w:val="28"/>
          <w:szCs w:val="28"/>
          <w:lang w:val="vi-VN"/>
        </w:rPr>
      </w:pPr>
      <w:r w:rsidRPr="006158D2">
        <w:rPr>
          <w:i/>
          <w:color w:val="auto"/>
          <w:sz w:val="28"/>
          <w:szCs w:val="28"/>
          <w:lang w:val="vi-VN"/>
        </w:rPr>
        <w:t>- Tài khoản 2422 - Xây dựng c</w:t>
      </w:r>
      <w:r w:rsidRPr="006158D2">
        <w:rPr>
          <w:rFonts w:hint="eastAsia"/>
          <w:i/>
          <w:color w:val="auto"/>
          <w:sz w:val="28"/>
          <w:szCs w:val="28"/>
          <w:lang w:val="vi-VN"/>
        </w:rPr>
        <w:t>ơ</w:t>
      </w:r>
      <w:r w:rsidRPr="006158D2">
        <w:rPr>
          <w:i/>
          <w:color w:val="auto"/>
          <w:sz w:val="28"/>
          <w:szCs w:val="28"/>
          <w:lang w:val="vi-VN"/>
        </w:rPr>
        <w:t xml:space="preserve"> bản dở dang: </w:t>
      </w:r>
      <w:r w:rsidRPr="006158D2">
        <w:rPr>
          <w:color w:val="auto"/>
          <w:sz w:val="28"/>
          <w:szCs w:val="28"/>
          <w:lang w:val="vi-VN"/>
        </w:rPr>
        <w:t xml:space="preserve">Phản ánh các chi phi thực hiện các dự án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XDCB (bao gồm chi phí mua sắm mới TSC</w:t>
      </w:r>
      <w:r w:rsidRPr="006158D2">
        <w:rPr>
          <w:rFonts w:hint="eastAsia"/>
          <w:color w:val="auto"/>
          <w:sz w:val="28"/>
          <w:szCs w:val="28"/>
          <w:lang w:val="vi-VN"/>
        </w:rPr>
        <w:t>Đ</w:t>
      </w:r>
      <w:r w:rsidRPr="006158D2">
        <w:rPr>
          <w:color w:val="auto"/>
          <w:sz w:val="28"/>
          <w:szCs w:val="28"/>
          <w:lang w:val="vi-VN"/>
        </w:rPr>
        <w:t xml:space="preserve">, xây dựng mới hoặc sửa chữa, cải tạo, mở rộng hay trang bị lại kỹ thuật công trình) và tình hình quyết toán dự </w:t>
      </w:r>
      <w:r w:rsidRPr="006158D2">
        <w:rPr>
          <w:rFonts w:hint="eastAsia"/>
          <w:color w:val="auto"/>
          <w:sz w:val="28"/>
          <w:szCs w:val="28"/>
          <w:lang w:val="vi-VN"/>
        </w:rPr>
        <w:t>á</w:t>
      </w:r>
      <w:r w:rsidRPr="006158D2">
        <w:rPr>
          <w:color w:val="auto"/>
          <w:sz w:val="28"/>
          <w:szCs w:val="28"/>
          <w:lang w:val="vi-VN"/>
        </w:rPr>
        <w:t xml:space="preserve">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XDCB ở các HTX có tiến hành công tác mua sắm TSC</w:t>
      </w:r>
      <w:r w:rsidRPr="006158D2">
        <w:rPr>
          <w:rFonts w:hint="eastAsia"/>
          <w:color w:val="auto"/>
          <w:sz w:val="28"/>
          <w:szCs w:val="28"/>
          <w:lang w:val="vi-VN"/>
        </w:rPr>
        <w:t>Đ</w:t>
      </w: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XDCB.</w:t>
      </w:r>
    </w:p>
    <w:p w:rsidR="007477B5" w:rsidRPr="006158D2" w:rsidRDefault="00F6039D">
      <w:pPr>
        <w:pStyle w:val="11chucdanhnguoiky-co11CharCharChar"/>
        <w:spacing w:after="0" w:line="276" w:lineRule="auto"/>
        <w:ind w:firstLine="567"/>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rsidP="006B2D92">
      <w:pPr>
        <w:pStyle w:val="2dongcach"/>
        <w:spacing w:after="0" w:line="276" w:lineRule="auto"/>
        <w:ind w:firstLineChars="192" w:firstLine="538"/>
        <w:contextualSpacing/>
        <w:jc w:val="both"/>
        <w:rPr>
          <w:rFonts w:ascii="Times New Roman" w:hAnsi="Times New Roman"/>
          <w:bCs w:val="0"/>
          <w:i/>
          <w:color w:val="auto"/>
          <w:sz w:val="28"/>
          <w:szCs w:val="28"/>
          <w:lang w:val="vi-VN"/>
        </w:rPr>
      </w:pPr>
      <w:r w:rsidRPr="006158D2">
        <w:rPr>
          <w:rFonts w:ascii="Times New Roman" w:hAnsi="Times New Roman"/>
          <w:bCs w:val="0"/>
          <w:i/>
          <w:color w:val="auto"/>
          <w:sz w:val="28"/>
          <w:szCs w:val="28"/>
          <w:lang w:val="vi-VN"/>
        </w:rPr>
        <w:t>3.1. Hạch toán chi phí chờ phân bổ</w:t>
      </w:r>
    </w:p>
    <w:p w:rsidR="007477B5" w:rsidRPr="006158D2" w:rsidRDefault="00F6039D" w:rsidP="006B2D92">
      <w:pPr>
        <w:pStyle w:val="2dongcach"/>
        <w:spacing w:after="0" w:line="276" w:lineRule="auto"/>
        <w:ind w:firstLineChars="192" w:firstLine="538"/>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a) Khi phát sinh các khoản chi phí chờ phân bổ phải phân bổ dần vào chi phí SXKD của nhiều kỳ,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TK 242 - Tài sản khác (2421)</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ợc khấu trừ (nếu có)</w:t>
      </w:r>
      <w:r w:rsidRPr="006158D2">
        <w:rPr>
          <w:color w:val="auto"/>
          <w:sz w:val="28"/>
          <w:szCs w:val="28"/>
          <w:lang w:val="vi-VN"/>
        </w:rPr>
        <w:tab/>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các TK 111, 112, 331, 334, 338,...</w:t>
      </w:r>
    </w:p>
    <w:p w:rsidR="007477B5" w:rsidRPr="006158D2" w:rsidRDefault="00F6039D" w:rsidP="006B2D92">
      <w:pPr>
        <w:spacing w:after="0" w:line="276" w:lineRule="auto"/>
        <w:ind w:firstLineChars="192" w:firstLine="538"/>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ịnh kỳ tiến hành phân bổ chi phí chờ phân bổ vào chi phí SXKD,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các TK 154, 658, 642</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242 - Tài sản khác (2421).</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b) Khi trả tr</w:t>
      </w:r>
      <w:r w:rsidRPr="006158D2">
        <w:rPr>
          <w:rFonts w:hint="eastAsia"/>
          <w:color w:val="auto"/>
          <w:sz w:val="28"/>
          <w:szCs w:val="28"/>
          <w:lang w:val="vi-VN"/>
        </w:rPr>
        <w:t>ư</w:t>
      </w:r>
      <w:r w:rsidRPr="006158D2">
        <w:rPr>
          <w:color w:val="auto"/>
          <w:sz w:val="28"/>
          <w:szCs w:val="28"/>
          <w:lang w:val="vi-VN"/>
        </w:rPr>
        <w:t>ớc tiền thuê TSC</w:t>
      </w:r>
      <w:r w:rsidRPr="006158D2">
        <w:rPr>
          <w:rFonts w:hint="eastAsia"/>
          <w:color w:val="auto"/>
          <w:sz w:val="28"/>
          <w:szCs w:val="28"/>
          <w:lang w:val="vi-VN"/>
        </w:rPr>
        <w:t>Đ</w:t>
      </w:r>
      <w:r w:rsidRPr="006158D2">
        <w:rPr>
          <w:color w:val="auto"/>
          <w:sz w:val="28"/>
          <w:szCs w:val="28"/>
          <w:lang w:val="vi-VN"/>
        </w:rPr>
        <w:t xml:space="preserve"> theo ph</w:t>
      </w:r>
      <w:r w:rsidRPr="006158D2">
        <w:rPr>
          <w:rFonts w:hint="eastAsia"/>
          <w:color w:val="auto"/>
          <w:sz w:val="28"/>
          <w:szCs w:val="28"/>
          <w:lang w:val="vi-VN"/>
        </w:rPr>
        <w:t>ươ</w:t>
      </w:r>
      <w:r w:rsidRPr="006158D2">
        <w:rPr>
          <w:color w:val="auto"/>
          <w:sz w:val="28"/>
          <w:szCs w:val="28"/>
          <w:lang w:val="vi-VN"/>
        </w:rPr>
        <w:t xml:space="preserve">ng thức thuê hoạt </w:t>
      </w:r>
      <w:r w:rsidRPr="006158D2">
        <w:rPr>
          <w:rFonts w:hint="eastAsia"/>
          <w:color w:val="auto"/>
          <w:sz w:val="28"/>
          <w:szCs w:val="28"/>
          <w:lang w:val="vi-VN"/>
        </w:rPr>
        <w:t>đ</w:t>
      </w:r>
      <w:r w:rsidRPr="006158D2">
        <w:rPr>
          <w:color w:val="auto"/>
          <w:sz w:val="28"/>
          <w:szCs w:val="28"/>
          <w:lang w:val="vi-VN"/>
        </w:rPr>
        <w:t xml:space="preserve">ộng và phục vụ hoạt </w:t>
      </w:r>
      <w:r w:rsidRPr="006158D2">
        <w:rPr>
          <w:rFonts w:hint="eastAsia"/>
          <w:color w:val="auto"/>
          <w:sz w:val="28"/>
          <w:szCs w:val="28"/>
          <w:lang w:val="vi-VN"/>
        </w:rPr>
        <w:t>đ</w:t>
      </w:r>
      <w:r w:rsidRPr="006158D2">
        <w:rPr>
          <w:color w:val="auto"/>
          <w:sz w:val="28"/>
          <w:szCs w:val="28"/>
          <w:lang w:val="vi-VN"/>
        </w:rPr>
        <w:t>ộng kinh doanh cho nhiều kỳ,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TK 242 - Tài sản khác (2421)</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ợc khấu trừ (nếu có)</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các TK 111, 112.</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c) Tr</w:t>
      </w:r>
      <w:r w:rsidRPr="006158D2">
        <w:rPr>
          <w:rFonts w:hint="eastAsia"/>
          <w:color w:val="auto"/>
          <w:sz w:val="28"/>
          <w:szCs w:val="28"/>
          <w:lang w:val="vi-VN"/>
        </w:rPr>
        <w:t>ư</w:t>
      </w:r>
      <w:r w:rsidRPr="006158D2">
        <w:rPr>
          <w:color w:val="auto"/>
          <w:sz w:val="28"/>
          <w:szCs w:val="28"/>
          <w:lang w:val="vi-VN"/>
        </w:rPr>
        <w:t>ờng hợp mua TSC</w:t>
      </w:r>
      <w:r w:rsidRPr="006158D2">
        <w:rPr>
          <w:rFonts w:hint="eastAsia"/>
          <w:color w:val="auto"/>
          <w:sz w:val="28"/>
          <w:szCs w:val="28"/>
          <w:lang w:val="vi-VN"/>
        </w:rPr>
        <w:t>Đ</w:t>
      </w:r>
      <w:r w:rsidRPr="006158D2">
        <w:rPr>
          <w:color w:val="auto"/>
          <w:sz w:val="28"/>
          <w:szCs w:val="28"/>
          <w:lang w:val="vi-VN"/>
        </w:rPr>
        <w:t xml:space="preserve"> theo ph</w:t>
      </w:r>
      <w:r w:rsidRPr="006158D2">
        <w:rPr>
          <w:rFonts w:hint="eastAsia"/>
          <w:color w:val="auto"/>
          <w:sz w:val="28"/>
          <w:szCs w:val="28"/>
          <w:lang w:val="vi-VN"/>
        </w:rPr>
        <w:t>ươ</w:t>
      </w:r>
      <w:r w:rsidRPr="006158D2">
        <w:rPr>
          <w:color w:val="auto"/>
          <w:sz w:val="28"/>
          <w:szCs w:val="28"/>
          <w:lang w:val="vi-VN"/>
        </w:rPr>
        <w:t>ng thức trả chậm, trả góp:</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Khi mua TSC</w:t>
      </w:r>
      <w:r w:rsidRPr="006158D2">
        <w:rPr>
          <w:rFonts w:hint="eastAsia"/>
          <w:color w:val="auto"/>
          <w:sz w:val="28"/>
          <w:szCs w:val="28"/>
          <w:lang w:val="vi-VN"/>
        </w:rPr>
        <w:t>Đ</w:t>
      </w:r>
      <w:r w:rsidRPr="006158D2">
        <w:rPr>
          <w:color w:val="auto"/>
          <w:sz w:val="28"/>
          <w:szCs w:val="28"/>
          <w:lang w:val="vi-VN"/>
        </w:rPr>
        <w:t xml:space="preserve"> hữu hình, TSC</w:t>
      </w:r>
      <w:r w:rsidRPr="006158D2">
        <w:rPr>
          <w:rFonts w:hint="eastAsia"/>
          <w:color w:val="auto"/>
          <w:sz w:val="28"/>
          <w:szCs w:val="28"/>
          <w:lang w:val="vi-VN"/>
        </w:rPr>
        <w:t>Đ</w:t>
      </w:r>
      <w:r w:rsidRPr="006158D2">
        <w:rPr>
          <w:color w:val="auto"/>
          <w:sz w:val="28"/>
          <w:szCs w:val="28"/>
          <w:lang w:val="vi-VN"/>
        </w:rPr>
        <w:t xml:space="preserve"> vô hình theo ph</w:t>
      </w:r>
      <w:r w:rsidRPr="006158D2">
        <w:rPr>
          <w:rFonts w:hint="eastAsia"/>
          <w:color w:val="auto"/>
          <w:sz w:val="28"/>
          <w:szCs w:val="28"/>
          <w:lang w:val="vi-VN"/>
        </w:rPr>
        <w:t>ươ</w:t>
      </w:r>
      <w:r w:rsidRPr="006158D2">
        <w:rPr>
          <w:color w:val="auto"/>
          <w:sz w:val="28"/>
          <w:szCs w:val="28"/>
          <w:lang w:val="vi-VN"/>
        </w:rPr>
        <w:t xml:space="preserve">ng thức trả chậm, trả góp và </w:t>
      </w:r>
      <w:r w:rsidRPr="006158D2">
        <w:rPr>
          <w:rFonts w:hint="eastAsia"/>
          <w:color w:val="auto"/>
          <w:sz w:val="28"/>
          <w:szCs w:val="28"/>
          <w:lang w:val="vi-VN"/>
        </w:rPr>
        <w:t>đư</w:t>
      </w:r>
      <w:r w:rsidRPr="006158D2">
        <w:rPr>
          <w:color w:val="auto"/>
          <w:sz w:val="28"/>
          <w:szCs w:val="28"/>
          <w:lang w:val="vi-VN"/>
        </w:rPr>
        <w:t>a về sử dụng ngay cho SXKD,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Nợ TK 211 - Tài sản cố </w:t>
      </w:r>
      <w:r w:rsidRPr="006158D2">
        <w:rPr>
          <w:rFonts w:hint="eastAsia"/>
          <w:color w:val="auto"/>
          <w:sz w:val="28"/>
          <w:szCs w:val="28"/>
          <w:lang w:val="vi-VN"/>
        </w:rPr>
        <w:t>đ</w:t>
      </w:r>
      <w:r w:rsidRPr="006158D2">
        <w:rPr>
          <w:color w:val="auto"/>
          <w:sz w:val="28"/>
          <w:szCs w:val="28"/>
          <w:lang w:val="vi-VN"/>
        </w:rPr>
        <w:t>ịnh (giá mua trả tiền ngay)</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ợc khấu trừ (nếu có)</w:t>
      </w:r>
    </w:p>
    <w:p w:rsidR="007477B5" w:rsidRPr="006158D2" w:rsidRDefault="00F6039D">
      <w:pPr>
        <w:pStyle w:val="n"/>
        <w:spacing w:before="0" w:after="0" w:line="276" w:lineRule="auto"/>
        <w:ind w:leftChars="197" w:left="2124" w:hanging="1592"/>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242 - Tài sản khác (phần lãi trả chậm là số chênh lệch giữa tổng số tiền phải thanh toán trừ (-) Giá mua trả tiền ngay trừ (-) thuế GTGT (nếu có)) (2421)</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lastRenderedPageBreak/>
        <w:t>Có TK 331 - Phải trả cho ng</w:t>
      </w:r>
      <w:r w:rsidRPr="006158D2">
        <w:rPr>
          <w:rFonts w:hint="eastAsia"/>
          <w:color w:val="auto"/>
          <w:sz w:val="28"/>
          <w:szCs w:val="28"/>
          <w:lang w:val="vi-VN"/>
        </w:rPr>
        <w:t>ư</w:t>
      </w:r>
      <w:r w:rsidRPr="006158D2">
        <w:rPr>
          <w:color w:val="auto"/>
          <w:sz w:val="28"/>
          <w:szCs w:val="28"/>
          <w:lang w:val="vi-VN"/>
        </w:rPr>
        <w:t>ời bán (tổng giá thanh toán).</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ịnh kỳ, thanh toán tiền cho ng</w:t>
      </w:r>
      <w:r w:rsidRPr="006158D2">
        <w:rPr>
          <w:rFonts w:hint="eastAsia"/>
          <w:color w:val="auto"/>
          <w:sz w:val="28"/>
          <w:szCs w:val="28"/>
          <w:lang w:val="vi-VN"/>
        </w:rPr>
        <w:t>ư</w:t>
      </w:r>
      <w:r w:rsidRPr="006158D2">
        <w:rPr>
          <w:color w:val="auto"/>
          <w:sz w:val="28"/>
          <w:szCs w:val="28"/>
          <w:lang w:val="vi-VN"/>
        </w:rPr>
        <w:t>ời bán, kế toán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TK 331 - Phải trả cho ng</w:t>
      </w:r>
      <w:r w:rsidRPr="006158D2">
        <w:rPr>
          <w:rFonts w:hint="eastAsia"/>
          <w:color w:val="auto"/>
          <w:sz w:val="28"/>
          <w:szCs w:val="28"/>
          <w:lang w:val="vi-VN"/>
        </w:rPr>
        <w:t>ư</w:t>
      </w:r>
      <w:r w:rsidRPr="006158D2">
        <w:rPr>
          <w:color w:val="auto"/>
          <w:sz w:val="28"/>
          <w:szCs w:val="28"/>
          <w:lang w:val="vi-VN"/>
        </w:rPr>
        <w:t>ời bán</w:t>
      </w:r>
    </w:p>
    <w:p w:rsidR="007477B5" w:rsidRPr="006158D2" w:rsidRDefault="00F6039D">
      <w:pPr>
        <w:spacing w:after="0" w:line="276" w:lineRule="auto"/>
        <w:ind w:leftChars="398" w:left="3542" w:hanging="2467"/>
        <w:contextualSpacing/>
        <w:rPr>
          <w:color w:val="auto"/>
          <w:sz w:val="28"/>
          <w:szCs w:val="28"/>
          <w:lang w:val="vi-VN"/>
        </w:rPr>
      </w:pPr>
      <w:r w:rsidRPr="006158D2">
        <w:rPr>
          <w:color w:val="auto"/>
          <w:sz w:val="28"/>
          <w:szCs w:val="28"/>
          <w:lang w:val="vi-VN"/>
        </w:rPr>
        <w:t xml:space="preserve">Có các TK 111, 112 (số phải trả </w:t>
      </w:r>
      <w:r w:rsidRPr="006158D2">
        <w:rPr>
          <w:rFonts w:hint="eastAsia"/>
          <w:color w:val="auto"/>
          <w:sz w:val="28"/>
          <w:szCs w:val="28"/>
          <w:lang w:val="vi-VN"/>
        </w:rPr>
        <w:t>đ</w:t>
      </w:r>
      <w:r w:rsidRPr="006158D2">
        <w:rPr>
          <w:color w:val="auto"/>
          <w:sz w:val="28"/>
          <w:szCs w:val="28"/>
          <w:lang w:val="vi-VN"/>
        </w:rPr>
        <w:t xml:space="preserve">ịnh kỳ bao gồm cả giá gốc và lãi trả chậm, trả góp phải trả </w:t>
      </w:r>
      <w:r w:rsidRPr="006158D2">
        <w:rPr>
          <w:rFonts w:hint="eastAsia"/>
          <w:color w:val="auto"/>
          <w:sz w:val="28"/>
          <w:szCs w:val="28"/>
          <w:lang w:val="vi-VN"/>
        </w:rPr>
        <w:t>đ</w:t>
      </w:r>
      <w:r w:rsidRPr="006158D2">
        <w:rPr>
          <w:color w:val="auto"/>
          <w:sz w:val="28"/>
          <w:szCs w:val="28"/>
          <w:lang w:val="vi-VN"/>
        </w:rPr>
        <w:t>ịnh kỳ).</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ịnh kỳ, tính vào chi phí số lãi trả chậm, trả góp phải trả,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TK 658 - Chi phí khác</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242 - Tài sản khác (2421).</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d) Tr</w:t>
      </w:r>
      <w:r w:rsidRPr="006158D2">
        <w:rPr>
          <w:rFonts w:hint="eastAsia"/>
          <w:color w:val="auto"/>
          <w:sz w:val="28"/>
          <w:szCs w:val="28"/>
          <w:lang w:val="vi-VN"/>
        </w:rPr>
        <w:t>ư</w:t>
      </w:r>
      <w:r w:rsidRPr="006158D2">
        <w:rPr>
          <w:color w:val="auto"/>
          <w:sz w:val="28"/>
          <w:szCs w:val="28"/>
          <w:lang w:val="vi-VN"/>
        </w:rPr>
        <w:t>ờng hợp phát sinh chi phí sửa chữa, bảo d</w:t>
      </w:r>
      <w:r w:rsidRPr="006158D2">
        <w:rPr>
          <w:rFonts w:hint="eastAsia"/>
          <w:color w:val="auto"/>
          <w:sz w:val="28"/>
          <w:szCs w:val="28"/>
          <w:lang w:val="vi-VN"/>
        </w:rPr>
        <w:t>ư</w:t>
      </w:r>
      <w:r w:rsidRPr="006158D2">
        <w:rPr>
          <w:color w:val="auto"/>
          <w:sz w:val="28"/>
          <w:szCs w:val="28"/>
          <w:lang w:val="vi-VN"/>
        </w:rPr>
        <w:t xml:space="preserve">ỡng </w:t>
      </w:r>
      <w:r w:rsidRPr="006158D2">
        <w:rPr>
          <w:rFonts w:hint="eastAsia"/>
          <w:color w:val="auto"/>
          <w:sz w:val="28"/>
          <w:szCs w:val="28"/>
          <w:lang w:val="vi-VN"/>
        </w:rPr>
        <w:t>đ</w:t>
      </w:r>
      <w:r w:rsidRPr="006158D2">
        <w:rPr>
          <w:color w:val="auto"/>
          <w:sz w:val="28"/>
          <w:szCs w:val="28"/>
          <w:lang w:val="vi-VN"/>
        </w:rPr>
        <w:t>ịnh kỳ TSC</w:t>
      </w:r>
      <w:r w:rsidRPr="006158D2">
        <w:rPr>
          <w:rFonts w:hint="eastAsia"/>
          <w:color w:val="auto"/>
          <w:sz w:val="28"/>
          <w:szCs w:val="28"/>
          <w:lang w:val="vi-VN"/>
        </w:rPr>
        <w:t>Đ</w:t>
      </w:r>
      <w:r w:rsidRPr="006158D2">
        <w:rPr>
          <w:color w:val="auto"/>
          <w:sz w:val="28"/>
          <w:szCs w:val="28"/>
          <w:lang w:val="vi-VN"/>
        </w:rPr>
        <w:t xml:space="preserve"> liên quan </w:t>
      </w:r>
      <w:r w:rsidRPr="006158D2">
        <w:rPr>
          <w:rFonts w:hint="eastAsia"/>
          <w:color w:val="auto"/>
          <w:sz w:val="28"/>
          <w:szCs w:val="28"/>
          <w:lang w:val="vi-VN"/>
        </w:rPr>
        <w:t>đ</w:t>
      </w:r>
      <w:r w:rsidRPr="006158D2">
        <w:rPr>
          <w:color w:val="auto"/>
          <w:sz w:val="28"/>
          <w:szCs w:val="28"/>
          <w:lang w:val="vi-VN"/>
        </w:rPr>
        <w:t>ến nhiều kỳ kế toán, khi công việc sữa chữa hoàn thành:</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Khi phát sinh chi phí sữa chữa </w:t>
      </w:r>
      <w:r w:rsidRPr="006158D2">
        <w:rPr>
          <w:rFonts w:hint="eastAsia"/>
          <w:color w:val="auto"/>
          <w:sz w:val="28"/>
          <w:szCs w:val="28"/>
          <w:lang w:val="vi-VN"/>
        </w:rPr>
        <w:t>đ</w:t>
      </w:r>
      <w:r w:rsidRPr="006158D2">
        <w:rPr>
          <w:color w:val="auto"/>
          <w:sz w:val="28"/>
          <w:szCs w:val="28"/>
          <w:lang w:val="vi-VN"/>
        </w:rPr>
        <w:t>ịnh kỳ TSC</w:t>
      </w:r>
      <w:r w:rsidRPr="006158D2">
        <w:rPr>
          <w:rFonts w:hint="eastAsia"/>
          <w:color w:val="auto"/>
          <w:sz w:val="28"/>
          <w:szCs w:val="28"/>
          <w:lang w:val="vi-VN"/>
        </w:rPr>
        <w:t>Đ</w:t>
      </w:r>
      <w:r w:rsidRPr="006158D2">
        <w:rPr>
          <w:color w:val="auto"/>
          <w:sz w:val="28"/>
          <w:szCs w:val="28"/>
          <w:lang w:val="vi-VN"/>
        </w:rPr>
        <w:t>,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TK 2421 - Chi phí chờ phân bổ</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các TK 111, 112, 331…</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ịnh kỳ, tính và phân bổ chi phí sửa chữa lớn TSC</w:t>
      </w:r>
      <w:r w:rsidRPr="006158D2">
        <w:rPr>
          <w:rFonts w:hint="eastAsia"/>
          <w:color w:val="auto"/>
          <w:sz w:val="28"/>
          <w:szCs w:val="28"/>
          <w:lang w:val="vi-VN"/>
        </w:rPr>
        <w:t>Đ</w:t>
      </w:r>
      <w:r w:rsidRPr="006158D2">
        <w:rPr>
          <w:color w:val="auto"/>
          <w:sz w:val="28"/>
          <w:szCs w:val="28"/>
          <w:lang w:val="vi-VN"/>
        </w:rPr>
        <w:t xml:space="preserve"> vào chi phí sản xuất, kinh doanh trong kỳ,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các TK 154, 642,...</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242 - Tài sản khác (2421).</w:t>
      </w:r>
    </w:p>
    <w:p w:rsidR="007477B5" w:rsidRPr="006158D2" w:rsidRDefault="00F6039D" w:rsidP="006B2D92">
      <w:pPr>
        <w:spacing w:after="0" w:line="276" w:lineRule="auto"/>
        <w:ind w:firstLineChars="192" w:firstLine="538"/>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ờng hợp HTX trả tr</w:t>
      </w:r>
      <w:r w:rsidRPr="006158D2">
        <w:rPr>
          <w:rFonts w:hint="eastAsia"/>
          <w:color w:val="auto"/>
          <w:sz w:val="28"/>
          <w:szCs w:val="28"/>
          <w:lang w:val="vi-VN"/>
        </w:rPr>
        <w:t>ư</w:t>
      </w:r>
      <w:r w:rsidRPr="006158D2">
        <w:rPr>
          <w:color w:val="auto"/>
          <w:sz w:val="28"/>
          <w:szCs w:val="28"/>
          <w:lang w:val="vi-VN"/>
        </w:rPr>
        <w:t>ớc lãi tiền vay nhiều kỳ cho bên cho vay:</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Khi trả tr</w:t>
      </w:r>
      <w:r w:rsidRPr="006158D2">
        <w:rPr>
          <w:rFonts w:hint="eastAsia"/>
          <w:color w:val="auto"/>
          <w:sz w:val="28"/>
          <w:szCs w:val="28"/>
          <w:lang w:val="vi-VN"/>
        </w:rPr>
        <w:t>ư</w:t>
      </w:r>
      <w:r w:rsidRPr="006158D2">
        <w:rPr>
          <w:color w:val="auto"/>
          <w:sz w:val="28"/>
          <w:szCs w:val="28"/>
          <w:lang w:val="vi-VN"/>
        </w:rPr>
        <w:t>ớc lãi tiền vay, ghi:</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Nợ TK 242 - Tài sản khác (2421)</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các TK 111, 112.</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 xml:space="preserve">ịnh kỳ, khi phân bổ lãi tiền vay theo số phải trả từng kỳ vào chi phí khác, ghi: </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Nợ TK 658 - Chi phí khác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242 - Tài sản khác (2421).</w:t>
      </w:r>
    </w:p>
    <w:p w:rsidR="007477B5" w:rsidRPr="006158D2" w:rsidRDefault="00F6039D" w:rsidP="006B2D92">
      <w:pPr>
        <w:pStyle w:val="PlainText"/>
        <w:spacing w:after="0" w:line="276" w:lineRule="auto"/>
        <w:ind w:firstLineChars="192" w:firstLine="538"/>
        <w:contextualSpacing/>
        <w:rPr>
          <w:rFonts w:ascii="Times New Roman" w:hAnsi="Times New Roman"/>
          <w:i/>
          <w:color w:val="auto"/>
          <w:sz w:val="28"/>
          <w:szCs w:val="28"/>
          <w:lang w:val="vi-VN"/>
        </w:rPr>
      </w:pPr>
      <w:r w:rsidRPr="006158D2">
        <w:rPr>
          <w:rFonts w:ascii="Times New Roman" w:hAnsi="Times New Roman"/>
          <w:i/>
          <w:color w:val="auto"/>
          <w:sz w:val="28"/>
          <w:szCs w:val="28"/>
          <w:lang w:val="vi-VN"/>
        </w:rPr>
        <w:t xml:space="preserve">3.2. Hạch toán chi phí </w:t>
      </w:r>
      <w:r w:rsidRPr="006158D2">
        <w:rPr>
          <w:rFonts w:ascii="Times New Roman" w:hAnsi="Times New Roman" w:hint="eastAsia"/>
          <w:i/>
          <w:color w:val="auto"/>
          <w:sz w:val="28"/>
          <w:szCs w:val="28"/>
          <w:lang w:val="vi-VN"/>
        </w:rPr>
        <w:t>đ</w:t>
      </w:r>
      <w:r w:rsidRPr="006158D2">
        <w:rPr>
          <w:rFonts w:ascii="Times New Roman" w:hAnsi="Times New Roman"/>
          <w:i/>
          <w:color w:val="auto"/>
          <w:sz w:val="28"/>
          <w:szCs w:val="28"/>
          <w:lang w:val="vi-VN"/>
        </w:rPr>
        <w:t>ầu t</w:t>
      </w:r>
      <w:r w:rsidRPr="006158D2">
        <w:rPr>
          <w:rFonts w:ascii="Times New Roman" w:hAnsi="Times New Roman" w:hint="eastAsia"/>
          <w:i/>
          <w:color w:val="auto"/>
          <w:sz w:val="28"/>
          <w:szCs w:val="28"/>
          <w:lang w:val="vi-VN"/>
        </w:rPr>
        <w:t>ư</w:t>
      </w:r>
      <w:r w:rsidRPr="006158D2">
        <w:rPr>
          <w:rFonts w:ascii="Times New Roman" w:hAnsi="Times New Roman"/>
          <w:i/>
          <w:color w:val="auto"/>
          <w:sz w:val="28"/>
          <w:szCs w:val="28"/>
          <w:lang w:val="vi-VN"/>
        </w:rPr>
        <w:t xml:space="preserve"> XDCB</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a) Khi ứng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tiền cho nhà thầu XDCB,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331 - Phải trả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ời bán</w:t>
      </w:r>
    </w:p>
    <w:p w:rsidR="007477B5" w:rsidRPr="006158D2" w:rsidRDefault="00F6039D">
      <w:pPr>
        <w:pStyle w:val="PlainText"/>
        <w:spacing w:after="0" w:line="276" w:lineRule="auto"/>
        <w:ind w:firstLineChars="385" w:firstLine="107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112 - Tiền gửi ngân hàng.</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b) Nhận khối l</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ợng XDCB, khối l</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ợng sửa chữa TSC</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 hoàn thành do bên nhận thầu bàn giao, nếu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c</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 xml:space="preserve">n cứ hợp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ồng giao thầu, biên bản nghiệm thu khối l</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ợng XDCB hoàn thành và hóa </w:t>
      </w:r>
      <w:r w:rsidRPr="006158D2">
        <w:rPr>
          <w:rFonts w:ascii="Times New Roman" w:hAnsi="Times New Roman" w:hint="eastAsia"/>
          <w:color w:val="auto"/>
          <w:sz w:val="28"/>
          <w:szCs w:val="28"/>
          <w:lang w:val="vi-VN"/>
        </w:rPr>
        <w:t>đơ</w:t>
      </w:r>
      <w:r w:rsidRPr="006158D2">
        <w:rPr>
          <w:rFonts w:ascii="Times New Roman" w:hAnsi="Times New Roman"/>
          <w:color w:val="auto"/>
          <w:sz w:val="28"/>
          <w:szCs w:val="28"/>
          <w:lang w:val="vi-VN"/>
        </w:rPr>
        <w:t>n,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242 - Tài sản khác (2422)</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(nếu có) </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331 - Phải trả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ời bán.</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 Khi mua thiết bị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nếu thuế GTGT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ầu vào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c</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 xml:space="preserve">n cứ hóa </w:t>
      </w:r>
      <w:r w:rsidRPr="006158D2">
        <w:rPr>
          <w:rFonts w:ascii="Times New Roman" w:hAnsi="Times New Roman" w:hint="eastAsia"/>
          <w:color w:val="auto"/>
          <w:sz w:val="28"/>
          <w:szCs w:val="28"/>
          <w:lang w:val="vi-VN"/>
        </w:rPr>
        <w:t>đơ</w:t>
      </w:r>
      <w:r w:rsidRPr="006158D2">
        <w:rPr>
          <w:rFonts w:ascii="Times New Roman" w:hAnsi="Times New Roman"/>
          <w:color w:val="auto"/>
          <w:sz w:val="28"/>
          <w:szCs w:val="28"/>
          <w:lang w:val="vi-VN"/>
        </w:rPr>
        <w:t>n, phiếu nhập kho,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152 - Vật liệu, dụng cụ (giá mua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có thuế GTGT)</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lastRenderedPageBreak/>
        <w:t xml:space="preserve">Nợ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khấu trừ </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331 - Phải trả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ời bán (tổng giá thanh toán).</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d) Trả tiền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ời nhận thầu,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ời cung cấp vật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hàng hóa, dịch vụ có liên quan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ến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331 - Phải trả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bán </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đ) Xuất thiết bị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giao cho bên nhận thầu:</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ối với thiết bị không cần lắp,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242 - Tài sản khác (2422)</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152 - Vật liệu, dụng cụ.</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ối với thiết bị cần lắp:</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Khi xuất thiết bị giao cho bên nhận thầu, kế toán chỉ theo dõi chi tiết thiết bị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a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i lắp.</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Khi có khối l</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ợng lắp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ặt hoàn thành của bên B bàn giao,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nghiệm thu và chấp nhận thanh toán, thì giá trị thiết bị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a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i lắp mới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tính vào chi phí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242 - Tài sản khác (2422)</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152 - Vật liệu, dụng cụ.</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e) Khi phát sinh các chi phí khác được tính vào giá trị công trình XDCB,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242 - Tài sản khác (2422)</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(nếu có)</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 331, 338,...</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g) Khoản tiền được phạt nhà thầu ghi nhận vào thu nhập khác,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các TK </w:t>
      </w:r>
      <w:r w:rsidRPr="006158D2">
        <w:rPr>
          <w:rFonts w:ascii="Times New Roman" w:hAnsi="Times New Roman"/>
          <w:color w:val="auto"/>
          <w:sz w:val="28"/>
          <w:szCs w:val="28"/>
          <w:lang w:val="en-US"/>
        </w:rPr>
        <w:t xml:space="preserve">111, </w:t>
      </w:r>
      <w:r w:rsidRPr="006158D2">
        <w:rPr>
          <w:rFonts w:ascii="Times New Roman" w:hAnsi="Times New Roman"/>
          <w:color w:val="auto"/>
          <w:sz w:val="28"/>
          <w:szCs w:val="28"/>
          <w:lang w:val="vi-VN"/>
        </w:rPr>
        <w:t>112, 331</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558 - Thu nhập khác.</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h) Khi công trình hoàn thành, việc nghiệm thu tổng thể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thực hiện xong, tài sản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bàn giao và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a vào sử dụng: </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Nếu quyết toán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duyệt ngay thì c</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 xml:space="preserve">n cứ vào giá trị tài sản hình thành qua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duyệt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ể ghi sổ. </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Nếu quyết toán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phê duyệt thì ghi t</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 xml:space="preserve">ng giá trị của tài sản hình thành qua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theo giá tạm tính (giá tạm tính là chi phí thực tế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bỏ ra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ể có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tài sản). </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Cả 2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trên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ều ghi nh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sau:</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211 - Tài sản cố định </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242 - Tài sản khác (giá được duyệt hoặc giá tạm tính) (2422).</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i)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công trình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hoàn thành, nh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ng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làm thủ tục bàn giao tài sản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ể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a vào sử dụng,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ang chờ lập hoặc duyệt quyết toán thì HTX phải </w:t>
      </w:r>
      <w:r w:rsidRPr="006158D2">
        <w:rPr>
          <w:rFonts w:ascii="Times New Roman" w:hAnsi="Times New Roman"/>
          <w:color w:val="auto"/>
          <w:sz w:val="28"/>
          <w:szCs w:val="28"/>
          <w:lang w:val="vi-VN"/>
        </w:rPr>
        <w:lastRenderedPageBreak/>
        <w:t>mở sổ chi tiết Tài khoản 2422 theo dõi riêng công trình hoàn thành chờ bàn giao và duyệt quyết toán.</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Khi quyết toán vốn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hoàn thành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duyệt thì kế toán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iều chỉnh lại giá tạm tính theo giá trị tài sản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duyệt,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Nếu giá trị tài sản hình thành qua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duyệt có giá trị thấp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giá tạm tính:</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138 - Phải thu khác (chi phí duyệt bỏ phải thu hồi)</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211 - Tài sản cố định.</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Nếu giá trị tài sản hình thành qua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XDCB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duyệt có giá trị cao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giá tạm tính:</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211 - Tài sản cố định</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242 - Tài sản khác (2422).</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k)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hợp dự </w:t>
      </w:r>
      <w:r w:rsidRPr="006158D2">
        <w:rPr>
          <w:rFonts w:ascii="Times New Roman" w:hAnsi="Times New Roman" w:hint="eastAsia"/>
          <w:color w:val="auto"/>
          <w:sz w:val="28"/>
          <w:szCs w:val="28"/>
          <w:lang w:val="vi-VN"/>
        </w:rPr>
        <w:t>á</w:t>
      </w:r>
      <w:r w:rsidRPr="006158D2">
        <w:rPr>
          <w:rFonts w:ascii="Times New Roman" w:hAnsi="Times New Roman"/>
          <w:color w:val="auto"/>
          <w:sz w:val="28"/>
          <w:szCs w:val="28"/>
          <w:lang w:val="vi-VN"/>
        </w:rPr>
        <w:t xml:space="preserve">n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bị hủy bỏ hoặc thu hồi, kế toán thanh lý dự án và thu hồi chi phí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Phần chênh lệch giữa chi phí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ầu t</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và số thu từ việc thanh lý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phản </w:t>
      </w:r>
      <w:r w:rsidRPr="006158D2">
        <w:rPr>
          <w:rFonts w:ascii="Times New Roman" w:hAnsi="Times New Roman" w:hint="eastAsia"/>
          <w:color w:val="auto"/>
          <w:sz w:val="28"/>
          <w:szCs w:val="28"/>
          <w:lang w:val="vi-VN"/>
        </w:rPr>
        <w:t>á</w:t>
      </w:r>
      <w:r w:rsidRPr="006158D2">
        <w:rPr>
          <w:rFonts w:ascii="Times New Roman" w:hAnsi="Times New Roman"/>
          <w:color w:val="auto"/>
          <w:sz w:val="28"/>
          <w:szCs w:val="28"/>
          <w:lang w:val="vi-VN"/>
        </w:rPr>
        <w:t xml:space="preserve">nh vào chi phí khác hoặc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trách nhiệm bồi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của tổ chức, cá nhân,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111, 112 (Số thu từ việc thanh lý dự án)</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138 - Phải thu khác (Số tiền tổ chức, cá nhân phải bồi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658 - Chi phí khác (Số tiền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tính vào chi phí)</w:t>
      </w:r>
    </w:p>
    <w:p w:rsidR="007477B5" w:rsidRPr="006158D2" w:rsidRDefault="00F6039D">
      <w:pPr>
        <w:pStyle w:val="PlainText"/>
        <w:spacing w:after="0" w:line="276" w:lineRule="auto"/>
        <w:ind w:leftChars="399" w:left="107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242 - Tài sản khác (2422).</w:t>
      </w:r>
    </w:p>
    <w:p w:rsidR="007477B5" w:rsidRPr="006158D2" w:rsidRDefault="00F6039D" w:rsidP="006B2D92">
      <w:pPr>
        <w:pStyle w:val="PlainText"/>
        <w:spacing w:after="0" w:line="276" w:lineRule="auto"/>
        <w:ind w:firstLineChars="192" w:firstLine="538"/>
        <w:contextualSpacing/>
        <w:rPr>
          <w:rFonts w:ascii="Times New Roman" w:hAnsi="Times New Roman"/>
          <w:i/>
          <w:color w:val="auto"/>
          <w:sz w:val="28"/>
          <w:szCs w:val="28"/>
          <w:lang w:val="vi-VN"/>
        </w:rPr>
      </w:pPr>
      <w:r w:rsidRPr="006158D2">
        <w:rPr>
          <w:rFonts w:ascii="Times New Roman" w:hAnsi="Times New Roman"/>
          <w:i/>
          <w:color w:val="auto"/>
          <w:sz w:val="28"/>
          <w:szCs w:val="28"/>
          <w:lang w:val="vi-VN"/>
        </w:rPr>
        <w:t>3.3. Kế toán sửa chữa nâng cấp, cải tạo TSCĐ:</w:t>
      </w:r>
    </w:p>
    <w:p w:rsidR="007477B5" w:rsidRPr="006158D2" w:rsidRDefault="00F6039D" w:rsidP="006B2D92">
      <w:pPr>
        <w:pStyle w:val="PlainText"/>
        <w:spacing w:after="0" w:line="276" w:lineRule="auto"/>
        <w:ind w:firstLineChars="192" w:firstLine="538"/>
        <w:contextualSpacing/>
        <w:rPr>
          <w:rFonts w:ascii="Times New Roman" w:hAnsi="Times New Roman"/>
          <w:b/>
          <w:color w:val="auto"/>
          <w:sz w:val="28"/>
          <w:szCs w:val="28"/>
          <w:lang w:val="vi-VN"/>
        </w:rPr>
      </w:pPr>
      <w:r w:rsidRPr="006158D2">
        <w:rPr>
          <w:rFonts w:ascii="Times New Roman" w:hAnsi="Times New Roman"/>
          <w:color w:val="auto"/>
          <w:sz w:val="28"/>
          <w:szCs w:val="28"/>
          <w:lang w:val="vi-VN"/>
        </w:rPr>
        <w:t>Công tác sửa chữa lớn TSCĐ của HTX có thể tiến hành theo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thức tự làm hoặc giao thầu.</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a) Khi chi phí sửa chữa lớn TSCĐ phát sinh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tập hợp vào bên Nợ TK 2422 và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chi tiết cho từng công trình, công việc sửa chữa TSC</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C</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 xml:space="preserve">n cứ chứng từ phát sinh chi phí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ể hạch toán:</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242 - Tài sản khác (2422) (giá mua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có thuế GTGT)</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133 - Thuế GTGT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khấu trừ (nếu có)</w:t>
      </w:r>
    </w:p>
    <w:p w:rsidR="007477B5" w:rsidRPr="006158D2" w:rsidRDefault="00F6039D">
      <w:pPr>
        <w:pStyle w:val="PlainText"/>
        <w:spacing w:after="0" w:line="276" w:lineRule="auto"/>
        <w:ind w:firstLineChars="385" w:firstLine="107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 152, 214,... (tổng giá thanh toán).</w:t>
      </w:r>
    </w:p>
    <w:p w:rsidR="007477B5" w:rsidRPr="006158D2" w:rsidRDefault="00F6039D">
      <w:pPr>
        <w:pStyle w:val="PlainText"/>
        <w:spacing w:after="0" w:line="276" w:lineRule="auto"/>
        <w:ind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b) Khi công trình sửa chữa hoàn thành, kế toán hạch toán tăng nguyên giá TSCĐ, ghi:</w:t>
      </w:r>
    </w:p>
    <w:p w:rsidR="007477B5" w:rsidRPr="006158D2" w:rsidRDefault="00F6039D" w:rsidP="006B2D92">
      <w:pPr>
        <w:pStyle w:val="PlainText"/>
        <w:spacing w:after="0" w:line="276" w:lineRule="auto"/>
        <w:ind w:firstLineChars="192" w:firstLine="53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211 - Tài sản cố định </w:t>
      </w:r>
    </w:p>
    <w:p w:rsidR="007477B5" w:rsidRPr="006158D2" w:rsidRDefault="00F6039D">
      <w:pPr>
        <w:pStyle w:val="PlainText"/>
        <w:spacing w:after="0" w:line="276" w:lineRule="auto"/>
        <w:ind w:firstLineChars="385" w:firstLine="1078"/>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242 - Tài sản khác (2422).</w:t>
      </w:r>
    </w:p>
    <w:p w:rsidR="007477B5" w:rsidRPr="006158D2" w:rsidRDefault="00F6039D">
      <w:pPr>
        <w:spacing w:after="0" w:line="276" w:lineRule="auto"/>
        <w:ind w:firstLine="1080"/>
        <w:contextualSpacing/>
        <w:rPr>
          <w:color w:val="auto"/>
          <w:sz w:val="28"/>
          <w:szCs w:val="28"/>
          <w:lang w:val="vi-VN"/>
        </w:rPr>
      </w:pPr>
      <w:r w:rsidRPr="006158D2">
        <w:rPr>
          <w:color w:val="auto"/>
          <w:sz w:val="28"/>
          <w:szCs w:val="28"/>
          <w:lang w:val="vi-VN"/>
        </w:rPr>
        <w:br w:type="page"/>
      </w:r>
    </w:p>
    <w:p w:rsidR="007477B5" w:rsidRPr="006158D2" w:rsidRDefault="00F6039D">
      <w:pPr>
        <w:spacing w:after="0" w:line="276" w:lineRule="auto"/>
        <w:contextualSpacing/>
        <w:jc w:val="center"/>
        <w:rPr>
          <w:rFonts w:eastAsia="Batang"/>
          <w:b/>
          <w:color w:val="auto"/>
          <w:sz w:val="28"/>
          <w:szCs w:val="28"/>
        </w:rPr>
      </w:pPr>
      <w:r w:rsidRPr="006158D2">
        <w:rPr>
          <w:rFonts w:eastAsia="Batang"/>
          <w:b/>
          <w:color w:val="auto"/>
          <w:sz w:val="28"/>
          <w:szCs w:val="28"/>
        </w:rPr>
        <w:lastRenderedPageBreak/>
        <w:t>NGUYÊN TẮC KẾ TOÁN NỢ PHẢI TRẢ</w:t>
      </w:r>
    </w:p>
    <w:p w:rsidR="007477B5" w:rsidRPr="006158D2" w:rsidRDefault="007477B5">
      <w:pPr>
        <w:spacing w:after="0" w:line="276" w:lineRule="auto"/>
        <w:contextualSpacing/>
        <w:rPr>
          <w:color w:val="auto"/>
          <w:sz w:val="28"/>
          <w:szCs w:val="28"/>
        </w:rPr>
      </w:pP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1. Các khoản nợ phải trả </w:t>
      </w:r>
      <w:r w:rsidRPr="006158D2">
        <w:rPr>
          <w:rFonts w:hint="eastAsia"/>
          <w:color w:val="auto"/>
          <w:sz w:val="28"/>
          <w:szCs w:val="28"/>
        </w:rPr>
        <w:t>đư</w:t>
      </w:r>
      <w:r w:rsidRPr="006158D2">
        <w:rPr>
          <w:color w:val="auto"/>
          <w:sz w:val="28"/>
          <w:szCs w:val="28"/>
        </w:rPr>
        <w:t xml:space="preserve">ợc theo dõi chi tiết theo kỳ hạn phải trả,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 xml:space="preserve">ợng phải trả, loại nguyên tệ phải trả và các yếu tố khác theo nhu cầu quản lý của HTX. </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Các khoản nợ phải trả của HTX bao gồm:</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Phải trả cho ng</w:t>
      </w:r>
      <w:r w:rsidRPr="006158D2">
        <w:rPr>
          <w:rFonts w:hint="eastAsia"/>
          <w:color w:val="auto"/>
          <w:sz w:val="28"/>
          <w:szCs w:val="28"/>
        </w:rPr>
        <w:t>ư</w:t>
      </w:r>
      <w:r w:rsidRPr="006158D2">
        <w:rPr>
          <w:color w:val="auto"/>
          <w:sz w:val="28"/>
          <w:szCs w:val="28"/>
        </w:rPr>
        <w:t>ời bán;</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 Phải trả của hoạt </w:t>
      </w:r>
      <w:r w:rsidRPr="006158D2">
        <w:rPr>
          <w:rFonts w:hint="eastAsia"/>
          <w:color w:val="auto"/>
          <w:sz w:val="28"/>
          <w:szCs w:val="28"/>
        </w:rPr>
        <w:t>đ</w:t>
      </w:r>
      <w:r w:rsidRPr="006158D2">
        <w:rPr>
          <w:color w:val="auto"/>
          <w:sz w:val="28"/>
          <w:szCs w:val="28"/>
        </w:rPr>
        <w:t>ộng tín dụng nội bộ (</w:t>
      </w:r>
      <w:r w:rsidRPr="006158D2">
        <w:rPr>
          <w:rFonts w:hint="eastAsia"/>
          <w:color w:val="auto"/>
          <w:sz w:val="28"/>
          <w:szCs w:val="28"/>
        </w:rPr>
        <w:t>đ</w:t>
      </w:r>
      <w:r w:rsidRPr="006158D2">
        <w:rPr>
          <w:color w:val="auto"/>
          <w:sz w:val="28"/>
          <w:szCs w:val="28"/>
        </w:rPr>
        <w:t>ối với các khoản tiền vay của thành viên theo hình thức tín dụng nội bộ tr</w:t>
      </w:r>
      <w:r w:rsidRPr="006158D2">
        <w:rPr>
          <w:rFonts w:hint="eastAsia"/>
          <w:color w:val="auto"/>
          <w:sz w:val="28"/>
          <w:szCs w:val="28"/>
        </w:rPr>
        <w:t>ư</w:t>
      </w:r>
      <w:r w:rsidRPr="006158D2">
        <w:rPr>
          <w:color w:val="auto"/>
          <w:sz w:val="28"/>
          <w:szCs w:val="28"/>
        </w:rPr>
        <w:t>ớc ngày 1/9/2023);</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Phải trả giữa các đơn vị nội bộ trong HTX;</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Thuế và các khoản phải nộp nhà n</w:t>
      </w:r>
      <w:r w:rsidRPr="006158D2">
        <w:rPr>
          <w:rFonts w:hint="eastAsia"/>
          <w:color w:val="auto"/>
          <w:sz w:val="28"/>
          <w:szCs w:val="28"/>
        </w:rPr>
        <w:t>ư</w:t>
      </w:r>
      <w:r w:rsidRPr="006158D2">
        <w:rPr>
          <w:color w:val="auto"/>
          <w:sz w:val="28"/>
          <w:szCs w:val="28"/>
        </w:rPr>
        <w:t>ớc;</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Phải trả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Các khoản phải nộp theo l</w:t>
      </w:r>
      <w:r w:rsidRPr="006158D2">
        <w:rPr>
          <w:rFonts w:hint="eastAsia"/>
          <w:color w:val="auto"/>
          <w:sz w:val="28"/>
          <w:szCs w:val="28"/>
        </w:rPr>
        <w:t>ươ</w:t>
      </w:r>
      <w:r w:rsidRPr="006158D2">
        <w:rPr>
          <w:color w:val="auto"/>
          <w:sz w:val="28"/>
          <w:szCs w:val="28"/>
        </w:rPr>
        <w:t>ng;</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Phải trả khác;</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Phải trả nợ vay;</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Quỹ khen th</w:t>
      </w:r>
      <w:r w:rsidRPr="006158D2">
        <w:rPr>
          <w:rFonts w:hint="eastAsia"/>
          <w:color w:val="auto"/>
          <w:sz w:val="28"/>
          <w:szCs w:val="28"/>
        </w:rPr>
        <w:t>ư</w:t>
      </w:r>
      <w:r w:rsidRPr="006158D2">
        <w:rPr>
          <w:color w:val="auto"/>
          <w:sz w:val="28"/>
          <w:szCs w:val="28"/>
        </w:rPr>
        <w:t>ởng, phúc lợi;</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Khoản hỗ trợ của nhà n</w:t>
      </w:r>
      <w:r w:rsidRPr="006158D2">
        <w:rPr>
          <w:rFonts w:hint="eastAsia"/>
          <w:color w:val="auto"/>
          <w:sz w:val="28"/>
          <w:szCs w:val="28"/>
        </w:rPr>
        <w:t>ư</w:t>
      </w:r>
      <w:r w:rsidRPr="006158D2">
        <w:rPr>
          <w:color w:val="auto"/>
          <w:sz w:val="28"/>
          <w:szCs w:val="28"/>
        </w:rPr>
        <w:t>ớc phải hoàn lại.</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2. Việc phân loại các khoản phải trả là phải trả cho ng</w:t>
      </w:r>
      <w:r w:rsidRPr="006158D2">
        <w:rPr>
          <w:rFonts w:hint="eastAsia"/>
          <w:color w:val="auto"/>
          <w:sz w:val="28"/>
          <w:szCs w:val="28"/>
        </w:rPr>
        <w:t>ư</w:t>
      </w:r>
      <w:r w:rsidRPr="006158D2">
        <w:rPr>
          <w:color w:val="auto"/>
          <w:sz w:val="28"/>
          <w:szCs w:val="28"/>
        </w:rPr>
        <w:t xml:space="preserve">ời bán, phải trả khác </w:t>
      </w:r>
      <w:r w:rsidRPr="006158D2">
        <w:rPr>
          <w:rFonts w:hint="eastAsia"/>
          <w:color w:val="auto"/>
          <w:sz w:val="28"/>
          <w:szCs w:val="28"/>
        </w:rPr>
        <w:t>đư</w:t>
      </w:r>
      <w:r w:rsidRPr="006158D2">
        <w:rPr>
          <w:color w:val="auto"/>
          <w:sz w:val="28"/>
          <w:szCs w:val="28"/>
        </w:rPr>
        <w:t>ợc thực hiện theo nguyên tắc:</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a) Phải trả cho ng</w:t>
      </w:r>
      <w:r w:rsidRPr="006158D2">
        <w:rPr>
          <w:rFonts w:hint="eastAsia"/>
          <w:color w:val="auto"/>
          <w:sz w:val="28"/>
          <w:szCs w:val="28"/>
        </w:rPr>
        <w:t>ư</w:t>
      </w:r>
      <w:r w:rsidRPr="006158D2">
        <w:rPr>
          <w:color w:val="auto"/>
          <w:sz w:val="28"/>
          <w:szCs w:val="28"/>
        </w:rPr>
        <w:t>ời bán gồm các khoản phải trả mang tính chất th</w:t>
      </w:r>
      <w:r w:rsidRPr="006158D2">
        <w:rPr>
          <w:rFonts w:hint="eastAsia"/>
          <w:color w:val="auto"/>
          <w:sz w:val="28"/>
          <w:szCs w:val="28"/>
        </w:rPr>
        <w:t>ươ</w:t>
      </w:r>
      <w:r w:rsidRPr="006158D2">
        <w:rPr>
          <w:color w:val="auto"/>
          <w:sz w:val="28"/>
          <w:szCs w:val="28"/>
        </w:rPr>
        <w:t>ng mại phát sinh từ giao dịch mua hàng hóa, dịch vụ, tài sản của HTX;</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b) Phải trả của hoạt </w:t>
      </w:r>
      <w:r w:rsidRPr="006158D2">
        <w:rPr>
          <w:rFonts w:hint="eastAsia"/>
          <w:color w:val="auto"/>
          <w:sz w:val="28"/>
          <w:szCs w:val="28"/>
        </w:rPr>
        <w:t>đ</w:t>
      </w:r>
      <w:r w:rsidRPr="006158D2">
        <w:rPr>
          <w:color w:val="auto"/>
          <w:sz w:val="28"/>
          <w:szCs w:val="28"/>
        </w:rPr>
        <w:t xml:space="preserve">ộng tín dụng nội bộ là khoản HTX </w:t>
      </w:r>
      <w:r w:rsidRPr="006158D2">
        <w:rPr>
          <w:rFonts w:hint="eastAsia"/>
          <w:color w:val="auto"/>
          <w:sz w:val="28"/>
          <w:szCs w:val="28"/>
        </w:rPr>
        <w:t>đ</w:t>
      </w:r>
      <w:r w:rsidRPr="006158D2">
        <w:rPr>
          <w:color w:val="auto"/>
          <w:sz w:val="28"/>
          <w:szCs w:val="28"/>
        </w:rPr>
        <w:t xml:space="preserve">i vay của thành viên theo hình thức tín dụng nội bộ và các khoản phải trả về hoạt </w:t>
      </w:r>
      <w:r w:rsidRPr="006158D2">
        <w:rPr>
          <w:rFonts w:hint="eastAsia"/>
          <w:color w:val="auto"/>
          <w:sz w:val="28"/>
          <w:szCs w:val="28"/>
        </w:rPr>
        <w:t>đ</w:t>
      </w:r>
      <w:r w:rsidRPr="006158D2">
        <w:rPr>
          <w:color w:val="auto"/>
          <w:sz w:val="28"/>
          <w:szCs w:val="28"/>
        </w:rPr>
        <w:t>ộng tín dụng nội bộ khác của HTX</w:t>
      </w:r>
      <w:r w:rsidRPr="006158D2">
        <w:rPr>
          <w:color w:val="auto"/>
          <w:sz w:val="28"/>
          <w:szCs w:val="28"/>
          <w:lang w:val="en-US"/>
        </w:rPr>
        <w:t xml:space="preserve"> của </w:t>
      </w:r>
      <w:r w:rsidRPr="006158D2">
        <w:rPr>
          <w:color w:val="auto"/>
          <w:sz w:val="28"/>
          <w:szCs w:val="28"/>
        </w:rPr>
        <w:t xml:space="preserve">các hợp </w:t>
      </w:r>
      <w:r w:rsidRPr="006158D2">
        <w:rPr>
          <w:rFonts w:hint="eastAsia"/>
          <w:color w:val="auto"/>
          <w:sz w:val="28"/>
          <w:szCs w:val="28"/>
        </w:rPr>
        <w:t>đ</w:t>
      </w:r>
      <w:r w:rsidRPr="006158D2">
        <w:rPr>
          <w:color w:val="auto"/>
          <w:sz w:val="28"/>
          <w:szCs w:val="28"/>
        </w:rPr>
        <w:t>ồng vay của thành viên tr</w:t>
      </w:r>
      <w:r w:rsidRPr="006158D2">
        <w:rPr>
          <w:rFonts w:hint="eastAsia"/>
          <w:color w:val="auto"/>
          <w:sz w:val="28"/>
          <w:szCs w:val="28"/>
        </w:rPr>
        <w:t>ư</w:t>
      </w:r>
      <w:r w:rsidRPr="006158D2">
        <w:rPr>
          <w:color w:val="auto"/>
          <w:sz w:val="28"/>
          <w:szCs w:val="28"/>
        </w:rPr>
        <w:t>ớc ngày 01/9/2023. Các khoản phải trả của hoạt động tín dụng nội bộ tại các HTX chỉ còn tồn tại đến khi các khoản đi vay của thành viên theo hình thức tín dụng nội bộ trước ngày 01/09/2023 được tất toán;</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c) Phải trả giữa các đơn vị nội bộ trong HTX gồm các khoản phải trả giữa HTX và các đơn vị trực thuộc (chi nhánh, văn phòng đại diện);</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d) Phải trả khác gồm các khoản phải trả không có tính th</w:t>
      </w:r>
      <w:r w:rsidRPr="006158D2">
        <w:rPr>
          <w:rFonts w:hint="eastAsia"/>
          <w:color w:val="auto"/>
          <w:sz w:val="28"/>
          <w:szCs w:val="28"/>
        </w:rPr>
        <w:t>ươ</w:t>
      </w:r>
      <w:r w:rsidRPr="006158D2">
        <w:rPr>
          <w:color w:val="auto"/>
          <w:sz w:val="28"/>
          <w:szCs w:val="28"/>
        </w:rPr>
        <w:t xml:space="preserve">ng mại, không liên quan </w:t>
      </w:r>
      <w:r w:rsidRPr="006158D2">
        <w:rPr>
          <w:rFonts w:hint="eastAsia"/>
          <w:color w:val="auto"/>
          <w:sz w:val="28"/>
          <w:szCs w:val="28"/>
        </w:rPr>
        <w:t>đ</w:t>
      </w:r>
      <w:r w:rsidRPr="006158D2">
        <w:rPr>
          <w:color w:val="auto"/>
          <w:sz w:val="28"/>
          <w:szCs w:val="28"/>
        </w:rPr>
        <w:t>ến giao dịch mua, bán, cung cấp hàng hóa dịch vụ nh</w:t>
      </w:r>
      <w:r w:rsidRPr="006158D2">
        <w:rPr>
          <w:rFonts w:hint="eastAsia"/>
          <w:color w:val="auto"/>
          <w:sz w:val="28"/>
          <w:szCs w:val="28"/>
        </w:rPr>
        <w:t>ư</w:t>
      </w:r>
      <w:r w:rsidRPr="006158D2">
        <w:rPr>
          <w:color w:val="auto"/>
          <w:sz w:val="28"/>
          <w:szCs w:val="28"/>
        </w:rPr>
        <w:t xml:space="preserve">: </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Các khoản phải trả về lãi vay, lợi nhuận phải phân phối;</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 Các khoản phải trả do </w:t>
      </w:r>
      <w:r w:rsidRPr="006158D2">
        <w:rPr>
          <w:rFonts w:hint="eastAsia"/>
          <w:color w:val="auto"/>
          <w:sz w:val="28"/>
          <w:szCs w:val="28"/>
        </w:rPr>
        <w:t>đư</w:t>
      </w:r>
      <w:r w:rsidRPr="006158D2">
        <w:rPr>
          <w:color w:val="auto"/>
          <w:sz w:val="28"/>
          <w:szCs w:val="28"/>
        </w:rPr>
        <w:t xml:space="preserve">ợc bên thứ ba chi hộ; </w:t>
      </w:r>
    </w:p>
    <w:p w:rsidR="007477B5" w:rsidRDefault="00F6039D" w:rsidP="006B2D92">
      <w:pPr>
        <w:spacing w:after="0" w:line="276" w:lineRule="auto"/>
        <w:ind w:firstLineChars="192" w:firstLine="538"/>
        <w:contextualSpacing/>
        <w:rPr>
          <w:color w:val="auto"/>
          <w:sz w:val="28"/>
          <w:szCs w:val="28"/>
        </w:rPr>
      </w:pPr>
      <w:r w:rsidRPr="006158D2">
        <w:rPr>
          <w:color w:val="auto"/>
          <w:sz w:val="28"/>
          <w:szCs w:val="28"/>
        </w:rPr>
        <w:t>- Các khoản phải trả về tiền phạt, bồi th</w:t>
      </w:r>
      <w:r w:rsidRPr="006158D2">
        <w:rPr>
          <w:rFonts w:hint="eastAsia"/>
          <w:color w:val="auto"/>
          <w:sz w:val="28"/>
          <w:szCs w:val="28"/>
        </w:rPr>
        <w:t>ư</w:t>
      </w:r>
      <w:r w:rsidRPr="006158D2">
        <w:rPr>
          <w:color w:val="auto"/>
          <w:sz w:val="28"/>
          <w:szCs w:val="28"/>
        </w:rPr>
        <w:t>ờng, tài sản thừa chờ xử lý,</w:t>
      </w:r>
      <w:r w:rsidRPr="006158D2">
        <w:rPr>
          <w:rFonts w:hint="eastAsia"/>
          <w:color w:val="auto"/>
          <w:sz w:val="28"/>
          <w:szCs w:val="28"/>
        </w:rPr>
        <w:t>…</w:t>
      </w:r>
    </w:p>
    <w:p w:rsidR="00602D3C" w:rsidRDefault="00602D3C" w:rsidP="006B2D92">
      <w:pPr>
        <w:spacing w:after="0" w:line="276" w:lineRule="auto"/>
        <w:ind w:firstLineChars="192" w:firstLine="538"/>
        <w:contextualSpacing/>
        <w:rPr>
          <w:color w:val="auto"/>
          <w:sz w:val="28"/>
          <w:szCs w:val="28"/>
        </w:rPr>
      </w:pPr>
      <w:r>
        <w:rPr>
          <w:color w:val="auto"/>
          <w:sz w:val="28"/>
          <w:szCs w:val="28"/>
        </w:rPr>
        <w:t>đ) Phải trả nợ vay gồm các khoản HTX đi vay của các tổ chức, cá nhân trong và ngoài HTX.</w:t>
      </w:r>
    </w:p>
    <w:p w:rsidR="00602D3C" w:rsidRPr="006158D2" w:rsidRDefault="00602D3C" w:rsidP="006B2D92">
      <w:pPr>
        <w:spacing w:after="0" w:line="276" w:lineRule="auto"/>
        <w:ind w:firstLineChars="192" w:firstLine="538"/>
        <w:contextualSpacing/>
        <w:rPr>
          <w:color w:val="auto"/>
          <w:sz w:val="28"/>
          <w:szCs w:val="28"/>
        </w:rPr>
      </w:pPr>
      <w:r>
        <w:rPr>
          <w:color w:val="auto"/>
          <w:sz w:val="28"/>
          <w:szCs w:val="28"/>
        </w:rPr>
        <w:t>e) Khoản hỗ trợ của Nhà nước phải hoàn lại là khoản mà Nhà nước hỗ trợ cho HTX mà HTX có nghĩa vụ phải hoàn trả lại cho Nhà nước</w:t>
      </w:r>
      <w:r w:rsidR="00D954D5">
        <w:rPr>
          <w:color w:val="auto"/>
          <w:sz w:val="28"/>
          <w:szCs w:val="28"/>
        </w:rPr>
        <w:t>.</w:t>
      </w:r>
    </w:p>
    <w:p w:rsidR="007477B5" w:rsidRPr="006158D2" w:rsidRDefault="00F6039D" w:rsidP="006B2D92">
      <w:pPr>
        <w:spacing w:after="0" w:line="276" w:lineRule="auto"/>
        <w:ind w:firstLineChars="192" w:firstLine="538"/>
        <w:contextualSpacing/>
        <w:rPr>
          <w:color w:val="auto"/>
          <w:sz w:val="28"/>
          <w:szCs w:val="28"/>
        </w:rPr>
      </w:pPr>
      <w:r w:rsidRPr="006158D2">
        <w:rPr>
          <w:bCs/>
          <w:color w:val="auto"/>
          <w:sz w:val="28"/>
          <w:szCs w:val="28"/>
        </w:rPr>
        <w:lastRenderedPageBreak/>
        <w:t xml:space="preserve">3. </w:t>
      </w:r>
      <w:r w:rsidRPr="006158D2">
        <w:rPr>
          <w:rFonts w:hint="eastAsia"/>
          <w:color w:val="auto"/>
          <w:sz w:val="28"/>
          <w:szCs w:val="28"/>
        </w:rPr>
        <w:t>Đ</w:t>
      </w:r>
      <w:r w:rsidRPr="006158D2">
        <w:rPr>
          <w:color w:val="auto"/>
          <w:sz w:val="28"/>
          <w:szCs w:val="28"/>
        </w:rPr>
        <w:t xml:space="preserve">ối với các khoản phải trả bằng ngoại tệ, HTX phải theo dõi chi tiết các khoản nợ phải trả theo từng loại nguyên tệ, từng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ợng thanh toán và thực hiện theo nguyên tắc:</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lang w:val="vi-VN"/>
        </w:rPr>
        <w:t xml:space="preserve">- </w:t>
      </w:r>
      <w:r w:rsidRPr="006158D2">
        <w:rPr>
          <w:bCs/>
          <w:color w:val="auto"/>
          <w:sz w:val="28"/>
          <w:szCs w:val="28"/>
          <w:lang w:val="vi-VN"/>
        </w:rPr>
        <w:t>Khi phát sinh các khoản nợ phải</w:t>
      </w:r>
      <w:r w:rsidRPr="006158D2">
        <w:rPr>
          <w:b/>
          <w:bCs/>
          <w:color w:val="auto"/>
          <w:sz w:val="28"/>
          <w:szCs w:val="28"/>
          <w:lang w:val="vi-VN"/>
        </w:rPr>
        <w:t xml:space="preserve"> </w:t>
      </w:r>
      <w:r w:rsidRPr="006158D2">
        <w:rPr>
          <w:color w:val="auto"/>
          <w:sz w:val="28"/>
          <w:szCs w:val="28"/>
        </w:rPr>
        <w:t xml:space="preserve">trả </w:t>
      </w:r>
      <w:r w:rsidRPr="006158D2">
        <w:rPr>
          <w:color w:val="auto"/>
          <w:sz w:val="28"/>
          <w:szCs w:val="28"/>
          <w:lang w:val="vi-VN"/>
        </w:rPr>
        <w:t xml:space="preserve">(bên Có </w:t>
      </w:r>
      <w:r w:rsidRPr="006158D2">
        <w:rPr>
          <w:color w:val="auto"/>
          <w:sz w:val="28"/>
          <w:szCs w:val="28"/>
        </w:rPr>
        <w:t xml:space="preserve">các </w:t>
      </w:r>
      <w:r w:rsidRPr="006158D2">
        <w:rPr>
          <w:color w:val="auto"/>
          <w:sz w:val="28"/>
          <w:szCs w:val="28"/>
          <w:lang w:val="vi-VN"/>
        </w:rPr>
        <w:t xml:space="preserve">Tài khoản </w:t>
      </w:r>
      <w:r w:rsidRPr="006158D2">
        <w:rPr>
          <w:color w:val="auto"/>
          <w:sz w:val="28"/>
          <w:szCs w:val="28"/>
        </w:rPr>
        <w:t>phải trả</w:t>
      </w:r>
      <w:r w:rsidRPr="006158D2">
        <w:rPr>
          <w:color w:val="auto"/>
          <w:sz w:val="28"/>
          <w:szCs w:val="28"/>
          <w:lang w:val="vi-VN"/>
        </w:rPr>
        <w:t xml:space="preserve">), HTX phải quy </w:t>
      </w:r>
      <w:r w:rsidRPr="006158D2">
        <w:rPr>
          <w:rFonts w:hint="eastAsia"/>
          <w:color w:val="auto"/>
          <w:sz w:val="28"/>
          <w:szCs w:val="28"/>
          <w:lang w:val="vi-VN"/>
        </w:rPr>
        <w:t>đ</w:t>
      </w:r>
      <w:r w:rsidRPr="006158D2">
        <w:rPr>
          <w:color w:val="auto"/>
          <w:sz w:val="28"/>
          <w:szCs w:val="28"/>
          <w:lang w:val="vi-VN"/>
        </w:rPr>
        <w:t xml:space="preserve">ổi ra </w:t>
      </w:r>
      <w:r w:rsidRPr="006158D2">
        <w:rPr>
          <w:rFonts w:hint="eastAsia"/>
          <w:color w:val="auto"/>
          <w:sz w:val="28"/>
          <w:szCs w:val="28"/>
          <w:lang w:val="vi-VN"/>
        </w:rPr>
        <w:t>đ</w:t>
      </w:r>
      <w:r w:rsidRPr="006158D2">
        <w:rPr>
          <w:color w:val="auto"/>
          <w:sz w:val="28"/>
          <w:szCs w:val="28"/>
          <w:lang w:val="vi-VN"/>
        </w:rPr>
        <w:t>ồng tiền ghi sổ kế toán theo tỷ giá mua bán chuyển khoản trung bình</w:t>
      </w:r>
      <w:r w:rsidRPr="006158D2">
        <w:rPr>
          <w:color w:val="auto"/>
          <w:sz w:val="28"/>
          <w:szCs w:val="28"/>
        </w:rPr>
        <w:t xml:space="preserve"> của ngân hàng th</w:t>
      </w:r>
      <w:r w:rsidRPr="006158D2">
        <w:rPr>
          <w:rFonts w:hint="eastAsia"/>
          <w:color w:val="auto"/>
          <w:sz w:val="28"/>
          <w:szCs w:val="28"/>
        </w:rPr>
        <w:t>ươ</w:t>
      </w:r>
      <w:r w:rsidRPr="006158D2">
        <w:rPr>
          <w:color w:val="auto"/>
          <w:sz w:val="28"/>
          <w:szCs w:val="28"/>
        </w:rPr>
        <w:t>ng mại n</w:t>
      </w:r>
      <w:r w:rsidRPr="006158D2">
        <w:rPr>
          <w:rFonts w:hint="eastAsia"/>
          <w:color w:val="auto"/>
          <w:sz w:val="28"/>
          <w:szCs w:val="28"/>
        </w:rPr>
        <w:t>ơ</w:t>
      </w:r>
      <w:r w:rsidRPr="006158D2">
        <w:rPr>
          <w:color w:val="auto"/>
          <w:sz w:val="28"/>
          <w:szCs w:val="28"/>
        </w:rPr>
        <w:t>i HTX th</w:t>
      </w:r>
      <w:r w:rsidRPr="006158D2">
        <w:rPr>
          <w:rFonts w:hint="eastAsia"/>
          <w:color w:val="auto"/>
          <w:sz w:val="28"/>
          <w:szCs w:val="28"/>
        </w:rPr>
        <w:t>ư</w:t>
      </w:r>
      <w:r w:rsidRPr="006158D2">
        <w:rPr>
          <w:color w:val="auto"/>
          <w:sz w:val="28"/>
          <w:szCs w:val="28"/>
        </w:rPr>
        <w:t>ờng xuyên có giao dịch</w:t>
      </w:r>
      <w:r w:rsidRPr="006158D2">
        <w:rPr>
          <w:color w:val="auto"/>
          <w:sz w:val="28"/>
          <w:szCs w:val="28"/>
          <w:lang w:val="vi-VN"/>
        </w:rPr>
        <w:t xml:space="preserve"> tại thời </w:t>
      </w:r>
      <w:r w:rsidRPr="006158D2">
        <w:rPr>
          <w:rFonts w:hint="eastAsia"/>
          <w:color w:val="auto"/>
          <w:sz w:val="28"/>
          <w:szCs w:val="28"/>
          <w:lang w:val="vi-VN"/>
        </w:rPr>
        <w:t>đ</w:t>
      </w:r>
      <w:r w:rsidRPr="006158D2">
        <w:rPr>
          <w:color w:val="auto"/>
          <w:sz w:val="28"/>
          <w:szCs w:val="28"/>
          <w:lang w:val="vi-VN"/>
        </w:rPr>
        <w:t xml:space="preserve">iểm phát sinh. </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Khi thanh toán nợ phải trả (bên Nợ các Tài khoản phải trả), HTX áp dụng tỷ giá ghi sổ bình quân gia quyền cho từng </w:t>
      </w:r>
      <w:r w:rsidRPr="006158D2">
        <w:rPr>
          <w:rFonts w:hint="eastAsia"/>
          <w:color w:val="auto"/>
          <w:sz w:val="28"/>
          <w:szCs w:val="28"/>
          <w:lang w:val="vi-VN"/>
        </w:rPr>
        <w:t>đ</w:t>
      </w:r>
      <w:r w:rsidRPr="006158D2">
        <w:rPr>
          <w:color w:val="auto"/>
          <w:sz w:val="28"/>
          <w:szCs w:val="28"/>
          <w:lang w:val="vi-VN"/>
        </w:rPr>
        <w:t>ối t</w:t>
      </w:r>
      <w:r w:rsidRPr="006158D2">
        <w:rPr>
          <w:rFonts w:hint="eastAsia"/>
          <w:color w:val="auto"/>
          <w:sz w:val="28"/>
          <w:szCs w:val="28"/>
          <w:lang w:val="vi-VN"/>
        </w:rPr>
        <w:t>ư</w:t>
      </w:r>
      <w:r w:rsidRPr="006158D2">
        <w:rPr>
          <w:color w:val="auto"/>
          <w:sz w:val="28"/>
          <w:szCs w:val="28"/>
          <w:lang w:val="vi-VN"/>
        </w:rPr>
        <w:t>ợng phải trả.</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 Cuối kỳ kế toán, HTX phải </w:t>
      </w:r>
      <w:r w:rsidRPr="006158D2">
        <w:rPr>
          <w:rFonts w:hint="eastAsia"/>
          <w:color w:val="auto"/>
          <w:sz w:val="28"/>
          <w:szCs w:val="28"/>
          <w:lang w:val="vi-VN"/>
        </w:rPr>
        <w:t>đá</w:t>
      </w:r>
      <w:r w:rsidRPr="006158D2">
        <w:rPr>
          <w:color w:val="auto"/>
          <w:sz w:val="28"/>
          <w:szCs w:val="28"/>
          <w:lang w:val="vi-VN"/>
        </w:rPr>
        <w:t>nh giá lại các khoản phải trả là khoản mục tiền tệ có gốc ngoại tệ theo tỷ giá mua bán chuyển khoản trung bình cuối kỳ của ngân hàng th</w:t>
      </w:r>
      <w:r w:rsidRPr="006158D2">
        <w:rPr>
          <w:rFonts w:hint="eastAsia"/>
          <w:color w:val="auto"/>
          <w:sz w:val="28"/>
          <w:szCs w:val="28"/>
          <w:lang w:val="vi-VN"/>
        </w:rPr>
        <w:t>ươ</w:t>
      </w:r>
      <w:r w:rsidRPr="006158D2">
        <w:rPr>
          <w:color w:val="auto"/>
          <w:sz w:val="28"/>
          <w:szCs w:val="28"/>
          <w:lang w:val="vi-VN"/>
        </w:rPr>
        <w:t>ng mại n</w:t>
      </w:r>
      <w:r w:rsidRPr="006158D2">
        <w:rPr>
          <w:rFonts w:hint="eastAsia"/>
          <w:color w:val="auto"/>
          <w:sz w:val="28"/>
          <w:szCs w:val="28"/>
          <w:lang w:val="vi-VN"/>
        </w:rPr>
        <w:t>ơ</w:t>
      </w:r>
      <w:r w:rsidRPr="006158D2">
        <w:rPr>
          <w:color w:val="auto"/>
          <w:sz w:val="28"/>
          <w:szCs w:val="28"/>
          <w:lang w:val="vi-VN"/>
        </w:rPr>
        <w:t>i HTX th</w:t>
      </w:r>
      <w:r w:rsidRPr="006158D2">
        <w:rPr>
          <w:rFonts w:hint="eastAsia"/>
          <w:color w:val="auto"/>
          <w:sz w:val="28"/>
          <w:szCs w:val="28"/>
          <w:lang w:val="vi-VN"/>
        </w:rPr>
        <w:t>ư</w:t>
      </w:r>
      <w:r w:rsidRPr="006158D2">
        <w:rPr>
          <w:color w:val="auto"/>
          <w:sz w:val="28"/>
          <w:szCs w:val="28"/>
          <w:lang w:val="vi-VN"/>
        </w:rPr>
        <w:t xml:space="preserve">ờng xuyên có giao dịch. </w:t>
      </w:r>
    </w:p>
    <w:p w:rsidR="007477B5" w:rsidRPr="006158D2" w:rsidRDefault="00F6039D">
      <w:pPr>
        <w:spacing w:after="0" w:line="276" w:lineRule="auto"/>
        <w:contextualSpacing/>
        <w:jc w:val="center"/>
        <w:rPr>
          <w:b/>
          <w:color w:val="auto"/>
          <w:sz w:val="28"/>
          <w:szCs w:val="28"/>
        </w:rPr>
      </w:pPr>
      <w:r w:rsidRPr="006158D2">
        <w:rPr>
          <w:color w:val="auto"/>
          <w:sz w:val="28"/>
          <w:szCs w:val="28"/>
        </w:rPr>
        <w:br w:type="page"/>
      </w:r>
      <w:r w:rsidRPr="006158D2">
        <w:rPr>
          <w:b/>
          <w:color w:val="auto"/>
          <w:sz w:val="28"/>
          <w:szCs w:val="28"/>
        </w:rPr>
        <w:lastRenderedPageBreak/>
        <w:t>TÀI KHOẢN 331 - PHẢI TRẢ CHO NG</w:t>
      </w:r>
      <w:r w:rsidRPr="006158D2">
        <w:rPr>
          <w:rFonts w:hint="eastAsia"/>
          <w:b/>
          <w:color w:val="auto"/>
          <w:sz w:val="28"/>
          <w:szCs w:val="28"/>
        </w:rPr>
        <w:t>Ư</w:t>
      </w:r>
      <w:r w:rsidRPr="006158D2">
        <w:rPr>
          <w:b/>
          <w:color w:val="auto"/>
          <w:sz w:val="28"/>
          <w:szCs w:val="28"/>
        </w:rPr>
        <w:t>ỜI BÁN</w:t>
      </w:r>
    </w:p>
    <w:p w:rsidR="007477B5" w:rsidRPr="006158D2" w:rsidRDefault="007477B5">
      <w:pPr>
        <w:spacing w:after="0" w:line="276" w:lineRule="auto"/>
        <w:contextualSpacing/>
        <w:rPr>
          <w:color w:val="auto"/>
          <w:sz w:val="28"/>
          <w:szCs w:val="28"/>
        </w:rPr>
      </w:pPr>
    </w:p>
    <w:p w:rsidR="007477B5" w:rsidRPr="006158D2" w:rsidRDefault="00F6039D">
      <w:pPr>
        <w:pStyle w:val="1chinhtrangChar1CharChar"/>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rPr>
        <w:t>1. Nguyên tắc kế toán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a) Tài khoản này dùng </w:t>
      </w:r>
      <w:r w:rsidRPr="006158D2">
        <w:rPr>
          <w:rFonts w:ascii="Times New Roman" w:hAnsi="Times New Roman" w:hint="eastAsia"/>
          <w:color w:val="auto"/>
          <w:sz w:val="28"/>
          <w:szCs w:val="28"/>
        </w:rPr>
        <w:t>đ</w:t>
      </w:r>
      <w:r w:rsidRPr="006158D2">
        <w:rPr>
          <w:rFonts w:ascii="Times New Roman" w:hAnsi="Times New Roman"/>
          <w:color w:val="auto"/>
          <w:sz w:val="28"/>
          <w:szCs w:val="28"/>
        </w:rPr>
        <w:t>ể phản ánh tình hình thanh toán về các khoản nợ phải trả của HTX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hàng hóa,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cung cấp dịch vụ (kể cả người nhận thầu xây lắp),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bán TSCĐ, các khoản </w:t>
      </w:r>
      <w:r w:rsidRPr="006158D2">
        <w:rPr>
          <w:rFonts w:ascii="Times New Roman" w:hAnsi="Times New Roman" w:hint="eastAsia"/>
          <w:color w:val="auto"/>
          <w:sz w:val="28"/>
          <w:szCs w:val="28"/>
        </w:rPr>
        <w:t>đ</w:t>
      </w:r>
      <w:r w:rsidRPr="006158D2">
        <w:rPr>
          <w:rFonts w:ascii="Times New Roman" w:hAnsi="Times New Roman"/>
          <w:color w:val="auto"/>
          <w:sz w:val="28"/>
          <w:szCs w:val="28"/>
        </w:rPr>
        <w:t>ầu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tài chính theo hợp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ồng kinh tế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ký kết. Không phản ánh vào tài khoản này các nghiệp vụ mua trả tiền ngay.</w:t>
      </w:r>
    </w:p>
    <w:p w:rsidR="007477B5" w:rsidRPr="006158D2" w:rsidRDefault="00F6039D">
      <w:pPr>
        <w:pStyle w:val="1chinhtrangChar1CharChar"/>
        <w:spacing w:before="0" w:after="0" w:line="276" w:lineRule="auto"/>
        <w:contextualSpacing/>
        <w:rPr>
          <w:rFonts w:ascii="Times New Roman" w:hAnsi="Times New Roman"/>
          <w:b/>
          <w:bCs/>
          <w:color w:val="auto"/>
          <w:sz w:val="28"/>
          <w:szCs w:val="28"/>
        </w:rPr>
      </w:pPr>
      <w:r w:rsidRPr="006158D2">
        <w:rPr>
          <w:rFonts w:ascii="Times New Roman" w:hAnsi="Times New Roman"/>
          <w:bCs/>
          <w:color w:val="auto"/>
          <w:sz w:val="28"/>
          <w:szCs w:val="28"/>
        </w:rPr>
        <w:t>b)</w:t>
      </w:r>
      <w:r w:rsidRPr="006158D2">
        <w:rPr>
          <w:rFonts w:ascii="Times New Roman" w:hAnsi="Times New Roman"/>
          <w:color w:val="auto"/>
          <w:sz w:val="28"/>
          <w:szCs w:val="28"/>
        </w:rPr>
        <w:t xml:space="preserve"> Nợ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bán của HTX cần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hạch toán chi tiết cho từng </w:t>
      </w:r>
      <w:r w:rsidRPr="006158D2">
        <w:rPr>
          <w:rFonts w:ascii="Times New Roman" w:hAnsi="Times New Roman" w:hint="eastAsia"/>
          <w:color w:val="auto"/>
          <w:sz w:val="28"/>
          <w:szCs w:val="28"/>
        </w:rPr>
        <w:t>đ</w:t>
      </w:r>
      <w:r w:rsidRPr="006158D2">
        <w:rPr>
          <w:rFonts w:ascii="Times New Roman" w:hAnsi="Times New Roman"/>
          <w:color w:val="auto"/>
          <w:sz w:val="28"/>
          <w:szCs w:val="28"/>
        </w:rPr>
        <w:t>ối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ợng phải trả. Đối với từng </w:t>
      </w:r>
      <w:r w:rsidRPr="006158D2">
        <w:rPr>
          <w:rFonts w:ascii="Times New Roman" w:hAnsi="Times New Roman" w:hint="eastAsia"/>
          <w:color w:val="auto"/>
          <w:sz w:val="28"/>
          <w:szCs w:val="28"/>
        </w:rPr>
        <w:t>đ</w:t>
      </w:r>
      <w:r w:rsidRPr="006158D2">
        <w:rPr>
          <w:rFonts w:ascii="Times New Roman" w:hAnsi="Times New Roman"/>
          <w:color w:val="auto"/>
          <w:sz w:val="28"/>
          <w:szCs w:val="28"/>
        </w:rPr>
        <w:t>ối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ợng phải trả, tài khoản này phản ánh cả số tiền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ứng tr</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nh</w:t>
      </w:r>
      <w:r w:rsidRPr="006158D2">
        <w:rPr>
          <w:rFonts w:ascii="Times New Roman" w:hAnsi="Times New Roman" w:hint="eastAsia"/>
          <w:color w:val="auto"/>
          <w:sz w:val="28"/>
          <w:szCs w:val="28"/>
        </w:rPr>
        <w:t>ư</w:t>
      </w:r>
      <w:r w:rsidRPr="006158D2">
        <w:rPr>
          <w:rFonts w:ascii="Times New Roman" w:hAnsi="Times New Roman"/>
          <w:color w:val="auto"/>
          <w:sz w:val="28"/>
          <w:szCs w:val="28"/>
        </w:rPr>
        <w:t>ng ch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a nhận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sản phẩm, hàng hoá, dịch vụ, khối l</w:t>
      </w:r>
      <w:r w:rsidRPr="006158D2">
        <w:rPr>
          <w:rFonts w:ascii="Times New Roman" w:hAnsi="Times New Roman" w:hint="eastAsia"/>
          <w:color w:val="auto"/>
          <w:sz w:val="28"/>
          <w:szCs w:val="28"/>
        </w:rPr>
        <w:t>ư</w:t>
      </w:r>
      <w:r w:rsidRPr="006158D2">
        <w:rPr>
          <w:rFonts w:ascii="Times New Roman" w:hAnsi="Times New Roman"/>
          <w:color w:val="auto"/>
          <w:sz w:val="28"/>
          <w:szCs w:val="28"/>
        </w:rPr>
        <w:t>ợng xây lắp hoàn thành bàn giao.</w:t>
      </w:r>
    </w:p>
    <w:p w:rsidR="007477B5" w:rsidRPr="006158D2" w:rsidRDefault="00F6039D">
      <w:pPr>
        <w:pStyle w:val="1chinhtrangChar1CharChar"/>
        <w:spacing w:before="0" w:after="0" w:line="276" w:lineRule="auto"/>
        <w:contextualSpacing/>
        <w:rPr>
          <w:rFonts w:ascii="Times New Roman" w:hAnsi="Times New Roman"/>
          <w:b/>
          <w:bCs/>
          <w:color w:val="auto"/>
          <w:sz w:val="28"/>
          <w:szCs w:val="28"/>
        </w:rPr>
      </w:pPr>
      <w:r w:rsidRPr="006158D2">
        <w:rPr>
          <w:rFonts w:ascii="Times New Roman" w:hAnsi="Times New Roman"/>
          <w:bCs/>
          <w:color w:val="auto"/>
          <w:sz w:val="28"/>
          <w:szCs w:val="28"/>
        </w:rPr>
        <w:t>c)</w:t>
      </w:r>
      <w:r w:rsidRPr="006158D2">
        <w:rPr>
          <w:rFonts w:ascii="Times New Roman" w:hAnsi="Times New Roman"/>
          <w:color w:val="auto"/>
          <w:sz w:val="28"/>
          <w:szCs w:val="28"/>
        </w:rPr>
        <w:t xml:space="preserve"> Những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hàng hóa, dịch vụ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nhận, nhập kho nh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ng </w:t>
      </w:r>
      <w:r w:rsidRPr="006158D2">
        <w:rPr>
          <w:rFonts w:ascii="Times New Roman" w:hAnsi="Times New Roman" w:hint="eastAsia"/>
          <w:color w:val="auto"/>
          <w:sz w:val="28"/>
          <w:szCs w:val="28"/>
        </w:rPr>
        <w:t>đ</w:t>
      </w:r>
      <w:r w:rsidRPr="006158D2">
        <w:rPr>
          <w:rFonts w:ascii="Times New Roman" w:hAnsi="Times New Roman"/>
          <w:color w:val="auto"/>
          <w:sz w:val="28"/>
          <w:szCs w:val="28"/>
        </w:rPr>
        <w:t>ến cuối kỳ vẫn ch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a có hóa </w:t>
      </w:r>
      <w:r w:rsidRPr="006158D2">
        <w:rPr>
          <w:rFonts w:ascii="Times New Roman" w:hAnsi="Times New Roman" w:hint="eastAsia"/>
          <w:color w:val="auto"/>
          <w:sz w:val="28"/>
          <w:szCs w:val="28"/>
        </w:rPr>
        <w:t>đơ</w:t>
      </w:r>
      <w:r w:rsidRPr="006158D2">
        <w:rPr>
          <w:rFonts w:ascii="Times New Roman" w:hAnsi="Times New Roman"/>
          <w:color w:val="auto"/>
          <w:sz w:val="28"/>
          <w:szCs w:val="28"/>
        </w:rPr>
        <w:t xml:space="preserve">n thì sử dụng giá tạm tính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ể ghi sổ và phải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iều chỉnh về giá thực tế khi nhận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hóa </w:t>
      </w:r>
      <w:r w:rsidRPr="006158D2">
        <w:rPr>
          <w:rFonts w:ascii="Times New Roman" w:hAnsi="Times New Roman" w:hint="eastAsia"/>
          <w:color w:val="auto"/>
          <w:sz w:val="28"/>
          <w:szCs w:val="28"/>
        </w:rPr>
        <w:t>đơ</w:t>
      </w:r>
      <w:r w:rsidRPr="006158D2">
        <w:rPr>
          <w:rFonts w:ascii="Times New Roman" w:hAnsi="Times New Roman"/>
          <w:color w:val="auto"/>
          <w:sz w:val="28"/>
          <w:szCs w:val="28"/>
        </w:rPr>
        <w:t>n hoặc thông báo giá chính thức của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d)</w:t>
      </w:r>
      <w:r w:rsidRPr="006158D2">
        <w:rPr>
          <w:rFonts w:ascii="Times New Roman" w:hAnsi="Times New Roman"/>
          <w:color w:val="auto"/>
          <w:sz w:val="28"/>
          <w:szCs w:val="28"/>
        </w:rPr>
        <w:t xml:space="preserve"> Khi hạch toán chi tiết các khoản này, HTX phải hạch toán rõ ràng, rành mạch các khoản chiết khấu thanh toán, chiết khấu th</w:t>
      </w:r>
      <w:r w:rsidRPr="006158D2">
        <w:rPr>
          <w:rFonts w:ascii="Times New Roman" w:hAnsi="Times New Roman" w:hint="eastAsia"/>
          <w:color w:val="auto"/>
          <w:sz w:val="28"/>
          <w:szCs w:val="28"/>
        </w:rPr>
        <w:t>ươ</w:t>
      </w:r>
      <w:r w:rsidRPr="006158D2">
        <w:rPr>
          <w:rFonts w:ascii="Times New Roman" w:hAnsi="Times New Roman"/>
          <w:color w:val="auto"/>
          <w:sz w:val="28"/>
          <w:szCs w:val="28"/>
        </w:rPr>
        <w:t>ng mại, giảm giá hàng bán của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cung cấp nếu ch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a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phản ánh trong hóa </w:t>
      </w:r>
      <w:r w:rsidRPr="006158D2">
        <w:rPr>
          <w:rFonts w:ascii="Times New Roman" w:hAnsi="Times New Roman" w:hint="eastAsia"/>
          <w:color w:val="auto"/>
          <w:sz w:val="28"/>
          <w:szCs w:val="28"/>
        </w:rPr>
        <w:t>đơ</w:t>
      </w:r>
      <w:r w:rsidRPr="006158D2">
        <w:rPr>
          <w:rFonts w:ascii="Times New Roman" w:hAnsi="Times New Roman"/>
          <w:color w:val="auto"/>
          <w:sz w:val="28"/>
          <w:szCs w:val="28"/>
        </w:rPr>
        <w:t>n mua hàng.</w:t>
      </w:r>
    </w:p>
    <w:p w:rsidR="007477B5" w:rsidRPr="006158D2" w:rsidRDefault="00F6039D">
      <w:pPr>
        <w:pStyle w:val="4tenchuongCharChar"/>
        <w:spacing w:after="0" w:line="276" w:lineRule="auto"/>
        <w:ind w:firstLine="567"/>
        <w:contextualSpacing/>
        <w:jc w:val="both"/>
        <w:rPr>
          <w:rFonts w:ascii="Times New Roman" w:hAnsi="Times New Roman"/>
          <w:color w:val="auto"/>
          <w:sz w:val="28"/>
          <w:szCs w:val="28"/>
        </w:rPr>
      </w:pPr>
      <w:r w:rsidRPr="006158D2">
        <w:rPr>
          <w:rFonts w:ascii="Times New Roman" w:hAnsi="Times New Roman"/>
          <w:color w:val="auto"/>
          <w:sz w:val="28"/>
          <w:szCs w:val="28"/>
        </w:rPr>
        <w:t>2. Kết cấu và nội dung phản ánh của Tài khoản 331 -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w:t>
      </w:r>
    </w:p>
    <w:p w:rsidR="007477B5" w:rsidRPr="006158D2" w:rsidRDefault="00F6039D">
      <w:pPr>
        <w:pStyle w:val="1chinhtrangChar1CharChar"/>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rPr>
        <w:t>Bên Nợ:</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Số tiền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hàng hóa,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cung cấp dịch vụ,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nhận thầu xây lắp;</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tiền ứng tr</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cung cấp,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nhận thầu xây lắp nh</w:t>
      </w:r>
      <w:r w:rsidRPr="006158D2">
        <w:rPr>
          <w:rFonts w:ascii="Times New Roman" w:hAnsi="Times New Roman" w:hint="eastAsia"/>
          <w:color w:val="auto"/>
          <w:sz w:val="28"/>
          <w:szCs w:val="28"/>
        </w:rPr>
        <w:t>ư</w:t>
      </w:r>
      <w:r w:rsidRPr="006158D2">
        <w:rPr>
          <w:rFonts w:ascii="Times New Roman" w:hAnsi="Times New Roman"/>
          <w:color w:val="auto"/>
          <w:sz w:val="28"/>
          <w:szCs w:val="28"/>
        </w:rPr>
        <w:t>ng ch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a nhận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hàng hóa, dịch vụ, khối l</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ợng sản phẩm xây lắp hoàn thành bàn giao;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Số tiền giảm giá hàng hóa hoặc dịch vụ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mua được giảm trừ vào khoản nợ phải trả cho người bán;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Chiết khấu thanh toán và chiết khấu th</w:t>
      </w:r>
      <w:r w:rsidRPr="006158D2">
        <w:rPr>
          <w:rFonts w:ascii="Times New Roman" w:hAnsi="Times New Roman" w:hint="eastAsia"/>
          <w:color w:val="auto"/>
          <w:sz w:val="28"/>
          <w:szCs w:val="28"/>
        </w:rPr>
        <w:t>ươ</w:t>
      </w:r>
      <w:r w:rsidRPr="006158D2">
        <w:rPr>
          <w:rFonts w:ascii="Times New Roman" w:hAnsi="Times New Roman"/>
          <w:color w:val="auto"/>
          <w:sz w:val="28"/>
          <w:szCs w:val="28"/>
        </w:rPr>
        <w:t xml:space="preserve">ng mại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chấp thuận cho HTX giảm trừ vào khoản nợ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Giá trị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hàng hóa thiếu hụt, kém phẩm chất khi kiểm nhận và trả lại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w:t>
      </w:r>
      <w:r w:rsidRPr="006158D2">
        <w:rPr>
          <w:rFonts w:ascii="Times New Roman" w:hAnsi="Times New Roman" w:hint="eastAsia"/>
          <w:color w:val="auto"/>
          <w:sz w:val="28"/>
          <w:szCs w:val="28"/>
        </w:rPr>
        <w:t>Đ</w:t>
      </w:r>
      <w:r w:rsidRPr="006158D2">
        <w:rPr>
          <w:rFonts w:ascii="Times New Roman" w:hAnsi="Times New Roman"/>
          <w:color w:val="auto"/>
          <w:sz w:val="28"/>
          <w:szCs w:val="28"/>
        </w:rPr>
        <w:t>iều chỉnh số chênh lệch giữa giá tạm tính lớn h</w:t>
      </w:r>
      <w:r w:rsidRPr="006158D2">
        <w:rPr>
          <w:rFonts w:ascii="Times New Roman" w:hAnsi="Times New Roman" w:hint="eastAsia"/>
          <w:color w:val="auto"/>
          <w:sz w:val="28"/>
          <w:szCs w:val="28"/>
        </w:rPr>
        <w:t>ơ</w:t>
      </w:r>
      <w:r w:rsidRPr="006158D2">
        <w:rPr>
          <w:rFonts w:ascii="Times New Roman" w:hAnsi="Times New Roman"/>
          <w:color w:val="auto"/>
          <w:sz w:val="28"/>
          <w:szCs w:val="28"/>
        </w:rPr>
        <w:t>n giá thực tế của số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hàng hoá, dịch vụ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nhận, khi có hoá </w:t>
      </w:r>
      <w:r w:rsidRPr="006158D2">
        <w:rPr>
          <w:rFonts w:ascii="Times New Roman" w:hAnsi="Times New Roman" w:hint="eastAsia"/>
          <w:color w:val="auto"/>
          <w:sz w:val="28"/>
          <w:szCs w:val="28"/>
        </w:rPr>
        <w:t>đơ</w:t>
      </w:r>
      <w:r w:rsidRPr="006158D2">
        <w:rPr>
          <w:rFonts w:ascii="Times New Roman" w:hAnsi="Times New Roman"/>
          <w:color w:val="auto"/>
          <w:sz w:val="28"/>
          <w:szCs w:val="28"/>
        </w:rPr>
        <w:t>n hoặc thông báo giá chính thức;</w:t>
      </w:r>
    </w:p>
    <w:p w:rsidR="007477B5" w:rsidRPr="006158D2" w:rsidRDefault="00F6039D">
      <w:pPr>
        <w:spacing w:after="0" w:line="276" w:lineRule="auto"/>
        <w:ind w:firstLine="540"/>
        <w:contextualSpacing/>
        <w:rPr>
          <w:color w:val="auto"/>
          <w:sz w:val="28"/>
          <w:szCs w:val="28"/>
        </w:rPr>
      </w:pPr>
      <w:r w:rsidRPr="006158D2">
        <w:rPr>
          <w:color w:val="auto"/>
          <w:sz w:val="28"/>
          <w:szCs w:val="28"/>
        </w:rPr>
        <w:t xml:space="preserve">- </w:t>
      </w:r>
      <w:r w:rsidRPr="006158D2">
        <w:rPr>
          <w:rFonts w:hint="eastAsia"/>
          <w:color w:val="auto"/>
          <w:sz w:val="28"/>
          <w:szCs w:val="28"/>
        </w:rPr>
        <w:t>Đá</w:t>
      </w:r>
      <w:r w:rsidRPr="006158D2">
        <w:rPr>
          <w:color w:val="auto"/>
          <w:sz w:val="28"/>
          <w:szCs w:val="28"/>
        </w:rPr>
        <w:t>nh giá lại các khoản phải trả cho ng</w:t>
      </w:r>
      <w:r w:rsidRPr="006158D2">
        <w:rPr>
          <w:rFonts w:hint="eastAsia"/>
          <w:color w:val="auto"/>
          <w:sz w:val="28"/>
          <w:szCs w:val="28"/>
        </w:rPr>
        <w:t>ư</w:t>
      </w:r>
      <w:r w:rsidRPr="006158D2">
        <w:rPr>
          <w:color w:val="auto"/>
          <w:sz w:val="28"/>
          <w:szCs w:val="28"/>
        </w:rPr>
        <w:t>ời bán là khoản mục tiền tệ có gốc ngoại tệ (tr</w:t>
      </w:r>
      <w:r w:rsidRPr="006158D2">
        <w:rPr>
          <w:rFonts w:hint="eastAsia"/>
          <w:color w:val="auto"/>
          <w:sz w:val="28"/>
          <w:szCs w:val="28"/>
        </w:rPr>
        <w:t>ư</w:t>
      </w:r>
      <w:r w:rsidRPr="006158D2">
        <w:rPr>
          <w:color w:val="auto"/>
          <w:sz w:val="28"/>
          <w:szCs w:val="28"/>
        </w:rPr>
        <w:t>ờng hợp tỷ giá mua bán chuyển khoản trung bình cuối kỳ giảm so với tỷ giá ghi sổ kế toán).</w:t>
      </w:r>
    </w:p>
    <w:p w:rsidR="007477B5" w:rsidRPr="006158D2" w:rsidRDefault="00F6039D">
      <w:pPr>
        <w:pStyle w:val="1chinhtrangChar1CharChar"/>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rPr>
        <w:lastRenderedPageBreak/>
        <w:t>Bên Có:</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tiền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hàng hoá,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cung cấp dịch vụ và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nhận thầu xây lắp;</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w:t>
      </w:r>
      <w:r w:rsidRPr="006158D2">
        <w:rPr>
          <w:rFonts w:ascii="Times New Roman" w:hAnsi="Times New Roman" w:hint="eastAsia"/>
          <w:color w:val="auto"/>
          <w:sz w:val="28"/>
          <w:szCs w:val="28"/>
        </w:rPr>
        <w:t>Đ</w:t>
      </w:r>
      <w:r w:rsidRPr="006158D2">
        <w:rPr>
          <w:rFonts w:ascii="Times New Roman" w:hAnsi="Times New Roman"/>
          <w:color w:val="auto"/>
          <w:sz w:val="28"/>
          <w:szCs w:val="28"/>
        </w:rPr>
        <w:t>iều chỉnh số chênh lệch giữa giá tạm tính nhỏ h</w:t>
      </w:r>
      <w:r w:rsidRPr="006158D2">
        <w:rPr>
          <w:rFonts w:ascii="Times New Roman" w:hAnsi="Times New Roman" w:hint="eastAsia"/>
          <w:color w:val="auto"/>
          <w:sz w:val="28"/>
          <w:szCs w:val="28"/>
        </w:rPr>
        <w:t>ơ</w:t>
      </w:r>
      <w:r w:rsidRPr="006158D2">
        <w:rPr>
          <w:rFonts w:ascii="Times New Roman" w:hAnsi="Times New Roman"/>
          <w:color w:val="auto"/>
          <w:sz w:val="28"/>
          <w:szCs w:val="28"/>
        </w:rPr>
        <w:t>n giá thực tế của số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hàng hoá, dịch vụ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nhận, khi có hoá </w:t>
      </w:r>
      <w:r w:rsidRPr="006158D2">
        <w:rPr>
          <w:rFonts w:ascii="Times New Roman" w:hAnsi="Times New Roman" w:hint="eastAsia"/>
          <w:color w:val="auto"/>
          <w:sz w:val="28"/>
          <w:szCs w:val="28"/>
        </w:rPr>
        <w:t>đơ</w:t>
      </w:r>
      <w:r w:rsidRPr="006158D2">
        <w:rPr>
          <w:rFonts w:ascii="Times New Roman" w:hAnsi="Times New Roman"/>
          <w:color w:val="auto"/>
          <w:sz w:val="28"/>
          <w:szCs w:val="28"/>
        </w:rPr>
        <w:t>n hoặc thông báo giá chính thức;</w:t>
      </w:r>
    </w:p>
    <w:p w:rsidR="007477B5" w:rsidRPr="006158D2" w:rsidRDefault="00F6039D">
      <w:pPr>
        <w:pStyle w:val="1chinhtrangChar1CharChar"/>
        <w:spacing w:before="0" w:after="0" w:line="276" w:lineRule="auto"/>
        <w:contextualSpacing/>
        <w:rPr>
          <w:color w:val="auto"/>
          <w:sz w:val="28"/>
          <w:szCs w:val="28"/>
        </w:rPr>
      </w:pPr>
      <w:r w:rsidRPr="006158D2">
        <w:rPr>
          <w:rFonts w:ascii="Times New Roman" w:hAnsi="Times New Roman"/>
          <w:color w:val="auto"/>
          <w:sz w:val="28"/>
          <w:szCs w:val="28"/>
        </w:rPr>
        <w:t>- Đánh giá lại các khoản phải trả cho người bán là khoản mục tiền tệ có gốc ngoại tệ (trường hợp tỷ giá mua bán chuyển khoản trung bình cuối kỳ tăng so với tỷ giá ghi sổ kế toán).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
          <w:color w:val="auto"/>
          <w:sz w:val="28"/>
          <w:szCs w:val="28"/>
        </w:rPr>
        <w:t>Số d</w:t>
      </w:r>
      <w:r w:rsidRPr="006158D2">
        <w:rPr>
          <w:rFonts w:ascii="Times New Roman" w:hAnsi="Times New Roman" w:hint="eastAsia"/>
          <w:b/>
          <w:color w:val="auto"/>
          <w:sz w:val="28"/>
          <w:szCs w:val="28"/>
        </w:rPr>
        <w:t>ư</w:t>
      </w:r>
      <w:r w:rsidRPr="006158D2">
        <w:rPr>
          <w:rFonts w:ascii="Times New Roman" w:hAnsi="Times New Roman"/>
          <w:b/>
          <w:color w:val="auto"/>
          <w:sz w:val="28"/>
          <w:szCs w:val="28"/>
        </w:rPr>
        <w:t xml:space="preserve"> bên Có:</w:t>
      </w:r>
      <w:r w:rsidRPr="006158D2">
        <w:rPr>
          <w:rFonts w:ascii="Times New Roman" w:hAnsi="Times New Roman"/>
          <w:color w:val="auto"/>
          <w:sz w:val="28"/>
          <w:szCs w:val="28"/>
        </w:rPr>
        <w:t xml:space="preserve"> Số tiền còn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hàng,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cung cấp dịch vụ,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nhận thầu xây lắp.</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
          <w:color w:val="auto"/>
          <w:sz w:val="28"/>
          <w:szCs w:val="28"/>
        </w:rPr>
        <w:t>Tài khoản này có thể có số d</w:t>
      </w:r>
      <w:r w:rsidRPr="006158D2">
        <w:rPr>
          <w:rFonts w:ascii="Times New Roman" w:hAnsi="Times New Roman" w:hint="eastAsia"/>
          <w:b/>
          <w:color w:val="auto"/>
          <w:sz w:val="28"/>
          <w:szCs w:val="28"/>
        </w:rPr>
        <w:t>ư</w:t>
      </w:r>
      <w:r w:rsidRPr="006158D2">
        <w:rPr>
          <w:rFonts w:ascii="Times New Roman" w:hAnsi="Times New Roman"/>
          <w:b/>
          <w:color w:val="auto"/>
          <w:sz w:val="28"/>
          <w:szCs w:val="28"/>
        </w:rPr>
        <w:t xml:space="preserve"> bên Nợ:</w:t>
      </w:r>
      <w:r w:rsidRPr="006158D2">
        <w:rPr>
          <w:rFonts w:ascii="Times New Roman" w:hAnsi="Times New Roman"/>
          <w:color w:val="auto"/>
          <w:sz w:val="28"/>
          <w:szCs w:val="28"/>
        </w:rPr>
        <w:t xml:space="preserve"> Số d</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bên Nợ (nếu có) phản ánh số tiền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ứng tr</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bán hoặc số tiền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trả nhiều h</w:t>
      </w:r>
      <w:r w:rsidRPr="006158D2">
        <w:rPr>
          <w:rFonts w:ascii="Times New Roman" w:hAnsi="Times New Roman" w:hint="eastAsia"/>
          <w:color w:val="auto"/>
          <w:sz w:val="28"/>
          <w:szCs w:val="28"/>
        </w:rPr>
        <w:t>ơ</w:t>
      </w:r>
      <w:r w:rsidRPr="006158D2">
        <w:rPr>
          <w:rFonts w:ascii="Times New Roman" w:hAnsi="Times New Roman"/>
          <w:color w:val="auto"/>
          <w:sz w:val="28"/>
          <w:szCs w:val="28"/>
        </w:rPr>
        <w:t>n số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bán theo chi tiết của từng </w:t>
      </w:r>
      <w:r w:rsidRPr="006158D2">
        <w:rPr>
          <w:rFonts w:ascii="Times New Roman" w:hAnsi="Times New Roman" w:hint="eastAsia"/>
          <w:color w:val="auto"/>
          <w:sz w:val="28"/>
          <w:szCs w:val="28"/>
        </w:rPr>
        <w:t>đ</w:t>
      </w:r>
      <w:r w:rsidRPr="006158D2">
        <w:rPr>
          <w:rFonts w:ascii="Times New Roman" w:hAnsi="Times New Roman"/>
          <w:color w:val="auto"/>
          <w:sz w:val="28"/>
          <w:szCs w:val="28"/>
        </w:rPr>
        <w:t>ối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ợng cụ thể. </w:t>
      </w:r>
      <w:r w:rsidRPr="006158D2">
        <w:rPr>
          <w:rFonts w:ascii="Times New Roman" w:hAnsi="Times New Roman"/>
          <w:color w:val="auto"/>
          <w:sz w:val="28"/>
          <w:szCs w:val="28"/>
          <w:lang w:val="vi-VN"/>
        </w:rPr>
        <w:t>Cuối kỳ kế toán</w:t>
      </w:r>
      <w:r w:rsidRPr="006158D2">
        <w:rPr>
          <w:rFonts w:ascii="Times New Roman" w:hAnsi="Times New Roman"/>
          <w:color w:val="auto"/>
          <w:sz w:val="28"/>
          <w:szCs w:val="28"/>
        </w:rPr>
        <w:t>, phải lấy số d</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chi tiết của từng </w:t>
      </w:r>
      <w:r w:rsidRPr="006158D2">
        <w:rPr>
          <w:rFonts w:ascii="Times New Roman" w:hAnsi="Times New Roman" w:hint="eastAsia"/>
          <w:color w:val="auto"/>
          <w:sz w:val="28"/>
          <w:szCs w:val="28"/>
        </w:rPr>
        <w:t>đ</w:t>
      </w:r>
      <w:r w:rsidRPr="006158D2">
        <w:rPr>
          <w:rFonts w:ascii="Times New Roman" w:hAnsi="Times New Roman"/>
          <w:color w:val="auto"/>
          <w:sz w:val="28"/>
          <w:szCs w:val="28"/>
        </w:rPr>
        <w:t>ối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ợng phản ánh ở tài khoản này </w:t>
      </w:r>
      <w:r w:rsidRPr="006158D2">
        <w:rPr>
          <w:rFonts w:ascii="Times New Roman" w:hAnsi="Times New Roman" w:hint="eastAsia"/>
          <w:color w:val="auto"/>
          <w:sz w:val="28"/>
          <w:szCs w:val="28"/>
        </w:rPr>
        <w:t>đ</w:t>
      </w:r>
      <w:r w:rsidRPr="006158D2">
        <w:rPr>
          <w:rFonts w:ascii="Times New Roman" w:hAnsi="Times New Roman"/>
          <w:color w:val="auto"/>
          <w:sz w:val="28"/>
          <w:szCs w:val="28"/>
        </w:rPr>
        <w:t>ể ghi 2 chỉ tiêu bên “Tài sản” và bên “Nguồn vốn”.</w:t>
      </w:r>
    </w:p>
    <w:p w:rsidR="007477B5" w:rsidRPr="006158D2" w:rsidRDefault="00F6039D">
      <w:pPr>
        <w:pStyle w:val="1chinhtrangChar1CharChar"/>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lang w:val="vi-VN"/>
        </w:rPr>
        <w:t>3. Ph</w:t>
      </w:r>
      <w:r w:rsidRPr="006158D2">
        <w:rPr>
          <w:rFonts w:ascii="Times New Roman" w:hAnsi="Times New Roman" w:hint="eastAsia"/>
          <w:b/>
          <w:color w:val="auto"/>
          <w:sz w:val="28"/>
          <w:szCs w:val="28"/>
          <w:lang w:val="vi-VN"/>
        </w:rPr>
        <w:t>ươ</w:t>
      </w:r>
      <w:r w:rsidRPr="006158D2">
        <w:rPr>
          <w:rFonts w:ascii="Times New Roman" w:hAnsi="Times New Roman"/>
          <w:b/>
          <w:color w:val="auto"/>
          <w:sz w:val="28"/>
          <w:szCs w:val="28"/>
          <w:lang w:val="vi-VN"/>
        </w:rPr>
        <w:t>ng pháp kế toán một số giao dịch kinh tế chủ yếu</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3.1. Mua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hàng hóa về nhập kho hoặc khi mua TSC</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 ch</w:t>
      </w:r>
      <w:r w:rsidRPr="006158D2">
        <w:rPr>
          <w:rFonts w:ascii="Times New Roman" w:hAnsi="Times New Roman" w:hint="eastAsia"/>
          <w:color w:val="auto"/>
          <w:sz w:val="28"/>
          <w:szCs w:val="28"/>
        </w:rPr>
        <w:t>ư</w:t>
      </w:r>
      <w:r w:rsidRPr="006158D2">
        <w:rPr>
          <w:rFonts w:ascii="Times New Roman" w:hAnsi="Times New Roman"/>
          <w:color w:val="auto"/>
          <w:sz w:val="28"/>
          <w:szCs w:val="28"/>
        </w:rPr>
        <w:t>a trả tiền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ghi:</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pt-BR"/>
        </w:rPr>
      </w:pPr>
      <w:r w:rsidRPr="006158D2">
        <w:rPr>
          <w:rFonts w:ascii="Times New Roman" w:hAnsi="Times New Roman"/>
          <w:color w:val="auto"/>
          <w:sz w:val="28"/>
          <w:szCs w:val="28"/>
          <w:lang w:val="pt-BR"/>
        </w:rPr>
        <w:t>Nợ các TK 152, 156, 157, 211 (giá ch</w:t>
      </w:r>
      <w:r w:rsidRPr="006158D2">
        <w:rPr>
          <w:rFonts w:ascii="Times New Roman" w:hAnsi="Times New Roman" w:hint="eastAsia"/>
          <w:color w:val="auto"/>
          <w:sz w:val="28"/>
          <w:szCs w:val="28"/>
          <w:lang w:val="pt-BR"/>
        </w:rPr>
        <w:t>ư</w:t>
      </w:r>
      <w:r w:rsidRPr="006158D2">
        <w:rPr>
          <w:rFonts w:ascii="Times New Roman" w:hAnsi="Times New Roman"/>
          <w:color w:val="auto"/>
          <w:sz w:val="28"/>
          <w:szCs w:val="28"/>
          <w:lang w:val="pt-BR"/>
        </w:rPr>
        <w:t>a có thuế GTGT)</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133 -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 (1331, 1332) (nếu có)</w:t>
      </w:r>
    </w:p>
    <w:p w:rsidR="007477B5" w:rsidRPr="006158D2" w:rsidRDefault="00F6039D">
      <w:pPr>
        <w:pStyle w:val="1chinhtrangChar1CharChar"/>
        <w:tabs>
          <w:tab w:val="left" w:pos="1020"/>
        </w:tabs>
        <w:spacing w:before="0" w:after="0" w:line="276" w:lineRule="auto"/>
        <w:ind w:leftChars="399" w:left="1077" w:firstLine="0"/>
        <w:contextualSpacing/>
        <w:rPr>
          <w:rFonts w:ascii="Times New Roman" w:hAnsi="Times New Roman"/>
          <w:color w:val="auto"/>
          <w:sz w:val="28"/>
          <w:szCs w:val="28"/>
          <w:lang w:val="pt-BR"/>
        </w:rPr>
      </w:pPr>
      <w:r w:rsidRPr="006158D2">
        <w:rPr>
          <w:rFonts w:ascii="Times New Roman" w:hAnsi="Times New Roman"/>
          <w:color w:val="auto"/>
          <w:sz w:val="28"/>
          <w:szCs w:val="28"/>
          <w:lang w:val="pt-BR"/>
        </w:rPr>
        <w:t>Có TK 331 - Phải trả cho ng</w:t>
      </w:r>
      <w:r w:rsidRPr="006158D2">
        <w:rPr>
          <w:rFonts w:ascii="Times New Roman" w:hAnsi="Times New Roman" w:hint="eastAsia"/>
          <w:color w:val="auto"/>
          <w:sz w:val="28"/>
          <w:szCs w:val="28"/>
          <w:lang w:val="pt-BR"/>
        </w:rPr>
        <w:t>ư</w:t>
      </w:r>
      <w:r w:rsidRPr="006158D2">
        <w:rPr>
          <w:rFonts w:ascii="Times New Roman" w:hAnsi="Times New Roman"/>
          <w:color w:val="auto"/>
          <w:sz w:val="28"/>
          <w:szCs w:val="28"/>
          <w:lang w:val="pt-BR"/>
        </w:rPr>
        <w:t>ời bán (tổng giá thanh toán).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3.2. Tr</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ờng hợp </w:t>
      </w:r>
      <w:r w:rsidRPr="006158D2">
        <w:rPr>
          <w:rFonts w:ascii="Times New Roman" w:hAnsi="Times New Roman" w:hint="eastAsia"/>
          <w:color w:val="auto"/>
          <w:sz w:val="28"/>
          <w:szCs w:val="28"/>
        </w:rPr>
        <w:t>đơ</w:t>
      </w:r>
      <w:r w:rsidRPr="006158D2">
        <w:rPr>
          <w:rFonts w:ascii="Times New Roman" w:hAnsi="Times New Roman"/>
          <w:color w:val="auto"/>
          <w:sz w:val="28"/>
          <w:szCs w:val="28"/>
        </w:rPr>
        <w:t xml:space="preserve">n vị có thực hiện </w:t>
      </w:r>
      <w:r w:rsidRPr="006158D2">
        <w:rPr>
          <w:rFonts w:ascii="Times New Roman" w:hAnsi="Times New Roman" w:hint="eastAsia"/>
          <w:color w:val="auto"/>
          <w:sz w:val="28"/>
          <w:szCs w:val="28"/>
        </w:rPr>
        <w:t>đ</w:t>
      </w:r>
      <w:r w:rsidRPr="006158D2">
        <w:rPr>
          <w:rFonts w:ascii="Times New Roman" w:hAnsi="Times New Roman"/>
          <w:color w:val="auto"/>
          <w:sz w:val="28"/>
          <w:szCs w:val="28"/>
        </w:rPr>
        <w:t>ầu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XDCB theo ph</w:t>
      </w:r>
      <w:r w:rsidRPr="006158D2">
        <w:rPr>
          <w:rFonts w:ascii="Times New Roman" w:hAnsi="Times New Roman" w:hint="eastAsia"/>
          <w:color w:val="auto"/>
          <w:sz w:val="28"/>
          <w:szCs w:val="28"/>
        </w:rPr>
        <w:t>ươ</w:t>
      </w:r>
      <w:r w:rsidRPr="006158D2">
        <w:rPr>
          <w:rFonts w:ascii="Times New Roman" w:hAnsi="Times New Roman"/>
          <w:color w:val="auto"/>
          <w:sz w:val="28"/>
          <w:szCs w:val="28"/>
        </w:rPr>
        <w:t>ng thức giao thầu, khi nhận khối l</w:t>
      </w:r>
      <w:r w:rsidRPr="006158D2">
        <w:rPr>
          <w:rFonts w:ascii="Times New Roman" w:hAnsi="Times New Roman" w:hint="eastAsia"/>
          <w:color w:val="auto"/>
          <w:sz w:val="28"/>
          <w:szCs w:val="28"/>
        </w:rPr>
        <w:t>ư</w:t>
      </w:r>
      <w:r w:rsidRPr="006158D2">
        <w:rPr>
          <w:rFonts w:ascii="Times New Roman" w:hAnsi="Times New Roman"/>
          <w:color w:val="auto"/>
          <w:sz w:val="28"/>
          <w:szCs w:val="28"/>
        </w:rPr>
        <w:t>ợng xây lắp hoàn thành bàn giao của bên nhận thầu xây lắp, c</w:t>
      </w:r>
      <w:r w:rsidRPr="006158D2">
        <w:rPr>
          <w:rFonts w:ascii="Times New Roman" w:hAnsi="Times New Roman" w:hint="eastAsia"/>
          <w:color w:val="auto"/>
          <w:sz w:val="28"/>
          <w:szCs w:val="28"/>
        </w:rPr>
        <w:t>ă</w:t>
      </w:r>
      <w:r w:rsidRPr="006158D2">
        <w:rPr>
          <w:rFonts w:ascii="Times New Roman" w:hAnsi="Times New Roman"/>
          <w:color w:val="auto"/>
          <w:sz w:val="28"/>
          <w:szCs w:val="28"/>
        </w:rPr>
        <w:t xml:space="preserve">n cứ hợp </w:t>
      </w:r>
      <w:r w:rsidRPr="006158D2">
        <w:rPr>
          <w:rFonts w:ascii="Times New Roman" w:hAnsi="Times New Roman" w:hint="eastAsia"/>
          <w:color w:val="auto"/>
          <w:sz w:val="28"/>
          <w:szCs w:val="28"/>
        </w:rPr>
        <w:t>đ</w:t>
      </w:r>
      <w:r w:rsidRPr="006158D2">
        <w:rPr>
          <w:rFonts w:ascii="Times New Roman" w:hAnsi="Times New Roman"/>
          <w:color w:val="auto"/>
          <w:sz w:val="28"/>
          <w:szCs w:val="28"/>
        </w:rPr>
        <w:t>ồng giao thầu và biên bản bàn giao khối l</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ợng xây lắp, hoá </w:t>
      </w:r>
      <w:r w:rsidRPr="006158D2">
        <w:rPr>
          <w:rFonts w:ascii="Times New Roman" w:hAnsi="Times New Roman" w:hint="eastAsia"/>
          <w:color w:val="auto"/>
          <w:sz w:val="28"/>
          <w:szCs w:val="28"/>
        </w:rPr>
        <w:t>đơ</w:t>
      </w:r>
      <w:r w:rsidRPr="006158D2">
        <w:rPr>
          <w:rFonts w:ascii="Times New Roman" w:hAnsi="Times New Roman"/>
          <w:color w:val="auto"/>
          <w:sz w:val="28"/>
          <w:szCs w:val="28"/>
        </w:rPr>
        <w:t>n khối l</w:t>
      </w:r>
      <w:r w:rsidRPr="006158D2">
        <w:rPr>
          <w:rFonts w:ascii="Times New Roman" w:hAnsi="Times New Roman" w:hint="eastAsia"/>
          <w:color w:val="auto"/>
          <w:sz w:val="28"/>
          <w:szCs w:val="28"/>
        </w:rPr>
        <w:t>ư</w:t>
      </w:r>
      <w:r w:rsidRPr="006158D2">
        <w:rPr>
          <w:rFonts w:ascii="Times New Roman" w:hAnsi="Times New Roman"/>
          <w:color w:val="auto"/>
          <w:sz w:val="28"/>
          <w:szCs w:val="28"/>
        </w:rPr>
        <w:t>ợng xây lắp hoàn thành:</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Nếu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ghi: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242 - Tài sản khác (giá ch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a có thuế GTGT) (2422)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133 -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w:t>
      </w:r>
    </w:p>
    <w:p w:rsidR="007477B5" w:rsidRPr="006158D2" w:rsidRDefault="00F6039D">
      <w:pPr>
        <w:pStyle w:val="co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331 -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(tổng giá thanh toán).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Tr</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ờng hợp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không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thì giá trị </w:t>
      </w:r>
      <w:r w:rsidRPr="006158D2">
        <w:rPr>
          <w:rFonts w:ascii="Times New Roman" w:hAnsi="Times New Roman" w:hint="eastAsia"/>
          <w:color w:val="auto"/>
          <w:sz w:val="28"/>
          <w:szCs w:val="28"/>
        </w:rPr>
        <w:t>đ</w:t>
      </w:r>
      <w:r w:rsidRPr="006158D2">
        <w:rPr>
          <w:rFonts w:ascii="Times New Roman" w:hAnsi="Times New Roman"/>
          <w:color w:val="auto"/>
          <w:sz w:val="28"/>
          <w:szCs w:val="28"/>
        </w:rPr>
        <w:t>ầu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XDCB bao gồm cả thuế GTGT (tổng giá thanh toán).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3.3. Khi ứng tr</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tiền hoặc thanh toán số tiền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hàng hoá,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cung cấp dịch vụ,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nhận thầu xây lắp,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331 -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w:t>
      </w:r>
    </w:p>
    <w:p w:rsidR="007477B5" w:rsidRPr="006158D2" w:rsidRDefault="00F6039D">
      <w:pPr>
        <w:pStyle w:val="co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các TK 111, 112, 341,...</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 xml:space="preserve">3.4. </w:t>
      </w:r>
      <w:r w:rsidRPr="006158D2">
        <w:rPr>
          <w:rFonts w:ascii="Times New Roman" w:hAnsi="Times New Roman"/>
          <w:color w:val="auto"/>
          <w:sz w:val="28"/>
          <w:szCs w:val="28"/>
        </w:rPr>
        <w:t xml:space="preserve">Nhận dịch vụ cung cấp (chi phí vận chuyển hàng hoá, </w:t>
      </w:r>
      <w:r w:rsidRPr="006158D2">
        <w:rPr>
          <w:rFonts w:ascii="Times New Roman" w:hAnsi="Times New Roman" w:hint="eastAsia"/>
          <w:color w:val="auto"/>
          <w:sz w:val="28"/>
          <w:szCs w:val="28"/>
        </w:rPr>
        <w:t>đ</w:t>
      </w:r>
      <w:r w:rsidRPr="006158D2">
        <w:rPr>
          <w:rFonts w:ascii="Times New Roman" w:hAnsi="Times New Roman"/>
          <w:color w:val="auto"/>
          <w:sz w:val="28"/>
          <w:szCs w:val="28"/>
        </w:rPr>
        <w:t>iện, n</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ớc, </w:t>
      </w:r>
      <w:r w:rsidRPr="006158D2">
        <w:rPr>
          <w:rFonts w:ascii="Times New Roman" w:hAnsi="Times New Roman" w:hint="eastAsia"/>
          <w:color w:val="auto"/>
          <w:sz w:val="28"/>
          <w:szCs w:val="28"/>
        </w:rPr>
        <w:t>đ</w:t>
      </w:r>
      <w:r w:rsidRPr="006158D2">
        <w:rPr>
          <w:rFonts w:ascii="Times New Roman" w:hAnsi="Times New Roman"/>
          <w:color w:val="auto"/>
          <w:sz w:val="28"/>
          <w:szCs w:val="28"/>
        </w:rPr>
        <w:t>iện thoại, kiểm toán,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vấn, quảng cáo, dịch vụ khác) của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Nếu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lastRenderedPageBreak/>
        <w:t>Nợ các TK 156, 242, 642, 658,...(Giá chưa có thuế GTGT)</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133 -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 (Số thuế GTGT đầu vào)</w:t>
      </w:r>
    </w:p>
    <w:p w:rsidR="007477B5" w:rsidRPr="006158D2" w:rsidRDefault="00F6039D">
      <w:pPr>
        <w:pStyle w:val="co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331 -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(tổng giá thanh toán).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Tr</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ờng hợp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không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 thì giá trị dịch vụ bao gồm cả thuế GTGT (tổng giá thanh toán).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3.5. Khoản</w:t>
      </w:r>
      <w:r w:rsidRPr="006158D2">
        <w:rPr>
          <w:rFonts w:ascii="Times New Roman" w:hAnsi="Times New Roman"/>
          <w:color w:val="auto"/>
          <w:sz w:val="28"/>
          <w:szCs w:val="28"/>
        </w:rPr>
        <w:t xml:space="preserve"> chiết khấu thanh toán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h</w:t>
      </w:r>
      <w:r w:rsidRPr="006158D2">
        <w:rPr>
          <w:rFonts w:ascii="Times New Roman" w:hAnsi="Times New Roman" w:hint="eastAsia"/>
          <w:color w:val="auto"/>
          <w:sz w:val="28"/>
          <w:szCs w:val="28"/>
        </w:rPr>
        <w:t>ư</w:t>
      </w:r>
      <w:r w:rsidRPr="006158D2">
        <w:rPr>
          <w:rFonts w:ascii="Times New Roman" w:hAnsi="Times New Roman"/>
          <w:color w:val="auto"/>
          <w:sz w:val="28"/>
          <w:szCs w:val="28"/>
        </w:rPr>
        <w:t>ởng khi mua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hàng hoá, TSC</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 do thanh toán tr</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ớc thời hạn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trừ vào khoản nợ phải trả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cung cấp,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331 -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w:t>
      </w:r>
    </w:p>
    <w:p w:rsidR="007477B5" w:rsidRPr="006158D2" w:rsidRDefault="00F6039D">
      <w:pPr>
        <w:pStyle w:val="co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558 - Thu nhập khác.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 xml:space="preserve">3.6. </w:t>
      </w:r>
      <w:r w:rsidRPr="006158D2">
        <w:rPr>
          <w:rFonts w:ascii="Times New Roman" w:hAnsi="Times New Roman"/>
          <w:color w:val="auto"/>
          <w:sz w:val="28"/>
          <w:szCs w:val="28"/>
        </w:rPr>
        <w:t>Tr</w:t>
      </w:r>
      <w:r w:rsidRPr="006158D2">
        <w:rPr>
          <w:rFonts w:ascii="Times New Roman" w:hAnsi="Times New Roman" w:hint="eastAsia"/>
          <w:color w:val="auto"/>
          <w:sz w:val="28"/>
          <w:szCs w:val="28"/>
        </w:rPr>
        <w:t>ư</w:t>
      </w:r>
      <w:r w:rsidRPr="006158D2">
        <w:rPr>
          <w:rFonts w:ascii="Times New Roman" w:hAnsi="Times New Roman"/>
          <w:color w:val="auto"/>
          <w:sz w:val="28"/>
          <w:szCs w:val="28"/>
        </w:rPr>
        <w:t>ờng hợp vật t</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hàng hoá mua vào phải trả lại hoặc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bán chấp thuận giảm giá do không </w:t>
      </w:r>
      <w:r w:rsidRPr="006158D2">
        <w:rPr>
          <w:rFonts w:ascii="Times New Roman" w:hAnsi="Times New Roman" w:hint="eastAsia"/>
          <w:color w:val="auto"/>
          <w:sz w:val="28"/>
          <w:szCs w:val="28"/>
        </w:rPr>
        <w:t>đú</w:t>
      </w:r>
      <w:r w:rsidRPr="006158D2">
        <w:rPr>
          <w:rFonts w:ascii="Times New Roman" w:hAnsi="Times New Roman"/>
          <w:color w:val="auto"/>
          <w:sz w:val="28"/>
          <w:szCs w:val="28"/>
        </w:rPr>
        <w:t xml:space="preserve">ng quy cách, phẩm chất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tính trừ vào khoản nợ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331 -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w:t>
      </w:r>
    </w:p>
    <w:p w:rsidR="007477B5" w:rsidRPr="006158D2" w:rsidRDefault="00F6039D">
      <w:pPr>
        <w:pStyle w:val="1chinhtrangChar1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 xml:space="preserve">Có TK 133 -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 (1331) (nếu có)</w:t>
      </w:r>
    </w:p>
    <w:p w:rsidR="007477B5" w:rsidRPr="006158D2" w:rsidRDefault="00F6039D">
      <w:pPr>
        <w:pStyle w:val="co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các TK 152, 156...</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 xml:space="preserve">3.7. </w:t>
      </w:r>
      <w:r w:rsidRPr="006158D2">
        <w:rPr>
          <w:rFonts w:ascii="Times New Roman" w:hAnsi="Times New Roman"/>
          <w:color w:val="auto"/>
          <w:sz w:val="28"/>
          <w:szCs w:val="28"/>
        </w:rPr>
        <w:t>Tr</w:t>
      </w:r>
      <w:r w:rsidRPr="006158D2">
        <w:rPr>
          <w:rFonts w:ascii="Times New Roman" w:hAnsi="Times New Roman" w:hint="eastAsia"/>
          <w:color w:val="auto"/>
          <w:sz w:val="28"/>
          <w:szCs w:val="28"/>
        </w:rPr>
        <w:t>ư</w:t>
      </w:r>
      <w:r w:rsidRPr="006158D2">
        <w:rPr>
          <w:rFonts w:ascii="Times New Roman" w:hAnsi="Times New Roman"/>
          <w:color w:val="auto"/>
          <w:sz w:val="28"/>
          <w:szCs w:val="28"/>
        </w:rPr>
        <w:t>ờng hợp các khoản nợ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bán không tìm ra chủ nợ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xử lý ghi t</w:t>
      </w:r>
      <w:r w:rsidRPr="006158D2">
        <w:rPr>
          <w:rFonts w:ascii="Times New Roman" w:hAnsi="Times New Roman" w:hint="eastAsia"/>
          <w:color w:val="auto"/>
          <w:sz w:val="28"/>
          <w:szCs w:val="28"/>
        </w:rPr>
        <w:t>ă</w:t>
      </w:r>
      <w:r w:rsidRPr="006158D2">
        <w:rPr>
          <w:rFonts w:ascii="Times New Roman" w:hAnsi="Times New Roman"/>
          <w:color w:val="auto"/>
          <w:sz w:val="28"/>
          <w:szCs w:val="28"/>
        </w:rPr>
        <w:t>ng thu nhập khác của HTX,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331 -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w:t>
      </w:r>
    </w:p>
    <w:p w:rsidR="007477B5" w:rsidRPr="006158D2" w:rsidRDefault="00F6039D">
      <w:pPr>
        <w:pStyle w:val="co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558 - Thu nhập khác.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3.8.</w:t>
      </w:r>
      <w:r w:rsidRPr="006158D2">
        <w:rPr>
          <w:rFonts w:ascii="Times New Roman" w:hAnsi="Times New Roman"/>
          <w:color w:val="auto"/>
          <w:sz w:val="28"/>
          <w:szCs w:val="28"/>
        </w:rPr>
        <w:t xml:space="preserve"> Tr</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ờng hợp HTX nhận bán hàng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ại lý, bán </w:t>
      </w:r>
      <w:r w:rsidRPr="006158D2">
        <w:rPr>
          <w:rFonts w:ascii="Times New Roman" w:hAnsi="Times New Roman" w:hint="eastAsia"/>
          <w:color w:val="auto"/>
          <w:sz w:val="28"/>
          <w:szCs w:val="28"/>
        </w:rPr>
        <w:t>đú</w:t>
      </w:r>
      <w:r w:rsidRPr="006158D2">
        <w:rPr>
          <w:rFonts w:ascii="Times New Roman" w:hAnsi="Times New Roman"/>
          <w:color w:val="auto"/>
          <w:sz w:val="28"/>
          <w:szCs w:val="28"/>
        </w:rPr>
        <w:t>ng giá, h</w:t>
      </w:r>
      <w:r w:rsidRPr="006158D2">
        <w:rPr>
          <w:rFonts w:ascii="Times New Roman" w:hAnsi="Times New Roman" w:hint="eastAsia"/>
          <w:color w:val="auto"/>
          <w:sz w:val="28"/>
          <w:szCs w:val="28"/>
        </w:rPr>
        <w:t>ư</w:t>
      </w:r>
      <w:r w:rsidRPr="006158D2">
        <w:rPr>
          <w:rFonts w:ascii="Times New Roman" w:hAnsi="Times New Roman"/>
          <w:color w:val="auto"/>
          <w:sz w:val="28"/>
          <w:szCs w:val="28"/>
        </w:rPr>
        <w:t>ởng hoa hồng.</w:t>
      </w:r>
    </w:p>
    <w:p w:rsidR="007477B5" w:rsidRPr="006158D2" w:rsidRDefault="00F6039D">
      <w:pPr>
        <w:pStyle w:val="nChar"/>
        <w:spacing w:before="0" w:after="0" w:line="276" w:lineRule="auto"/>
        <w:ind w:left="0" w:firstLine="567"/>
        <w:contextualSpacing/>
        <w:rPr>
          <w:rFonts w:ascii="Times New Roman" w:hAnsi="Times New Roman"/>
          <w:color w:val="auto"/>
          <w:sz w:val="28"/>
          <w:szCs w:val="28"/>
        </w:rPr>
      </w:pPr>
      <w:r w:rsidRPr="006158D2">
        <w:rPr>
          <w:rFonts w:ascii="Times New Roman" w:hAnsi="Times New Roman"/>
          <w:color w:val="auto"/>
          <w:sz w:val="28"/>
          <w:szCs w:val="28"/>
        </w:rPr>
        <w:t xml:space="preserve">- Khi nhận hàng bán </w:t>
      </w:r>
      <w:r w:rsidRPr="006158D2">
        <w:rPr>
          <w:rFonts w:ascii="Times New Roman" w:hAnsi="Times New Roman" w:hint="eastAsia"/>
          <w:color w:val="auto"/>
          <w:sz w:val="28"/>
          <w:szCs w:val="28"/>
        </w:rPr>
        <w:t>đ</w:t>
      </w:r>
      <w:r w:rsidRPr="006158D2">
        <w:rPr>
          <w:rFonts w:ascii="Times New Roman" w:hAnsi="Times New Roman"/>
          <w:color w:val="auto"/>
          <w:sz w:val="28"/>
          <w:szCs w:val="28"/>
        </w:rPr>
        <w:t>ại lý, HTX căn cứ vào chứng từ có liên quan và ghi Nợ TK 003.</w:t>
      </w:r>
    </w:p>
    <w:p w:rsidR="007477B5" w:rsidRPr="006158D2" w:rsidRDefault="00F6039D">
      <w:pPr>
        <w:pStyle w:val="1chinhtrangChar1CharChar"/>
        <w:tabs>
          <w:tab w:val="left" w:pos="567"/>
        </w:tabs>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Khi bán hàng nhận </w:t>
      </w:r>
      <w:r w:rsidRPr="006158D2">
        <w:rPr>
          <w:rFonts w:ascii="Times New Roman" w:hAnsi="Times New Roman" w:hint="eastAsia"/>
          <w:color w:val="auto"/>
          <w:sz w:val="28"/>
          <w:szCs w:val="28"/>
        </w:rPr>
        <w:t>đ</w:t>
      </w:r>
      <w:r w:rsidRPr="006158D2">
        <w:rPr>
          <w:rFonts w:ascii="Times New Roman" w:hAnsi="Times New Roman"/>
          <w:color w:val="auto"/>
          <w:sz w:val="28"/>
          <w:szCs w:val="28"/>
        </w:rPr>
        <w:t>ại lý,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các TK 111, 112, 131 (tổng giá thanh toán)</w:t>
      </w:r>
    </w:p>
    <w:p w:rsidR="007477B5" w:rsidRPr="006158D2" w:rsidRDefault="00F6039D">
      <w:pPr>
        <w:pStyle w:val="co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331 -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bán (giá giao bán </w:t>
      </w:r>
      <w:r w:rsidRPr="006158D2">
        <w:rPr>
          <w:rFonts w:ascii="Times New Roman" w:hAnsi="Times New Roman" w:hint="eastAsia"/>
          <w:color w:val="auto"/>
          <w:sz w:val="28"/>
          <w:szCs w:val="28"/>
        </w:rPr>
        <w:t>đ</w:t>
      </w:r>
      <w:r w:rsidRPr="006158D2">
        <w:rPr>
          <w:rFonts w:ascii="Times New Roman" w:hAnsi="Times New Roman"/>
          <w:color w:val="auto"/>
          <w:sz w:val="28"/>
          <w:szCs w:val="28"/>
        </w:rPr>
        <w:t>ại lý + thuế).</w:t>
      </w:r>
    </w:p>
    <w:p w:rsidR="007477B5" w:rsidRPr="006158D2" w:rsidRDefault="00F6039D">
      <w:pPr>
        <w:pStyle w:val="coCharChar"/>
        <w:spacing w:before="0" w:after="0" w:line="276" w:lineRule="auto"/>
        <w:ind w:left="0" w:firstLine="567"/>
        <w:contextualSpacing/>
        <w:rPr>
          <w:rFonts w:ascii="Times New Roman" w:hAnsi="Times New Roman"/>
          <w:color w:val="auto"/>
          <w:sz w:val="28"/>
          <w:szCs w:val="28"/>
        </w:rPr>
      </w:pPr>
      <w:r w:rsidRPr="006158D2">
        <w:rPr>
          <w:rFonts w:ascii="Times New Roman" w:hAnsi="Times New Roman" w:hint="eastAsia"/>
          <w:color w:val="auto"/>
          <w:sz w:val="28"/>
          <w:szCs w:val="28"/>
        </w:rPr>
        <w:t>Đ</w:t>
      </w:r>
      <w:r w:rsidRPr="006158D2">
        <w:rPr>
          <w:rFonts w:ascii="Times New Roman" w:hAnsi="Times New Roman"/>
          <w:color w:val="auto"/>
          <w:sz w:val="28"/>
          <w:szCs w:val="28"/>
        </w:rPr>
        <w:t>ồng thời ghi Có TK 003.</w:t>
      </w:r>
    </w:p>
    <w:p w:rsidR="007477B5" w:rsidRPr="006158D2" w:rsidRDefault="00F6039D">
      <w:pPr>
        <w:pStyle w:val="coCharChar"/>
        <w:spacing w:before="0" w:after="0" w:line="276" w:lineRule="auto"/>
        <w:ind w:left="0" w:firstLine="567"/>
        <w:contextualSpacing/>
        <w:rPr>
          <w:rFonts w:ascii="Times New Roman" w:hAnsi="Times New Roman"/>
          <w:color w:val="auto"/>
          <w:sz w:val="28"/>
          <w:szCs w:val="28"/>
        </w:rPr>
      </w:pPr>
      <w:r w:rsidRPr="006158D2">
        <w:rPr>
          <w:rFonts w:ascii="Times New Roman" w:hAnsi="Times New Roman"/>
          <w:color w:val="auto"/>
          <w:sz w:val="28"/>
          <w:szCs w:val="28"/>
        </w:rPr>
        <w:t xml:space="preserve">- Khi xác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hoa hồng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ại lý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ởng, tính vào doanh thu hoa hồng về bán hàng </w:t>
      </w:r>
      <w:r w:rsidRPr="006158D2">
        <w:rPr>
          <w:rFonts w:ascii="Times New Roman" w:hAnsi="Times New Roman" w:hint="eastAsia"/>
          <w:color w:val="auto"/>
          <w:sz w:val="28"/>
          <w:szCs w:val="28"/>
        </w:rPr>
        <w:t>đ</w:t>
      </w:r>
      <w:r w:rsidRPr="006158D2">
        <w:rPr>
          <w:rFonts w:ascii="Times New Roman" w:hAnsi="Times New Roman"/>
          <w:color w:val="auto"/>
          <w:sz w:val="28"/>
          <w:szCs w:val="28"/>
        </w:rPr>
        <w:t>ại lý, ghi:</w:t>
      </w:r>
    </w:p>
    <w:p w:rsidR="007477B5" w:rsidRPr="006158D2" w:rsidRDefault="00F6039D">
      <w:pPr>
        <w:pStyle w:val="cCharChar"/>
        <w:spacing w:before="0" w:after="0" w:line="276" w:lineRule="auto"/>
        <w:ind w:left="0" w:firstLine="567"/>
        <w:contextualSpacing/>
        <w:rPr>
          <w:rFonts w:ascii="Times New Roman" w:hAnsi="Times New Roman"/>
          <w:i w:val="0"/>
          <w:color w:val="auto"/>
          <w:sz w:val="28"/>
          <w:szCs w:val="28"/>
        </w:rPr>
      </w:pPr>
      <w:r w:rsidRPr="006158D2">
        <w:rPr>
          <w:rFonts w:ascii="Times New Roman" w:hAnsi="Times New Roman"/>
          <w:i w:val="0"/>
          <w:color w:val="auto"/>
          <w:sz w:val="28"/>
          <w:szCs w:val="28"/>
        </w:rPr>
        <w:t>Nợ TK 331 - Phải trả cho ng</w:t>
      </w:r>
      <w:r w:rsidRPr="006158D2">
        <w:rPr>
          <w:rFonts w:ascii="Times New Roman" w:hAnsi="Times New Roman" w:hint="eastAsia"/>
          <w:i w:val="0"/>
          <w:color w:val="auto"/>
          <w:sz w:val="28"/>
          <w:szCs w:val="28"/>
        </w:rPr>
        <w:t>ư</w:t>
      </w:r>
      <w:r w:rsidRPr="006158D2">
        <w:rPr>
          <w:rFonts w:ascii="Times New Roman" w:hAnsi="Times New Roman"/>
          <w:i w:val="0"/>
          <w:color w:val="auto"/>
          <w:sz w:val="28"/>
          <w:szCs w:val="28"/>
        </w:rPr>
        <w:t>ời bán</w:t>
      </w:r>
    </w:p>
    <w:p w:rsidR="007477B5" w:rsidRPr="006158D2" w:rsidRDefault="00F6039D">
      <w:pPr>
        <w:pStyle w:val="co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511 - Doanh thu từ giao dịch bên ngoài</w:t>
      </w:r>
    </w:p>
    <w:p w:rsidR="007477B5" w:rsidRPr="006158D2" w:rsidRDefault="00F6039D">
      <w:pPr>
        <w:pStyle w:val="coCharChar"/>
        <w:tabs>
          <w:tab w:val="left" w:pos="1020"/>
        </w:tabs>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TK 3331 - Thuế GTGT phải nộp (nếu có).</w:t>
      </w:r>
    </w:p>
    <w:p w:rsidR="007477B5" w:rsidRPr="006158D2" w:rsidRDefault="00F6039D">
      <w:pPr>
        <w:pStyle w:val="cCharChar"/>
        <w:tabs>
          <w:tab w:val="left" w:pos="709"/>
        </w:tabs>
        <w:spacing w:before="0" w:after="0" w:line="276" w:lineRule="auto"/>
        <w:ind w:left="0" w:firstLine="567"/>
        <w:contextualSpacing/>
        <w:rPr>
          <w:rFonts w:ascii="Times New Roman" w:hAnsi="Times New Roman"/>
          <w:i w:val="0"/>
          <w:color w:val="auto"/>
          <w:sz w:val="28"/>
          <w:szCs w:val="28"/>
        </w:rPr>
      </w:pPr>
      <w:r w:rsidRPr="006158D2">
        <w:rPr>
          <w:rFonts w:ascii="Times New Roman" w:hAnsi="Times New Roman"/>
          <w:i w:val="0"/>
          <w:color w:val="auto"/>
          <w:sz w:val="28"/>
          <w:szCs w:val="28"/>
        </w:rPr>
        <w:t xml:space="preserve">- Khi thanh toán tiền cho bên giao hàng </w:t>
      </w:r>
      <w:r w:rsidRPr="006158D2">
        <w:rPr>
          <w:rFonts w:ascii="Times New Roman" w:hAnsi="Times New Roman" w:hint="eastAsia"/>
          <w:i w:val="0"/>
          <w:color w:val="auto"/>
          <w:sz w:val="28"/>
          <w:szCs w:val="28"/>
        </w:rPr>
        <w:t>đ</w:t>
      </w:r>
      <w:r w:rsidRPr="006158D2">
        <w:rPr>
          <w:rFonts w:ascii="Times New Roman" w:hAnsi="Times New Roman"/>
          <w:i w:val="0"/>
          <w:color w:val="auto"/>
          <w:sz w:val="28"/>
          <w:szCs w:val="28"/>
        </w:rPr>
        <w:t>ại lý, ghi:</w:t>
      </w:r>
    </w:p>
    <w:p w:rsidR="007477B5" w:rsidRPr="006158D2" w:rsidRDefault="00F6039D">
      <w:pPr>
        <w:pStyle w:val="cCharChar"/>
        <w:tabs>
          <w:tab w:val="left" w:pos="709"/>
        </w:tabs>
        <w:spacing w:before="0" w:after="0" w:line="276" w:lineRule="auto"/>
        <w:ind w:left="0" w:firstLine="567"/>
        <w:contextualSpacing/>
        <w:rPr>
          <w:rFonts w:ascii="Times New Roman" w:hAnsi="Times New Roman"/>
          <w:i w:val="0"/>
          <w:color w:val="auto"/>
          <w:sz w:val="28"/>
          <w:szCs w:val="28"/>
        </w:rPr>
      </w:pPr>
      <w:r w:rsidRPr="006158D2">
        <w:rPr>
          <w:rFonts w:ascii="Times New Roman" w:hAnsi="Times New Roman"/>
          <w:i w:val="0"/>
          <w:color w:val="auto"/>
          <w:sz w:val="28"/>
          <w:szCs w:val="28"/>
        </w:rPr>
        <w:t>Nợ TK 331 - Phải trả cho ng</w:t>
      </w:r>
      <w:r w:rsidRPr="006158D2">
        <w:rPr>
          <w:rFonts w:ascii="Times New Roman" w:hAnsi="Times New Roman" w:hint="eastAsia"/>
          <w:i w:val="0"/>
          <w:color w:val="auto"/>
          <w:sz w:val="28"/>
          <w:szCs w:val="28"/>
        </w:rPr>
        <w:t>ư</w:t>
      </w:r>
      <w:r w:rsidRPr="006158D2">
        <w:rPr>
          <w:rFonts w:ascii="Times New Roman" w:hAnsi="Times New Roman"/>
          <w:i w:val="0"/>
          <w:color w:val="auto"/>
          <w:sz w:val="28"/>
          <w:szCs w:val="28"/>
        </w:rPr>
        <w:t xml:space="preserve">ời bán (giá bán trừ (-) hoa hồng </w:t>
      </w:r>
      <w:r w:rsidRPr="006158D2">
        <w:rPr>
          <w:rFonts w:ascii="Times New Roman" w:hAnsi="Times New Roman" w:hint="eastAsia"/>
          <w:i w:val="0"/>
          <w:color w:val="auto"/>
          <w:sz w:val="28"/>
          <w:szCs w:val="28"/>
        </w:rPr>
        <w:t>đ</w:t>
      </w:r>
      <w:r w:rsidRPr="006158D2">
        <w:rPr>
          <w:rFonts w:ascii="Times New Roman" w:hAnsi="Times New Roman"/>
          <w:i w:val="0"/>
          <w:color w:val="auto"/>
          <w:sz w:val="28"/>
          <w:szCs w:val="28"/>
        </w:rPr>
        <w:t>ại lý)</w:t>
      </w:r>
    </w:p>
    <w:p w:rsidR="007477B5" w:rsidRPr="006158D2" w:rsidRDefault="00F6039D">
      <w:pPr>
        <w:pStyle w:val="cCharChar"/>
        <w:spacing w:before="0" w:after="0" w:line="276" w:lineRule="auto"/>
        <w:contextualSpacing/>
        <w:rPr>
          <w:rFonts w:ascii="Times New Roman" w:hAnsi="Times New Roman"/>
          <w:color w:val="auto"/>
          <w:sz w:val="28"/>
          <w:szCs w:val="28"/>
        </w:rPr>
      </w:pPr>
      <w:r w:rsidRPr="006158D2">
        <w:rPr>
          <w:rFonts w:ascii="Times New Roman" w:hAnsi="Times New Roman"/>
          <w:i w:val="0"/>
          <w:color w:val="auto"/>
          <w:sz w:val="28"/>
          <w:szCs w:val="28"/>
        </w:rPr>
        <w:t>Có các TK 111, 112.</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xml:space="preserve">3.9. Tại thời </w:t>
      </w:r>
      <w:r w:rsidRPr="006158D2">
        <w:rPr>
          <w:rFonts w:hint="eastAsia"/>
          <w:color w:val="auto"/>
          <w:sz w:val="28"/>
          <w:szCs w:val="28"/>
        </w:rPr>
        <w:t>đ</w:t>
      </w:r>
      <w:r w:rsidRPr="006158D2">
        <w:rPr>
          <w:color w:val="auto"/>
          <w:sz w:val="28"/>
          <w:szCs w:val="28"/>
        </w:rPr>
        <w:t>iểm lập BCTC, số d</w:t>
      </w:r>
      <w:r w:rsidRPr="006158D2">
        <w:rPr>
          <w:rFonts w:hint="eastAsia"/>
          <w:color w:val="auto"/>
          <w:sz w:val="28"/>
          <w:szCs w:val="28"/>
        </w:rPr>
        <w:t>ư</w:t>
      </w:r>
      <w:r w:rsidRPr="006158D2">
        <w:rPr>
          <w:color w:val="auto"/>
          <w:sz w:val="28"/>
          <w:szCs w:val="28"/>
        </w:rPr>
        <w:t xml:space="preserve"> nợ phải trả cho ng</w:t>
      </w:r>
      <w:r w:rsidRPr="006158D2">
        <w:rPr>
          <w:rFonts w:hint="eastAsia"/>
          <w:color w:val="auto"/>
          <w:sz w:val="28"/>
          <w:szCs w:val="28"/>
        </w:rPr>
        <w:t>ư</w:t>
      </w:r>
      <w:r w:rsidRPr="006158D2">
        <w:rPr>
          <w:color w:val="auto"/>
          <w:sz w:val="28"/>
          <w:szCs w:val="28"/>
        </w:rPr>
        <w:t xml:space="preserve">ời bán là khoản mục tiền tệ có gốc ngoại tệ </w:t>
      </w:r>
      <w:r w:rsidRPr="006158D2">
        <w:rPr>
          <w:rFonts w:hint="eastAsia"/>
          <w:color w:val="auto"/>
          <w:sz w:val="28"/>
          <w:szCs w:val="28"/>
        </w:rPr>
        <w:t>đư</w:t>
      </w:r>
      <w:r w:rsidRPr="006158D2">
        <w:rPr>
          <w:color w:val="auto"/>
          <w:sz w:val="28"/>
          <w:szCs w:val="28"/>
        </w:rPr>
        <w:t xml:space="preserve">ợc </w:t>
      </w:r>
      <w:r w:rsidRPr="006158D2">
        <w:rPr>
          <w:rFonts w:hint="eastAsia"/>
          <w:color w:val="auto"/>
          <w:sz w:val="28"/>
          <w:szCs w:val="28"/>
        </w:rPr>
        <w:t>đá</w:t>
      </w:r>
      <w:r w:rsidRPr="006158D2">
        <w:rPr>
          <w:color w:val="auto"/>
          <w:sz w:val="28"/>
          <w:szCs w:val="28"/>
        </w:rPr>
        <w:t>nh giá theo tỷ giá mua bán chuyển khoản trung bình cuối kỳ của ngân hàng th</w:t>
      </w:r>
      <w:r w:rsidRPr="006158D2">
        <w:rPr>
          <w:rFonts w:hint="eastAsia"/>
          <w:color w:val="auto"/>
          <w:sz w:val="28"/>
          <w:szCs w:val="28"/>
        </w:rPr>
        <w:t>ươ</w:t>
      </w:r>
      <w:r w:rsidRPr="006158D2">
        <w:rPr>
          <w:color w:val="auto"/>
          <w:sz w:val="28"/>
          <w:szCs w:val="28"/>
        </w:rPr>
        <w:t>ng mại n</w:t>
      </w:r>
      <w:r w:rsidRPr="006158D2">
        <w:rPr>
          <w:rFonts w:hint="eastAsia"/>
          <w:color w:val="auto"/>
          <w:sz w:val="28"/>
          <w:szCs w:val="28"/>
        </w:rPr>
        <w:t>ơ</w:t>
      </w:r>
      <w:r w:rsidRPr="006158D2">
        <w:rPr>
          <w:color w:val="auto"/>
          <w:sz w:val="28"/>
          <w:szCs w:val="28"/>
        </w:rPr>
        <w:t>i HTX th</w:t>
      </w:r>
      <w:r w:rsidRPr="006158D2">
        <w:rPr>
          <w:rFonts w:hint="eastAsia"/>
          <w:color w:val="auto"/>
          <w:sz w:val="28"/>
          <w:szCs w:val="28"/>
        </w:rPr>
        <w:t>ư</w:t>
      </w:r>
      <w:r w:rsidRPr="006158D2">
        <w:rPr>
          <w:color w:val="auto"/>
          <w:sz w:val="28"/>
          <w:szCs w:val="28"/>
        </w:rPr>
        <w:t>ờng xuyên có giao dịch:</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lastRenderedPageBreak/>
        <w:t>- Nếu tỷ giá mua bán chuyển khoản trung bình cuối kỳ giảm so với tỷ giá ghi sổ kế toán, ghi:</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Nợ TK 331 - Phải trả cho ng</w:t>
      </w:r>
      <w:r w:rsidRPr="006158D2">
        <w:rPr>
          <w:rFonts w:hint="eastAsia"/>
          <w:color w:val="auto"/>
          <w:sz w:val="28"/>
          <w:szCs w:val="28"/>
        </w:rPr>
        <w:t>ư</w:t>
      </w:r>
      <w:r w:rsidRPr="006158D2">
        <w:rPr>
          <w:color w:val="auto"/>
          <w:sz w:val="28"/>
          <w:szCs w:val="28"/>
        </w:rPr>
        <w:t>ời bán</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 xml:space="preserve">Có TK 558 - Thu nhập khác. </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 Nếu tỷ giá mua bán chuyển khoản trung bình cuối kỳ t</w:t>
      </w:r>
      <w:r w:rsidRPr="006158D2">
        <w:rPr>
          <w:rFonts w:hint="eastAsia"/>
          <w:color w:val="auto"/>
          <w:sz w:val="28"/>
          <w:szCs w:val="28"/>
        </w:rPr>
        <w:t>ă</w:t>
      </w:r>
      <w:r w:rsidRPr="006158D2">
        <w:rPr>
          <w:color w:val="auto"/>
          <w:sz w:val="28"/>
          <w:szCs w:val="28"/>
        </w:rPr>
        <w:t>ng so với tỷ giá ghi sổ kế toán, ghi:</w:t>
      </w:r>
    </w:p>
    <w:p w:rsidR="007477B5" w:rsidRPr="006158D2" w:rsidRDefault="00F6039D" w:rsidP="006B2D92">
      <w:pPr>
        <w:spacing w:after="0" w:line="276" w:lineRule="auto"/>
        <w:ind w:firstLineChars="192" w:firstLine="538"/>
        <w:contextualSpacing/>
        <w:rPr>
          <w:color w:val="auto"/>
          <w:sz w:val="28"/>
          <w:szCs w:val="28"/>
        </w:rPr>
      </w:pPr>
      <w:r w:rsidRPr="006158D2">
        <w:rPr>
          <w:color w:val="auto"/>
          <w:sz w:val="28"/>
          <w:szCs w:val="28"/>
        </w:rPr>
        <w:t>Nợ TK 658 - Chi phí khác</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331 - Phải trả cho ng</w:t>
      </w:r>
      <w:r w:rsidRPr="006158D2">
        <w:rPr>
          <w:rFonts w:hint="eastAsia"/>
          <w:color w:val="auto"/>
          <w:sz w:val="28"/>
          <w:szCs w:val="28"/>
        </w:rPr>
        <w:t>ư</w:t>
      </w:r>
      <w:r w:rsidRPr="006158D2">
        <w:rPr>
          <w:color w:val="auto"/>
          <w:sz w:val="28"/>
          <w:szCs w:val="28"/>
        </w:rPr>
        <w:t>ời bán.</w:t>
      </w:r>
    </w:p>
    <w:p w:rsidR="007477B5" w:rsidRPr="006158D2" w:rsidRDefault="007477B5">
      <w:pPr>
        <w:pStyle w:val="4tenchuongCharChar"/>
        <w:spacing w:after="0" w:line="276" w:lineRule="auto"/>
        <w:contextualSpacing/>
        <w:rPr>
          <w:rFonts w:ascii="Times New Roman" w:hAnsi="Times New Roman"/>
          <w:color w:val="auto"/>
          <w:sz w:val="28"/>
          <w:szCs w:val="28"/>
        </w:rPr>
      </w:pPr>
    </w:p>
    <w:p w:rsidR="007477B5" w:rsidRPr="006158D2" w:rsidRDefault="007477B5">
      <w:pPr>
        <w:pStyle w:val="4tenchuongCharChar"/>
        <w:spacing w:after="0" w:line="276" w:lineRule="auto"/>
        <w:contextualSpacing/>
        <w:rPr>
          <w:rFonts w:ascii="Times New Roman" w:hAnsi="Times New Roman"/>
          <w:color w:val="auto"/>
          <w:sz w:val="28"/>
          <w:szCs w:val="28"/>
        </w:rPr>
      </w:pPr>
    </w:p>
    <w:p w:rsidR="007477B5" w:rsidRPr="006158D2" w:rsidRDefault="00F6039D">
      <w:pPr>
        <w:widowControl/>
        <w:spacing w:after="0" w:line="276" w:lineRule="auto"/>
        <w:contextualSpacing/>
        <w:jc w:val="center"/>
        <w:rPr>
          <w:b/>
          <w:color w:val="auto"/>
          <w:sz w:val="26"/>
          <w:szCs w:val="26"/>
        </w:rPr>
      </w:pPr>
      <w:r w:rsidRPr="006158D2">
        <w:rPr>
          <w:color w:val="auto"/>
          <w:sz w:val="28"/>
          <w:szCs w:val="28"/>
        </w:rPr>
        <w:br w:type="page"/>
      </w:r>
      <w:r w:rsidRPr="006158D2">
        <w:rPr>
          <w:b/>
          <w:color w:val="auto"/>
          <w:sz w:val="26"/>
          <w:szCs w:val="26"/>
        </w:rPr>
        <w:lastRenderedPageBreak/>
        <w:t xml:space="preserve">TÀI KHOẢN 332 - PHẢI TRẢ CỦA HOẠT </w:t>
      </w:r>
      <w:r w:rsidRPr="006158D2">
        <w:rPr>
          <w:rFonts w:hint="eastAsia"/>
          <w:b/>
          <w:color w:val="auto"/>
          <w:sz w:val="26"/>
          <w:szCs w:val="26"/>
        </w:rPr>
        <w:t>Đ</w:t>
      </w:r>
      <w:r w:rsidRPr="006158D2">
        <w:rPr>
          <w:b/>
          <w:color w:val="auto"/>
          <w:sz w:val="26"/>
          <w:szCs w:val="26"/>
        </w:rPr>
        <w:t>ỘNG TÍN DỤNG NỘI BỘ</w:t>
      </w:r>
    </w:p>
    <w:p w:rsidR="007477B5" w:rsidRPr="006158D2" w:rsidRDefault="007477B5">
      <w:pPr>
        <w:autoSpaceDE w:val="0"/>
        <w:autoSpaceDN w:val="0"/>
        <w:adjustRightInd w:val="0"/>
        <w:spacing w:after="0" w:line="276" w:lineRule="auto"/>
        <w:ind w:firstLine="720"/>
        <w:contextualSpacing/>
        <w:rPr>
          <w:b/>
          <w:bCs/>
          <w:color w:val="auto"/>
          <w:sz w:val="26"/>
          <w:szCs w:val="26"/>
        </w:rPr>
      </w:pPr>
    </w:p>
    <w:p w:rsidR="007477B5" w:rsidRPr="006158D2" w:rsidRDefault="00F6039D">
      <w:pPr>
        <w:autoSpaceDE w:val="0"/>
        <w:autoSpaceDN w:val="0"/>
        <w:adjustRightInd w:val="0"/>
        <w:spacing w:after="0" w:line="276" w:lineRule="auto"/>
        <w:ind w:firstLine="567"/>
        <w:contextualSpacing/>
        <w:rPr>
          <w:bCs/>
          <w:color w:val="auto"/>
          <w:sz w:val="28"/>
          <w:szCs w:val="28"/>
        </w:rPr>
      </w:pPr>
      <w:r w:rsidRPr="006158D2">
        <w:rPr>
          <w:b/>
          <w:bCs/>
          <w:color w:val="auto"/>
          <w:sz w:val="28"/>
          <w:szCs w:val="28"/>
        </w:rPr>
        <w:t>1. Nguyên tắc kế toán</w:t>
      </w:r>
    </w:p>
    <w:p w:rsidR="007477B5" w:rsidRPr="006158D2" w:rsidRDefault="00F6039D">
      <w:pPr>
        <w:autoSpaceDE w:val="0"/>
        <w:autoSpaceDN w:val="0"/>
        <w:adjustRightInd w:val="0"/>
        <w:spacing w:after="0" w:line="276" w:lineRule="auto"/>
        <w:ind w:firstLine="567"/>
        <w:contextualSpacing/>
        <w:rPr>
          <w:bCs/>
          <w:color w:val="auto"/>
          <w:sz w:val="28"/>
          <w:szCs w:val="28"/>
        </w:rPr>
      </w:pPr>
      <w:r w:rsidRPr="006158D2">
        <w:rPr>
          <w:bCs/>
          <w:color w:val="auto"/>
          <w:sz w:val="28"/>
          <w:szCs w:val="28"/>
        </w:rPr>
        <w:t xml:space="preserve">a) Tài khoản này chỉ áp dụng cho những HTX </w:t>
      </w:r>
      <w:r w:rsidRPr="006158D2">
        <w:rPr>
          <w:rFonts w:hint="eastAsia"/>
          <w:bCs/>
          <w:color w:val="auto"/>
          <w:sz w:val="28"/>
          <w:szCs w:val="28"/>
        </w:rPr>
        <w:t>đ</w:t>
      </w:r>
      <w:r w:rsidRPr="006158D2">
        <w:rPr>
          <w:bCs/>
          <w:color w:val="auto"/>
          <w:sz w:val="28"/>
          <w:szCs w:val="28"/>
        </w:rPr>
        <w:t xml:space="preserve">ang có các hợp </w:t>
      </w:r>
      <w:r w:rsidRPr="006158D2">
        <w:rPr>
          <w:rFonts w:hint="eastAsia"/>
          <w:bCs/>
          <w:color w:val="auto"/>
          <w:sz w:val="28"/>
          <w:szCs w:val="28"/>
        </w:rPr>
        <w:t>đ</w:t>
      </w:r>
      <w:r w:rsidRPr="006158D2">
        <w:rPr>
          <w:bCs/>
          <w:color w:val="auto"/>
          <w:sz w:val="28"/>
          <w:szCs w:val="28"/>
        </w:rPr>
        <w:t xml:space="preserve">ồng tín dụng nội bộ </w:t>
      </w:r>
      <w:r w:rsidRPr="006158D2">
        <w:rPr>
          <w:rFonts w:hint="eastAsia"/>
          <w:bCs/>
          <w:color w:val="auto"/>
          <w:sz w:val="28"/>
          <w:szCs w:val="28"/>
        </w:rPr>
        <w:t>đã</w:t>
      </w:r>
      <w:r w:rsidRPr="006158D2">
        <w:rPr>
          <w:bCs/>
          <w:color w:val="auto"/>
          <w:sz w:val="28"/>
          <w:szCs w:val="28"/>
        </w:rPr>
        <w:t xml:space="preserve"> ký tr</w:t>
      </w:r>
      <w:r w:rsidRPr="006158D2">
        <w:rPr>
          <w:rFonts w:hint="eastAsia"/>
          <w:bCs/>
          <w:color w:val="auto"/>
          <w:sz w:val="28"/>
          <w:szCs w:val="28"/>
        </w:rPr>
        <w:t>ư</w:t>
      </w:r>
      <w:r w:rsidRPr="006158D2">
        <w:rPr>
          <w:bCs/>
          <w:color w:val="auto"/>
          <w:sz w:val="28"/>
          <w:szCs w:val="28"/>
        </w:rPr>
        <w:t>ớc ngày 01</w:t>
      </w:r>
      <w:r w:rsidRPr="006158D2">
        <w:rPr>
          <w:bCs/>
          <w:color w:val="auto"/>
          <w:sz w:val="28"/>
          <w:szCs w:val="28"/>
          <w:lang w:val="en-US"/>
        </w:rPr>
        <w:t>/</w:t>
      </w:r>
      <w:r w:rsidRPr="006158D2">
        <w:rPr>
          <w:bCs/>
          <w:color w:val="auto"/>
          <w:sz w:val="28"/>
          <w:szCs w:val="28"/>
        </w:rPr>
        <w:t>9</w:t>
      </w:r>
      <w:r w:rsidRPr="006158D2">
        <w:rPr>
          <w:bCs/>
          <w:color w:val="auto"/>
          <w:sz w:val="28"/>
          <w:szCs w:val="28"/>
          <w:lang w:val="en-US"/>
        </w:rPr>
        <w:t>/</w:t>
      </w:r>
      <w:r w:rsidRPr="006158D2">
        <w:rPr>
          <w:bCs/>
          <w:color w:val="auto"/>
          <w:sz w:val="28"/>
          <w:szCs w:val="28"/>
        </w:rPr>
        <w:t>2023 và vẫn còn hiệu lực.</w:t>
      </w:r>
      <w:r w:rsidRPr="006158D2">
        <w:rPr>
          <w:bCs/>
          <w:color w:val="auto"/>
          <w:sz w:val="28"/>
          <w:szCs w:val="28"/>
          <w:lang w:val="en-US"/>
        </w:rPr>
        <w:t xml:space="preserve"> </w:t>
      </w:r>
      <w:r w:rsidRPr="006158D2">
        <w:rPr>
          <w:bCs/>
          <w:color w:val="auto"/>
          <w:sz w:val="28"/>
          <w:szCs w:val="28"/>
        </w:rPr>
        <w:t xml:space="preserve">Tài khoản này dùng </w:t>
      </w:r>
      <w:r w:rsidRPr="006158D2">
        <w:rPr>
          <w:rFonts w:hint="eastAsia"/>
          <w:bCs/>
          <w:color w:val="auto"/>
          <w:sz w:val="28"/>
          <w:szCs w:val="28"/>
        </w:rPr>
        <w:t>đ</w:t>
      </w:r>
      <w:r w:rsidRPr="006158D2">
        <w:rPr>
          <w:bCs/>
          <w:color w:val="auto"/>
          <w:sz w:val="28"/>
          <w:szCs w:val="28"/>
        </w:rPr>
        <w:t xml:space="preserve">ể phản ánh số tiền thành viên gửi vào HTX </w:t>
      </w:r>
      <w:r w:rsidRPr="006158D2">
        <w:rPr>
          <w:rFonts w:hint="eastAsia"/>
          <w:bCs/>
          <w:color w:val="auto"/>
          <w:sz w:val="28"/>
          <w:szCs w:val="28"/>
        </w:rPr>
        <w:t>đ</w:t>
      </w:r>
      <w:r w:rsidRPr="006158D2">
        <w:rPr>
          <w:bCs/>
          <w:color w:val="auto"/>
          <w:sz w:val="28"/>
          <w:szCs w:val="28"/>
        </w:rPr>
        <w:t xml:space="preserve">ể </w:t>
      </w:r>
      <w:r w:rsidRPr="006158D2">
        <w:rPr>
          <w:rFonts w:hint="eastAsia"/>
          <w:bCs/>
          <w:color w:val="auto"/>
          <w:sz w:val="28"/>
          <w:szCs w:val="28"/>
        </w:rPr>
        <w:t>đư</w:t>
      </w:r>
      <w:r w:rsidRPr="006158D2">
        <w:rPr>
          <w:bCs/>
          <w:color w:val="auto"/>
          <w:sz w:val="28"/>
          <w:szCs w:val="28"/>
        </w:rPr>
        <w:t>ợc h</w:t>
      </w:r>
      <w:r w:rsidRPr="006158D2">
        <w:rPr>
          <w:rFonts w:hint="eastAsia"/>
          <w:bCs/>
          <w:color w:val="auto"/>
          <w:sz w:val="28"/>
          <w:szCs w:val="28"/>
        </w:rPr>
        <w:t>ư</w:t>
      </w:r>
      <w:r w:rsidRPr="006158D2">
        <w:rPr>
          <w:bCs/>
          <w:color w:val="auto"/>
          <w:sz w:val="28"/>
          <w:szCs w:val="28"/>
        </w:rPr>
        <w:t xml:space="preserve">ởng lãi suất theo hình thức tín dụng nội bộ theo quy </w:t>
      </w:r>
      <w:r w:rsidRPr="006158D2">
        <w:rPr>
          <w:rFonts w:hint="eastAsia"/>
          <w:bCs/>
          <w:color w:val="auto"/>
          <w:sz w:val="28"/>
          <w:szCs w:val="28"/>
        </w:rPr>
        <w:t>đ</w:t>
      </w:r>
      <w:r w:rsidRPr="006158D2">
        <w:rPr>
          <w:bCs/>
          <w:color w:val="auto"/>
          <w:sz w:val="28"/>
          <w:szCs w:val="28"/>
        </w:rPr>
        <w:t>ịnh của Luật hợp tác xã 2012 và các v</w:t>
      </w:r>
      <w:r w:rsidRPr="006158D2">
        <w:rPr>
          <w:rFonts w:hint="eastAsia"/>
          <w:bCs/>
          <w:color w:val="auto"/>
          <w:sz w:val="28"/>
          <w:szCs w:val="28"/>
        </w:rPr>
        <w:t>ă</w:t>
      </w:r>
      <w:r w:rsidRPr="006158D2">
        <w:rPr>
          <w:bCs/>
          <w:color w:val="auto"/>
          <w:sz w:val="28"/>
          <w:szCs w:val="28"/>
        </w:rPr>
        <w:t>n bản h</w:t>
      </w:r>
      <w:r w:rsidRPr="006158D2">
        <w:rPr>
          <w:rFonts w:hint="eastAsia"/>
          <w:bCs/>
          <w:color w:val="auto"/>
          <w:sz w:val="28"/>
          <w:szCs w:val="28"/>
        </w:rPr>
        <w:t>ư</w:t>
      </w:r>
      <w:r w:rsidRPr="006158D2">
        <w:rPr>
          <w:bCs/>
          <w:color w:val="auto"/>
          <w:sz w:val="28"/>
          <w:szCs w:val="28"/>
        </w:rPr>
        <w:t xml:space="preserve">ớng dẫn Luật hợp tác xã 2012. Các HTX không tiếp tục sử dụng tài khoản này khi các hợp </w:t>
      </w:r>
      <w:r w:rsidRPr="006158D2">
        <w:rPr>
          <w:rFonts w:hint="eastAsia"/>
          <w:bCs/>
          <w:color w:val="auto"/>
          <w:sz w:val="28"/>
          <w:szCs w:val="28"/>
        </w:rPr>
        <w:t>đ</w:t>
      </w:r>
      <w:r w:rsidRPr="006158D2">
        <w:rPr>
          <w:bCs/>
          <w:color w:val="auto"/>
          <w:sz w:val="28"/>
          <w:szCs w:val="28"/>
        </w:rPr>
        <w:t>ồng tín dụng nội bộ ký tr</w:t>
      </w:r>
      <w:r w:rsidRPr="006158D2">
        <w:rPr>
          <w:rFonts w:hint="eastAsia"/>
          <w:bCs/>
          <w:color w:val="auto"/>
          <w:sz w:val="28"/>
          <w:szCs w:val="28"/>
        </w:rPr>
        <w:t>ư</w:t>
      </w:r>
      <w:r w:rsidRPr="006158D2">
        <w:rPr>
          <w:bCs/>
          <w:color w:val="auto"/>
          <w:sz w:val="28"/>
          <w:szCs w:val="28"/>
        </w:rPr>
        <w:t>ớc ngày 01/9/2023 hết hiệu lực.</w:t>
      </w:r>
    </w:p>
    <w:p w:rsidR="007477B5" w:rsidRPr="006158D2" w:rsidRDefault="00F6039D">
      <w:pPr>
        <w:autoSpaceDE w:val="0"/>
        <w:autoSpaceDN w:val="0"/>
        <w:adjustRightInd w:val="0"/>
        <w:spacing w:after="0" w:line="276" w:lineRule="auto"/>
        <w:ind w:firstLine="567"/>
        <w:contextualSpacing/>
        <w:rPr>
          <w:bCs/>
          <w:color w:val="auto"/>
          <w:sz w:val="28"/>
          <w:szCs w:val="28"/>
        </w:rPr>
      </w:pPr>
      <w:r w:rsidRPr="006158D2">
        <w:rPr>
          <w:bCs/>
          <w:color w:val="auto"/>
          <w:sz w:val="28"/>
          <w:szCs w:val="28"/>
        </w:rPr>
        <w:t xml:space="preserve">b) HTX phải mở sổ theo dõi chi tiết cho từng thành viên gửi tiền theo các chỉ tiêu: Ngày gửi tiền, số tiền gửi, thời hạn gửi, lãi suất </w:t>
      </w:r>
      <w:r w:rsidRPr="006158D2">
        <w:rPr>
          <w:rFonts w:hint="eastAsia"/>
          <w:bCs/>
          <w:color w:val="auto"/>
          <w:sz w:val="28"/>
          <w:szCs w:val="28"/>
        </w:rPr>
        <w:t>đư</w:t>
      </w:r>
      <w:r w:rsidRPr="006158D2">
        <w:rPr>
          <w:bCs/>
          <w:color w:val="auto"/>
          <w:sz w:val="28"/>
          <w:szCs w:val="28"/>
        </w:rPr>
        <w:t>ợc h</w:t>
      </w:r>
      <w:r w:rsidRPr="006158D2">
        <w:rPr>
          <w:rFonts w:hint="eastAsia"/>
          <w:bCs/>
          <w:color w:val="auto"/>
          <w:sz w:val="28"/>
          <w:szCs w:val="28"/>
        </w:rPr>
        <w:t>ư</w:t>
      </w:r>
      <w:r w:rsidRPr="006158D2">
        <w:rPr>
          <w:bCs/>
          <w:color w:val="auto"/>
          <w:sz w:val="28"/>
          <w:szCs w:val="28"/>
        </w:rPr>
        <w:t>ởng,…</w:t>
      </w:r>
    </w:p>
    <w:p w:rsidR="007477B5" w:rsidRPr="006158D2" w:rsidRDefault="00F6039D">
      <w:pPr>
        <w:autoSpaceDE w:val="0"/>
        <w:autoSpaceDN w:val="0"/>
        <w:adjustRightInd w:val="0"/>
        <w:spacing w:after="0" w:line="276" w:lineRule="auto"/>
        <w:ind w:firstLine="567"/>
        <w:contextualSpacing/>
        <w:rPr>
          <w:rFonts w:eastAsia=".VnTime"/>
          <w:bCs/>
          <w:color w:val="auto"/>
          <w:sz w:val="28"/>
          <w:szCs w:val="28"/>
        </w:rPr>
      </w:pPr>
      <w:r w:rsidRPr="006158D2">
        <w:rPr>
          <w:b/>
          <w:bCs/>
          <w:color w:val="auto"/>
          <w:sz w:val="28"/>
          <w:szCs w:val="28"/>
        </w:rPr>
        <w:t xml:space="preserve">2. Kết cấu và nội dung phản ánh của Tài khoản 332 - Phải trả của hoạt </w:t>
      </w:r>
      <w:r w:rsidRPr="006158D2">
        <w:rPr>
          <w:rFonts w:hint="eastAsia"/>
          <w:b/>
          <w:bCs/>
          <w:color w:val="auto"/>
          <w:sz w:val="28"/>
          <w:szCs w:val="28"/>
        </w:rPr>
        <w:t>đ</w:t>
      </w:r>
      <w:r w:rsidRPr="006158D2">
        <w:rPr>
          <w:b/>
          <w:bCs/>
          <w:color w:val="auto"/>
          <w:sz w:val="28"/>
          <w:szCs w:val="28"/>
        </w:rPr>
        <w:t>ộng tín dụng nội bộ</w:t>
      </w:r>
    </w:p>
    <w:p w:rsidR="007477B5" w:rsidRPr="006158D2" w:rsidRDefault="00F6039D">
      <w:pPr>
        <w:autoSpaceDE w:val="0"/>
        <w:autoSpaceDN w:val="0"/>
        <w:adjustRightInd w:val="0"/>
        <w:spacing w:after="0" w:line="276" w:lineRule="auto"/>
        <w:ind w:firstLine="567"/>
        <w:contextualSpacing/>
        <w:rPr>
          <w:rFonts w:eastAsia=".VnTime"/>
          <w:b/>
          <w:color w:val="auto"/>
          <w:sz w:val="28"/>
          <w:szCs w:val="28"/>
        </w:rPr>
      </w:pPr>
      <w:r w:rsidRPr="006158D2">
        <w:rPr>
          <w:rFonts w:eastAsia=".VnTime"/>
          <w:b/>
          <w:bCs/>
          <w:color w:val="auto"/>
          <w:sz w:val="28"/>
          <w:szCs w:val="28"/>
        </w:rPr>
        <w:t>Bên Nợ:</w:t>
      </w:r>
    </w:p>
    <w:p w:rsidR="007477B5" w:rsidRPr="006158D2" w:rsidRDefault="00F6039D">
      <w:pPr>
        <w:autoSpaceDE w:val="0"/>
        <w:autoSpaceDN w:val="0"/>
        <w:adjustRightInd w:val="0"/>
        <w:spacing w:after="0" w:line="276" w:lineRule="auto"/>
        <w:ind w:firstLine="567"/>
        <w:contextualSpacing/>
        <w:rPr>
          <w:rFonts w:eastAsia=".VnTime"/>
          <w:color w:val="auto"/>
          <w:sz w:val="28"/>
          <w:szCs w:val="28"/>
        </w:rPr>
      </w:pPr>
      <w:r w:rsidRPr="006158D2">
        <w:rPr>
          <w:rFonts w:eastAsia=".VnTime"/>
          <w:color w:val="auto"/>
          <w:sz w:val="28"/>
          <w:szCs w:val="28"/>
        </w:rPr>
        <w:t>- Số tiền thành viên rút ra;</w:t>
      </w:r>
    </w:p>
    <w:p w:rsidR="007477B5" w:rsidRPr="006158D2" w:rsidRDefault="00F6039D">
      <w:pPr>
        <w:autoSpaceDE w:val="0"/>
        <w:autoSpaceDN w:val="0"/>
        <w:adjustRightInd w:val="0"/>
        <w:spacing w:after="0" w:line="276" w:lineRule="auto"/>
        <w:ind w:firstLine="567"/>
        <w:contextualSpacing/>
        <w:rPr>
          <w:rFonts w:eastAsia=".VnTime"/>
          <w:color w:val="auto"/>
          <w:sz w:val="28"/>
          <w:szCs w:val="28"/>
        </w:rPr>
      </w:pPr>
      <w:r w:rsidRPr="006158D2">
        <w:rPr>
          <w:rFonts w:eastAsia=".VnTime"/>
          <w:color w:val="auto"/>
          <w:sz w:val="28"/>
          <w:szCs w:val="28"/>
        </w:rPr>
        <w:t xml:space="preserve">- Số lãi vay </w:t>
      </w:r>
      <w:r w:rsidRPr="006158D2">
        <w:rPr>
          <w:rFonts w:eastAsia=".VnTime" w:hint="cs"/>
          <w:color w:val="auto"/>
          <w:sz w:val="28"/>
          <w:szCs w:val="28"/>
        </w:rPr>
        <w:t>đ</w:t>
      </w:r>
      <w:r w:rsidRPr="006158D2">
        <w:rPr>
          <w:rFonts w:eastAsia=".VnTime" w:hint="eastAsia"/>
          <w:color w:val="auto"/>
          <w:sz w:val="28"/>
          <w:szCs w:val="28"/>
        </w:rPr>
        <w:t>ã</w:t>
      </w:r>
      <w:r w:rsidRPr="006158D2">
        <w:rPr>
          <w:rFonts w:eastAsia=".VnTime"/>
          <w:color w:val="auto"/>
          <w:sz w:val="28"/>
          <w:szCs w:val="28"/>
        </w:rPr>
        <w:t xml:space="preserve"> trả cho thành viên.</w:t>
      </w:r>
    </w:p>
    <w:p w:rsidR="007477B5" w:rsidRPr="006158D2" w:rsidRDefault="00F6039D">
      <w:pPr>
        <w:autoSpaceDE w:val="0"/>
        <w:autoSpaceDN w:val="0"/>
        <w:adjustRightInd w:val="0"/>
        <w:spacing w:after="0" w:line="276" w:lineRule="auto"/>
        <w:ind w:firstLine="567"/>
        <w:contextualSpacing/>
        <w:rPr>
          <w:rFonts w:eastAsia=".VnTime"/>
          <w:b/>
          <w:color w:val="auto"/>
          <w:sz w:val="28"/>
          <w:szCs w:val="28"/>
        </w:rPr>
      </w:pPr>
      <w:r w:rsidRPr="006158D2">
        <w:rPr>
          <w:rFonts w:eastAsia=".VnTime"/>
          <w:b/>
          <w:bCs/>
          <w:color w:val="auto"/>
          <w:sz w:val="28"/>
          <w:szCs w:val="28"/>
        </w:rPr>
        <w:t>Bên Có:</w:t>
      </w:r>
    </w:p>
    <w:p w:rsidR="007477B5" w:rsidRPr="006158D2" w:rsidRDefault="00F6039D">
      <w:pPr>
        <w:autoSpaceDE w:val="0"/>
        <w:autoSpaceDN w:val="0"/>
        <w:adjustRightInd w:val="0"/>
        <w:spacing w:after="0" w:line="276" w:lineRule="auto"/>
        <w:ind w:firstLine="567"/>
        <w:contextualSpacing/>
        <w:rPr>
          <w:rFonts w:eastAsia=".VnTime"/>
          <w:color w:val="auto"/>
          <w:sz w:val="28"/>
          <w:szCs w:val="28"/>
        </w:rPr>
      </w:pPr>
      <w:r w:rsidRPr="006158D2">
        <w:rPr>
          <w:rFonts w:eastAsia=".VnTime"/>
          <w:color w:val="auto"/>
          <w:sz w:val="28"/>
          <w:szCs w:val="28"/>
        </w:rPr>
        <w:t>- Số tiền thành viên gửi vào;</w:t>
      </w:r>
    </w:p>
    <w:p w:rsidR="007477B5" w:rsidRPr="006158D2" w:rsidRDefault="00F6039D">
      <w:pPr>
        <w:autoSpaceDE w:val="0"/>
        <w:autoSpaceDN w:val="0"/>
        <w:adjustRightInd w:val="0"/>
        <w:spacing w:after="0" w:line="276" w:lineRule="auto"/>
        <w:ind w:firstLine="567"/>
        <w:contextualSpacing/>
        <w:rPr>
          <w:rFonts w:eastAsia=".VnTime"/>
          <w:color w:val="auto"/>
          <w:sz w:val="28"/>
          <w:szCs w:val="28"/>
        </w:rPr>
      </w:pPr>
      <w:r w:rsidRPr="006158D2">
        <w:rPr>
          <w:rFonts w:eastAsia=".VnTime"/>
          <w:color w:val="auto"/>
          <w:sz w:val="28"/>
          <w:szCs w:val="28"/>
        </w:rPr>
        <w:t>- Số lãi vay phải trả cho thành viên nh</w:t>
      </w:r>
      <w:r w:rsidRPr="006158D2">
        <w:rPr>
          <w:rFonts w:eastAsia=".VnTime" w:hint="cs"/>
          <w:color w:val="auto"/>
          <w:sz w:val="28"/>
          <w:szCs w:val="28"/>
        </w:rPr>
        <w:t>ư</w:t>
      </w:r>
      <w:r w:rsidRPr="006158D2">
        <w:rPr>
          <w:rFonts w:eastAsia=".VnTime"/>
          <w:color w:val="auto"/>
          <w:sz w:val="28"/>
          <w:szCs w:val="28"/>
        </w:rPr>
        <w:t>ng ch</w:t>
      </w:r>
      <w:r w:rsidRPr="006158D2">
        <w:rPr>
          <w:rFonts w:eastAsia=".VnTime" w:hint="cs"/>
          <w:color w:val="auto"/>
          <w:sz w:val="28"/>
          <w:szCs w:val="28"/>
        </w:rPr>
        <w:t>ư</w:t>
      </w:r>
      <w:r w:rsidRPr="006158D2">
        <w:rPr>
          <w:rFonts w:eastAsia=".VnTime"/>
          <w:color w:val="auto"/>
          <w:sz w:val="28"/>
          <w:szCs w:val="28"/>
        </w:rPr>
        <w:t>a chi trả.</w:t>
      </w:r>
    </w:p>
    <w:p w:rsidR="007477B5" w:rsidRPr="006158D2" w:rsidRDefault="00F6039D">
      <w:pPr>
        <w:autoSpaceDE w:val="0"/>
        <w:autoSpaceDN w:val="0"/>
        <w:adjustRightInd w:val="0"/>
        <w:spacing w:after="0" w:line="276" w:lineRule="auto"/>
        <w:ind w:firstLine="567"/>
        <w:contextualSpacing/>
        <w:rPr>
          <w:rFonts w:eastAsia=".VnTime"/>
          <w:b/>
          <w:color w:val="auto"/>
          <w:sz w:val="28"/>
          <w:szCs w:val="28"/>
        </w:rPr>
      </w:pPr>
      <w:r w:rsidRPr="006158D2">
        <w:rPr>
          <w:rFonts w:eastAsia=".VnTime"/>
          <w:b/>
          <w:bCs/>
          <w:color w:val="auto"/>
          <w:sz w:val="28"/>
          <w:szCs w:val="28"/>
        </w:rPr>
        <w:t>Số d</w:t>
      </w:r>
      <w:r w:rsidRPr="006158D2">
        <w:rPr>
          <w:rFonts w:eastAsia=".VnTime" w:hint="cs"/>
          <w:b/>
          <w:bCs/>
          <w:color w:val="auto"/>
          <w:sz w:val="28"/>
          <w:szCs w:val="28"/>
        </w:rPr>
        <w:t>ư</w:t>
      </w:r>
      <w:r w:rsidRPr="006158D2">
        <w:rPr>
          <w:rFonts w:eastAsia=".VnTime"/>
          <w:b/>
          <w:bCs/>
          <w:color w:val="auto"/>
          <w:sz w:val="28"/>
          <w:szCs w:val="28"/>
        </w:rPr>
        <w:t xml:space="preserve"> bên Có:</w:t>
      </w:r>
    </w:p>
    <w:p w:rsidR="007477B5" w:rsidRPr="006158D2" w:rsidRDefault="00F6039D">
      <w:pPr>
        <w:autoSpaceDE w:val="0"/>
        <w:autoSpaceDN w:val="0"/>
        <w:adjustRightInd w:val="0"/>
        <w:spacing w:after="0" w:line="276" w:lineRule="auto"/>
        <w:ind w:firstLine="567"/>
        <w:contextualSpacing/>
        <w:rPr>
          <w:rFonts w:eastAsia=".VnTime"/>
          <w:color w:val="auto"/>
          <w:sz w:val="28"/>
          <w:szCs w:val="28"/>
        </w:rPr>
      </w:pPr>
      <w:r w:rsidRPr="006158D2">
        <w:rPr>
          <w:rFonts w:eastAsia=".VnTime"/>
          <w:color w:val="auto"/>
          <w:sz w:val="28"/>
          <w:szCs w:val="28"/>
        </w:rPr>
        <w:t xml:space="preserve">Số tiền gốc vay và lãi vay hiện còn cuối kỳ mà HTX phải trả thành viên từ hoạt </w:t>
      </w:r>
      <w:r w:rsidRPr="006158D2">
        <w:rPr>
          <w:rFonts w:eastAsia=".VnTime" w:hint="cs"/>
          <w:color w:val="auto"/>
          <w:sz w:val="28"/>
          <w:szCs w:val="28"/>
        </w:rPr>
        <w:t>đ</w:t>
      </w:r>
      <w:r w:rsidRPr="006158D2">
        <w:rPr>
          <w:rFonts w:eastAsia=".VnTime"/>
          <w:color w:val="auto"/>
          <w:sz w:val="28"/>
          <w:szCs w:val="28"/>
        </w:rPr>
        <w:t>ộng tín dụng nội bộ nh</w:t>
      </w:r>
      <w:r w:rsidRPr="006158D2">
        <w:rPr>
          <w:rFonts w:eastAsia=".VnTime" w:hint="cs"/>
          <w:color w:val="auto"/>
          <w:sz w:val="28"/>
          <w:szCs w:val="28"/>
        </w:rPr>
        <w:t>ư</w:t>
      </w:r>
      <w:r w:rsidRPr="006158D2">
        <w:rPr>
          <w:rFonts w:eastAsia=".VnTime"/>
          <w:color w:val="auto"/>
          <w:sz w:val="28"/>
          <w:szCs w:val="28"/>
        </w:rPr>
        <w:t>ng ch</w:t>
      </w:r>
      <w:r w:rsidRPr="006158D2">
        <w:rPr>
          <w:rFonts w:eastAsia=".VnTime" w:hint="cs"/>
          <w:color w:val="auto"/>
          <w:sz w:val="28"/>
          <w:szCs w:val="28"/>
        </w:rPr>
        <w:t>ư</w:t>
      </w:r>
      <w:r w:rsidRPr="006158D2">
        <w:rPr>
          <w:rFonts w:eastAsia=".VnTime"/>
          <w:color w:val="auto"/>
          <w:sz w:val="28"/>
          <w:szCs w:val="28"/>
        </w:rPr>
        <w:t>a chi trả.</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t xml:space="preserve">Tài khoản 332 - Phải trả của hoạt </w:t>
      </w:r>
      <w:r w:rsidRPr="006158D2">
        <w:rPr>
          <w:rFonts w:eastAsia=".VnTime" w:hint="cs"/>
          <w:color w:val="auto"/>
          <w:sz w:val="28"/>
          <w:szCs w:val="28"/>
        </w:rPr>
        <w:t>đ</w:t>
      </w:r>
      <w:r w:rsidRPr="006158D2">
        <w:rPr>
          <w:rFonts w:eastAsia=".VnTime"/>
          <w:color w:val="auto"/>
          <w:sz w:val="28"/>
          <w:szCs w:val="28"/>
        </w:rPr>
        <w:t>ộng tín dụng nội bộ</w:t>
      </w:r>
      <w:r w:rsidR="006158D2" w:rsidRPr="006158D2">
        <w:rPr>
          <w:rFonts w:eastAsia=".VnTime"/>
          <w:color w:val="auto"/>
          <w:sz w:val="28"/>
          <w:szCs w:val="28"/>
          <w:lang w:val="en-US"/>
        </w:rPr>
        <w:t xml:space="preserve"> </w:t>
      </w:r>
      <w:r w:rsidRPr="006158D2">
        <w:rPr>
          <w:rFonts w:eastAsia=".VnTime"/>
          <w:color w:val="auto"/>
          <w:sz w:val="28"/>
          <w:szCs w:val="28"/>
          <w:lang w:val="en-US"/>
        </w:rPr>
        <w:t>có</w:t>
      </w:r>
      <w:r w:rsidRPr="006158D2">
        <w:rPr>
          <w:rFonts w:eastAsia=".VnTime"/>
          <w:color w:val="auto"/>
          <w:sz w:val="28"/>
          <w:szCs w:val="28"/>
        </w:rPr>
        <w:t xml:space="preserve"> 2 TK cấp 2:</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t xml:space="preserve">- </w:t>
      </w:r>
      <w:r w:rsidRPr="006158D2">
        <w:rPr>
          <w:rFonts w:eastAsia=".VnTime"/>
          <w:i/>
          <w:color w:val="auto"/>
          <w:sz w:val="28"/>
          <w:szCs w:val="28"/>
        </w:rPr>
        <w:t xml:space="preserve">TK 3321- Phải trả từ hoạt </w:t>
      </w:r>
      <w:r w:rsidRPr="006158D2">
        <w:rPr>
          <w:rFonts w:eastAsia=".VnTime" w:hint="cs"/>
          <w:i/>
          <w:color w:val="auto"/>
          <w:sz w:val="28"/>
          <w:szCs w:val="28"/>
        </w:rPr>
        <w:t>đ</w:t>
      </w:r>
      <w:r w:rsidRPr="006158D2">
        <w:rPr>
          <w:rFonts w:eastAsia=".VnTime"/>
          <w:i/>
          <w:color w:val="auto"/>
          <w:sz w:val="28"/>
          <w:szCs w:val="28"/>
        </w:rPr>
        <w:t xml:space="preserve">ộng </w:t>
      </w:r>
      <w:r w:rsidRPr="006158D2">
        <w:rPr>
          <w:rFonts w:eastAsia=".VnTime" w:hint="cs"/>
          <w:i/>
          <w:color w:val="auto"/>
          <w:sz w:val="28"/>
          <w:szCs w:val="28"/>
        </w:rPr>
        <w:t>đ</w:t>
      </w:r>
      <w:r w:rsidRPr="006158D2">
        <w:rPr>
          <w:rFonts w:eastAsia=".VnTime"/>
          <w:i/>
          <w:color w:val="auto"/>
          <w:sz w:val="28"/>
          <w:szCs w:val="28"/>
        </w:rPr>
        <w:t>i vay của thành viên</w:t>
      </w:r>
      <w:r w:rsidRPr="006158D2">
        <w:rPr>
          <w:rFonts w:eastAsia=".VnTime"/>
          <w:color w:val="auto"/>
          <w:sz w:val="28"/>
          <w:szCs w:val="28"/>
        </w:rPr>
        <w:t xml:space="preserve">: Tài khoản này dùng </w:t>
      </w:r>
      <w:r w:rsidRPr="006158D2">
        <w:rPr>
          <w:rFonts w:eastAsia=".VnTime" w:hint="cs"/>
          <w:color w:val="auto"/>
          <w:sz w:val="28"/>
          <w:szCs w:val="28"/>
        </w:rPr>
        <w:t>đ</w:t>
      </w:r>
      <w:r w:rsidRPr="006158D2">
        <w:rPr>
          <w:rFonts w:eastAsia=".VnTime"/>
          <w:color w:val="auto"/>
          <w:sz w:val="28"/>
          <w:szCs w:val="28"/>
        </w:rPr>
        <w:t xml:space="preserve">ể phản </w:t>
      </w:r>
      <w:r w:rsidRPr="006158D2">
        <w:rPr>
          <w:rFonts w:eastAsia=".VnTime" w:hint="eastAsia"/>
          <w:color w:val="auto"/>
          <w:sz w:val="28"/>
          <w:szCs w:val="28"/>
        </w:rPr>
        <w:t>á</w:t>
      </w:r>
      <w:r w:rsidRPr="006158D2">
        <w:rPr>
          <w:rFonts w:eastAsia=".VnTime"/>
          <w:color w:val="auto"/>
          <w:sz w:val="28"/>
          <w:szCs w:val="28"/>
        </w:rPr>
        <w:t xml:space="preserve">nh các khoản </w:t>
      </w:r>
      <w:r w:rsidRPr="006158D2">
        <w:rPr>
          <w:rFonts w:eastAsia=".VnTime" w:hint="cs"/>
          <w:color w:val="auto"/>
          <w:sz w:val="28"/>
          <w:szCs w:val="28"/>
        </w:rPr>
        <w:t>đ</w:t>
      </w:r>
      <w:r w:rsidRPr="006158D2">
        <w:rPr>
          <w:rFonts w:eastAsia=".VnTime"/>
          <w:color w:val="auto"/>
          <w:sz w:val="28"/>
          <w:szCs w:val="28"/>
        </w:rPr>
        <w:t xml:space="preserve">i vay của thành viên trong hoạt </w:t>
      </w:r>
      <w:r w:rsidRPr="006158D2">
        <w:rPr>
          <w:rFonts w:eastAsia=".VnTime" w:hint="cs"/>
          <w:color w:val="auto"/>
          <w:sz w:val="28"/>
          <w:szCs w:val="28"/>
        </w:rPr>
        <w:t>đ</w:t>
      </w:r>
      <w:r w:rsidRPr="006158D2">
        <w:rPr>
          <w:rFonts w:eastAsia=".VnTime"/>
          <w:color w:val="auto"/>
          <w:sz w:val="28"/>
          <w:szCs w:val="28"/>
        </w:rPr>
        <w:t xml:space="preserve">ộng tín dụng nội bộ và tình hình thanh toán các khoản vốn </w:t>
      </w:r>
      <w:r w:rsidRPr="006158D2">
        <w:rPr>
          <w:rFonts w:eastAsia=".VnTime" w:hint="cs"/>
          <w:color w:val="auto"/>
          <w:sz w:val="28"/>
          <w:szCs w:val="28"/>
        </w:rPr>
        <w:t>đ</w:t>
      </w:r>
      <w:r w:rsidRPr="006158D2">
        <w:rPr>
          <w:rFonts w:eastAsia=".VnTime"/>
          <w:color w:val="auto"/>
          <w:sz w:val="28"/>
          <w:szCs w:val="28"/>
        </w:rPr>
        <w:t xml:space="preserve">i vay </w:t>
      </w:r>
      <w:r w:rsidRPr="006158D2">
        <w:rPr>
          <w:rFonts w:eastAsia=".VnTime" w:hint="cs"/>
          <w:color w:val="auto"/>
          <w:sz w:val="28"/>
          <w:szCs w:val="28"/>
        </w:rPr>
        <w:t>đ</w:t>
      </w:r>
      <w:r w:rsidRPr="006158D2">
        <w:rPr>
          <w:rFonts w:eastAsia=".VnTime" w:hint="eastAsia"/>
          <w:color w:val="auto"/>
          <w:sz w:val="28"/>
          <w:szCs w:val="28"/>
        </w:rPr>
        <w:t>ó</w:t>
      </w:r>
      <w:r w:rsidRPr="006158D2">
        <w:rPr>
          <w:rFonts w:eastAsia=".VnTime"/>
          <w:color w:val="auto"/>
          <w:sz w:val="28"/>
          <w:szCs w:val="28"/>
        </w:rPr>
        <w:t>;</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t>Tài khoản 3321 có 2 tài khoản cấp 3:</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t xml:space="preserve">+ </w:t>
      </w:r>
      <w:r w:rsidRPr="006158D2">
        <w:rPr>
          <w:rFonts w:eastAsia=".VnTime"/>
          <w:i/>
          <w:color w:val="auto"/>
          <w:sz w:val="28"/>
          <w:szCs w:val="28"/>
        </w:rPr>
        <w:t>Tài khoản 33211 - Phải trả về gốc vay</w:t>
      </w:r>
      <w:r w:rsidRPr="006158D2">
        <w:rPr>
          <w:rFonts w:eastAsia=".VnTime"/>
          <w:color w:val="auto"/>
          <w:sz w:val="28"/>
          <w:szCs w:val="28"/>
        </w:rPr>
        <w:t xml:space="preserve">: Tài khoản này dùng </w:t>
      </w:r>
      <w:r w:rsidRPr="006158D2">
        <w:rPr>
          <w:rFonts w:eastAsia=".VnTime" w:hint="cs"/>
          <w:color w:val="auto"/>
          <w:sz w:val="28"/>
          <w:szCs w:val="28"/>
        </w:rPr>
        <w:t>đ</w:t>
      </w:r>
      <w:r w:rsidRPr="006158D2">
        <w:rPr>
          <w:rFonts w:eastAsia=".VnTime"/>
          <w:color w:val="auto"/>
          <w:sz w:val="28"/>
          <w:szCs w:val="28"/>
        </w:rPr>
        <w:t xml:space="preserve">ể phản </w:t>
      </w:r>
      <w:r w:rsidRPr="006158D2">
        <w:rPr>
          <w:rFonts w:eastAsia=".VnTime" w:hint="eastAsia"/>
          <w:color w:val="auto"/>
          <w:sz w:val="28"/>
          <w:szCs w:val="28"/>
        </w:rPr>
        <w:t>á</w:t>
      </w:r>
      <w:r w:rsidRPr="006158D2">
        <w:rPr>
          <w:rFonts w:eastAsia=".VnTime"/>
          <w:color w:val="auto"/>
          <w:sz w:val="28"/>
          <w:szCs w:val="28"/>
        </w:rPr>
        <w:t>nh các khoản tiền gốc vay phải trả cho thành viên theo hình thức tín dụng nội bộ;</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t xml:space="preserve">+ </w:t>
      </w:r>
      <w:r w:rsidRPr="006158D2">
        <w:rPr>
          <w:rFonts w:eastAsia=".VnTime"/>
          <w:i/>
          <w:color w:val="auto"/>
          <w:sz w:val="28"/>
          <w:szCs w:val="28"/>
        </w:rPr>
        <w:t>Tài khoản 33212 - Phải trả về lãi vay</w:t>
      </w:r>
      <w:r w:rsidRPr="006158D2">
        <w:rPr>
          <w:rFonts w:eastAsia=".VnTime"/>
          <w:color w:val="auto"/>
          <w:sz w:val="28"/>
          <w:szCs w:val="28"/>
        </w:rPr>
        <w:t xml:space="preserve">: Tài khoản này dùng </w:t>
      </w:r>
      <w:r w:rsidRPr="006158D2">
        <w:rPr>
          <w:rFonts w:eastAsia=".VnTime" w:hint="cs"/>
          <w:color w:val="auto"/>
          <w:sz w:val="28"/>
          <w:szCs w:val="28"/>
        </w:rPr>
        <w:t>đ</w:t>
      </w:r>
      <w:r w:rsidRPr="006158D2">
        <w:rPr>
          <w:rFonts w:eastAsia=".VnTime"/>
          <w:color w:val="auto"/>
          <w:sz w:val="28"/>
          <w:szCs w:val="28"/>
        </w:rPr>
        <w:t xml:space="preserve">ể phản </w:t>
      </w:r>
      <w:r w:rsidRPr="006158D2">
        <w:rPr>
          <w:rFonts w:eastAsia=".VnTime" w:hint="eastAsia"/>
          <w:color w:val="auto"/>
          <w:sz w:val="28"/>
          <w:szCs w:val="28"/>
        </w:rPr>
        <w:t>á</w:t>
      </w:r>
      <w:r w:rsidRPr="006158D2">
        <w:rPr>
          <w:rFonts w:eastAsia=".VnTime"/>
          <w:color w:val="auto"/>
          <w:sz w:val="28"/>
          <w:szCs w:val="28"/>
        </w:rPr>
        <w:t>nh khoản lãi vay mà HTX phải trả cho của thành viên theo hình thức tín dụng nội bộ.</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t xml:space="preserve">- </w:t>
      </w:r>
      <w:r w:rsidRPr="006158D2">
        <w:rPr>
          <w:rFonts w:eastAsia=".VnTime"/>
          <w:i/>
          <w:color w:val="auto"/>
          <w:sz w:val="28"/>
          <w:szCs w:val="28"/>
        </w:rPr>
        <w:t xml:space="preserve">TK 3322 - Phải trả về hoạt </w:t>
      </w:r>
      <w:r w:rsidRPr="006158D2">
        <w:rPr>
          <w:rFonts w:eastAsia=".VnTime" w:hint="cs"/>
          <w:i/>
          <w:color w:val="auto"/>
          <w:sz w:val="28"/>
          <w:szCs w:val="28"/>
        </w:rPr>
        <w:t>đ</w:t>
      </w:r>
      <w:r w:rsidRPr="006158D2">
        <w:rPr>
          <w:rFonts w:eastAsia=".VnTime"/>
          <w:i/>
          <w:color w:val="auto"/>
          <w:sz w:val="28"/>
          <w:szCs w:val="28"/>
        </w:rPr>
        <w:t>ộng tín dụng nội bộ khác</w:t>
      </w:r>
      <w:r w:rsidRPr="006158D2">
        <w:rPr>
          <w:rFonts w:eastAsia=".VnTime"/>
          <w:color w:val="auto"/>
          <w:sz w:val="28"/>
          <w:szCs w:val="28"/>
        </w:rPr>
        <w:t xml:space="preserve">: Tài khoản này dùng </w:t>
      </w:r>
      <w:r w:rsidRPr="006158D2">
        <w:rPr>
          <w:rFonts w:eastAsia=".VnTime" w:hint="cs"/>
          <w:color w:val="auto"/>
          <w:sz w:val="28"/>
          <w:szCs w:val="28"/>
        </w:rPr>
        <w:t>đ</w:t>
      </w:r>
      <w:r w:rsidRPr="006158D2">
        <w:rPr>
          <w:rFonts w:eastAsia=".VnTime"/>
          <w:color w:val="auto"/>
          <w:sz w:val="28"/>
          <w:szCs w:val="28"/>
        </w:rPr>
        <w:t xml:space="preserve">ể phản </w:t>
      </w:r>
      <w:r w:rsidRPr="006158D2">
        <w:rPr>
          <w:rFonts w:eastAsia=".VnTime" w:hint="eastAsia"/>
          <w:color w:val="auto"/>
          <w:sz w:val="28"/>
          <w:szCs w:val="28"/>
        </w:rPr>
        <w:t>á</w:t>
      </w:r>
      <w:r w:rsidRPr="006158D2">
        <w:rPr>
          <w:rFonts w:eastAsia=".VnTime"/>
          <w:color w:val="auto"/>
          <w:sz w:val="28"/>
          <w:szCs w:val="28"/>
        </w:rPr>
        <w:t xml:space="preserve">nh các khoản phải trả khác của hoạt </w:t>
      </w:r>
      <w:r w:rsidRPr="006158D2">
        <w:rPr>
          <w:rFonts w:eastAsia=".VnTime" w:hint="cs"/>
          <w:color w:val="auto"/>
          <w:sz w:val="28"/>
          <w:szCs w:val="28"/>
        </w:rPr>
        <w:t>đ</w:t>
      </w:r>
      <w:r w:rsidRPr="006158D2">
        <w:rPr>
          <w:rFonts w:eastAsia=".VnTime"/>
          <w:color w:val="auto"/>
          <w:sz w:val="28"/>
          <w:szCs w:val="28"/>
        </w:rPr>
        <w:t>ộng tín dụng nội bộ (nếu có).</w:t>
      </w:r>
    </w:p>
    <w:p w:rsidR="007477B5" w:rsidRPr="006158D2" w:rsidRDefault="00F6039D">
      <w:pPr>
        <w:autoSpaceDE w:val="0"/>
        <w:autoSpaceDN w:val="0"/>
        <w:adjustRightInd w:val="0"/>
        <w:spacing w:after="0" w:line="276" w:lineRule="auto"/>
        <w:ind w:firstLine="567"/>
        <w:contextualSpacing/>
        <w:rPr>
          <w:rFonts w:eastAsia=".VnTime"/>
          <w:b/>
          <w:color w:val="auto"/>
          <w:sz w:val="28"/>
          <w:szCs w:val="28"/>
        </w:rPr>
      </w:pPr>
      <w:r w:rsidRPr="006158D2">
        <w:rPr>
          <w:rFonts w:eastAsia=".VnTime"/>
          <w:b/>
          <w:bCs/>
          <w:color w:val="auto"/>
          <w:sz w:val="28"/>
          <w:szCs w:val="28"/>
        </w:rPr>
        <w:t>3. Ph</w:t>
      </w:r>
      <w:r w:rsidRPr="006158D2">
        <w:rPr>
          <w:rFonts w:eastAsia=".VnTime" w:hint="cs"/>
          <w:b/>
          <w:bCs/>
          <w:color w:val="auto"/>
          <w:sz w:val="28"/>
          <w:szCs w:val="28"/>
        </w:rPr>
        <w:t>ươ</w:t>
      </w:r>
      <w:r w:rsidRPr="006158D2">
        <w:rPr>
          <w:rFonts w:eastAsia=".VnTime"/>
          <w:b/>
          <w:bCs/>
          <w:color w:val="auto"/>
          <w:sz w:val="28"/>
          <w:szCs w:val="28"/>
        </w:rPr>
        <w:t>ng pháp kế toán</w:t>
      </w:r>
      <w:r w:rsidRPr="006158D2">
        <w:rPr>
          <w:rFonts w:eastAsia=".VnTime"/>
          <w:b/>
          <w:color w:val="auto"/>
          <w:sz w:val="28"/>
          <w:szCs w:val="28"/>
        </w:rPr>
        <w:t xml:space="preserve"> </w:t>
      </w:r>
      <w:r w:rsidRPr="006158D2">
        <w:rPr>
          <w:rFonts w:eastAsia=".VnTime"/>
          <w:b/>
          <w:bCs/>
          <w:color w:val="auto"/>
          <w:sz w:val="28"/>
          <w:szCs w:val="28"/>
        </w:rPr>
        <w:t>một số nghiệp vụ kinh tế chủ yếu</w:t>
      </w:r>
    </w:p>
    <w:p w:rsidR="007477B5" w:rsidRPr="006158D2" w:rsidRDefault="00F6039D">
      <w:pPr>
        <w:autoSpaceDE w:val="0"/>
        <w:autoSpaceDN w:val="0"/>
        <w:adjustRightInd w:val="0"/>
        <w:spacing w:after="0" w:line="276" w:lineRule="auto"/>
        <w:ind w:firstLine="567"/>
        <w:contextualSpacing/>
        <w:rPr>
          <w:rFonts w:eastAsia=".VnTime"/>
          <w:color w:val="auto"/>
          <w:sz w:val="28"/>
          <w:szCs w:val="28"/>
        </w:rPr>
      </w:pPr>
      <w:r w:rsidRPr="006158D2">
        <w:rPr>
          <w:rFonts w:eastAsia=".VnTime"/>
          <w:color w:val="auto"/>
          <w:sz w:val="28"/>
          <w:szCs w:val="28"/>
        </w:rPr>
        <w:t xml:space="preserve">3.1. </w:t>
      </w:r>
      <w:r w:rsidRPr="006158D2">
        <w:rPr>
          <w:rFonts w:eastAsia=".VnTime" w:hint="cs"/>
          <w:color w:val="auto"/>
          <w:sz w:val="28"/>
          <w:szCs w:val="28"/>
        </w:rPr>
        <w:t>Đ</w:t>
      </w:r>
      <w:r w:rsidRPr="006158D2">
        <w:rPr>
          <w:rFonts w:eastAsia=".VnTime"/>
          <w:color w:val="auto"/>
          <w:sz w:val="28"/>
          <w:szCs w:val="28"/>
        </w:rPr>
        <w:t xml:space="preserve">ịnh kỳ, phản ánh số tiền lãi phải trả cho thành viên, ghi: </w:t>
      </w:r>
    </w:p>
    <w:p w:rsidR="007477B5" w:rsidRPr="006158D2" w:rsidRDefault="00F6039D">
      <w:pPr>
        <w:autoSpaceDE w:val="0"/>
        <w:autoSpaceDN w:val="0"/>
        <w:adjustRightInd w:val="0"/>
        <w:spacing w:after="0" w:line="276" w:lineRule="auto"/>
        <w:ind w:left="2127" w:hanging="1560"/>
        <w:contextualSpacing/>
        <w:rPr>
          <w:rFonts w:eastAsia=".VnTime"/>
          <w:color w:val="auto"/>
          <w:sz w:val="28"/>
          <w:szCs w:val="28"/>
        </w:rPr>
      </w:pPr>
      <w:r w:rsidRPr="006158D2">
        <w:rPr>
          <w:rFonts w:eastAsia=".VnTime"/>
          <w:color w:val="auto"/>
          <w:sz w:val="28"/>
          <w:szCs w:val="28"/>
        </w:rPr>
        <w:t xml:space="preserve">Nợ TK 6123 - Chi phí hoạt </w:t>
      </w:r>
      <w:r w:rsidRPr="006158D2">
        <w:rPr>
          <w:rFonts w:eastAsia=".VnTime" w:hint="cs"/>
          <w:color w:val="auto"/>
          <w:sz w:val="28"/>
          <w:szCs w:val="28"/>
        </w:rPr>
        <w:t>đ</w:t>
      </w:r>
      <w:r w:rsidRPr="006158D2">
        <w:rPr>
          <w:rFonts w:eastAsia=".VnTime"/>
          <w:color w:val="auto"/>
          <w:sz w:val="28"/>
          <w:szCs w:val="28"/>
        </w:rPr>
        <w:t xml:space="preserve">ộng cho vay nội bộ (số lãi tiền vay phải trả </w:t>
      </w:r>
      <w:r w:rsidRPr="006158D2">
        <w:rPr>
          <w:rFonts w:eastAsia=".VnTime"/>
          <w:color w:val="auto"/>
          <w:sz w:val="28"/>
          <w:szCs w:val="28"/>
        </w:rPr>
        <w:lastRenderedPageBreak/>
        <w:t xml:space="preserve">từng kỳ) </w:t>
      </w:r>
    </w:p>
    <w:p w:rsidR="007477B5" w:rsidRPr="006158D2" w:rsidRDefault="00F6039D">
      <w:pPr>
        <w:autoSpaceDE w:val="0"/>
        <w:autoSpaceDN w:val="0"/>
        <w:adjustRightInd w:val="0"/>
        <w:spacing w:after="0" w:line="276" w:lineRule="auto"/>
        <w:ind w:firstLine="1080"/>
        <w:contextualSpacing/>
        <w:rPr>
          <w:rFonts w:eastAsia=".VnTime"/>
          <w:color w:val="auto"/>
          <w:sz w:val="28"/>
          <w:szCs w:val="28"/>
        </w:rPr>
      </w:pPr>
      <w:r w:rsidRPr="006158D2">
        <w:rPr>
          <w:rFonts w:eastAsia=".VnTime"/>
          <w:color w:val="auto"/>
          <w:sz w:val="28"/>
          <w:szCs w:val="28"/>
        </w:rPr>
        <w:t>Có các TK 111, 112... (Nếu trả lãi cho thành viên bằng tiền)</w:t>
      </w:r>
      <w:r w:rsidRPr="006158D2">
        <w:rPr>
          <w:rFonts w:eastAsia=".VnTime"/>
          <w:color w:val="auto"/>
          <w:sz w:val="28"/>
          <w:szCs w:val="28"/>
        </w:rPr>
        <w:tab/>
      </w:r>
    </w:p>
    <w:p w:rsidR="007477B5" w:rsidRPr="006158D2" w:rsidRDefault="00F6039D">
      <w:pPr>
        <w:autoSpaceDE w:val="0"/>
        <w:autoSpaceDN w:val="0"/>
        <w:adjustRightInd w:val="0"/>
        <w:spacing w:after="0" w:line="276" w:lineRule="auto"/>
        <w:ind w:leftChars="399" w:left="2691" w:hanging="1614"/>
        <w:contextualSpacing/>
        <w:rPr>
          <w:rFonts w:eastAsia=".VnTime"/>
          <w:color w:val="auto"/>
          <w:sz w:val="28"/>
          <w:szCs w:val="28"/>
        </w:rPr>
      </w:pPr>
      <w:r w:rsidRPr="006158D2">
        <w:rPr>
          <w:rFonts w:eastAsia=".VnTime"/>
          <w:color w:val="auto"/>
          <w:sz w:val="28"/>
          <w:szCs w:val="28"/>
        </w:rPr>
        <w:t xml:space="preserve">Có TK 3321 - Phải trả từ hoạt </w:t>
      </w:r>
      <w:r w:rsidRPr="006158D2">
        <w:rPr>
          <w:rFonts w:eastAsia=".VnTime" w:hint="cs"/>
          <w:color w:val="auto"/>
          <w:sz w:val="28"/>
          <w:szCs w:val="28"/>
        </w:rPr>
        <w:t>đ</w:t>
      </w:r>
      <w:r w:rsidRPr="006158D2">
        <w:rPr>
          <w:rFonts w:eastAsia=".VnTime"/>
          <w:color w:val="auto"/>
          <w:sz w:val="28"/>
          <w:szCs w:val="28"/>
        </w:rPr>
        <w:t xml:space="preserve">ộng </w:t>
      </w:r>
      <w:r w:rsidRPr="006158D2">
        <w:rPr>
          <w:rFonts w:eastAsia=".VnTime" w:hint="cs"/>
          <w:color w:val="auto"/>
          <w:sz w:val="28"/>
          <w:szCs w:val="28"/>
        </w:rPr>
        <w:t>đ</w:t>
      </w:r>
      <w:r w:rsidRPr="006158D2">
        <w:rPr>
          <w:rFonts w:eastAsia=".VnTime"/>
          <w:color w:val="auto"/>
          <w:sz w:val="28"/>
          <w:szCs w:val="28"/>
        </w:rPr>
        <w:t>i vay của thành viên (33212) (Nếu nhập lãi vào gốc).</w:t>
      </w:r>
    </w:p>
    <w:p w:rsidR="007477B5" w:rsidRPr="006158D2" w:rsidRDefault="00F6039D">
      <w:pPr>
        <w:widowControl/>
        <w:spacing w:after="0" w:line="276" w:lineRule="auto"/>
        <w:ind w:firstLine="567"/>
        <w:contextualSpacing/>
        <w:rPr>
          <w:color w:val="auto"/>
          <w:sz w:val="28"/>
          <w:szCs w:val="28"/>
        </w:rPr>
      </w:pPr>
      <w:r w:rsidRPr="006158D2">
        <w:rPr>
          <w:color w:val="auto"/>
          <w:sz w:val="28"/>
          <w:szCs w:val="28"/>
        </w:rPr>
        <w:t>3.2. Tr</w:t>
      </w:r>
      <w:r w:rsidRPr="006158D2">
        <w:rPr>
          <w:rFonts w:hint="eastAsia"/>
          <w:color w:val="auto"/>
          <w:sz w:val="28"/>
          <w:szCs w:val="28"/>
        </w:rPr>
        <w:t>ư</w:t>
      </w:r>
      <w:r w:rsidRPr="006158D2">
        <w:rPr>
          <w:color w:val="auto"/>
          <w:sz w:val="28"/>
          <w:szCs w:val="28"/>
        </w:rPr>
        <w:t>ờng hợp, HTX chi trả lãi tr</w:t>
      </w:r>
      <w:r w:rsidRPr="006158D2">
        <w:rPr>
          <w:rFonts w:hint="eastAsia"/>
          <w:color w:val="auto"/>
          <w:sz w:val="28"/>
          <w:szCs w:val="28"/>
        </w:rPr>
        <w:t>ư</w:t>
      </w:r>
      <w:r w:rsidRPr="006158D2">
        <w:rPr>
          <w:color w:val="auto"/>
          <w:sz w:val="28"/>
          <w:szCs w:val="28"/>
        </w:rPr>
        <w:t>ớc cho thành viên, ghi:</w:t>
      </w:r>
    </w:p>
    <w:p w:rsidR="007477B5" w:rsidRPr="006158D2" w:rsidRDefault="00F6039D">
      <w:pPr>
        <w:widowControl/>
        <w:spacing w:after="0" w:line="276" w:lineRule="auto"/>
        <w:ind w:firstLine="567"/>
        <w:contextualSpacing/>
        <w:rPr>
          <w:color w:val="auto"/>
          <w:sz w:val="28"/>
          <w:szCs w:val="28"/>
        </w:rPr>
      </w:pPr>
      <w:r w:rsidRPr="006158D2">
        <w:rPr>
          <w:color w:val="auto"/>
          <w:sz w:val="28"/>
          <w:szCs w:val="28"/>
        </w:rPr>
        <w:t>Nợ TK 242 - Tài sản khác (2421)</w:t>
      </w:r>
    </w:p>
    <w:p w:rsidR="007477B5" w:rsidRPr="006158D2" w:rsidRDefault="00F6039D">
      <w:pPr>
        <w:widowControl/>
        <w:spacing w:after="0" w:line="276" w:lineRule="auto"/>
        <w:ind w:leftChars="400" w:left="1080"/>
        <w:contextualSpacing/>
        <w:rPr>
          <w:color w:val="auto"/>
          <w:sz w:val="28"/>
          <w:szCs w:val="28"/>
        </w:rPr>
      </w:pPr>
      <w:r w:rsidRPr="006158D2">
        <w:rPr>
          <w:color w:val="auto"/>
          <w:sz w:val="28"/>
          <w:szCs w:val="28"/>
        </w:rPr>
        <w:t>Có các TK 111, 112,...(Số tiền lãi trả tr</w:t>
      </w:r>
      <w:r w:rsidRPr="006158D2">
        <w:rPr>
          <w:rFonts w:hint="eastAsia"/>
          <w:color w:val="auto"/>
          <w:sz w:val="28"/>
          <w:szCs w:val="28"/>
        </w:rPr>
        <w:t>ư</w:t>
      </w:r>
      <w:r w:rsidRPr="006158D2">
        <w:rPr>
          <w:color w:val="auto"/>
          <w:sz w:val="28"/>
          <w:szCs w:val="28"/>
        </w:rPr>
        <w:t>ớc)</w:t>
      </w:r>
    </w:p>
    <w:p w:rsidR="007477B5" w:rsidRPr="006158D2" w:rsidRDefault="00F6039D">
      <w:pPr>
        <w:widowControl/>
        <w:spacing w:after="0" w:line="276" w:lineRule="auto"/>
        <w:ind w:firstLine="567"/>
        <w:contextualSpacing/>
        <w:rPr>
          <w:color w:val="auto"/>
          <w:sz w:val="28"/>
          <w:szCs w:val="28"/>
        </w:rPr>
      </w:pPr>
      <w:r w:rsidRPr="006158D2">
        <w:rPr>
          <w:rFonts w:hint="eastAsia"/>
          <w:color w:val="auto"/>
          <w:sz w:val="28"/>
          <w:szCs w:val="28"/>
        </w:rPr>
        <w:t>Đ</w:t>
      </w:r>
      <w:r w:rsidRPr="006158D2">
        <w:rPr>
          <w:color w:val="auto"/>
          <w:sz w:val="28"/>
          <w:szCs w:val="28"/>
        </w:rPr>
        <w:t xml:space="preserve">ịnh kỳ, phân bổ tiền lãi vay theo số phải trả từng kỳ vào chi phí hoạt </w:t>
      </w:r>
      <w:r w:rsidRPr="006158D2">
        <w:rPr>
          <w:rFonts w:hint="eastAsia"/>
          <w:color w:val="auto"/>
          <w:sz w:val="28"/>
          <w:szCs w:val="28"/>
        </w:rPr>
        <w:t>đ</w:t>
      </w:r>
      <w:r w:rsidRPr="006158D2">
        <w:rPr>
          <w:color w:val="auto"/>
          <w:sz w:val="28"/>
          <w:szCs w:val="28"/>
        </w:rPr>
        <w:t>ộng tín dụng nội bộ, ghi:</w:t>
      </w:r>
    </w:p>
    <w:p w:rsidR="007477B5" w:rsidRPr="006158D2" w:rsidRDefault="00F6039D">
      <w:pPr>
        <w:widowControl/>
        <w:spacing w:after="0" w:line="276" w:lineRule="auto"/>
        <w:ind w:firstLine="567"/>
        <w:contextualSpacing/>
        <w:jc w:val="left"/>
        <w:rPr>
          <w:color w:val="auto"/>
          <w:sz w:val="28"/>
          <w:szCs w:val="28"/>
        </w:rPr>
      </w:pPr>
      <w:r w:rsidRPr="006158D2">
        <w:rPr>
          <w:color w:val="auto"/>
          <w:sz w:val="28"/>
          <w:szCs w:val="28"/>
        </w:rPr>
        <w:t xml:space="preserve">Nợ TK 6123 - Chi phí hoạt </w:t>
      </w:r>
      <w:r w:rsidRPr="006158D2">
        <w:rPr>
          <w:rFonts w:hint="eastAsia"/>
          <w:color w:val="auto"/>
          <w:sz w:val="28"/>
          <w:szCs w:val="28"/>
        </w:rPr>
        <w:t>đ</w:t>
      </w:r>
      <w:r w:rsidRPr="006158D2">
        <w:rPr>
          <w:color w:val="auto"/>
          <w:sz w:val="28"/>
          <w:szCs w:val="28"/>
        </w:rPr>
        <w:t xml:space="preserve">ộng cho vay nội bộ </w:t>
      </w:r>
    </w:p>
    <w:p w:rsidR="007477B5" w:rsidRPr="006158D2" w:rsidRDefault="00F6039D">
      <w:pPr>
        <w:widowControl/>
        <w:spacing w:after="0" w:line="276" w:lineRule="auto"/>
        <w:ind w:leftChars="400" w:left="1080"/>
        <w:contextualSpacing/>
        <w:jc w:val="left"/>
        <w:rPr>
          <w:color w:val="auto"/>
          <w:sz w:val="28"/>
          <w:szCs w:val="28"/>
        </w:rPr>
      </w:pPr>
      <w:r w:rsidRPr="006158D2">
        <w:rPr>
          <w:color w:val="auto"/>
          <w:sz w:val="28"/>
          <w:szCs w:val="28"/>
        </w:rPr>
        <w:t>Có TK 242 - Tài sản khác (2421).</w:t>
      </w:r>
    </w:p>
    <w:p w:rsidR="007477B5" w:rsidRPr="006158D2" w:rsidRDefault="00F6039D">
      <w:pPr>
        <w:widowControl/>
        <w:spacing w:after="0" w:line="276" w:lineRule="auto"/>
        <w:ind w:firstLine="567"/>
        <w:contextualSpacing/>
        <w:rPr>
          <w:color w:val="auto"/>
          <w:sz w:val="28"/>
          <w:szCs w:val="28"/>
        </w:rPr>
      </w:pPr>
      <w:r w:rsidRPr="006158D2">
        <w:rPr>
          <w:color w:val="auto"/>
          <w:sz w:val="28"/>
          <w:szCs w:val="28"/>
        </w:rPr>
        <w:t>3.3. Tr</w:t>
      </w:r>
      <w:r w:rsidRPr="006158D2">
        <w:rPr>
          <w:rFonts w:hint="eastAsia"/>
          <w:color w:val="auto"/>
          <w:sz w:val="28"/>
          <w:szCs w:val="28"/>
        </w:rPr>
        <w:t>ư</w:t>
      </w:r>
      <w:r w:rsidRPr="006158D2">
        <w:rPr>
          <w:color w:val="auto"/>
          <w:sz w:val="28"/>
          <w:szCs w:val="28"/>
        </w:rPr>
        <w:t xml:space="preserve">ờng hợp, HTX chi trả lãi sau cho thành viên sau khi kết thúc hợp </w:t>
      </w:r>
      <w:r w:rsidRPr="006158D2">
        <w:rPr>
          <w:rFonts w:hint="eastAsia"/>
          <w:color w:val="auto"/>
          <w:sz w:val="28"/>
          <w:szCs w:val="28"/>
        </w:rPr>
        <w:t>đ</w:t>
      </w:r>
      <w:r w:rsidRPr="006158D2">
        <w:rPr>
          <w:color w:val="auto"/>
          <w:sz w:val="28"/>
          <w:szCs w:val="28"/>
        </w:rPr>
        <w:t xml:space="preserve">ồng vay hoặc khế </w:t>
      </w:r>
      <w:r w:rsidRPr="006158D2">
        <w:rPr>
          <w:rFonts w:hint="eastAsia"/>
          <w:color w:val="auto"/>
          <w:sz w:val="28"/>
          <w:szCs w:val="28"/>
        </w:rPr>
        <w:t>ư</w:t>
      </w:r>
      <w:r w:rsidRPr="006158D2">
        <w:rPr>
          <w:color w:val="auto"/>
          <w:sz w:val="28"/>
          <w:szCs w:val="28"/>
        </w:rPr>
        <w:t>ớc vay:</w:t>
      </w:r>
    </w:p>
    <w:p w:rsidR="007477B5" w:rsidRPr="006158D2" w:rsidRDefault="00F6039D">
      <w:pPr>
        <w:widowControl/>
        <w:spacing w:after="0" w:line="276" w:lineRule="auto"/>
        <w:ind w:firstLine="567"/>
        <w:contextualSpacing/>
        <w:rPr>
          <w:color w:val="auto"/>
          <w:sz w:val="28"/>
          <w:szCs w:val="28"/>
        </w:rPr>
      </w:pPr>
      <w:r w:rsidRPr="006158D2">
        <w:rPr>
          <w:color w:val="auto"/>
          <w:sz w:val="28"/>
          <w:szCs w:val="28"/>
        </w:rPr>
        <w:t xml:space="preserve">- </w:t>
      </w:r>
      <w:r w:rsidRPr="006158D2">
        <w:rPr>
          <w:rFonts w:hint="eastAsia"/>
          <w:color w:val="auto"/>
          <w:sz w:val="28"/>
          <w:szCs w:val="28"/>
        </w:rPr>
        <w:t>Đ</w:t>
      </w:r>
      <w:r w:rsidRPr="006158D2">
        <w:rPr>
          <w:color w:val="auto"/>
          <w:sz w:val="28"/>
          <w:szCs w:val="28"/>
        </w:rPr>
        <w:t>ịnh kỳ, trích tr</w:t>
      </w:r>
      <w:r w:rsidRPr="006158D2">
        <w:rPr>
          <w:rFonts w:hint="eastAsia"/>
          <w:color w:val="auto"/>
          <w:sz w:val="28"/>
          <w:szCs w:val="28"/>
        </w:rPr>
        <w:t>ư</w:t>
      </w:r>
      <w:r w:rsidRPr="006158D2">
        <w:rPr>
          <w:color w:val="auto"/>
          <w:sz w:val="28"/>
          <w:szCs w:val="28"/>
        </w:rPr>
        <w:t xml:space="preserve">ớc chi phí lãi vay vào chi phí hoạt </w:t>
      </w:r>
      <w:r w:rsidRPr="006158D2">
        <w:rPr>
          <w:rFonts w:hint="eastAsia"/>
          <w:color w:val="auto"/>
          <w:sz w:val="28"/>
          <w:szCs w:val="28"/>
        </w:rPr>
        <w:t>đ</w:t>
      </w:r>
      <w:r w:rsidRPr="006158D2">
        <w:rPr>
          <w:color w:val="auto"/>
          <w:sz w:val="28"/>
          <w:szCs w:val="28"/>
        </w:rPr>
        <w:t>ộng cho vay nội bộ trong kỳ, ghi:</w:t>
      </w:r>
    </w:p>
    <w:p w:rsidR="007477B5" w:rsidRPr="006158D2" w:rsidRDefault="00F6039D">
      <w:pPr>
        <w:widowControl/>
        <w:spacing w:after="0" w:line="276" w:lineRule="auto"/>
        <w:ind w:leftChars="199" w:left="2407" w:hanging="1870"/>
        <w:contextualSpacing/>
        <w:rPr>
          <w:color w:val="auto"/>
          <w:sz w:val="28"/>
          <w:szCs w:val="28"/>
        </w:rPr>
      </w:pPr>
      <w:r w:rsidRPr="006158D2">
        <w:rPr>
          <w:color w:val="auto"/>
          <w:sz w:val="28"/>
          <w:szCs w:val="28"/>
        </w:rPr>
        <w:t xml:space="preserve">Nợ TK 6123 - Chi phí hoạt </w:t>
      </w:r>
      <w:r w:rsidRPr="006158D2">
        <w:rPr>
          <w:rFonts w:hint="eastAsia"/>
          <w:color w:val="auto"/>
          <w:sz w:val="28"/>
          <w:szCs w:val="28"/>
        </w:rPr>
        <w:t>đ</w:t>
      </w:r>
      <w:r w:rsidRPr="006158D2">
        <w:rPr>
          <w:color w:val="auto"/>
          <w:sz w:val="28"/>
          <w:szCs w:val="28"/>
        </w:rPr>
        <w:t>ộng cho vay nội bộ (chi tiết lãi vay phải trả cho thành viên)</w:t>
      </w:r>
    </w:p>
    <w:p w:rsidR="007477B5" w:rsidRPr="006158D2" w:rsidRDefault="00F6039D">
      <w:pPr>
        <w:widowControl/>
        <w:spacing w:after="0" w:line="276" w:lineRule="auto"/>
        <w:ind w:leftChars="420" w:left="2692" w:hanging="1558"/>
        <w:contextualSpacing/>
        <w:rPr>
          <w:color w:val="auto"/>
          <w:sz w:val="28"/>
          <w:szCs w:val="28"/>
        </w:rPr>
      </w:pPr>
      <w:r w:rsidRPr="006158D2">
        <w:rPr>
          <w:color w:val="auto"/>
          <w:sz w:val="28"/>
          <w:szCs w:val="28"/>
        </w:rPr>
        <w:t xml:space="preserve">Có TK 332 - Phải trả của hoạt </w:t>
      </w:r>
      <w:r w:rsidRPr="006158D2">
        <w:rPr>
          <w:rFonts w:hint="eastAsia"/>
          <w:color w:val="auto"/>
          <w:sz w:val="28"/>
          <w:szCs w:val="28"/>
        </w:rPr>
        <w:t>đ</w:t>
      </w:r>
      <w:r w:rsidRPr="006158D2">
        <w:rPr>
          <w:color w:val="auto"/>
          <w:sz w:val="28"/>
          <w:szCs w:val="28"/>
        </w:rPr>
        <w:t>ộng tín dụng nội bộ (nếu lãi vay nhập gốc)</w:t>
      </w:r>
    </w:p>
    <w:p w:rsidR="007477B5" w:rsidRPr="006158D2" w:rsidRDefault="00F6039D">
      <w:pPr>
        <w:widowControl/>
        <w:spacing w:after="0" w:line="276" w:lineRule="auto"/>
        <w:ind w:leftChars="420" w:left="2692" w:hanging="1558"/>
        <w:contextualSpacing/>
        <w:rPr>
          <w:color w:val="auto"/>
          <w:sz w:val="28"/>
          <w:szCs w:val="28"/>
        </w:rPr>
      </w:pPr>
      <w:r w:rsidRPr="006158D2">
        <w:rPr>
          <w:color w:val="auto"/>
          <w:sz w:val="28"/>
          <w:szCs w:val="28"/>
        </w:rPr>
        <w:t>Có TK 338 - Phải trả khác (phần chi phí trích tr</w:t>
      </w:r>
      <w:r w:rsidRPr="006158D2">
        <w:rPr>
          <w:rFonts w:hint="eastAsia"/>
          <w:color w:val="auto"/>
          <w:sz w:val="28"/>
          <w:szCs w:val="28"/>
        </w:rPr>
        <w:t>ư</w:t>
      </w:r>
      <w:r w:rsidRPr="006158D2">
        <w:rPr>
          <w:color w:val="auto"/>
          <w:sz w:val="28"/>
          <w:szCs w:val="28"/>
        </w:rPr>
        <w:t xml:space="preserve">ớc lãi vay của hoạt </w:t>
      </w:r>
      <w:r w:rsidRPr="006158D2">
        <w:rPr>
          <w:rFonts w:hint="eastAsia"/>
          <w:color w:val="auto"/>
          <w:sz w:val="28"/>
          <w:szCs w:val="28"/>
        </w:rPr>
        <w:t>đ</w:t>
      </w:r>
      <w:r w:rsidRPr="006158D2">
        <w:rPr>
          <w:color w:val="auto"/>
          <w:sz w:val="28"/>
          <w:szCs w:val="28"/>
        </w:rPr>
        <w:t>ộng TDNB).</w:t>
      </w:r>
    </w:p>
    <w:p w:rsidR="007477B5" w:rsidRPr="006158D2" w:rsidRDefault="00F6039D">
      <w:pPr>
        <w:widowControl/>
        <w:spacing w:after="0" w:line="276" w:lineRule="auto"/>
        <w:ind w:firstLine="567"/>
        <w:contextualSpacing/>
        <w:rPr>
          <w:color w:val="auto"/>
          <w:sz w:val="28"/>
        </w:rPr>
      </w:pPr>
      <w:r w:rsidRPr="006158D2">
        <w:rPr>
          <w:color w:val="auto"/>
          <w:sz w:val="28"/>
        </w:rPr>
        <w:t xml:space="preserve">- Trả lãi vay cho thành viên sau khi kết thúc hợp </w:t>
      </w:r>
      <w:r w:rsidRPr="006158D2">
        <w:rPr>
          <w:rFonts w:hint="eastAsia"/>
          <w:color w:val="auto"/>
          <w:sz w:val="28"/>
        </w:rPr>
        <w:t>đ</w:t>
      </w:r>
      <w:r w:rsidRPr="006158D2">
        <w:rPr>
          <w:color w:val="auto"/>
          <w:sz w:val="28"/>
        </w:rPr>
        <w:t xml:space="preserve">ồng vay hoặc khế </w:t>
      </w:r>
      <w:r w:rsidRPr="006158D2">
        <w:rPr>
          <w:rFonts w:hint="eastAsia"/>
          <w:color w:val="auto"/>
          <w:sz w:val="28"/>
        </w:rPr>
        <w:t>ư</w:t>
      </w:r>
      <w:r w:rsidRPr="006158D2">
        <w:rPr>
          <w:color w:val="auto"/>
          <w:sz w:val="28"/>
        </w:rPr>
        <w:t>ớc vay, ghi:</w:t>
      </w:r>
    </w:p>
    <w:p w:rsidR="007477B5" w:rsidRPr="006158D2" w:rsidRDefault="00F6039D">
      <w:pPr>
        <w:widowControl/>
        <w:spacing w:after="0" w:line="276" w:lineRule="auto"/>
        <w:ind w:leftChars="209" w:left="2124" w:hanging="1560"/>
        <w:contextualSpacing/>
        <w:rPr>
          <w:color w:val="auto"/>
          <w:sz w:val="28"/>
        </w:rPr>
      </w:pPr>
      <w:r w:rsidRPr="006158D2">
        <w:rPr>
          <w:color w:val="auto"/>
          <w:sz w:val="28"/>
        </w:rPr>
        <w:t xml:space="preserve">Nợ TK 332 - Phải trả của hoạt </w:t>
      </w:r>
      <w:r w:rsidRPr="006158D2">
        <w:rPr>
          <w:rFonts w:hint="eastAsia"/>
          <w:color w:val="auto"/>
          <w:sz w:val="28"/>
        </w:rPr>
        <w:t>đ</w:t>
      </w:r>
      <w:r w:rsidRPr="006158D2">
        <w:rPr>
          <w:color w:val="auto"/>
          <w:sz w:val="28"/>
        </w:rPr>
        <w:t>ộng tín dụng nội bộ (gốc vay còn phải trả) (3321)</w:t>
      </w:r>
    </w:p>
    <w:p w:rsidR="007477B5" w:rsidRPr="006158D2" w:rsidRDefault="00F6039D">
      <w:pPr>
        <w:widowControl/>
        <w:spacing w:after="0" w:line="276" w:lineRule="auto"/>
        <w:ind w:leftChars="200" w:left="540" w:firstLine="27"/>
        <w:contextualSpacing/>
        <w:rPr>
          <w:color w:val="auto"/>
          <w:sz w:val="28"/>
        </w:rPr>
      </w:pPr>
      <w:r w:rsidRPr="006158D2">
        <w:rPr>
          <w:color w:val="auto"/>
          <w:sz w:val="28"/>
        </w:rPr>
        <w:t>Nợ TK 338 - Phải trả khác (lãi tiền vay của các kỳ tr</w:t>
      </w:r>
      <w:r w:rsidRPr="006158D2">
        <w:rPr>
          <w:rFonts w:hint="eastAsia"/>
          <w:color w:val="auto"/>
          <w:sz w:val="28"/>
        </w:rPr>
        <w:t>ư</w:t>
      </w:r>
      <w:r w:rsidRPr="006158D2">
        <w:rPr>
          <w:color w:val="auto"/>
          <w:sz w:val="28"/>
        </w:rPr>
        <w:t>ớc)</w:t>
      </w:r>
    </w:p>
    <w:p w:rsidR="007477B5" w:rsidRPr="006158D2" w:rsidRDefault="00F6039D">
      <w:pPr>
        <w:widowControl/>
        <w:spacing w:after="0" w:line="276" w:lineRule="auto"/>
        <w:ind w:leftChars="200" w:left="2127" w:hanging="1587"/>
        <w:contextualSpacing/>
        <w:rPr>
          <w:color w:val="auto"/>
          <w:sz w:val="28"/>
        </w:rPr>
      </w:pPr>
      <w:r w:rsidRPr="006158D2">
        <w:rPr>
          <w:color w:val="auto"/>
          <w:sz w:val="28"/>
        </w:rPr>
        <w:t xml:space="preserve">Nợ TK 6123 - Chi phí hoạt </w:t>
      </w:r>
      <w:r w:rsidRPr="006158D2">
        <w:rPr>
          <w:rFonts w:hint="eastAsia"/>
          <w:color w:val="auto"/>
          <w:sz w:val="28"/>
        </w:rPr>
        <w:t>đ</w:t>
      </w:r>
      <w:r w:rsidRPr="006158D2">
        <w:rPr>
          <w:color w:val="auto"/>
          <w:sz w:val="28"/>
        </w:rPr>
        <w:t xml:space="preserve">ộng cho vay nội bộ (số lãi tiền vay của kỳ </w:t>
      </w:r>
      <w:r w:rsidRPr="006158D2">
        <w:rPr>
          <w:rFonts w:hint="eastAsia"/>
          <w:color w:val="auto"/>
          <w:sz w:val="28"/>
        </w:rPr>
        <w:t>đá</w:t>
      </w:r>
      <w:r w:rsidRPr="006158D2">
        <w:rPr>
          <w:color w:val="auto"/>
          <w:sz w:val="28"/>
        </w:rPr>
        <w:t>o hạn)</w:t>
      </w:r>
    </w:p>
    <w:p w:rsidR="007477B5" w:rsidRPr="006158D2" w:rsidRDefault="00F6039D">
      <w:pPr>
        <w:widowControl/>
        <w:spacing w:after="0" w:line="276" w:lineRule="auto"/>
        <w:ind w:leftChars="400" w:left="1080"/>
        <w:contextualSpacing/>
        <w:rPr>
          <w:color w:val="auto"/>
          <w:sz w:val="28"/>
        </w:rPr>
      </w:pPr>
      <w:r w:rsidRPr="006158D2">
        <w:rPr>
          <w:color w:val="auto"/>
          <w:sz w:val="28"/>
        </w:rPr>
        <w:t>Có các TK 111, 112.</w:t>
      </w:r>
    </w:p>
    <w:p w:rsidR="007477B5" w:rsidRPr="006158D2" w:rsidRDefault="00F6039D">
      <w:pPr>
        <w:autoSpaceDE w:val="0"/>
        <w:autoSpaceDN w:val="0"/>
        <w:adjustRightInd w:val="0"/>
        <w:spacing w:after="0" w:line="276" w:lineRule="auto"/>
        <w:ind w:firstLine="567"/>
        <w:contextualSpacing/>
        <w:rPr>
          <w:rFonts w:eastAsia=".VnTime"/>
          <w:color w:val="auto"/>
          <w:sz w:val="28"/>
          <w:szCs w:val="28"/>
        </w:rPr>
      </w:pPr>
      <w:r w:rsidRPr="006158D2">
        <w:rPr>
          <w:rFonts w:eastAsia=".VnTime"/>
          <w:color w:val="auto"/>
          <w:sz w:val="28"/>
          <w:szCs w:val="28"/>
        </w:rPr>
        <w:t>3.4. Khi chuyển tiền mặt hoặc tiền gửi Ngân hàng trả gốc và lãi vay cho thành viên, c</w:t>
      </w:r>
      <w:r w:rsidRPr="006158D2">
        <w:rPr>
          <w:rFonts w:eastAsia=".VnTime" w:hint="cs"/>
          <w:color w:val="auto"/>
          <w:sz w:val="28"/>
          <w:szCs w:val="28"/>
        </w:rPr>
        <w:t>ă</w:t>
      </w:r>
      <w:r w:rsidRPr="006158D2">
        <w:rPr>
          <w:rFonts w:eastAsia=".VnTime"/>
          <w:color w:val="auto"/>
          <w:sz w:val="28"/>
          <w:szCs w:val="28"/>
        </w:rPr>
        <w:t>n cứ vào Phiếu chi tiền mặt hoặc Giấy báo nợ của Ngân hàng, ghi:</w:t>
      </w:r>
    </w:p>
    <w:p w:rsidR="007477B5" w:rsidRPr="006158D2" w:rsidRDefault="00F6039D">
      <w:pPr>
        <w:autoSpaceDE w:val="0"/>
        <w:autoSpaceDN w:val="0"/>
        <w:adjustRightInd w:val="0"/>
        <w:spacing w:after="0" w:line="276" w:lineRule="auto"/>
        <w:ind w:leftChars="200" w:left="540" w:firstLine="27"/>
        <w:contextualSpacing/>
        <w:rPr>
          <w:rFonts w:eastAsia=".VnTime"/>
          <w:color w:val="auto"/>
          <w:sz w:val="28"/>
          <w:szCs w:val="28"/>
        </w:rPr>
      </w:pPr>
      <w:r w:rsidRPr="006158D2">
        <w:rPr>
          <w:rFonts w:eastAsia=".VnTime"/>
          <w:color w:val="auto"/>
          <w:sz w:val="28"/>
          <w:szCs w:val="28"/>
        </w:rPr>
        <w:t xml:space="preserve">Nợ TK </w:t>
      </w:r>
      <w:hyperlink r:id="rId8" w:history="1">
        <w:r w:rsidRPr="006158D2">
          <w:rPr>
            <w:rFonts w:eastAsia=".VnTime"/>
            <w:color w:val="auto"/>
            <w:sz w:val="28"/>
            <w:szCs w:val="28"/>
          </w:rPr>
          <w:t>332</w:t>
        </w:r>
      </w:hyperlink>
      <w:r w:rsidRPr="006158D2">
        <w:rPr>
          <w:rFonts w:eastAsia=".VnTime"/>
          <w:color w:val="auto"/>
          <w:sz w:val="28"/>
          <w:szCs w:val="28"/>
        </w:rPr>
        <w:t>11 - Phải trả về gốc vay</w:t>
      </w:r>
    </w:p>
    <w:p w:rsidR="007477B5" w:rsidRPr="006158D2" w:rsidRDefault="00F6039D">
      <w:pPr>
        <w:autoSpaceDE w:val="0"/>
        <w:autoSpaceDN w:val="0"/>
        <w:adjustRightInd w:val="0"/>
        <w:spacing w:after="0" w:line="276" w:lineRule="auto"/>
        <w:ind w:leftChars="199" w:left="2407" w:hanging="1870"/>
        <w:contextualSpacing/>
        <w:rPr>
          <w:rFonts w:eastAsia=".VnTime"/>
          <w:color w:val="auto"/>
          <w:sz w:val="28"/>
          <w:szCs w:val="28"/>
        </w:rPr>
      </w:pPr>
      <w:r w:rsidRPr="006158D2">
        <w:rPr>
          <w:rFonts w:eastAsia=".VnTime"/>
          <w:color w:val="auto"/>
          <w:sz w:val="28"/>
          <w:szCs w:val="28"/>
        </w:rPr>
        <w:t xml:space="preserve">Nợ TK 33212 - Phải trả về lãi vay (số lãi vay HTX phải trả cho thành viên tại thời </w:t>
      </w:r>
      <w:r w:rsidRPr="006158D2">
        <w:rPr>
          <w:rFonts w:eastAsia=".VnTime" w:hint="cs"/>
          <w:color w:val="auto"/>
          <w:sz w:val="28"/>
          <w:szCs w:val="28"/>
        </w:rPr>
        <w:t>đ</w:t>
      </w:r>
      <w:r w:rsidRPr="006158D2">
        <w:rPr>
          <w:rFonts w:eastAsia=".VnTime"/>
          <w:color w:val="auto"/>
          <w:sz w:val="28"/>
          <w:szCs w:val="28"/>
        </w:rPr>
        <w:t xml:space="preserve">iểm </w:t>
      </w:r>
      <w:r w:rsidRPr="006158D2">
        <w:rPr>
          <w:rFonts w:eastAsia=".VnTime" w:hint="cs"/>
          <w:color w:val="auto"/>
          <w:sz w:val="28"/>
          <w:szCs w:val="28"/>
        </w:rPr>
        <w:t>đ</w:t>
      </w:r>
      <w:r w:rsidRPr="006158D2">
        <w:rPr>
          <w:rFonts w:eastAsia=".VnTime" w:hint="eastAsia"/>
          <w:color w:val="auto"/>
          <w:sz w:val="28"/>
          <w:szCs w:val="28"/>
        </w:rPr>
        <w:t>á</w:t>
      </w:r>
      <w:r w:rsidRPr="006158D2">
        <w:rPr>
          <w:rFonts w:eastAsia=".VnTime"/>
          <w:color w:val="auto"/>
          <w:sz w:val="28"/>
          <w:szCs w:val="28"/>
        </w:rPr>
        <w:t>o hạn)</w:t>
      </w:r>
    </w:p>
    <w:p w:rsidR="007477B5" w:rsidRPr="006158D2" w:rsidRDefault="00F6039D">
      <w:pPr>
        <w:autoSpaceDE w:val="0"/>
        <w:autoSpaceDN w:val="0"/>
        <w:adjustRightInd w:val="0"/>
        <w:spacing w:after="0" w:line="276" w:lineRule="auto"/>
        <w:ind w:leftChars="400" w:left="1080"/>
        <w:contextualSpacing/>
        <w:rPr>
          <w:rFonts w:eastAsia=".VnTime"/>
          <w:color w:val="auto"/>
          <w:sz w:val="28"/>
          <w:szCs w:val="28"/>
        </w:rPr>
      </w:pPr>
      <w:r w:rsidRPr="006158D2">
        <w:rPr>
          <w:rFonts w:eastAsia=".VnTime"/>
          <w:color w:val="auto"/>
          <w:sz w:val="28"/>
          <w:szCs w:val="28"/>
        </w:rPr>
        <w:t xml:space="preserve">Có các TK </w:t>
      </w:r>
      <w:hyperlink r:id="rId9" w:history="1">
        <w:r w:rsidRPr="006158D2">
          <w:rPr>
            <w:rFonts w:eastAsia=".VnTime"/>
            <w:color w:val="auto"/>
            <w:sz w:val="28"/>
            <w:szCs w:val="28"/>
          </w:rPr>
          <w:t>111</w:t>
        </w:r>
      </w:hyperlink>
      <w:r w:rsidRPr="006158D2">
        <w:rPr>
          <w:rFonts w:eastAsia=".VnTime"/>
          <w:color w:val="auto"/>
          <w:sz w:val="28"/>
          <w:szCs w:val="28"/>
        </w:rPr>
        <w:t xml:space="preserve">, </w:t>
      </w:r>
      <w:hyperlink r:id="rId10" w:history="1">
        <w:r w:rsidRPr="006158D2">
          <w:rPr>
            <w:rFonts w:eastAsia=".VnTime"/>
            <w:color w:val="auto"/>
            <w:sz w:val="28"/>
            <w:szCs w:val="28"/>
          </w:rPr>
          <w:t>112</w:t>
        </w:r>
      </w:hyperlink>
      <w:r w:rsidRPr="006158D2">
        <w:rPr>
          <w:rFonts w:eastAsia=".VnTime"/>
          <w:color w:val="auto"/>
          <w:sz w:val="28"/>
          <w:szCs w:val="28"/>
        </w:rPr>
        <w:t>,…</w:t>
      </w:r>
    </w:p>
    <w:p w:rsidR="007477B5" w:rsidRPr="006158D2" w:rsidRDefault="00F6039D">
      <w:pPr>
        <w:widowControl/>
        <w:spacing w:after="0"/>
        <w:jc w:val="left"/>
        <w:rPr>
          <w:rFonts w:ascii=".VnAvantH" w:eastAsia=".VnTime" w:hAnsi=".VnAvantH"/>
          <w:b/>
          <w:color w:val="auto"/>
          <w:sz w:val="28"/>
          <w:szCs w:val="28"/>
        </w:rPr>
      </w:pPr>
      <w:r w:rsidRPr="006158D2">
        <w:rPr>
          <w:rFonts w:eastAsia=".VnTime"/>
          <w:color w:val="auto"/>
          <w:sz w:val="28"/>
          <w:szCs w:val="28"/>
        </w:rPr>
        <w:br w:type="page"/>
      </w:r>
    </w:p>
    <w:p w:rsidR="007477B5" w:rsidRPr="006158D2" w:rsidRDefault="00F6039D">
      <w:pPr>
        <w:pStyle w:val="4tenchuongChar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lastRenderedPageBreak/>
        <w:t>TÀI KHOẢN 333 - THUẾ VÀ CÁC KHOẢN PHẢI NỘP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w:t>
      </w:r>
    </w:p>
    <w:p w:rsidR="007477B5" w:rsidRPr="006158D2" w:rsidRDefault="007477B5">
      <w:pPr>
        <w:pStyle w:val="4tenchuongCharChar"/>
        <w:spacing w:after="0" w:line="276" w:lineRule="auto"/>
        <w:ind w:firstLine="567"/>
        <w:contextualSpacing/>
        <w:rPr>
          <w:rFonts w:ascii="Times New Roman" w:hAnsi="Times New Roman"/>
          <w:color w:val="auto"/>
          <w:sz w:val="28"/>
          <w:szCs w:val="28"/>
        </w:rPr>
      </w:pPr>
    </w:p>
    <w:p w:rsidR="007477B5" w:rsidRPr="006158D2" w:rsidRDefault="00F6039D">
      <w:pPr>
        <w:pStyle w:val="1chinhtrangChar1CharChar"/>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rPr>
        <w:t>1. Nguyên tắc kế toán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1.1. Tài khoản này dùng </w:t>
      </w:r>
      <w:r w:rsidRPr="006158D2">
        <w:rPr>
          <w:rFonts w:ascii="Times New Roman" w:hAnsi="Times New Roman" w:hint="eastAsia"/>
          <w:color w:val="auto"/>
          <w:sz w:val="28"/>
          <w:szCs w:val="28"/>
        </w:rPr>
        <w:t>đ</w:t>
      </w:r>
      <w:r w:rsidRPr="006158D2">
        <w:rPr>
          <w:rFonts w:ascii="Times New Roman" w:hAnsi="Times New Roman"/>
          <w:color w:val="auto"/>
          <w:sz w:val="28"/>
          <w:szCs w:val="28"/>
        </w:rPr>
        <w:t>ể phản ánh quan hệ giữa HTX với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ớc về các khoản thuế, phí, lệ phí và các khoản khác phải nộp,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nộp, còn phải nộp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trong kỳ kế toán n</w:t>
      </w:r>
      <w:r w:rsidRPr="006158D2">
        <w:rPr>
          <w:rFonts w:ascii="Times New Roman" w:hAnsi="Times New Roman" w:hint="eastAsia"/>
          <w:color w:val="auto"/>
          <w:sz w:val="28"/>
          <w:szCs w:val="28"/>
        </w:rPr>
        <w:t>ă</w:t>
      </w:r>
      <w:r w:rsidRPr="006158D2">
        <w:rPr>
          <w:rFonts w:ascii="Times New Roman" w:hAnsi="Times New Roman"/>
          <w:color w:val="auto"/>
          <w:sz w:val="28"/>
          <w:szCs w:val="28"/>
        </w:rPr>
        <w:t xml:space="preserve">m.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1.2.</w:t>
      </w:r>
      <w:r w:rsidRPr="006158D2">
        <w:rPr>
          <w:rFonts w:ascii="Times New Roman" w:hAnsi="Times New Roman"/>
          <w:color w:val="auto"/>
          <w:sz w:val="28"/>
          <w:szCs w:val="28"/>
        </w:rPr>
        <w:t xml:space="preserve"> HTX chủ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ộng tính, xác </w:t>
      </w:r>
      <w:r w:rsidRPr="006158D2">
        <w:rPr>
          <w:rFonts w:ascii="Times New Roman" w:hAnsi="Times New Roman" w:hint="eastAsia"/>
          <w:color w:val="auto"/>
          <w:sz w:val="28"/>
          <w:szCs w:val="28"/>
        </w:rPr>
        <w:t>đ</w:t>
      </w:r>
      <w:r w:rsidRPr="006158D2">
        <w:rPr>
          <w:rFonts w:ascii="Times New Roman" w:hAnsi="Times New Roman"/>
          <w:color w:val="auto"/>
          <w:sz w:val="28"/>
          <w:szCs w:val="28"/>
        </w:rPr>
        <w:t>ịnh và kê khai số thuế, phí, lệ phí và các khoản phải nộp cho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ớc theo luật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Kịp thời phản ánh vào sổ kế toán số thuế phải nộp,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nộp,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hoàn...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1.3.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ối với các khoản thuế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hoàn,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giảm, HTX phải phân biệt rõ số thuế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hoàn,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giảm thực hiện theo nguyên tắc:</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Thuế XK, TT</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B, BVMT phải nộp khi bán hàng hóa, cung cấp dịch vụ nh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ng sau </w:t>
      </w:r>
      <w:r w:rsidRPr="006158D2">
        <w:rPr>
          <w:rFonts w:ascii="Times New Roman" w:hAnsi="Times New Roman" w:hint="eastAsia"/>
          <w:color w:val="auto"/>
          <w:sz w:val="28"/>
          <w:szCs w:val="28"/>
          <w:lang w:val="vi-VN"/>
        </w:rPr>
        <w:t>đó</w:t>
      </w: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hoàn,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giảm thì kế toán ghi nhận vào thu nhập khác.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hoàn ghi giảm số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Số thuế GTGT phải nộp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giảm ghi nhận vào thu nhập khác.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1.4. HTX phải mở sổ chi tiết theo dõi từng khoản thuế, phí, lệ phí và các khoản phải nộp,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nộp và còn phải nộp.</w:t>
      </w:r>
    </w:p>
    <w:p w:rsidR="007477B5" w:rsidRPr="006158D2" w:rsidRDefault="00F6039D">
      <w:pPr>
        <w:pStyle w:val="1chinhtrangChar1CharChar"/>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rPr>
        <w:t>2. Kết cấu và nội dung phản ánh của Tài khoản 333 - Thuế và các khoản phải nộp nhà n</w:t>
      </w:r>
      <w:r w:rsidRPr="006158D2">
        <w:rPr>
          <w:rFonts w:ascii="Times New Roman" w:hAnsi="Times New Roman" w:hint="eastAsia"/>
          <w:b/>
          <w:color w:val="auto"/>
          <w:sz w:val="28"/>
          <w:szCs w:val="28"/>
        </w:rPr>
        <w:t>ư</w:t>
      </w:r>
      <w:r w:rsidRPr="006158D2">
        <w:rPr>
          <w:rFonts w:ascii="Times New Roman" w:hAnsi="Times New Roman"/>
          <w:b/>
          <w:color w:val="auto"/>
          <w:sz w:val="28"/>
          <w:szCs w:val="28"/>
        </w:rPr>
        <w:t>ớc</w:t>
      </w:r>
    </w:p>
    <w:p w:rsidR="007477B5" w:rsidRPr="006158D2" w:rsidRDefault="00F6039D">
      <w:pPr>
        <w:pStyle w:val="1chinhtrangChar1CharChar"/>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rPr>
        <w:t>Bên Nợ:</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Số thuế GTGT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 trong kỳ;</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Số thuế khác, phí, lệ phí và các khoản khác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nộp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Số thuế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giảm trừ vào số thuế phải nộp;</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thuế GTGT của hàng bán bị trả lại, bị giảm giá.</w:t>
      </w:r>
    </w:p>
    <w:p w:rsidR="007477B5" w:rsidRPr="006158D2" w:rsidRDefault="00F6039D">
      <w:pPr>
        <w:pStyle w:val="1chinhtrangChar1CharChar"/>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rPr>
        <w:t>Bên Có:</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thuế GTGT đầu ra;</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thuế, phí, lệ phí và các khoản khác phải nộp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w:t>
      </w:r>
    </w:p>
    <w:p w:rsidR="007477B5" w:rsidRPr="006158D2" w:rsidRDefault="00F6039D">
      <w:pPr>
        <w:pStyle w:val="1chinhtrangChar1CharChar"/>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rPr>
        <w:t>Số d</w:t>
      </w:r>
      <w:r w:rsidRPr="006158D2">
        <w:rPr>
          <w:rFonts w:ascii="Times New Roman" w:hAnsi="Times New Roman" w:hint="eastAsia"/>
          <w:b/>
          <w:color w:val="auto"/>
          <w:sz w:val="28"/>
          <w:szCs w:val="28"/>
        </w:rPr>
        <w:t>ư</w:t>
      </w:r>
      <w:r w:rsidRPr="006158D2">
        <w:rPr>
          <w:rFonts w:ascii="Times New Roman" w:hAnsi="Times New Roman"/>
          <w:b/>
          <w:color w:val="auto"/>
          <w:sz w:val="28"/>
          <w:szCs w:val="28"/>
        </w:rPr>
        <w:t xml:space="preserve"> bên Có: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Số thuế, phí, lệ phí và các khoản khác còn phải nộp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
          <w:color w:val="auto"/>
          <w:sz w:val="28"/>
          <w:szCs w:val="28"/>
        </w:rPr>
        <w:t>TK 333 có thể có số d</w:t>
      </w:r>
      <w:r w:rsidRPr="006158D2">
        <w:rPr>
          <w:rFonts w:ascii="Times New Roman" w:hAnsi="Times New Roman" w:hint="eastAsia"/>
          <w:b/>
          <w:color w:val="auto"/>
          <w:sz w:val="28"/>
          <w:szCs w:val="28"/>
        </w:rPr>
        <w:t>ư</w:t>
      </w:r>
      <w:r w:rsidRPr="006158D2">
        <w:rPr>
          <w:rFonts w:ascii="Times New Roman" w:hAnsi="Times New Roman"/>
          <w:b/>
          <w:color w:val="auto"/>
          <w:sz w:val="28"/>
          <w:szCs w:val="28"/>
        </w:rPr>
        <w:t xml:space="preserve"> bên Nợ</w:t>
      </w:r>
      <w:r w:rsidRPr="006158D2">
        <w:rPr>
          <w:rFonts w:ascii="Times New Roman" w:hAnsi="Times New Roman"/>
          <w:color w:val="auto"/>
          <w:sz w:val="28"/>
          <w:szCs w:val="28"/>
        </w:rPr>
        <w:t>: Số d</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bên Nợ (nếu có) của TK 333 phản ánh số thuế và các khoản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nộp lớn h</w:t>
      </w:r>
      <w:r w:rsidRPr="006158D2">
        <w:rPr>
          <w:rFonts w:ascii="Times New Roman" w:hAnsi="Times New Roman" w:hint="eastAsia"/>
          <w:color w:val="auto"/>
          <w:sz w:val="28"/>
          <w:szCs w:val="28"/>
        </w:rPr>
        <w:t>ơ</w:t>
      </w:r>
      <w:r w:rsidRPr="006158D2">
        <w:rPr>
          <w:rFonts w:ascii="Times New Roman" w:hAnsi="Times New Roman"/>
          <w:color w:val="auto"/>
          <w:sz w:val="28"/>
          <w:szCs w:val="28"/>
        </w:rPr>
        <w:t>n số thuế và các khoản phải nộp cho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Tài khoản 333 - Thuế và các khoản phải nộp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w:t>
      </w:r>
      <w:r w:rsidR="006158D2" w:rsidRPr="006158D2">
        <w:rPr>
          <w:rFonts w:ascii="Times New Roman" w:hAnsi="Times New Roman"/>
          <w:color w:val="auto"/>
          <w:sz w:val="28"/>
          <w:szCs w:val="28"/>
          <w:lang w:val="en-US"/>
        </w:rPr>
        <w:t xml:space="preserve"> </w:t>
      </w:r>
      <w:r w:rsidRPr="006158D2">
        <w:rPr>
          <w:rFonts w:ascii="Times New Roman" w:hAnsi="Times New Roman"/>
          <w:color w:val="auto"/>
          <w:sz w:val="28"/>
          <w:szCs w:val="28"/>
          <w:lang w:val="en-US"/>
        </w:rPr>
        <w:t>có</w:t>
      </w:r>
      <w:r w:rsidRPr="006158D2">
        <w:rPr>
          <w:rFonts w:ascii="Times New Roman" w:hAnsi="Times New Roman"/>
          <w:color w:val="auto"/>
          <w:sz w:val="28"/>
          <w:szCs w:val="28"/>
        </w:rPr>
        <w:t xml:space="preserve"> 3 tài khoản cấp 2:</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i/>
          <w:color w:val="auto"/>
          <w:sz w:val="28"/>
          <w:szCs w:val="28"/>
        </w:rPr>
        <w:t>- Tài khoản 3331 - Thuế giá trị gia t</w:t>
      </w:r>
      <w:r w:rsidRPr="006158D2">
        <w:rPr>
          <w:rFonts w:ascii="Times New Roman" w:hAnsi="Times New Roman" w:hint="eastAsia"/>
          <w:i/>
          <w:color w:val="auto"/>
          <w:sz w:val="28"/>
          <w:szCs w:val="28"/>
        </w:rPr>
        <w:t>ă</w:t>
      </w:r>
      <w:r w:rsidRPr="006158D2">
        <w:rPr>
          <w:rFonts w:ascii="Times New Roman" w:hAnsi="Times New Roman"/>
          <w:i/>
          <w:color w:val="auto"/>
          <w:sz w:val="28"/>
          <w:szCs w:val="28"/>
        </w:rPr>
        <w:t>ng phải nộp:</w:t>
      </w:r>
      <w:r w:rsidRPr="006158D2">
        <w:rPr>
          <w:rFonts w:ascii="Times New Roman" w:hAnsi="Times New Roman"/>
          <w:color w:val="auto"/>
          <w:sz w:val="28"/>
          <w:szCs w:val="28"/>
        </w:rPr>
        <w:t xml:space="preserve"> Phản ánh số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ra, số thuế GTGT của hàng nhập khẩu phải nộp, số thuế GTGT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w:t>
      </w:r>
      <w:r w:rsidRPr="006158D2">
        <w:rPr>
          <w:rFonts w:ascii="Times New Roman" w:hAnsi="Times New Roman"/>
          <w:color w:val="auto"/>
          <w:sz w:val="28"/>
          <w:szCs w:val="28"/>
        </w:rPr>
        <w:lastRenderedPageBreak/>
        <w:t xml:space="preserve">khấu trừ, số thuế GTGT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nộp và còn phải nộp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i/>
          <w:color w:val="auto"/>
          <w:sz w:val="28"/>
          <w:szCs w:val="28"/>
        </w:rPr>
        <w:t>- Tài khoản 3334 - Thuế thu nhập doanh nghiệp:</w:t>
      </w:r>
      <w:r w:rsidRPr="006158D2">
        <w:rPr>
          <w:rFonts w:ascii="Times New Roman" w:hAnsi="Times New Roman"/>
          <w:color w:val="auto"/>
          <w:sz w:val="28"/>
          <w:szCs w:val="28"/>
        </w:rPr>
        <w:t xml:space="preserve"> Phản ánh số thuế thu nhập doanh nghiệp mà HTX phải nộp,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nộp và còn phải nộp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i/>
          <w:color w:val="auto"/>
          <w:sz w:val="28"/>
          <w:szCs w:val="28"/>
        </w:rPr>
        <w:t>- Tài khoản 3338 - Thuế khác, phí, lệ phí và các khoản khác phải nộp Nhà nước:</w:t>
      </w:r>
      <w:r w:rsidRPr="006158D2">
        <w:rPr>
          <w:rFonts w:ascii="Times New Roman" w:hAnsi="Times New Roman"/>
          <w:color w:val="auto"/>
          <w:sz w:val="28"/>
          <w:szCs w:val="28"/>
        </w:rPr>
        <w:t xml:space="preserve"> Phản ánh số phải nộp,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nộp và còn phải nộp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về thuế tiêu thụ đặc biệt, thuế xuất nhập khẩu, thuế thu nhập cá nhân, thuế bảo vệ môi tr</w:t>
      </w:r>
      <w:r w:rsidRPr="006158D2">
        <w:rPr>
          <w:rFonts w:ascii="Times New Roman" w:hAnsi="Times New Roman" w:hint="eastAsia"/>
          <w:color w:val="auto"/>
          <w:sz w:val="28"/>
          <w:szCs w:val="28"/>
        </w:rPr>
        <w:t>ư</w:t>
      </w:r>
      <w:r w:rsidRPr="006158D2">
        <w:rPr>
          <w:rFonts w:ascii="Times New Roman" w:hAnsi="Times New Roman"/>
          <w:color w:val="auto"/>
          <w:sz w:val="28"/>
          <w:szCs w:val="28"/>
        </w:rPr>
        <w:t>ờng và các loại thuế khác như thuế nhà thầu n</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ớc ngoài, lệ phí môn bài,....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
          <w:color w:val="auto"/>
          <w:sz w:val="28"/>
          <w:szCs w:val="28"/>
        </w:rPr>
        <w:t>3. Ph</w:t>
      </w:r>
      <w:r w:rsidRPr="006158D2">
        <w:rPr>
          <w:rFonts w:ascii="Times New Roman" w:hAnsi="Times New Roman" w:hint="eastAsia"/>
          <w:b/>
          <w:color w:val="auto"/>
          <w:sz w:val="28"/>
          <w:szCs w:val="28"/>
        </w:rPr>
        <w:t>ươ</w:t>
      </w:r>
      <w:r w:rsidRPr="006158D2">
        <w:rPr>
          <w:rFonts w:ascii="Times New Roman" w:hAnsi="Times New Roman"/>
          <w:b/>
          <w:color w:val="auto"/>
          <w:sz w:val="28"/>
          <w:szCs w:val="28"/>
        </w:rPr>
        <w:t>ng pháp kế toán một số giao dịch kinh tế chủ yếu</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3.1. Kế toán thuế GTGT</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a) Phản </w:t>
      </w:r>
      <w:r w:rsidRPr="006158D2">
        <w:rPr>
          <w:rFonts w:ascii="Times New Roman" w:hAnsi="Times New Roman" w:hint="eastAsia"/>
          <w:color w:val="auto"/>
          <w:sz w:val="28"/>
          <w:szCs w:val="28"/>
        </w:rPr>
        <w:t>á</w:t>
      </w:r>
      <w:r w:rsidRPr="006158D2">
        <w:rPr>
          <w:rFonts w:ascii="Times New Roman" w:hAnsi="Times New Roman"/>
          <w:color w:val="auto"/>
          <w:sz w:val="28"/>
          <w:szCs w:val="28"/>
        </w:rPr>
        <w:t>nh doanh thu hoạt động sản xuất kinh doanh, thu nhập khác từ hoạt động bán hàng và cung cấp dịch vụ hoặc hoạt động khác: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Trường hợp HTX tính và nộp thuế GTGT theo phương pháp khấu trừ, căn cứ vào hóa đơn GTGT phát hành cho khách hàng,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các TK 111, 112, 131 (tổng giá thanh toán)</w:t>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Có các TK 511, 512, 558 (giá ch</w:t>
      </w:r>
      <w:r w:rsidRPr="006158D2">
        <w:rPr>
          <w:rFonts w:ascii="Times New Roman" w:hAnsi="Times New Roman" w:hint="eastAsia"/>
          <w:color w:val="auto"/>
          <w:sz w:val="28"/>
          <w:szCs w:val="28"/>
        </w:rPr>
        <w:t>ư</w:t>
      </w:r>
      <w:r w:rsidRPr="006158D2">
        <w:rPr>
          <w:rFonts w:ascii="Times New Roman" w:hAnsi="Times New Roman"/>
          <w:color w:val="auto"/>
          <w:sz w:val="28"/>
          <w:szCs w:val="28"/>
        </w:rPr>
        <w:t>a có thuế GTGT)</w:t>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Có TK 3331 - Thuế GTGT phải nộp (nếu có).</w:t>
      </w:r>
    </w:p>
    <w:p w:rsidR="007477B5" w:rsidRPr="006158D2" w:rsidRDefault="00F6039D">
      <w:pPr>
        <w:pStyle w:val="coCharChar"/>
        <w:spacing w:before="0" w:after="0" w:line="276" w:lineRule="auto"/>
        <w:ind w:left="0" w:firstLine="567"/>
        <w:contextualSpacing/>
        <w:rPr>
          <w:rFonts w:ascii="Times New Roman" w:hAnsi="Times New Roman"/>
          <w:color w:val="auto"/>
          <w:sz w:val="28"/>
          <w:szCs w:val="28"/>
        </w:rPr>
      </w:pPr>
      <w:r w:rsidRPr="006158D2">
        <w:rPr>
          <w:rFonts w:ascii="Times New Roman" w:hAnsi="Times New Roman"/>
          <w:color w:val="auto"/>
          <w:sz w:val="28"/>
          <w:szCs w:val="28"/>
        </w:rPr>
        <w:t>- Trường hợp HTX tính và nộp thuế GTGT theo phương pháp trực tiếp, căn cứ vào hóa đơn bán hàng,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các TK 111, 112, 131 (tổng giá thanh toán)</w:t>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Có các TK 511, 512, 558 (tổng giá thanh toán)</w:t>
      </w:r>
    </w:p>
    <w:p w:rsidR="007477B5" w:rsidRPr="006158D2" w:rsidRDefault="00F6039D">
      <w:pPr>
        <w:pStyle w:val="coCharChar"/>
        <w:spacing w:before="0" w:after="0" w:line="276" w:lineRule="auto"/>
        <w:ind w:left="0" w:firstLine="567"/>
        <w:contextualSpacing/>
        <w:rPr>
          <w:rFonts w:ascii="Times New Roman" w:hAnsi="Times New Roman"/>
          <w:color w:val="auto"/>
          <w:sz w:val="28"/>
          <w:szCs w:val="28"/>
        </w:rPr>
      </w:pPr>
      <w:r w:rsidRPr="006158D2">
        <w:rPr>
          <w:rFonts w:ascii="Times New Roman" w:hAnsi="Times New Roman"/>
          <w:color w:val="auto"/>
          <w:sz w:val="28"/>
          <w:szCs w:val="28"/>
        </w:rPr>
        <w:t>Số thuế GTGT phải nộp theo phương pháp trực tiếp được ghi nhận giảm doanh thu, ghi:</w:t>
      </w:r>
    </w:p>
    <w:p w:rsidR="007477B5" w:rsidRPr="006158D2" w:rsidRDefault="00F6039D">
      <w:pPr>
        <w:pStyle w:val="coCharChar"/>
        <w:spacing w:before="0" w:after="0" w:line="276" w:lineRule="auto"/>
        <w:ind w:left="0" w:firstLine="567"/>
        <w:contextualSpacing/>
        <w:rPr>
          <w:rFonts w:ascii="Times New Roman" w:hAnsi="Times New Roman"/>
          <w:color w:val="auto"/>
          <w:sz w:val="28"/>
          <w:szCs w:val="28"/>
        </w:rPr>
      </w:pPr>
      <w:r w:rsidRPr="006158D2">
        <w:rPr>
          <w:rFonts w:ascii="Times New Roman" w:hAnsi="Times New Roman"/>
          <w:color w:val="auto"/>
          <w:sz w:val="28"/>
          <w:szCs w:val="28"/>
        </w:rPr>
        <w:t>Nợ các TK 511, 512, 558</w:t>
      </w:r>
      <w:r w:rsidRPr="006158D2">
        <w:rPr>
          <w:rFonts w:ascii="Times New Roman" w:hAnsi="Times New Roman"/>
          <w:color w:val="auto"/>
          <w:sz w:val="28"/>
          <w:szCs w:val="28"/>
        </w:rPr>
        <w:tab/>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Có TK 3331 - Thuế GTGT phải nộp</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w:t>
      </w:r>
      <w:r w:rsidRPr="006158D2">
        <w:rPr>
          <w:rFonts w:ascii="Times New Roman" w:hAnsi="Times New Roman"/>
          <w:color w:val="auto"/>
          <w:sz w:val="28"/>
          <w:szCs w:val="28"/>
        </w:rPr>
        <w:t xml:space="preserve"> Khi HTX nộp thuế GTGT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ớc, ghi: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3331 - Thuế GTGT phải nộp</w:t>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Có các TK 111, 112.</w:t>
      </w:r>
    </w:p>
    <w:p w:rsidR="007477B5" w:rsidRPr="006158D2" w:rsidRDefault="00F6039D">
      <w:pPr>
        <w:pStyle w:val="6tenmucphanChar"/>
        <w:spacing w:after="0" w:line="276" w:lineRule="auto"/>
        <w:ind w:firstLine="567"/>
        <w:contextualSpacing/>
        <w:jc w:val="both"/>
        <w:rPr>
          <w:rFonts w:ascii="Times New Roman" w:hAnsi="Times New Roman"/>
          <w:b w:val="0"/>
          <w:color w:val="auto"/>
          <w:sz w:val="28"/>
          <w:szCs w:val="28"/>
        </w:rPr>
      </w:pPr>
      <w:r w:rsidRPr="006158D2">
        <w:rPr>
          <w:rFonts w:ascii="Times New Roman" w:hAnsi="Times New Roman"/>
          <w:b w:val="0"/>
          <w:color w:val="auto"/>
          <w:sz w:val="28"/>
          <w:szCs w:val="28"/>
        </w:rPr>
        <w:t xml:space="preserve">b) Kế toán thuế GTGT </w:t>
      </w:r>
      <w:r w:rsidRPr="006158D2">
        <w:rPr>
          <w:rFonts w:ascii="Times New Roman" w:hAnsi="Times New Roman" w:hint="eastAsia"/>
          <w:b w:val="0"/>
          <w:color w:val="auto"/>
          <w:sz w:val="28"/>
          <w:szCs w:val="28"/>
        </w:rPr>
        <w:t>đư</w:t>
      </w:r>
      <w:r w:rsidRPr="006158D2">
        <w:rPr>
          <w:rFonts w:ascii="Times New Roman" w:hAnsi="Times New Roman"/>
          <w:b w:val="0"/>
          <w:color w:val="auto"/>
          <w:sz w:val="28"/>
          <w:szCs w:val="28"/>
        </w:rPr>
        <w:t>ợc khấu trừ</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kỳ, kế toán tính, xác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số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với số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ầu ra phải nộp trong kỳ,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3331 - Thuế GTGT phải nộp (nếu có)</w:t>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 xml:space="preserve">Có TK 133 -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w:t>
      </w:r>
    </w:p>
    <w:p w:rsidR="007477B5" w:rsidRPr="006158D2" w:rsidRDefault="00F6039D">
      <w:pPr>
        <w:pStyle w:val="coCharChar"/>
        <w:spacing w:before="0" w:after="0" w:line="276" w:lineRule="auto"/>
        <w:ind w:left="0" w:firstLine="567"/>
        <w:contextualSpacing/>
        <w:rPr>
          <w:rFonts w:ascii="Times New Roman" w:hAnsi="Times New Roman"/>
          <w:color w:val="auto"/>
          <w:sz w:val="28"/>
          <w:szCs w:val="28"/>
        </w:rPr>
      </w:pPr>
      <w:r w:rsidRPr="006158D2">
        <w:rPr>
          <w:rFonts w:ascii="Times New Roman" w:hAnsi="Times New Roman"/>
          <w:color w:val="auto"/>
          <w:sz w:val="28"/>
          <w:szCs w:val="28"/>
        </w:rPr>
        <w:t>- Tr</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ờng hợp tại thời </w:t>
      </w:r>
      <w:r w:rsidRPr="006158D2">
        <w:rPr>
          <w:rFonts w:ascii="Times New Roman" w:hAnsi="Times New Roman" w:hint="eastAsia"/>
          <w:color w:val="auto"/>
          <w:sz w:val="28"/>
          <w:szCs w:val="28"/>
        </w:rPr>
        <w:t>đ</w:t>
      </w:r>
      <w:r w:rsidRPr="006158D2">
        <w:rPr>
          <w:rFonts w:ascii="Times New Roman" w:hAnsi="Times New Roman"/>
          <w:color w:val="auto"/>
          <w:sz w:val="28"/>
          <w:szCs w:val="28"/>
        </w:rPr>
        <w:t>iểm giao dịch phát sinh ch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a xác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của hàng hóa, dịch vụ có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hay không, kế toán ghi nhận toàn bộ số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trên TK 133.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kỳ, khi xác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số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không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với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ra, kế toán phản </w:t>
      </w:r>
      <w:r w:rsidRPr="006158D2">
        <w:rPr>
          <w:rFonts w:ascii="Times New Roman" w:hAnsi="Times New Roman" w:hint="eastAsia"/>
          <w:color w:val="auto"/>
          <w:sz w:val="28"/>
          <w:szCs w:val="28"/>
        </w:rPr>
        <w:t>á</w:t>
      </w:r>
      <w:r w:rsidRPr="006158D2">
        <w:rPr>
          <w:rFonts w:ascii="Times New Roman" w:hAnsi="Times New Roman"/>
          <w:color w:val="auto"/>
          <w:sz w:val="28"/>
          <w:szCs w:val="28"/>
        </w:rPr>
        <w:t xml:space="preserve">nh </w:t>
      </w:r>
      <w:r w:rsidRPr="006158D2">
        <w:rPr>
          <w:rFonts w:ascii="Times New Roman" w:hAnsi="Times New Roman"/>
          <w:color w:val="auto"/>
          <w:sz w:val="28"/>
          <w:szCs w:val="28"/>
        </w:rPr>
        <w:lastRenderedPageBreak/>
        <w:t>vào chi phí có liên quan, ghi:</w:t>
      </w:r>
    </w:p>
    <w:p w:rsidR="007477B5" w:rsidRPr="006158D2" w:rsidRDefault="00F6039D">
      <w:pPr>
        <w:pStyle w:val="coCharChar"/>
        <w:spacing w:before="0" w:after="0" w:line="276" w:lineRule="auto"/>
        <w:ind w:leftChars="209" w:left="2124" w:hanging="1560"/>
        <w:contextualSpacing/>
        <w:rPr>
          <w:rFonts w:ascii="Times New Roman" w:hAnsi="Times New Roman"/>
          <w:color w:val="auto"/>
          <w:sz w:val="28"/>
          <w:szCs w:val="28"/>
        </w:rPr>
      </w:pPr>
      <w:r w:rsidRPr="006158D2">
        <w:rPr>
          <w:rFonts w:ascii="Times New Roman" w:hAnsi="Times New Roman"/>
          <w:color w:val="auto"/>
          <w:sz w:val="28"/>
          <w:szCs w:val="28"/>
        </w:rPr>
        <w:t xml:space="preserve">Nợ các TK 611, 612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không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khấu trừ của hàng tồn kho </w:t>
      </w:r>
      <w:r w:rsidRPr="006158D2">
        <w:rPr>
          <w:rFonts w:ascii="Times New Roman" w:hAnsi="Times New Roman" w:hint="eastAsia"/>
          <w:color w:val="auto"/>
          <w:sz w:val="28"/>
          <w:szCs w:val="28"/>
        </w:rPr>
        <w:t>đã</w:t>
      </w:r>
      <w:r w:rsidRPr="006158D2">
        <w:rPr>
          <w:rFonts w:ascii="Times New Roman" w:hAnsi="Times New Roman"/>
          <w:color w:val="auto"/>
          <w:sz w:val="28"/>
          <w:szCs w:val="28"/>
        </w:rPr>
        <w:t xml:space="preserve"> bán)</w:t>
      </w:r>
    </w:p>
    <w:p w:rsidR="007477B5" w:rsidRPr="006158D2" w:rsidRDefault="00F6039D">
      <w:pPr>
        <w:pStyle w:val="coCharChar"/>
        <w:spacing w:before="0" w:after="0" w:line="276" w:lineRule="auto"/>
        <w:ind w:leftChars="209" w:left="2124" w:hanging="1560"/>
        <w:contextualSpacing/>
        <w:rPr>
          <w:rFonts w:ascii="Times New Roman" w:hAnsi="Times New Roman"/>
          <w:color w:val="auto"/>
          <w:sz w:val="28"/>
          <w:szCs w:val="28"/>
        </w:rPr>
      </w:pPr>
      <w:r w:rsidRPr="006158D2">
        <w:rPr>
          <w:rFonts w:ascii="Times New Roman" w:hAnsi="Times New Roman"/>
          <w:color w:val="auto"/>
          <w:sz w:val="28"/>
          <w:szCs w:val="28"/>
        </w:rPr>
        <w:t xml:space="preserve">Nợ TK 642 - Chi phí quản lý kinh doanh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không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 của các khoản chi phí quản lý kinh doanh)</w:t>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 xml:space="preserve">Có TK 133 -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w:t>
      </w:r>
    </w:p>
    <w:p w:rsidR="007477B5" w:rsidRPr="006158D2" w:rsidRDefault="00F6039D">
      <w:pPr>
        <w:pStyle w:val="6tenmucphanChar"/>
        <w:spacing w:after="0" w:line="276" w:lineRule="auto"/>
        <w:ind w:firstLine="567"/>
        <w:contextualSpacing/>
        <w:jc w:val="both"/>
        <w:rPr>
          <w:rFonts w:ascii="Times New Roman" w:hAnsi="Times New Roman"/>
          <w:color w:val="auto"/>
          <w:sz w:val="28"/>
          <w:szCs w:val="28"/>
        </w:rPr>
      </w:pPr>
      <w:r w:rsidRPr="006158D2">
        <w:rPr>
          <w:rFonts w:ascii="Times New Roman" w:hAnsi="Times New Roman"/>
          <w:b w:val="0"/>
          <w:color w:val="auto"/>
          <w:sz w:val="28"/>
          <w:szCs w:val="28"/>
        </w:rPr>
        <w:t>c) Tr</w:t>
      </w:r>
      <w:r w:rsidRPr="006158D2">
        <w:rPr>
          <w:rFonts w:ascii="Times New Roman" w:hAnsi="Times New Roman" w:hint="eastAsia"/>
          <w:b w:val="0"/>
          <w:color w:val="auto"/>
          <w:sz w:val="28"/>
          <w:szCs w:val="28"/>
        </w:rPr>
        <w:t>ư</w:t>
      </w:r>
      <w:r w:rsidRPr="006158D2">
        <w:rPr>
          <w:rFonts w:ascii="Times New Roman" w:hAnsi="Times New Roman"/>
          <w:b w:val="0"/>
          <w:color w:val="auto"/>
          <w:sz w:val="28"/>
          <w:szCs w:val="28"/>
        </w:rPr>
        <w:t xml:space="preserve">ờng hợp HTX </w:t>
      </w:r>
      <w:r w:rsidRPr="006158D2">
        <w:rPr>
          <w:rFonts w:ascii="Times New Roman" w:hAnsi="Times New Roman" w:hint="eastAsia"/>
          <w:b w:val="0"/>
          <w:color w:val="auto"/>
          <w:sz w:val="28"/>
          <w:szCs w:val="28"/>
        </w:rPr>
        <w:t>đư</w:t>
      </w:r>
      <w:r w:rsidRPr="006158D2">
        <w:rPr>
          <w:rFonts w:ascii="Times New Roman" w:hAnsi="Times New Roman"/>
          <w:b w:val="0"/>
          <w:color w:val="auto"/>
          <w:sz w:val="28"/>
          <w:szCs w:val="28"/>
        </w:rPr>
        <w:t xml:space="preserve">ợc giảm số thuế GTGT phải nộp, kế toán ghi nhận số thuế GTGT </w:t>
      </w:r>
      <w:r w:rsidRPr="006158D2">
        <w:rPr>
          <w:rFonts w:ascii="Times New Roman" w:hAnsi="Times New Roman" w:hint="eastAsia"/>
          <w:b w:val="0"/>
          <w:color w:val="auto"/>
          <w:sz w:val="28"/>
          <w:szCs w:val="28"/>
        </w:rPr>
        <w:t>đư</w:t>
      </w:r>
      <w:r w:rsidRPr="006158D2">
        <w:rPr>
          <w:rFonts w:ascii="Times New Roman" w:hAnsi="Times New Roman"/>
          <w:b w:val="0"/>
          <w:color w:val="auto"/>
          <w:sz w:val="28"/>
          <w:szCs w:val="28"/>
        </w:rPr>
        <w:t>ợc giảm vào thu nhập khác,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3331 - Thuế GTGT phải nộp (nếu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trừ vào số thuế phải nộp)</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các TK 111, 112 (Nếu số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giảm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nhận lại bằng tiền)</w:t>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Có TK 558 - Thu nhập khác.</w:t>
      </w:r>
    </w:p>
    <w:p w:rsidR="007477B5" w:rsidRPr="006158D2" w:rsidRDefault="00F6039D">
      <w:pPr>
        <w:pStyle w:val="coCharChar"/>
        <w:spacing w:before="0" w:after="0" w:line="276" w:lineRule="auto"/>
        <w:ind w:left="0" w:firstLine="567"/>
        <w:contextualSpacing/>
        <w:rPr>
          <w:rFonts w:ascii="Times New Roman" w:hAnsi="Times New Roman"/>
          <w:color w:val="auto"/>
          <w:sz w:val="28"/>
          <w:szCs w:val="28"/>
        </w:rPr>
      </w:pPr>
      <w:r w:rsidRPr="006158D2">
        <w:rPr>
          <w:rFonts w:ascii="Times New Roman" w:hAnsi="Times New Roman"/>
          <w:color w:val="auto"/>
          <w:sz w:val="28"/>
          <w:szCs w:val="28"/>
        </w:rPr>
        <w:t xml:space="preserve">d) Kế toán thuế GTGT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ầu vào </w:t>
      </w:r>
      <w:r w:rsidRPr="006158D2">
        <w:rPr>
          <w:rFonts w:ascii="Times New Roman" w:hAnsi="Times New Roman" w:hint="eastAsia"/>
          <w:color w:val="auto"/>
          <w:sz w:val="28"/>
          <w:szCs w:val="28"/>
        </w:rPr>
        <w:t>đư</w:t>
      </w:r>
      <w:r w:rsidRPr="006158D2">
        <w:rPr>
          <w:rFonts w:ascii="Times New Roman" w:hAnsi="Times New Roman"/>
          <w:color w:val="auto"/>
          <w:sz w:val="28"/>
          <w:szCs w:val="28"/>
        </w:rPr>
        <w:t xml:space="preserve">ợc hoàn, ghi: </w:t>
      </w:r>
    </w:p>
    <w:p w:rsidR="007477B5" w:rsidRPr="006158D2" w:rsidRDefault="00F6039D">
      <w:pPr>
        <w:pStyle w:val="coCharChar"/>
        <w:spacing w:before="0" w:after="0" w:line="276" w:lineRule="auto"/>
        <w:ind w:left="0" w:firstLine="567"/>
        <w:contextualSpacing/>
        <w:rPr>
          <w:rFonts w:ascii="Times New Roman" w:hAnsi="Times New Roman"/>
          <w:color w:val="auto"/>
          <w:sz w:val="28"/>
          <w:szCs w:val="28"/>
        </w:rPr>
      </w:pPr>
      <w:r w:rsidRPr="006158D2">
        <w:rPr>
          <w:rFonts w:ascii="Times New Roman" w:hAnsi="Times New Roman"/>
          <w:color w:val="auto"/>
          <w:sz w:val="28"/>
          <w:szCs w:val="28"/>
        </w:rPr>
        <w:t>Nợ các TK 111, 112</w:t>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 xml:space="preserve">Có TK 133 - Thuế GTGT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khấu trừ.</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3.2. Thuế thu nhập doanh nghiệp</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a)</w:t>
      </w:r>
      <w:r w:rsidRPr="006158D2">
        <w:rPr>
          <w:rFonts w:ascii="Times New Roman" w:hAnsi="Times New Roman"/>
          <w:color w:val="auto"/>
          <w:sz w:val="28"/>
          <w:szCs w:val="28"/>
          <w:lang w:val="vi-VN"/>
        </w:rPr>
        <w:t xml:space="preserve"> C</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n cứ số thuế thu nhập doanh nghiệp tạm phải nộp vào Ngân sách Nhà n</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ớc hàng quý theo quy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ghi:</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659 - Chi phí thuế thu nhập doanh nghiệp</w:t>
      </w:r>
    </w:p>
    <w:p w:rsidR="007477B5" w:rsidRPr="006158D2" w:rsidRDefault="00F6039D" w:rsidP="006B2D92">
      <w:pPr>
        <w:pStyle w:val="1chinhtrangChar1CharChar"/>
        <w:tabs>
          <w:tab w:val="left" w:pos="1080"/>
        </w:tabs>
        <w:spacing w:before="0" w:after="0" w:line="276" w:lineRule="auto"/>
        <w:ind w:leftChars="398" w:left="1095" w:hangingChars="7" w:hanging="2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3334 - Thuế thu nhập doanh nghiệp.</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b)</w:t>
      </w:r>
      <w:r w:rsidRPr="006158D2">
        <w:rPr>
          <w:rFonts w:ascii="Times New Roman" w:hAnsi="Times New Roman"/>
          <w:color w:val="auto"/>
          <w:sz w:val="28"/>
          <w:szCs w:val="28"/>
          <w:lang w:val="vi-VN"/>
        </w:rPr>
        <w:t xml:space="preserve"> Khi nộp tiền thuế thu nhập doanh nghiệp vào NSNN, ghi:</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TK 3334 - Thuế thu nhập doanh nghiệp </w:t>
      </w:r>
    </w:p>
    <w:p w:rsidR="007477B5" w:rsidRPr="006158D2" w:rsidRDefault="00F6039D" w:rsidP="006B2D92">
      <w:pPr>
        <w:pStyle w:val="coCharChar"/>
        <w:tabs>
          <w:tab w:val="left" w:pos="1080"/>
        </w:tabs>
        <w:spacing w:before="0" w:after="0" w:line="276" w:lineRule="auto"/>
        <w:ind w:leftChars="398" w:left="1095" w:hangingChars="7" w:hanging="2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c)</w:t>
      </w:r>
      <w:r w:rsidRPr="006158D2">
        <w:rPr>
          <w:rFonts w:ascii="Times New Roman" w:hAnsi="Times New Roman"/>
          <w:color w:val="auto"/>
          <w:sz w:val="28"/>
          <w:szCs w:val="28"/>
          <w:lang w:val="vi-VN"/>
        </w:rPr>
        <w:t xml:space="preserve"> Cuối n</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 xml:space="preserve">m, khi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số thuế thu nhập doanh nghiệp mà HTX phải nộp của n</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m tài chính:</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Nếu số thuế thu nhập doanh nghiệp thực tế phải nộp nhỏ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số thuế thu nhập doanh nghiệp tạm nộp hàng quý trong n</w:t>
      </w:r>
      <w:r w:rsidRPr="006158D2">
        <w:rPr>
          <w:rFonts w:ascii="Times New Roman" w:hAnsi="Times New Roman" w:hint="eastAsia"/>
          <w:color w:val="auto"/>
          <w:sz w:val="28"/>
          <w:szCs w:val="28"/>
          <w:lang w:val="vi-VN"/>
        </w:rPr>
        <w:t>ă</w:t>
      </w:r>
      <w:r w:rsidRPr="006158D2">
        <w:rPr>
          <w:rFonts w:ascii="Times New Roman" w:hAnsi="Times New Roman"/>
          <w:color w:val="auto"/>
          <w:sz w:val="28"/>
          <w:szCs w:val="28"/>
          <w:lang w:val="vi-VN"/>
        </w:rPr>
        <w:t xml:space="preserve">m, thì số chênh lệch, ghi: </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3334 - Thuế thu nhập doanh nghiệp</w:t>
      </w:r>
    </w:p>
    <w:p w:rsidR="007477B5" w:rsidRPr="006158D2" w:rsidRDefault="00F6039D">
      <w:pPr>
        <w:pStyle w:val="coCharChar"/>
        <w:spacing w:before="0" w:after="0" w:line="276" w:lineRule="auto"/>
        <w:ind w:left="1098" w:hanging="21"/>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659 - Chi phí thuế thu nhập doanh nghiệp.</w:t>
      </w:r>
    </w:p>
    <w:p w:rsidR="007477B5" w:rsidRPr="006158D2" w:rsidRDefault="00F6039D">
      <w:pPr>
        <w:tabs>
          <w:tab w:val="left" w:pos="709"/>
        </w:tabs>
        <w:spacing w:after="0" w:line="276" w:lineRule="auto"/>
        <w:ind w:firstLine="567"/>
        <w:contextualSpacing/>
        <w:rPr>
          <w:color w:val="auto"/>
          <w:sz w:val="28"/>
          <w:szCs w:val="28"/>
          <w:lang w:val="vi-VN"/>
        </w:rPr>
      </w:pPr>
      <w:r w:rsidRPr="006158D2">
        <w:rPr>
          <w:color w:val="auto"/>
          <w:sz w:val="28"/>
          <w:szCs w:val="28"/>
          <w:lang w:val="vi-VN"/>
        </w:rPr>
        <w:t>- Nếu số thuế thu nhập doanh nghiệp thực tế phải nộp lớn h</w:t>
      </w:r>
      <w:r w:rsidRPr="006158D2">
        <w:rPr>
          <w:rFonts w:hint="eastAsia"/>
          <w:color w:val="auto"/>
          <w:sz w:val="28"/>
          <w:szCs w:val="28"/>
          <w:lang w:val="vi-VN"/>
        </w:rPr>
        <w:t>ơ</w:t>
      </w:r>
      <w:r w:rsidRPr="006158D2">
        <w:rPr>
          <w:color w:val="auto"/>
          <w:sz w:val="28"/>
          <w:szCs w:val="28"/>
          <w:lang w:val="vi-VN"/>
        </w:rPr>
        <w:t>n số thuế thu nhập doanh nghiệp tạm nộp hàng quý trong n</w:t>
      </w:r>
      <w:r w:rsidRPr="006158D2">
        <w:rPr>
          <w:rFonts w:hint="eastAsia"/>
          <w:color w:val="auto"/>
          <w:sz w:val="28"/>
          <w:szCs w:val="28"/>
          <w:lang w:val="vi-VN"/>
        </w:rPr>
        <w:t>ă</w:t>
      </w:r>
      <w:r w:rsidRPr="006158D2">
        <w:rPr>
          <w:color w:val="auto"/>
          <w:sz w:val="28"/>
          <w:szCs w:val="28"/>
          <w:lang w:val="vi-VN"/>
        </w:rPr>
        <w:t>m, thì số chênh lệch phải nộp thiếu,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659 - Chi phí thuế thu nhập doanh nghiệp </w:t>
      </w:r>
    </w:p>
    <w:p w:rsidR="007477B5" w:rsidRPr="006158D2" w:rsidRDefault="00F6039D">
      <w:pPr>
        <w:pStyle w:val="coCharChar"/>
        <w:spacing w:before="0" w:after="0" w:line="276" w:lineRule="auto"/>
        <w:ind w:left="1098" w:hanging="21"/>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3334 - Thuế thu nhập doanh nghiệp.</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3.3. Thuế khác, phí, lệ phí và các khoản khác phải nộp nhà nước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a) Thuế thu nhập cá nhân</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Khi xác </w:t>
      </w:r>
      <w:r w:rsidRPr="006158D2">
        <w:rPr>
          <w:rFonts w:ascii="Times New Roman" w:hAnsi="Times New Roman" w:hint="eastAsia"/>
          <w:color w:val="auto"/>
          <w:sz w:val="28"/>
          <w:szCs w:val="28"/>
        </w:rPr>
        <w:t>đ</w:t>
      </w:r>
      <w:r w:rsidRPr="006158D2">
        <w:rPr>
          <w:rFonts w:ascii="Times New Roman" w:hAnsi="Times New Roman"/>
          <w:color w:val="auto"/>
          <w:sz w:val="28"/>
          <w:szCs w:val="28"/>
        </w:rPr>
        <w:t>ịnh số thuế thu nhập cá nhân phải nộp khấu trừ tại nguồn tính trên thu nhập chịu thuế của thành viên và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lao </w:t>
      </w:r>
      <w:r w:rsidRPr="006158D2">
        <w:rPr>
          <w:rFonts w:ascii="Times New Roman" w:hAnsi="Times New Roman" w:hint="eastAsia"/>
          <w:color w:val="auto"/>
          <w:sz w:val="28"/>
          <w:szCs w:val="28"/>
        </w:rPr>
        <w:t>đ</w:t>
      </w:r>
      <w:r w:rsidRPr="006158D2">
        <w:rPr>
          <w:rFonts w:ascii="Times New Roman" w:hAnsi="Times New Roman"/>
          <w:color w:val="auto"/>
          <w:sz w:val="28"/>
          <w:szCs w:val="28"/>
        </w:rPr>
        <w:t>ộng khác,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334 - Phải trả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lao </w:t>
      </w:r>
      <w:r w:rsidRPr="006158D2">
        <w:rPr>
          <w:rFonts w:ascii="Times New Roman" w:hAnsi="Times New Roman" w:hint="eastAsia"/>
          <w:color w:val="auto"/>
          <w:sz w:val="28"/>
          <w:szCs w:val="28"/>
        </w:rPr>
        <w:t>đ</w:t>
      </w:r>
      <w:r w:rsidRPr="006158D2">
        <w:rPr>
          <w:rFonts w:ascii="Times New Roman" w:hAnsi="Times New Roman"/>
          <w:color w:val="auto"/>
          <w:sz w:val="28"/>
          <w:szCs w:val="28"/>
        </w:rPr>
        <w:t>ộng</w:t>
      </w:r>
    </w:p>
    <w:p w:rsidR="007477B5" w:rsidRPr="006158D2" w:rsidRDefault="00F6039D" w:rsidP="006B2D92">
      <w:pPr>
        <w:pStyle w:val="coCharChar"/>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lastRenderedPageBreak/>
        <w:t>Có TK 333 - Thuế và các khoản phải nộp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(3338).</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Khi chi trả thu nhập cho các cá nhân bên ngoài, HTX phải xác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số thuế thu nhập cá nhân phải nộp (nếu có) theo quy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của pháp luật về thuế: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Khấu trừ thuế thu nhập cá nhân khi chi trả tiền thù lao, dịch vụ thuê ngoài...,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các TK 154, 642 (tổng số phải thanh toán); hoặc</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353 - Quỹ khen th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ởng, phúc lợi (tổng tiền phải thanh toán) </w:t>
      </w:r>
    </w:p>
    <w:p w:rsidR="007477B5" w:rsidRPr="006158D2" w:rsidRDefault="00F6039D" w:rsidP="006B2D92">
      <w:pPr>
        <w:pStyle w:val="coCharChar"/>
        <w:spacing w:before="0" w:after="0" w:line="276" w:lineRule="auto"/>
        <w:ind w:leftChars="398" w:left="2551" w:hangingChars="527" w:hanging="1476"/>
        <w:contextualSpacing/>
        <w:rPr>
          <w:rFonts w:ascii="Times New Roman" w:hAnsi="Times New Roman"/>
          <w:color w:val="auto"/>
          <w:sz w:val="28"/>
          <w:szCs w:val="28"/>
        </w:rPr>
      </w:pPr>
      <w:r w:rsidRPr="006158D2">
        <w:rPr>
          <w:rFonts w:ascii="Times New Roman" w:hAnsi="Times New Roman"/>
          <w:color w:val="auto"/>
          <w:sz w:val="28"/>
          <w:szCs w:val="28"/>
        </w:rPr>
        <w:t>Có TK 333 - Thuế và các khoản phải nộp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(số thuế TNCN phải khấu trừ) (3338) (nếu có)</w:t>
      </w:r>
    </w:p>
    <w:p w:rsidR="007477B5" w:rsidRPr="006158D2" w:rsidRDefault="00F6039D" w:rsidP="006B2D92">
      <w:pPr>
        <w:pStyle w:val="coCharChar"/>
        <w:spacing w:before="0" w:after="0" w:line="276" w:lineRule="auto"/>
        <w:ind w:leftChars="398" w:left="2551" w:hangingChars="527" w:hanging="1476"/>
        <w:contextualSpacing/>
        <w:rPr>
          <w:rFonts w:ascii="Times New Roman" w:hAnsi="Times New Roman"/>
          <w:color w:val="auto"/>
          <w:sz w:val="28"/>
          <w:szCs w:val="28"/>
        </w:rPr>
      </w:pPr>
      <w:r w:rsidRPr="006158D2">
        <w:rPr>
          <w:rFonts w:ascii="Times New Roman" w:hAnsi="Times New Roman"/>
          <w:color w:val="auto"/>
          <w:sz w:val="28"/>
          <w:szCs w:val="28"/>
        </w:rPr>
        <w:t>Có các TK 111, 112 (số tiền thực trả).</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Khấu trừ thuế thu nhập cá nhân khi chi trả các khoản nợ phải trả cho các cá nhân bên ngoài có thu nhập,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331 - Phải trả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bán (tổng số tiền phải trả)</w:t>
      </w:r>
    </w:p>
    <w:p w:rsidR="007477B5" w:rsidRPr="006158D2" w:rsidRDefault="00F6039D" w:rsidP="006B2D92">
      <w:pPr>
        <w:pStyle w:val="coCharChar"/>
        <w:spacing w:before="0" w:after="0" w:line="276" w:lineRule="auto"/>
        <w:ind w:leftChars="398" w:left="2551" w:hangingChars="527" w:hanging="1476"/>
        <w:contextualSpacing/>
        <w:rPr>
          <w:rFonts w:ascii="Times New Roman" w:hAnsi="Times New Roman"/>
          <w:color w:val="auto"/>
          <w:sz w:val="28"/>
          <w:szCs w:val="28"/>
        </w:rPr>
      </w:pPr>
      <w:r w:rsidRPr="006158D2">
        <w:rPr>
          <w:rFonts w:ascii="Times New Roman" w:hAnsi="Times New Roman"/>
          <w:color w:val="auto"/>
          <w:sz w:val="28"/>
          <w:szCs w:val="28"/>
        </w:rPr>
        <w:t>Có TK 333 - Thuế và các khoản phải nộp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(số thuế TNCN phải khấu trừ) (3338) (nếu có)</w:t>
      </w:r>
    </w:p>
    <w:p w:rsidR="007477B5" w:rsidRPr="006158D2" w:rsidRDefault="00F6039D" w:rsidP="006B2D92">
      <w:pPr>
        <w:pStyle w:val="coCharChar"/>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Có các TK 111, 112 (số tiền thực trả).</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Khi nộp thuế thu nhập cá nhân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thay cho ng</w:t>
      </w:r>
      <w:r w:rsidRPr="006158D2">
        <w:rPr>
          <w:rFonts w:ascii="Times New Roman" w:hAnsi="Times New Roman" w:hint="eastAsia"/>
          <w:color w:val="auto"/>
          <w:sz w:val="28"/>
          <w:szCs w:val="28"/>
        </w:rPr>
        <w:t>ư</w:t>
      </w:r>
      <w:r w:rsidRPr="006158D2">
        <w:rPr>
          <w:rFonts w:ascii="Times New Roman" w:hAnsi="Times New Roman"/>
          <w:color w:val="auto"/>
          <w:sz w:val="28"/>
          <w:szCs w:val="28"/>
        </w:rPr>
        <w:t>ời có thu nhập,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333 - Thuế và các khoản phải nộp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(3338) (nếu có)</w:t>
      </w:r>
    </w:p>
    <w:p w:rsidR="007477B5" w:rsidRPr="006158D2" w:rsidRDefault="00F6039D" w:rsidP="006B2D92">
      <w:pPr>
        <w:pStyle w:val="coCharChar"/>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Có các TK 111, 112.</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 Thuế tiêu thụ đặc biệt, thuế xuất khẩu, thuế bảo vệ môi trường khi bán hàng hóa, dịch vụ</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Xác định số thuế tiêu thụ đặc biệt hoặc thuế xuất khẩu hoặc thuế bảo vệ môi trường phải nộp, kế toán ghi giảm doanh thu hoạt động sản xuất kinh doanh, ghi: </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các TK 511, 512 </w:t>
      </w:r>
    </w:p>
    <w:p w:rsidR="007477B5" w:rsidRPr="006158D2" w:rsidRDefault="00F6039D">
      <w:pPr>
        <w:pStyle w:val="1chinhtrangChar1CharChar"/>
        <w:spacing w:before="0" w:after="0" w:line="276" w:lineRule="auto"/>
        <w:ind w:leftChars="398" w:left="2833" w:hangingChars="628" w:hanging="1758"/>
        <w:contextualSpacing/>
        <w:rPr>
          <w:rFonts w:ascii="Times New Roman" w:hAnsi="Times New Roman"/>
          <w:color w:val="auto"/>
          <w:sz w:val="28"/>
          <w:szCs w:val="28"/>
        </w:rPr>
      </w:pPr>
      <w:r w:rsidRPr="006158D2">
        <w:rPr>
          <w:rFonts w:ascii="Times New Roman" w:hAnsi="Times New Roman"/>
          <w:color w:val="auto"/>
          <w:sz w:val="28"/>
          <w:szCs w:val="28"/>
        </w:rPr>
        <w:t>Có TK 3338 - Thuế khác, phí, lệ phí và các khoản khác phải nộp nhà nước (chi tiết theo từng loại thuế).</w:t>
      </w:r>
    </w:p>
    <w:p w:rsidR="007477B5" w:rsidRPr="006158D2" w:rsidRDefault="00F6039D">
      <w:pPr>
        <w:pStyle w:val="1chinhtrangChar1CharChar"/>
        <w:tabs>
          <w:tab w:val="left" w:pos="0"/>
        </w:tabs>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Khi nộp các loại thuế tiêu thụ đặc biệt hoặc thuế xuất khẩu hoặc thuế bảo vệ môi trường vào ngân sách nhà nước, ghi:</w:t>
      </w:r>
    </w:p>
    <w:p w:rsidR="007477B5" w:rsidRPr="006158D2" w:rsidRDefault="00F6039D">
      <w:pPr>
        <w:pStyle w:val="1chinhtrangChar1CharChar"/>
        <w:tabs>
          <w:tab w:val="left" w:pos="-450"/>
        </w:tabs>
        <w:spacing w:before="0" w:after="0" w:line="276" w:lineRule="auto"/>
        <w:ind w:left="2268" w:hanging="1701"/>
        <w:contextualSpacing/>
        <w:rPr>
          <w:rFonts w:ascii="Times New Roman" w:hAnsi="Times New Roman"/>
          <w:color w:val="auto"/>
          <w:sz w:val="28"/>
          <w:szCs w:val="28"/>
        </w:rPr>
      </w:pPr>
      <w:r w:rsidRPr="006158D2">
        <w:rPr>
          <w:rFonts w:ascii="Times New Roman" w:hAnsi="Times New Roman"/>
          <w:color w:val="auto"/>
          <w:sz w:val="28"/>
          <w:szCs w:val="28"/>
        </w:rPr>
        <w:t>Nợ TK 3338 - Thuế khác, phí, lệ phí và các khoản khác phải nộp nhà nước (chi tiết theo từng loại thuế)</w:t>
      </w:r>
    </w:p>
    <w:p w:rsidR="007477B5" w:rsidRPr="006158D2" w:rsidRDefault="00F6039D" w:rsidP="006B2D92">
      <w:pPr>
        <w:pStyle w:val="1chinhtrangChar1CharChar"/>
        <w:tabs>
          <w:tab w:val="left" w:pos="0"/>
        </w:tabs>
        <w:spacing w:before="0" w:after="0" w:line="276" w:lineRule="auto"/>
        <w:ind w:leftChars="398" w:left="1095" w:hangingChars="7" w:hanging="20"/>
        <w:contextualSpacing/>
        <w:rPr>
          <w:rFonts w:ascii="Times New Roman" w:hAnsi="Times New Roman"/>
          <w:color w:val="auto"/>
          <w:sz w:val="28"/>
          <w:szCs w:val="28"/>
        </w:rPr>
      </w:pPr>
      <w:r w:rsidRPr="006158D2">
        <w:rPr>
          <w:rFonts w:ascii="Times New Roman" w:hAnsi="Times New Roman"/>
          <w:color w:val="auto"/>
          <w:sz w:val="28"/>
          <w:szCs w:val="28"/>
        </w:rPr>
        <w:t>Có các TK 111, 112.</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c) Thuế nhà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ất, tiền thuê </w:t>
      </w:r>
      <w:r w:rsidRPr="006158D2">
        <w:rPr>
          <w:rFonts w:ascii="Times New Roman" w:hAnsi="Times New Roman" w:hint="eastAsia"/>
          <w:color w:val="auto"/>
          <w:sz w:val="28"/>
          <w:szCs w:val="28"/>
        </w:rPr>
        <w:t>đ</w:t>
      </w:r>
      <w:r w:rsidRPr="006158D2">
        <w:rPr>
          <w:rFonts w:ascii="Times New Roman" w:hAnsi="Times New Roman"/>
          <w:color w:val="auto"/>
          <w:sz w:val="28"/>
          <w:szCs w:val="28"/>
        </w:rPr>
        <w:t>ất</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 HTX căn cứ vào mục đích sử dụng đất để phân bổ và ghi nhận</w:t>
      </w:r>
      <w:r w:rsidRPr="006158D2">
        <w:rPr>
          <w:rFonts w:ascii="Times New Roman" w:hAnsi="Times New Roman"/>
          <w:color w:val="auto"/>
          <w:sz w:val="28"/>
          <w:szCs w:val="28"/>
        </w:rPr>
        <w:t xml:space="preserve"> số thuế nhà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ất, tiền thuê </w:t>
      </w:r>
      <w:r w:rsidRPr="006158D2">
        <w:rPr>
          <w:rFonts w:ascii="Times New Roman" w:hAnsi="Times New Roman" w:hint="eastAsia"/>
          <w:color w:val="auto"/>
          <w:sz w:val="28"/>
          <w:szCs w:val="28"/>
        </w:rPr>
        <w:t>đ</w:t>
      </w:r>
      <w:r w:rsidRPr="006158D2">
        <w:rPr>
          <w:rFonts w:ascii="Times New Roman" w:hAnsi="Times New Roman"/>
          <w:color w:val="auto"/>
          <w:sz w:val="28"/>
          <w:szCs w:val="28"/>
        </w:rPr>
        <w:t>ất phải nộp vào bộ phận sử dụng đất của HTX cho phù hợp,</w:t>
      </w:r>
      <w:r w:rsidRPr="006158D2">
        <w:rPr>
          <w:rFonts w:ascii="Times New Roman" w:hAnsi="Times New Roman"/>
          <w:color w:val="auto"/>
          <w:sz w:val="28"/>
          <w:szCs w:val="28"/>
          <w:lang w:val="en-US"/>
        </w:rPr>
        <w:t xml:space="preserve"> </w:t>
      </w:r>
      <w:r w:rsidRPr="006158D2">
        <w:rPr>
          <w:rFonts w:ascii="Times New Roman" w:hAnsi="Times New Roman"/>
          <w:color w:val="auto"/>
          <w:sz w:val="28"/>
          <w:szCs w:val="28"/>
        </w:rPr>
        <w:t>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các TK 154, 642 </w:t>
      </w:r>
    </w:p>
    <w:p w:rsidR="007477B5" w:rsidRPr="006158D2" w:rsidRDefault="00F6039D">
      <w:pPr>
        <w:pStyle w:val="co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lastRenderedPageBreak/>
        <w:t>Có TK 333 - Thuế và các khoản phải nộp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(3338).</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bCs/>
          <w:color w:val="auto"/>
          <w:sz w:val="28"/>
          <w:szCs w:val="28"/>
        </w:rPr>
        <w:t>-</w:t>
      </w:r>
      <w:r w:rsidRPr="006158D2">
        <w:rPr>
          <w:rFonts w:ascii="Times New Roman" w:hAnsi="Times New Roman"/>
          <w:color w:val="auto"/>
          <w:sz w:val="28"/>
          <w:szCs w:val="28"/>
        </w:rPr>
        <w:t xml:space="preserve"> Khi nộp tiền thuế nhà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ất, tiền thuê </w:t>
      </w:r>
      <w:r w:rsidRPr="006158D2">
        <w:rPr>
          <w:rFonts w:ascii="Times New Roman" w:hAnsi="Times New Roman" w:hint="eastAsia"/>
          <w:color w:val="auto"/>
          <w:sz w:val="28"/>
          <w:szCs w:val="28"/>
        </w:rPr>
        <w:t>đ</w:t>
      </w:r>
      <w:r w:rsidRPr="006158D2">
        <w:rPr>
          <w:rFonts w:ascii="Times New Roman" w:hAnsi="Times New Roman"/>
          <w:color w:val="auto"/>
          <w:sz w:val="28"/>
          <w:szCs w:val="28"/>
        </w:rPr>
        <w:t>ất vào Ngân sách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ghi:</w:t>
      </w:r>
    </w:p>
    <w:p w:rsidR="007477B5" w:rsidRPr="006158D2" w:rsidRDefault="00F6039D">
      <w:pPr>
        <w:pStyle w:val="1chinhtrangChar1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333 - Thuế và các khoản phải nộp Nhà n</w:t>
      </w:r>
      <w:r w:rsidRPr="006158D2">
        <w:rPr>
          <w:rFonts w:ascii="Times New Roman" w:hAnsi="Times New Roman" w:hint="eastAsia"/>
          <w:color w:val="auto"/>
          <w:sz w:val="28"/>
          <w:szCs w:val="28"/>
        </w:rPr>
        <w:t>ư</w:t>
      </w:r>
      <w:r w:rsidRPr="006158D2">
        <w:rPr>
          <w:rFonts w:ascii="Times New Roman" w:hAnsi="Times New Roman"/>
          <w:color w:val="auto"/>
          <w:sz w:val="28"/>
          <w:szCs w:val="28"/>
        </w:rPr>
        <w:t>ớc (3338)</w:t>
      </w:r>
    </w:p>
    <w:p w:rsidR="007477B5" w:rsidRPr="006158D2" w:rsidRDefault="00F6039D">
      <w:pPr>
        <w:pStyle w:val="co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Có các TK 111, 112.</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rPr>
        <w:t>d</w:t>
      </w:r>
      <w:r w:rsidRPr="006158D2">
        <w:rPr>
          <w:rFonts w:ascii="Times New Roman" w:hAnsi="Times New Roman"/>
          <w:color w:val="auto"/>
          <w:sz w:val="28"/>
          <w:szCs w:val="28"/>
          <w:lang w:val="vi-VN"/>
        </w:rPr>
        <w:t>) Các loại thuế khác, phí, lệ phí và các khoản phải nộp khác</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bCs/>
          <w:color w:val="auto"/>
          <w:sz w:val="28"/>
          <w:szCs w:val="28"/>
          <w:lang w:val="vi-VN"/>
        </w:rPr>
        <w:t>-</w:t>
      </w:r>
      <w:r w:rsidRPr="006158D2">
        <w:rPr>
          <w:rFonts w:ascii="Times New Roman" w:hAnsi="Times New Roman"/>
          <w:color w:val="auto"/>
          <w:sz w:val="28"/>
          <w:szCs w:val="28"/>
          <w:lang w:val="vi-VN"/>
        </w:rPr>
        <w:t xml:space="preserve"> Khi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số lệ phí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ớc bạ tính trên giá trị tài sản mua về (khi </w:t>
      </w:r>
      <w:r w:rsidRPr="006158D2">
        <w:rPr>
          <w:rFonts w:ascii="Times New Roman" w:hAnsi="Times New Roman" w:hint="eastAsia"/>
          <w:color w:val="auto"/>
          <w:sz w:val="28"/>
          <w:szCs w:val="28"/>
          <w:lang w:val="vi-VN"/>
        </w:rPr>
        <w:t>đă</w:t>
      </w:r>
      <w:r w:rsidRPr="006158D2">
        <w:rPr>
          <w:rFonts w:ascii="Times New Roman" w:hAnsi="Times New Roman"/>
          <w:color w:val="auto"/>
          <w:sz w:val="28"/>
          <w:szCs w:val="28"/>
          <w:lang w:val="vi-VN"/>
        </w:rPr>
        <w:t>ng ký quyền sở hữu hoặc quyền sử dụng), ghi:</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các TK 211, 212 </w:t>
      </w:r>
    </w:p>
    <w:p w:rsidR="007477B5" w:rsidRPr="006158D2" w:rsidRDefault="00F6039D">
      <w:pPr>
        <w:pStyle w:val="1chinhtrangChar1CharChar"/>
        <w:spacing w:before="0" w:after="0" w:line="276" w:lineRule="auto"/>
        <w:ind w:firstLine="113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333 - Thuế và các khoản phải nộp Nhà n</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(3338).</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Khi thực nộp các loại thuế khác (nh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thuế nhà thầu), phí, lệ phí và các khoản phải nộp khác, ghi:</w:t>
      </w:r>
    </w:p>
    <w:p w:rsidR="007477B5" w:rsidRPr="006158D2" w:rsidRDefault="00F6039D">
      <w:pPr>
        <w:pStyle w:val="1chinhtrangChar1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333 - Thuế và các khoản phải nộp Nhà n</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w:t>
      </w:r>
    </w:p>
    <w:p w:rsidR="007477B5" w:rsidRPr="006158D2" w:rsidRDefault="00F6039D">
      <w:pPr>
        <w:pStyle w:val="coChar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br w:type="page"/>
      </w:r>
    </w:p>
    <w:p w:rsidR="007477B5" w:rsidRPr="006158D2" w:rsidRDefault="00F6039D">
      <w:pPr>
        <w:pStyle w:val="coCharChar"/>
        <w:spacing w:before="0" w:after="0" w:line="276" w:lineRule="auto"/>
        <w:ind w:left="0" w:firstLine="0"/>
        <w:contextualSpacing/>
        <w:jc w:val="center"/>
        <w:rPr>
          <w:rFonts w:ascii="Times New Roman" w:hAnsi="Times New Roman"/>
          <w:b/>
          <w:color w:val="auto"/>
          <w:sz w:val="28"/>
          <w:szCs w:val="28"/>
          <w:lang w:val="vi-VN"/>
        </w:rPr>
      </w:pPr>
      <w:r w:rsidRPr="006158D2">
        <w:rPr>
          <w:rFonts w:ascii="Times New Roman" w:hAnsi="Times New Roman"/>
          <w:b/>
          <w:color w:val="auto"/>
          <w:sz w:val="28"/>
          <w:szCs w:val="28"/>
          <w:lang w:val="vi-VN"/>
        </w:rPr>
        <w:lastRenderedPageBreak/>
        <w:t>TÀI KHOẢN 334 - PHẢI TRẢ NG</w:t>
      </w:r>
      <w:r w:rsidRPr="006158D2">
        <w:rPr>
          <w:rFonts w:ascii="Times New Roman" w:hAnsi="Times New Roman" w:hint="eastAsia"/>
          <w:b/>
          <w:color w:val="auto"/>
          <w:sz w:val="28"/>
          <w:szCs w:val="28"/>
          <w:lang w:val="vi-VN"/>
        </w:rPr>
        <w:t>Ư</w:t>
      </w:r>
      <w:r w:rsidRPr="006158D2">
        <w:rPr>
          <w:rFonts w:ascii="Times New Roman" w:hAnsi="Times New Roman"/>
          <w:b/>
          <w:color w:val="auto"/>
          <w:sz w:val="28"/>
          <w:szCs w:val="28"/>
          <w:lang w:val="vi-VN"/>
        </w:rPr>
        <w:t xml:space="preserve">ỜI LAO </w:t>
      </w:r>
      <w:r w:rsidRPr="006158D2">
        <w:rPr>
          <w:rFonts w:ascii="Times New Roman" w:hAnsi="Times New Roman" w:hint="eastAsia"/>
          <w:b/>
          <w:color w:val="auto"/>
          <w:sz w:val="28"/>
          <w:szCs w:val="28"/>
          <w:lang w:val="vi-VN"/>
        </w:rPr>
        <w:t>Đ</w:t>
      </w:r>
      <w:r w:rsidRPr="006158D2">
        <w:rPr>
          <w:rFonts w:ascii="Times New Roman" w:hAnsi="Times New Roman"/>
          <w:b/>
          <w:color w:val="auto"/>
          <w:sz w:val="28"/>
          <w:szCs w:val="28"/>
          <w:lang w:val="vi-VN"/>
        </w:rPr>
        <w:t>ỘNG</w:t>
      </w:r>
    </w:p>
    <w:p w:rsidR="007477B5" w:rsidRPr="006158D2" w:rsidRDefault="007477B5">
      <w:pPr>
        <w:pStyle w:val="coCharChar"/>
        <w:spacing w:before="0" w:after="0" w:line="276" w:lineRule="auto"/>
        <w:ind w:firstLine="567"/>
        <w:contextualSpacing/>
        <w:rPr>
          <w:rFonts w:ascii="Times New Roman" w:hAnsi="Times New Roman"/>
          <w:color w:val="auto"/>
          <w:sz w:val="28"/>
          <w:szCs w:val="28"/>
          <w:lang w:val="vi-VN"/>
        </w:rPr>
      </w:pPr>
    </w:p>
    <w:p w:rsidR="007477B5" w:rsidRPr="006158D2" w:rsidRDefault="00F6039D">
      <w:pPr>
        <w:pStyle w:val="coCharChar"/>
        <w:spacing w:before="0"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1. Nguyên tắc kế toán</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Tài khoản này dùng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ể phản ánh các khoản phải trả và tình hình thanh toán các khoản phải trả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 của HTX về tiền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tiền công, tiền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bảo hiểm xã hội trả thay lương và các khoản phải trả khác thuộc về thu nhập của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2. Kết cấu và nội dung phản ánh của Tài khoản 334 - Phải trả ng</w:t>
      </w:r>
      <w:r w:rsidRPr="006158D2">
        <w:rPr>
          <w:rFonts w:hint="eastAsia"/>
          <w:b/>
          <w:color w:val="auto"/>
          <w:sz w:val="28"/>
          <w:szCs w:val="28"/>
          <w:lang w:val="vi-VN"/>
        </w:rPr>
        <w:t>ư</w:t>
      </w:r>
      <w:r w:rsidRPr="006158D2">
        <w:rPr>
          <w:b/>
          <w:color w:val="auto"/>
          <w:sz w:val="28"/>
          <w:szCs w:val="28"/>
          <w:lang w:val="vi-VN"/>
        </w:rPr>
        <w:t xml:space="preserve">ời lao </w:t>
      </w:r>
      <w:r w:rsidRPr="006158D2">
        <w:rPr>
          <w:rFonts w:hint="eastAsia"/>
          <w:b/>
          <w:color w:val="auto"/>
          <w:sz w:val="28"/>
          <w:szCs w:val="28"/>
          <w:lang w:val="vi-VN"/>
        </w:rPr>
        <w:t>đ</w:t>
      </w:r>
      <w:r w:rsidRPr="006158D2">
        <w:rPr>
          <w:b/>
          <w:color w:val="auto"/>
          <w:sz w:val="28"/>
          <w:szCs w:val="28"/>
          <w:lang w:val="vi-VN"/>
        </w:rPr>
        <w:t>ộng</w:t>
      </w:r>
    </w:p>
    <w:p w:rsidR="007477B5" w:rsidRPr="006158D2" w:rsidRDefault="00F6039D">
      <w:pPr>
        <w:pStyle w:val="1chinhtrangChar1Char"/>
        <w:spacing w:before="0" w:after="0" w:line="276" w:lineRule="auto"/>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Bên Nợ:</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Các khoản tiền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tiền công, tiền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có tính chất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 xml:space="preserve">ng, bảo hiểm xã hội trả thay lương và các khoản khác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trả,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chi,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ứng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ộng; </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Các khoản khấu trừ vào tiền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tiền công của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b/>
          <w:color w:val="auto"/>
          <w:sz w:val="28"/>
          <w:szCs w:val="28"/>
          <w:lang w:val="vi-VN"/>
        </w:rPr>
        <w:t xml:space="preserve">Bên Có: </w:t>
      </w:r>
      <w:r w:rsidRPr="006158D2">
        <w:rPr>
          <w:rFonts w:ascii="Times New Roman" w:hAnsi="Times New Roman"/>
          <w:color w:val="auto"/>
          <w:sz w:val="28"/>
          <w:szCs w:val="28"/>
          <w:lang w:val="vi-VN"/>
        </w:rPr>
        <w:t>Các khoản tiền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tiền công, tiền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có tính chất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bảo hiểm xã hội trả thay lương và các khoản khác phải trả, phải chi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w:t>
      </w:r>
    </w:p>
    <w:p w:rsidR="007477B5" w:rsidRPr="006158D2" w:rsidRDefault="00F6039D">
      <w:pPr>
        <w:pStyle w:val="1chinhtrangChar1Char"/>
        <w:spacing w:before="0" w:after="0" w:line="276" w:lineRule="auto"/>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Số d</w:t>
      </w:r>
      <w:r w:rsidRPr="006158D2">
        <w:rPr>
          <w:rFonts w:ascii="Times New Roman" w:hAnsi="Times New Roman" w:hint="eastAsia"/>
          <w:b/>
          <w:color w:val="auto"/>
          <w:sz w:val="28"/>
          <w:szCs w:val="28"/>
          <w:lang w:val="vi-VN"/>
        </w:rPr>
        <w:t>ư</w:t>
      </w:r>
      <w:r w:rsidRPr="006158D2">
        <w:rPr>
          <w:rFonts w:ascii="Times New Roman" w:hAnsi="Times New Roman"/>
          <w:b/>
          <w:color w:val="auto"/>
          <w:sz w:val="28"/>
          <w:szCs w:val="28"/>
          <w:lang w:val="vi-VN"/>
        </w:rPr>
        <w:t xml:space="preserve"> bên Có: </w:t>
      </w:r>
      <w:r w:rsidRPr="006158D2">
        <w:rPr>
          <w:rFonts w:ascii="Times New Roman" w:hAnsi="Times New Roman"/>
          <w:color w:val="auto"/>
          <w:sz w:val="28"/>
          <w:szCs w:val="28"/>
          <w:lang w:val="vi-VN"/>
        </w:rPr>
        <w:t>Các khoản tiền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tiền công, tiền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có tính chất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và các khoản khác còn phải trả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Tài khoản 334 có thể có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bên Nợ. Số d</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bên Nợ Tài khoản 334 (nếu có) phản ánh số tiền </w:t>
      </w:r>
      <w:r w:rsidRPr="006158D2">
        <w:rPr>
          <w:rFonts w:ascii="Times New Roman" w:hAnsi="Times New Roman" w:hint="eastAsia"/>
          <w:color w:val="auto"/>
          <w:sz w:val="28"/>
          <w:szCs w:val="28"/>
          <w:lang w:val="vi-VN"/>
        </w:rPr>
        <w:t>đã</w:t>
      </w:r>
      <w:r w:rsidRPr="006158D2">
        <w:rPr>
          <w:rFonts w:ascii="Times New Roman" w:hAnsi="Times New Roman"/>
          <w:color w:val="auto"/>
          <w:sz w:val="28"/>
          <w:szCs w:val="28"/>
          <w:lang w:val="vi-VN"/>
        </w:rPr>
        <w:t xml:space="preserve"> trả lớn h</w:t>
      </w:r>
      <w:r w:rsidRPr="006158D2">
        <w:rPr>
          <w:rFonts w:ascii="Times New Roman" w:hAnsi="Times New Roman" w:hint="eastAsia"/>
          <w:color w:val="auto"/>
          <w:sz w:val="28"/>
          <w:szCs w:val="28"/>
          <w:lang w:val="vi-VN"/>
        </w:rPr>
        <w:t>ơ</w:t>
      </w:r>
      <w:r w:rsidRPr="006158D2">
        <w:rPr>
          <w:rFonts w:ascii="Times New Roman" w:hAnsi="Times New Roman"/>
          <w:color w:val="auto"/>
          <w:sz w:val="28"/>
          <w:szCs w:val="28"/>
          <w:lang w:val="vi-VN"/>
        </w:rPr>
        <w:t>n số phải trả về tiền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tiền công, tiền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và các khoản khác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w:t>
      </w:r>
    </w:p>
    <w:p w:rsidR="007477B5" w:rsidRPr="006158D2" w:rsidRDefault="00F6039D">
      <w:pPr>
        <w:pStyle w:val="11chucdanhnguoiky-co11CharCharChar"/>
        <w:spacing w:after="0" w:line="276" w:lineRule="auto"/>
        <w:ind w:firstLine="567"/>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3. Ph</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a) Tính tiền l</w:t>
      </w:r>
      <w:r w:rsidRPr="006158D2">
        <w:rPr>
          <w:rFonts w:hint="eastAsia"/>
          <w:color w:val="auto"/>
          <w:sz w:val="28"/>
          <w:szCs w:val="28"/>
          <w:lang w:val="vi-VN"/>
        </w:rPr>
        <w:t>ươ</w:t>
      </w:r>
      <w:r w:rsidRPr="006158D2">
        <w:rPr>
          <w:color w:val="auto"/>
          <w:sz w:val="28"/>
          <w:szCs w:val="28"/>
          <w:lang w:val="vi-VN"/>
        </w:rPr>
        <w:t xml:space="preserve">ng, các khoản phụ cấp theo quy </w:t>
      </w:r>
      <w:r w:rsidRPr="006158D2">
        <w:rPr>
          <w:rFonts w:hint="eastAsia"/>
          <w:color w:val="auto"/>
          <w:sz w:val="28"/>
          <w:szCs w:val="28"/>
          <w:lang w:val="vi-VN"/>
        </w:rPr>
        <w:t>đ</w:t>
      </w:r>
      <w:r w:rsidRPr="006158D2">
        <w:rPr>
          <w:color w:val="auto"/>
          <w:sz w:val="28"/>
          <w:szCs w:val="28"/>
          <w:lang w:val="vi-VN"/>
        </w:rPr>
        <w:t>ịnh phải trả cho ng</w:t>
      </w:r>
      <w:r w:rsidRPr="006158D2">
        <w:rPr>
          <w:rFonts w:hint="eastAsia"/>
          <w:color w:val="auto"/>
          <w:sz w:val="28"/>
          <w:szCs w:val="28"/>
          <w:lang w:val="vi-VN"/>
        </w:rPr>
        <w:t>ư</w:t>
      </w:r>
      <w:r w:rsidRPr="006158D2">
        <w:rPr>
          <w:color w:val="auto"/>
          <w:sz w:val="28"/>
          <w:szCs w:val="28"/>
          <w:lang w:val="vi-VN"/>
        </w:rPr>
        <w:t xml:space="preserve">ời lao </w:t>
      </w:r>
      <w:r w:rsidRPr="006158D2">
        <w:rPr>
          <w:rFonts w:hint="eastAsia"/>
          <w:color w:val="auto"/>
          <w:sz w:val="28"/>
          <w:szCs w:val="28"/>
          <w:lang w:val="vi-VN"/>
        </w:rPr>
        <w:t>đ</w:t>
      </w:r>
      <w:r w:rsidRPr="006158D2">
        <w:rPr>
          <w:color w:val="auto"/>
          <w:sz w:val="28"/>
          <w:szCs w:val="28"/>
          <w:lang w:val="vi-VN"/>
        </w:rPr>
        <w:t>ộng,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154, 242, 642</w:t>
      </w:r>
    </w:p>
    <w:p w:rsidR="007477B5" w:rsidRPr="006158D2" w:rsidRDefault="00F6039D">
      <w:pPr>
        <w:pStyle w:val="cCharChar"/>
        <w:spacing w:before="0" w:after="0" w:line="276" w:lineRule="auto"/>
        <w:ind w:leftChars="400" w:left="1080" w:firstLine="0"/>
        <w:contextualSpacing/>
        <w:rPr>
          <w:rFonts w:ascii="Times New Roman" w:hAnsi="Times New Roman"/>
          <w:b/>
          <w:i w:val="0"/>
          <w:color w:val="auto"/>
          <w:sz w:val="28"/>
          <w:szCs w:val="28"/>
          <w:lang w:val="vi-VN"/>
        </w:rPr>
      </w:pPr>
      <w:r w:rsidRPr="006158D2">
        <w:rPr>
          <w:rFonts w:ascii="Times New Roman" w:hAnsi="Times New Roman"/>
          <w:i w:val="0"/>
          <w:color w:val="auto"/>
          <w:sz w:val="28"/>
          <w:szCs w:val="28"/>
          <w:lang w:val="vi-VN"/>
        </w:rPr>
        <w:t>Có TK 334 - Phải trả ng</w:t>
      </w:r>
      <w:r w:rsidRPr="006158D2">
        <w:rPr>
          <w:rFonts w:ascii="Times New Roman" w:hAnsi="Times New Roman" w:hint="eastAsia"/>
          <w:i w:val="0"/>
          <w:color w:val="auto"/>
          <w:sz w:val="28"/>
          <w:szCs w:val="28"/>
          <w:lang w:val="vi-VN"/>
        </w:rPr>
        <w:t>ư</w:t>
      </w:r>
      <w:r w:rsidRPr="006158D2">
        <w:rPr>
          <w:rFonts w:ascii="Times New Roman" w:hAnsi="Times New Roman"/>
          <w:i w:val="0"/>
          <w:color w:val="auto"/>
          <w:sz w:val="28"/>
          <w:szCs w:val="28"/>
          <w:lang w:val="vi-VN"/>
        </w:rPr>
        <w:t xml:space="preserve">ời lao </w:t>
      </w:r>
      <w:r w:rsidRPr="006158D2">
        <w:rPr>
          <w:rFonts w:ascii="Times New Roman" w:hAnsi="Times New Roman" w:hint="eastAsia"/>
          <w:i w:val="0"/>
          <w:color w:val="auto"/>
          <w:sz w:val="28"/>
          <w:szCs w:val="28"/>
          <w:lang w:val="vi-VN"/>
        </w:rPr>
        <w:t>đ</w:t>
      </w:r>
      <w:r w:rsidRPr="006158D2">
        <w:rPr>
          <w:rFonts w:ascii="Times New Roman" w:hAnsi="Times New Roman"/>
          <w:i w:val="0"/>
          <w:color w:val="auto"/>
          <w:sz w:val="28"/>
          <w:szCs w:val="28"/>
          <w:lang w:val="vi-VN"/>
        </w:rPr>
        <w:t>ộng.</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b) Tiền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phải trả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Khi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số tiền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phải trả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 từ quỹ khen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353 - Quỹ khen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phúc lợi</w:t>
      </w:r>
    </w:p>
    <w:p w:rsidR="007477B5" w:rsidRPr="006158D2" w:rsidRDefault="00F6039D">
      <w:pPr>
        <w:pStyle w:val="cCharChar"/>
        <w:spacing w:before="0" w:after="0" w:line="276" w:lineRule="auto"/>
        <w:ind w:leftChars="400" w:left="1080"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334 - Phải trả ng</w:t>
      </w:r>
      <w:r w:rsidRPr="006158D2">
        <w:rPr>
          <w:rFonts w:ascii="Times New Roman" w:hAnsi="Times New Roman" w:hint="eastAsia"/>
          <w:i w:val="0"/>
          <w:color w:val="auto"/>
          <w:sz w:val="28"/>
          <w:szCs w:val="28"/>
          <w:lang w:val="vi-VN"/>
        </w:rPr>
        <w:t>ư</w:t>
      </w:r>
      <w:r w:rsidRPr="006158D2">
        <w:rPr>
          <w:rFonts w:ascii="Times New Roman" w:hAnsi="Times New Roman"/>
          <w:i w:val="0"/>
          <w:color w:val="auto"/>
          <w:sz w:val="28"/>
          <w:szCs w:val="28"/>
          <w:lang w:val="vi-VN"/>
        </w:rPr>
        <w:t xml:space="preserve">ời lao </w:t>
      </w:r>
      <w:r w:rsidRPr="006158D2">
        <w:rPr>
          <w:rFonts w:ascii="Times New Roman" w:hAnsi="Times New Roman" w:hint="eastAsia"/>
          <w:i w:val="0"/>
          <w:color w:val="auto"/>
          <w:sz w:val="28"/>
          <w:szCs w:val="28"/>
          <w:lang w:val="vi-VN"/>
        </w:rPr>
        <w:t>đ</w:t>
      </w:r>
      <w:r w:rsidRPr="006158D2">
        <w:rPr>
          <w:rFonts w:ascii="Times New Roman" w:hAnsi="Times New Roman"/>
          <w:i w:val="0"/>
          <w:color w:val="auto"/>
          <w:sz w:val="28"/>
          <w:szCs w:val="28"/>
          <w:lang w:val="vi-VN"/>
        </w:rPr>
        <w:t>ộng.</w:t>
      </w:r>
    </w:p>
    <w:p w:rsidR="007477B5" w:rsidRPr="006158D2" w:rsidRDefault="00F6039D">
      <w:pPr>
        <w:pStyle w:val="cCharChar"/>
        <w:spacing w:before="0" w:after="0" w:line="276" w:lineRule="auto"/>
        <w:ind w:left="0" w:firstLine="567"/>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 Khi xuất quỹ chi trả tiền th</w:t>
      </w:r>
      <w:r w:rsidRPr="006158D2">
        <w:rPr>
          <w:rFonts w:ascii="Times New Roman" w:hAnsi="Times New Roman" w:hint="eastAsia"/>
          <w:i w:val="0"/>
          <w:color w:val="auto"/>
          <w:sz w:val="28"/>
          <w:szCs w:val="28"/>
          <w:lang w:val="vi-VN"/>
        </w:rPr>
        <w:t>ư</w:t>
      </w:r>
      <w:r w:rsidRPr="006158D2">
        <w:rPr>
          <w:rFonts w:ascii="Times New Roman" w:hAnsi="Times New Roman"/>
          <w:i w:val="0"/>
          <w:color w:val="auto"/>
          <w:sz w:val="28"/>
          <w:szCs w:val="28"/>
          <w:lang w:val="vi-VN"/>
        </w:rPr>
        <w:t>ởng, ghi:</w:t>
      </w:r>
    </w:p>
    <w:p w:rsidR="007477B5" w:rsidRPr="006158D2" w:rsidRDefault="00F6039D">
      <w:pPr>
        <w:pStyle w:val="cCharChar"/>
        <w:spacing w:before="0" w:after="0" w:line="276" w:lineRule="auto"/>
        <w:ind w:left="0" w:firstLine="567"/>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Nợ TK 334 - Phải trả ng</w:t>
      </w:r>
      <w:r w:rsidRPr="006158D2">
        <w:rPr>
          <w:rFonts w:ascii="Times New Roman" w:hAnsi="Times New Roman" w:hint="eastAsia"/>
          <w:i w:val="0"/>
          <w:color w:val="auto"/>
          <w:sz w:val="28"/>
          <w:szCs w:val="28"/>
          <w:lang w:val="vi-VN"/>
        </w:rPr>
        <w:t>ư</w:t>
      </w:r>
      <w:r w:rsidRPr="006158D2">
        <w:rPr>
          <w:rFonts w:ascii="Times New Roman" w:hAnsi="Times New Roman"/>
          <w:i w:val="0"/>
          <w:color w:val="auto"/>
          <w:sz w:val="28"/>
          <w:szCs w:val="28"/>
          <w:lang w:val="vi-VN"/>
        </w:rPr>
        <w:t xml:space="preserve">ời lao </w:t>
      </w:r>
      <w:r w:rsidRPr="006158D2">
        <w:rPr>
          <w:rFonts w:ascii="Times New Roman" w:hAnsi="Times New Roman" w:hint="eastAsia"/>
          <w:i w:val="0"/>
          <w:color w:val="auto"/>
          <w:sz w:val="28"/>
          <w:szCs w:val="28"/>
          <w:lang w:val="vi-VN"/>
        </w:rPr>
        <w:t>đ</w:t>
      </w:r>
      <w:r w:rsidRPr="006158D2">
        <w:rPr>
          <w:rFonts w:ascii="Times New Roman" w:hAnsi="Times New Roman"/>
          <w:i w:val="0"/>
          <w:color w:val="auto"/>
          <w:sz w:val="28"/>
          <w:szCs w:val="28"/>
          <w:lang w:val="vi-VN"/>
        </w:rPr>
        <w:t>ộng</w:t>
      </w:r>
    </w:p>
    <w:p w:rsidR="007477B5" w:rsidRPr="006158D2" w:rsidRDefault="00F6039D">
      <w:pPr>
        <w:pStyle w:val="cCharChar"/>
        <w:spacing w:before="0" w:after="0" w:line="276" w:lineRule="auto"/>
        <w:ind w:leftChars="399" w:left="2691" w:hanging="1614"/>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333 - Thuế và các khoản phải nộp nhà nước (nếu có) (3338) (Khoản khấu trừ thuế TNCN)</w:t>
      </w:r>
    </w:p>
    <w:p w:rsidR="007477B5" w:rsidRPr="006158D2" w:rsidRDefault="00F6039D">
      <w:pPr>
        <w:pStyle w:val="cCharChar"/>
        <w:spacing w:before="0" w:after="0" w:line="276" w:lineRule="auto"/>
        <w:ind w:leftChars="400" w:left="1080"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các TK 111, 112 (Số tiền thực chi trả).</w:t>
      </w:r>
    </w:p>
    <w:p w:rsidR="007477B5" w:rsidRPr="006158D2" w:rsidRDefault="00F6039D">
      <w:pPr>
        <w:pStyle w:val="1chinhtrangChar1Char"/>
        <w:spacing w:before="0" w:after="0" w:line="276" w:lineRule="auto"/>
        <w:contextualSpacing/>
        <w:rPr>
          <w:rFonts w:ascii="Times New Roman" w:hAnsi="Times New Roman"/>
          <w:b/>
          <w:color w:val="auto"/>
          <w:sz w:val="28"/>
          <w:szCs w:val="28"/>
          <w:lang w:val="vi-VN"/>
        </w:rPr>
      </w:pPr>
      <w:r w:rsidRPr="006158D2">
        <w:rPr>
          <w:rFonts w:ascii="Times New Roman" w:hAnsi="Times New Roman"/>
          <w:color w:val="auto"/>
          <w:sz w:val="28"/>
          <w:szCs w:val="28"/>
          <w:lang w:val="vi-VN"/>
        </w:rPr>
        <w:t xml:space="preserve">c) Khoản bảo hiểm xã hội trả thay lương (ốm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au, thai sản, tai nạn,...) phải </w:t>
      </w:r>
      <w:r w:rsidRPr="006158D2">
        <w:rPr>
          <w:rFonts w:ascii="Times New Roman" w:hAnsi="Times New Roman"/>
          <w:color w:val="auto"/>
          <w:sz w:val="28"/>
          <w:szCs w:val="28"/>
          <w:lang w:val="vi-VN"/>
        </w:rPr>
        <w:lastRenderedPageBreak/>
        <w:t>trả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335 - Các khoản phải nộp theo lương</w:t>
      </w:r>
    </w:p>
    <w:p w:rsidR="007477B5" w:rsidRPr="006158D2" w:rsidRDefault="00F6039D">
      <w:pPr>
        <w:pStyle w:val="cCharChar"/>
        <w:spacing w:before="0" w:after="0" w:line="276" w:lineRule="auto"/>
        <w:ind w:leftChars="400" w:left="1080"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334 - Phải trả ng</w:t>
      </w:r>
      <w:r w:rsidRPr="006158D2">
        <w:rPr>
          <w:rFonts w:ascii="Times New Roman" w:hAnsi="Times New Roman" w:hint="eastAsia"/>
          <w:i w:val="0"/>
          <w:color w:val="auto"/>
          <w:sz w:val="28"/>
          <w:szCs w:val="28"/>
          <w:lang w:val="vi-VN"/>
        </w:rPr>
        <w:t>ư</w:t>
      </w:r>
      <w:r w:rsidRPr="006158D2">
        <w:rPr>
          <w:rFonts w:ascii="Times New Roman" w:hAnsi="Times New Roman"/>
          <w:i w:val="0"/>
          <w:color w:val="auto"/>
          <w:sz w:val="28"/>
          <w:szCs w:val="28"/>
          <w:lang w:val="vi-VN"/>
        </w:rPr>
        <w:t xml:space="preserve">ời lao </w:t>
      </w:r>
      <w:r w:rsidRPr="006158D2">
        <w:rPr>
          <w:rFonts w:ascii="Times New Roman" w:hAnsi="Times New Roman" w:hint="eastAsia"/>
          <w:i w:val="0"/>
          <w:color w:val="auto"/>
          <w:sz w:val="28"/>
          <w:szCs w:val="28"/>
          <w:lang w:val="vi-VN"/>
        </w:rPr>
        <w:t>đ</w:t>
      </w:r>
      <w:r w:rsidRPr="006158D2">
        <w:rPr>
          <w:rFonts w:ascii="Times New Roman" w:hAnsi="Times New Roman"/>
          <w:i w:val="0"/>
          <w:color w:val="auto"/>
          <w:sz w:val="28"/>
          <w:szCs w:val="28"/>
          <w:lang w:val="vi-VN"/>
        </w:rPr>
        <w:t>ộng.</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d) Các khoản phải khấu trừ vào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và thu nhập của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 của HTX nh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 tiền tạm ứng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chi hết, bảo hiểm y tế, bảo hiểm xã hội, bảo hiểm thất nghiệp, bảo hiểm tai nạn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 tiền thu bồi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ờng về tài sản thiếu theo quyết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xử lý....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334 - Phải trả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w:t>
      </w:r>
    </w:p>
    <w:p w:rsidR="007477B5" w:rsidRPr="006158D2" w:rsidRDefault="00F6039D">
      <w:pPr>
        <w:pStyle w:val="cCharChar"/>
        <w:spacing w:before="0" w:after="0" w:line="276" w:lineRule="auto"/>
        <w:ind w:leftChars="400" w:left="1080"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141 - Tạm ứng</w:t>
      </w:r>
    </w:p>
    <w:p w:rsidR="007477B5" w:rsidRPr="006158D2" w:rsidRDefault="00F6039D">
      <w:pPr>
        <w:pStyle w:val="cCharChar"/>
        <w:spacing w:before="0" w:after="0" w:line="276" w:lineRule="auto"/>
        <w:ind w:leftChars="400" w:left="1080"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335 - Các khoản phải nộp theo lương</w:t>
      </w:r>
    </w:p>
    <w:p w:rsidR="007477B5" w:rsidRPr="006158D2" w:rsidRDefault="00F6039D">
      <w:pPr>
        <w:pStyle w:val="cCharChar"/>
        <w:spacing w:before="0" w:after="0" w:line="276" w:lineRule="auto"/>
        <w:ind w:leftChars="400" w:left="1080" w:firstLine="0"/>
        <w:contextualSpacing/>
        <w:rPr>
          <w:rFonts w:ascii="Times New Roman" w:hAnsi="Times New Roman"/>
          <w:b/>
          <w:i w:val="0"/>
          <w:color w:val="auto"/>
          <w:sz w:val="28"/>
          <w:szCs w:val="28"/>
        </w:rPr>
      </w:pPr>
      <w:r w:rsidRPr="006158D2">
        <w:rPr>
          <w:rFonts w:ascii="Times New Roman" w:hAnsi="Times New Roman"/>
          <w:i w:val="0"/>
          <w:color w:val="auto"/>
          <w:sz w:val="28"/>
          <w:szCs w:val="28"/>
          <w:lang w:val="vi-VN"/>
        </w:rPr>
        <w:t>Có TK 138 - Phải thu khác.</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rPr>
        <w:t>đ</w:t>
      </w:r>
      <w:r w:rsidRPr="006158D2">
        <w:rPr>
          <w:rFonts w:ascii="Times New Roman" w:hAnsi="Times New Roman"/>
          <w:color w:val="auto"/>
          <w:sz w:val="28"/>
          <w:szCs w:val="28"/>
          <w:lang w:val="vi-VN"/>
        </w:rPr>
        <w:t>) Khi ứng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hoặc thực trả tiền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tiền công cho thành viên và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 khác của HTX,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334 - Phải trả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ộng </w:t>
      </w:r>
    </w:p>
    <w:p w:rsidR="007477B5" w:rsidRPr="006158D2" w:rsidRDefault="00F6039D">
      <w:pPr>
        <w:pStyle w:val="1chinhtrangChar1Char"/>
        <w:spacing w:before="0" w:after="0" w:line="276" w:lineRule="auto"/>
        <w:ind w:leftChars="400" w:left="1080"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w:t>
      </w:r>
    </w:p>
    <w:p w:rsidR="007477B5" w:rsidRPr="006158D2" w:rsidRDefault="00F6039D">
      <w:pPr>
        <w:pStyle w:val="1chinhtrangChar1Char"/>
        <w:spacing w:before="0" w:after="0" w:line="276" w:lineRule="auto"/>
        <w:ind w:leftChars="400" w:left="2694" w:hanging="1614"/>
        <w:contextualSpacing/>
        <w:rPr>
          <w:rFonts w:ascii="Times New Roman" w:hAnsi="Times New Roman"/>
          <w:b/>
          <w:color w:val="auto"/>
          <w:sz w:val="28"/>
          <w:szCs w:val="28"/>
          <w:lang w:val="vi-VN"/>
        </w:rPr>
      </w:pPr>
      <w:r w:rsidRPr="006158D2">
        <w:rPr>
          <w:rFonts w:ascii="Times New Roman" w:hAnsi="Times New Roman"/>
          <w:color w:val="auto"/>
          <w:sz w:val="28"/>
          <w:szCs w:val="28"/>
          <w:lang w:val="vi-VN"/>
        </w:rPr>
        <w:t xml:space="preserve">Có TK </w:t>
      </w:r>
      <w:r w:rsidRPr="006158D2">
        <w:rPr>
          <w:rFonts w:ascii="Times New Roman" w:hAnsi="Times New Roman"/>
          <w:color w:val="auto"/>
          <w:sz w:val="28"/>
          <w:szCs w:val="28"/>
        </w:rPr>
        <w:t>3338 - Thuế khác, phí, lệ phí và các khoản khác phải nộp nhà nước (chi tiết thuế TNCN phải nộp) (nếu có).</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e) Thanh toán các khoản phải trả cho thành viên và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ộng khác của HTX, ghi: </w:t>
      </w:r>
    </w:p>
    <w:p w:rsidR="007477B5" w:rsidRPr="006158D2" w:rsidRDefault="00F6039D">
      <w:pPr>
        <w:pStyle w:val="cCharChar"/>
        <w:spacing w:before="0" w:after="0" w:line="276" w:lineRule="auto"/>
        <w:ind w:left="0" w:firstLine="567"/>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Nợ TK 334 - Phải trả ng</w:t>
      </w:r>
      <w:r w:rsidRPr="006158D2">
        <w:rPr>
          <w:rFonts w:ascii="Times New Roman" w:hAnsi="Times New Roman" w:hint="eastAsia"/>
          <w:i w:val="0"/>
          <w:color w:val="auto"/>
          <w:sz w:val="28"/>
          <w:szCs w:val="28"/>
          <w:lang w:val="vi-VN"/>
        </w:rPr>
        <w:t>ư</w:t>
      </w:r>
      <w:r w:rsidRPr="006158D2">
        <w:rPr>
          <w:rFonts w:ascii="Times New Roman" w:hAnsi="Times New Roman"/>
          <w:i w:val="0"/>
          <w:color w:val="auto"/>
          <w:sz w:val="28"/>
          <w:szCs w:val="28"/>
          <w:lang w:val="vi-VN"/>
        </w:rPr>
        <w:t xml:space="preserve">ời lao </w:t>
      </w:r>
      <w:r w:rsidRPr="006158D2">
        <w:rPr>
          <w:rFonts w:ascii="Times New Roman" w:hAnsi="Times New Roman" w:hint="eastAsia"/>
          <w:i w:val="0"/>
          <w:color w:val="auto"/>
          <w:sz w:val="28"/>
          <w:szCs w:val="28"/>
          <w:lang w:val="vi-VN"/>
        </w:rPr>
        <w:t>đ</w:t>
      </w:r>
      <w:r w:rsidRPr="006158D2">
        <w:rPr>
          <w:rFonts w:ascii="Times New Roman" w:hAnsi="Times New Roman"/>
          <w:i w:val="0"/>
          <w:color w:val="auto"/>
          <w:sz w:val="28"/>
          <w:szCs w:val="28"/>
          <w:lang w:val="vi-VN"/>
        </w:rPr>
        <w:t xml:space="preserve">ộng </w:t>
      </w:r>
    </w:p>
    <w:p w:rsidR="007477B5" w:rsidRPr="006158D2" w:rsidRDefault="00F6039D">
      <w:pPr>
        <w:pStyle w:val="cCharChar"/>
        <w:spacing w:before="0" w:after="0" w:line="276" w:lineRule="auto"/>
        <w:ind w:leftChars="400" w:left="2694" w:hanging="1614"/>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TK 3338 - Thuế khác, phí, lệ phí và các khoản khác phải nộp nhà nước (chi tiết thuế TNCN phải nộp) (nếu có)</w:t>
      </w:r>
    </w:p>
    <w:p w:rsidR="007477B5" w:rsidRPr="006158D2" w:rsidRDefault="00F6039D">
      <w:pPr>
        <w:pStyle w:val="cCharChar"/>
        <w:spacing w:before="0" w:after="0" w:line="276" w:lineRule="auto"/>
        <w:ind w:leftChars="400" w:left="1080" w:firstLine="0"/>
        <w:contextualSpacing/>
        <w:rPr>
          <w:rFonts w:ascii="Times New Roman" w:hAnsi="Times New Roman"/>
          <w:i w:val="0"/>
          <w:color w:val="auto"/>
          <w:sz w:val="28"/>
          <w:szCs w:val="28"/>
          <w:lang w:val="vi-VN"/>
        </w:rPr>
      </w:pPr>
      <w:r w:rsidRPr="006158D2">
        <w:rPr>
          <w:rFonts w:ascii="Times New Roman" w:hAnsi="Times New Roman"/>
          <w:i w:val="0"/>
          <w:color w:val="auto"/>
          <w:sz w:val="28"/>
          <w:szCs w:val="28"/>
          <w:lang w:val="vi-VN"/>
        </w:rPr>
        <w:t>Có các TK 111, 112.</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lang w:val="vi-VN"/>
        </w:rPr>
        <w:t>g)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ờng hợp trả l</w:t>
      </w:r>
      <w:r w:rsidRPr="006158D2">
        <w:rPr>
          <w:rFonts w:ascii="Times New Roman" w:hAnsi="Times New Roman" w:hint="eastAsia"/>
          <w:color w:val="auto"/>
          <w:sz w:val="28"/>
          <w:szCs w:val="28"/>
          <w:lang w:val="vi-VN"/>
        </w:rPr>
        <w:t>ươ</w:t>
      </w:r>
      <w:r w:rsidRPr="006158D2">
        <w:rPr>
          <w:rFonts w:ascii="Times New Roman" w:hAnsi="Times New Roman"/>
          <w:color w:val="auto"/>
          <w:sz w:val="28"/>
          <w:szCs w:val="28"/>
          <w:lang w:val="vi-VN"/>
        </w:rPr>
        <w:t>ng hoặc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ởng cho thành viên và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ời lao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ộng khác của HTX bằng sản phẩm, hàng hoá, k</w:t>
      </w:r>
      <w:r w:rsidRPr="006158D2">
        <w:rPr>
          <w:rFonts w:ascii="Times New Roman" w:hAnsi="Times New Roman"/>
          <w:color w:val="auto"/>
          <w:sz w:val="28"/>
          <w:szCs w:val="28"/>
        </w:rPr>
        <w:t>ế toán phản ánh doanh thu bán hàng theo giá bán của sản phẩm trên thị trường,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334 - Phải trả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lao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ộng </w:t>
      </w:r>
    </w:p>
    <w:p w:rsidR="007477B5" w:rsidRPr="006158D2" w:rsidRDefault="00F6039D">
      <w:pPr>
        <w:pStyle w:val="1chinhtrangChar1Char"/>
        <w:spacing w:before="0" w:after="0" w:line="276" w:lineRule="auto"/>
        <w:ind w:leftChars="400" w:left="1080" w:firstLine="0"/>
        <w:contextualSpacing/>
        <w:rPr>
          <w:rFonts w:ascii="Times New Roman" w:hAnsi="Times New Roman"/>
          <w:color w:val="auto"/>
          <w:sz w:val="28"/>
          <w:szCs w:val="28"/>
        </w:rPr>
      </w:pPr>
      <w:r w:rsidRPr="006158D2">
        <w:rPr>
          <w:rFonts w:ascii="Times New Roman" w:hAnsi="Times New Roman"/>
          <w:color w:val="auto"/>
          <w:sz w:val="28"/>
          <w:szCs w:val="28"/>
        </w:rPr>
        <w:t xml:space="preserve">Có TK 511 - Doanh thu từ giao dịch bên ngoài </w:t>
      </w:r>
    </w:p>
    <w:p w:rsidR="007477B5" w:rsidRPr="006158D2" w:rsidRDefault="00F6039D">
      <w:pPr>
        <w:pStyle w:val="1chinhtrangChar1Char"/>
        <w:spacing w:before="0" w:after="0" w:line="276" w:lineRule="auto"/>
        <w:ind w:leftChars="400" w:left="1080" w:firstLine="0"/>
        <w:contextualSpacing/>
        <w:rPr>
          <w:rFonts w:ascii="Times New Roman" w:hAnsi="Times New Roman"/>
          <w:i/>
          <w:color w:val="auto"/>
          <w:sz w:val="28"/>
          <w:szCs w:val="28"/>
        </w:rPr>
      </w:pPr>
      <w:r w:rsidRPr="006158D2">
        <w:rPr>
          <w:rFonts w:ascii="Times New Roman" w:hAnsi="Times New Roman"/>
          <w:color w:val="auto"/>
          <w:sz w:val="28"/>
          <w:szCs w:val="28"/>
        </w:rPr>
        <w:t>Có TK 3331 - Thuế GTGT phải nộp (nếu có).</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h) Xác </w:t>
      </w:r>
      <w:r w:rsidRPr="006158D2">
        <w:rPr>
          <w:rFonts w:ascii="Times New Roman" w:hAnsi="Times New Roman" w:hint="eastAsia"/>
          <w:color w:val="auto"/>
          <w:sz w:val="28"/>
          <w:szCs w:val="28"/>
        </w:rPr>
        <w:t>đ</w:t>
      </w:r>
      <w:r w:rsidRPr="006158D2">
        <w:rPr>
          <w:rFonts w:ascii="Times New Roman" w:hAnsi="Times New Roman"/>
          <w:color w:val="auto"/>
          <w:sz w:val="28"/>
          <w:szCs w:val="28"/>
        </w:rPr>
        <w:t>ịnh và thanh toán các khoản khác phải trả cho thành viên và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lao </w:t>
      </w:r>
      <w:r w:rsidRPr="006158D2">
        <w:rPr>
          <w:rFonts w:ascii="Times New Roman" w:hAnsi="Times New Roman" w:hint="eastAsia"/>
          <w:color w:val="auto"/>
          <w:sz w:val="28"/>
          <w:szCs w:val="28"/>
        </w:rPr>
        <w:t>đ</w:t>
      </w:r>
      <w:r w:rsidRPr="006158D2">
        <w:rPr>
          <w:rFonts w:ascii="Times New Roman" w:hAnsi="Times New Roman"/>
          <w:color w:val="auto"/>
          <w:sz w:val="28"/>
          <w:szCs w:val="28"/>
        </w:rPr>
        <w:t>ộng khác của HTX nh</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 tiền </w:t>
      </w:r>
      <w:r w:rsidRPr="006158D2">
        <w:rPr>
          <w:rFonts w:ascii="Times New Roman" w:hAnsi="Times New Roman" w:hint="eastAsia"/>
          <w:color w:val="auto"/>
          <w:sz w:val="28"/>
          <w:szCs w:val="28"/>
        </w:rPr>
        <w:t>ă</w:t>
      </w:r>
      <w:r w:rsidRPr="006158D2">
        <w:rPr>
          <w:rFonts w:ascii="Times New Roman" w:hAnsi="Times New Roman"/>
          <w:color w:val="auto"/>
          <w:sz w:val="28"/>
          <w:szCs w:val="28"/>
        </w:rPr>
        <w:t xml:space="preserve">n ca, tiền nhà, tiền </w:t>
      </w:r>
      <w:r w:rsidRPr="006158D2">
        <w:rPr>
          <w:rFonts w:ascii="Times New Roman" w:hAnsi="Times New Roman" w:hint="eastAsia"/>
          <w:color w:val="auto"/>
          <w:sz w:val="28"/>
          <w:szCs w:val="28"/>
        </w:rPr>
        <w:t>đ</w:t>
      </w:r>
      <w:r w:rsidRPr="006158D2">
        <w:rPr>
          <w:rFonts w:ascii="Times New Roman" w:hAnsi="Times New Roman"/>
          <w:color w:val="auto"/>
          <w:sz w:val="28"/>
          <w:szCs w:val="28"/>
        </w:rPr>
        <w:t>iện thoại, học phí, thẻ hội viên...:</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Khi xác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ịnh </w:t>
      </w:r>
      <w:r w:rsidRPr="006158D2">
        <w:rPr>
          <w:rFonts w:ascii="Times New Roman" w:hAnsi="Times New Roman" w:hint="eastAsia"/>
          <w:color w:val="auto"/>
          <w:sz w:val="28"/>
          <w:szCs w:val="28"/>
        </w:rPr>
        <w:t>đư</w:t>
      </w:r>
      <w:r w:rsidRPr="006158D2">
        <w:rPr>
          <w:rFonts w:ascii="Times New Roman" w:hAnsi="Times New Roman"/>
          <w:color w:val="auto"/>
          <w:sz w:val="28"/>
          <w:szCs w:val="28"/>
        </w:rPr>
        <w:t>ợc số phải trả cho thành viên và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lao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ộng của HTX, ghi: </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các TK 154, 642</w:t>
      </w:r>
    </w:p>
    <w:p w:rsidR="007477B5" w:rsidRPr="006158D2" w:rsidRDefault="00F6039D">
      <w:pPr>
        <w:pStyle w:val="cCharChar"/>
        <w:spacing w:before="0" w:after="0" w:line="276" w:lineRule="auto"/>
        <w:ind w:leftChars="400" w:left="1080" w:firstLine="0"/>
        <w:contextualSpacing/>
        <w:rPr>
          <w:rFonts w:ascii="Times New Roman" w:hAnsi="Times New Roman"/>
          <w:i w:val="0"/>
          <w:color w:val="auto"/>
          <w:sz w:val="28"/>
          <w:szCs w:val="28"/>
        </w:rPr>
      </w:pPr>
      <w:r w:rsidRPr="006158D2">
        <w:rPr>
          <w:rFonts w:ascii="Times New Roman" w:hAnsi="Times New Roman"/>
          <w:i w:val="0"/>
          <w:color w:val="auto"/>
          <w:sz w:val="28"/>
          <w:szCs w:val="28"/>
        </w:rPr>
        <w:t>Có TK 334 - Phải trả ng</w:t>
      </w:r>
      <w:r w:rsidRPr="006158D2">
        <w:rPr>
          <w:rFonts w:ascii="Times New Roman" w:hAnsi="Times New Roman" w:hint="eastAsia"/>
          <w:i w:val="0"/>
          <w:color w:val="auto"/>
          <w:sz w:val="28"/>
          <w:szCs w:val="28"/>
        </w:rPr>
        <w:t>ư</w:t>
      </w:r>
      <w:r w:rsidRPr="006158D2">
        <w:rPr>
          <w:rFonts w:ascii="Times New Roman" w:hAnsi="Times New Roman"/>
          <w:i w:val="0"/>
          <w:color w:val="auto"/>
          <w:sz w:val="28"/>
          <w:szCs w:val="28"/>
        </w:rPr>
        <w:t xml:space="preserve">ời lao </w:t>
      </w:r>
      <w:r w:rsidRPr="006158D2">
        <w:rPr>
          <w:rFonts w:ascii="Times New Roman" w:hAnsi="Times New Roman" w:hint="eastAsia"/>
          <w:i w:val="0"/>
          <w:color w:val="auto"/>
          <w:sz w:val="28"/>
          <w:szCs w:val="28"/>
        </w:rPr>
        <w:t>đ</w:t>
      </w:r>
      <w:r w:rsidRPr="006158D2">
        <w:rPr>
          <w:rFonts w:ascii="Times New Roman" w:hAnsi="Times New Roman"/>
          <w:i w:val="0"/>
          <w:color w:val="auto"/>
          <w:sz w:val="28"/>
          <w:szCs w:val="28"/>
        </w:rPr>
        <w:t>ộng.</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Khi chi trả tiền l</w:t>
      </w:r>
      <w:r w:rsidRPr="006158D2">
        <w:rPr>
          <w:rFonts w:ascii="Times New Roman" w:hAnsi="Times New Roman" w:hint="eastAsia"/>
          <w:color w:val="auto"/>
          <w:sz w:val="28"/>
          <w:szCs w:val="28"/>
        </w:rPr>
        <w:t>ươ</w:t>
      </w:r>
      <w:r w:rsidRPr="006158D2">
        <w:rPr>
          <w:rFonts w:ascii="Times New Roman" w:hAnsi="Times New Roman"/>
          <w:color w:val="auto"/>
          <w:sz w:val="28"/>
          <w:szCs w:val="28"/>
        </w:rPr>
        <w:t>ng và các khoản khác cho thành viên và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lao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ộng khác của HTX, ghi: </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lastRenderedPageBreak/>
        <w:t>Nợ TK 334 - Phải trả ng</w:t>
      </w:r>
      <w:r w:rsidRPr="006158D2">
        <w:rPr>
          <w:rFonts w:ascii="Times New Roman" w:hAnsi="Times New Roman" w:hint="eastAsia"/>
          <w:color w:val="auto"/>
          <w:sz w:val="28"/>
          <w:szCs w:val="28"/>
        </w:rPr>
        <w:t>ư</w:t>
      </w:r>
      <w:r w:rsidRPr="006158D2">
        <w:rPr>
          <w:rFonts w:ascii="Times New Roman" w:hAnsi="Times New Roman"/>
          <w:color w:val="auto"/>
          <w:sz w:val="28"/>
          <w:szCs w:val="28"/>
        </w:rPr>
        <w:t xml:space="preserve">ời lao </w:t>
      </w:r>
      <w:r w:rsidRPr="006158D2">
        <w:rPr>
          <w:rFonts w:ascii="Times New Roman" w:hAnsi="Times New Roman" w:hint="eastAsia"/>
          <w:color w:val="auto"/>
          <w:sz w:val="28"/>
          <w:szCs w:val="28"/>
        </w:rPr>
        <w:t>đ</w:t>
      </w:r>
      <w:r w:rsidRPr="006158D2">
        <w:rPr>
          <w:rFonts w:ascii="Times New Roman" w:hAnsi="Times New Roman"/>
          <w:color w:val="auto"/>
          <w:sz w:val="28"/>
          <w:szCs w:val="28"/>
        </w:rPr>
        <w:t xml:space="preserve">ộng </w:t>
      </w:r>
    </w:p>
    <w:p w:rsidR="007477B5" w:rsidRPr="006158D2" w:rsidRDefault="00F6039D">
      <w:pPr>
        <w:pStyle w:val="1chinhtrangChar1Char"/>
        <w:spacing w:before="0" w:after="0" w:line="276" w:lineRule="auto"/>
        <w:ind w:leftChars="400" w:left="1080" w:firstLine="0"/>
        <w:contextualSpacing/>
        <w:rPr>
          <w:rFonts w:ascii="Times New Roman" w:hAnsi="Times New Roman"/>
          <w:color w:val="auto"/>
          <w:sz w:val="28"/>
          <w:szCs w:val="28"/>
        </w:rPr>
      </w:pPr>
      <w:r w:rsidRPr="006158D2">
        <w:rPr>
          <w:rFonts w:ascii="Times New Roman" w:hAnsi="Times New Roman"/>
          <w:color w:val="auto"/>
          <w:sz w:val="28"/>
          <w:szCs w:val="28"/>
        </w:rPr>
        <w:t>Có các TK 111, 112.</w:t>
      </w:r>
    </w:p>
    <w:p w:rsidR="007477B5" w:rsidRPr="006158D2" w:rsidRDefault="007477B5">
      <w:pPr>
        <w:spacing w:after="0" w:line="276" w:lineRule="auto"/>
        <w:contextualSpacing/>
        <w:rPr>
          <w:color w:val="auto"/>
          <w:sz w:val="28"/>
          <w:szCs w:val="28"/>
        </w:rPr>
      </w:pPr>
    </w:p>
    <w:p w:rsidR="007477B5" w:rsidRPr="006158D2" w:rsidRDefault="00F6039D">
      <w:pPr>
        <w:widowControl/>
        <w:spacing w:after="0" w:line="276" w:lineRule="auto"/>
        <w:contextualSpacing/>
        <w:jc w:val="left"/>
        <w:rPr>
          <w:b/>
          <w:color w:val="auto"/>
          <w:sz w:val="28"/>
          <w:szCs w:val="28"/>
        </w:rPr>
      </w:pPr>
      <w:r w:rsidRPr="006158D2">
        <w:rPr>
          <w:b/>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335 - CÁC KHOẢN PHẢI NỘP THEO L</w:t>
      </w:r>
      <w:r w:rsidRPr="006158D2">
        <w:rPr>
          <w:rFonts w:hint="eastAsia"/>
          <w:b/>
          <w:color w:val="auto"/>
          <w:sz w:val="28"/>
          <w:szCs w:val="28"/>
        </w:rPr>
        <w:t>ƯƠ</w:t>
      </w:r>
      <w:r w:rsidRPr="006158D2">
        <w:rPr>
          <w:b/>
          <w:color w:val="auto"/>
          <w:sz w:val="28"/>
          <w:szCs w:val="28"/>
        </w:rPr>
        <w:t>NG</w:t>
      </w:r>
    </w:p>
    <w:p w:rsidR="007477B5" w:rsidRPr="006158D2" w:rsidRDefault="007477B5">
      <w:pPr>
        <w:spacing w:after="0" w:line="276" w:lineRule="auto"/>
        <w:ind w:firstLine="720"/>
        <w:contextualSpacing/>
        <w:rPr>
          <w:b/>
          <w:color w:val="auto"/>
          <w:sz w:val="28"/>
          <w:szCs w:val="28"/>
        </w:rPr>
      </w:pPr>
    </w:p>
    <w:p w:rsidR="007477B5" w:rsidRPr="006158D2" w:rsidRDefault="00F6039D">
      <w:pPr>
        <w:spacing w:after="0" w:line="276" w:lineRule="auto"/>
        <w:ind w:firstLine="567"/>
        <w:contextualSpacing/>
        <w:rPr>
          <w:b/>
          <w:color w:val="auto"/>
          <w:sz w:val="28"/>
          <w:szCs w:val="28"/>
        </w:rPr>
      </w:pPr>
      <w:r w:rsidRPr="006158D2">
        <w:rPr>
          <w:b/>
          <w:color w:val="auto"/>
          <w:sz w:val="28"/>
          <w:szCs w:val="28"/>
        </w:rPr>
        <w:t xml:space="preserve">1. Nguyên tắc kế toán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a) Tài khoản này dùng </w:t>
      </w:r>
      <w:r w:rsidRPr="006158D2">
        <w:rPr>
          <w:rFonts w:hint="eastAsia"/>
          <w:color w:val="auto"/>
          <w:sz w:val="28"/>
          <w:szCs w:val="28"/>
        </w:rPr>
        <w:t>đ</w:t>
      </w:r>
      <w:r w:rsidRPr="006158D2">
        <w:rPr>
          <w:color w:val="auto"/>
          <w:sz w:val="28"/>
          <w:szCs w:val="28"/>
        </w:rPr>
        <w:t xml:space="preserve">ể phản </w:t>
      </w:r>
      <w:r w:rsidRPr="006158D2">
        <w:rPr>
          <w:rFonts w:hint="eastAsia"/>
          <w:color w:val="auto"/>
          <w:sz w:val="28"/>
          <w:szCs w:val="28"/>
        </w:rPr>
        <w:t>á</w:t>
      </w:r>
      <w:r w:rsidRPr="006158D2">
        <w:rPr>
          <w:color w:val="auto"/>
          <w:sz w:val="28"/>
          <w:szCs w:val="28"/>
        </w:rPr>
        <w:t>nh tình hình thanh toán về các khoản phải nộp theo l</w:t>
      </w:r>
      <w:r w:rsidRPr="006158D2">
        <w:rPr>
          <w:rFonts w:hint="eastAsia"/>
          <w:color w:val="auto"/>
          <w:sz w:val="28"/>
          <w:szCs w:val="28"/>
        </w:rPr>
        <w:t>ươ</w:t>
      </w:r>
      <w:r w:rsidRPr="006158D2">
        <w:rPr>
          <w:color w:val="auto"/>
          <w:sz w:val="28"/>
          <w:szCs w:val="28"/>
        </w:rPr>
        <w:t>ng của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w:t>
      </w:r>
    </w:p>
    <w:p w:rsidR="007477B5" w:rsidRPr="006158D2" w:rsidRDefault="00F6039D">
      <w:pPr>
        <w:spacing w:after="0" w:line="276" w:lineRule="auto"/>
        <w:ind w:firstLine="567"/>
        <w:contextualSpacing/>
        <w:rPr>
          <w:color w:val="auto"/>
          <w:sz w:val="28"/>
          <w:szCs w:val="28"/>
        </w:rPr>
      </w:pPr>
      <w:r w:rsidRPr="006158D2">
        <w:rPr>
          <w:color w:val="auto"/>
          <w:sz w:val="28"/>
          <w:szCs w:val="28"/>
        </w:rPr>
        <w:t>b) Nội dung các khoản phải nộp theo l</w:t>
      </w:r>
      <w:r w:rsidRPr="006158D2">
        <w:rPr>
          <w:rFonts w:hint="eastAsia"/>
          <w:color w:val="auto"/>
          <w:sz w:val="28"/>
          <w:szCs w:val="28"/>
        </w:rPr>
        <w:t>ươ</w:t>
      </w:r>
      <w:r w:rsidRPr="006158D2">
        <w:rPr>
          <w:color w:val="auto"/>
          <w:sz w:val="28"/>
          <w:szCs w:val="28"/>
        </w:rPr>
        <w:t>ng gồm:</w:t>
      </w:r>
    </w:p>
    <w:p w:rsidR="007477B5" w:rsidRPr="006158D2" w:rsidRDefault="00F6039D">
      <w:pPr>
        <w:spacing w:after="0" w:line="276" w:lineRule="auto"/>
        <w:ind w:firstLine="567"/>
        <w:contextualSpacing/>
        <w:rPr>
          <w:color w:val="auto"/>
          <w:sz w:val="28"/>
          <w:szCs w:val="28"/>
        </w:rPr>
      </w:pPr>
      <w:r w:rsidRPr="006158D2">
        <w:rPr>
          <w:color w:val="auto"/>
          <w:sz w:val="28"/>
          <w:szCs w:val="28"/>
        </w:rPr>
        <w:t>- Bảo hiểm xã hội (BHXH);</w:t>
      </w:r>
    </w:p>
    <w:p w:rsidR="007477B5" w:rsidRPr="006158D2" w:rsidRDefault="00F6039D">
      <w:pPr>
        <w:spacing w:after="0" w:line="276" w:lineRule="auto"/>
        <w:ind w:firstLine="567"/>
        <w:contextualSpacing/>
        <w:rPr>
          <w:color w:val="auto"/>
          <w:sz w:val="28"/>
          <w:szCs w:val="28"/>
        </w:rPr>
      </w:pPr>
      <w:r w:rsidRPr="006158D2">
        <w:rPr>
          <w:color w:val="auto"/>
          <w:sz w:val="28"/>
          <w:szCs w:val="28"/>
        </w:rPr>
        <w:t>- Bảo hiểm y tế (BHYT);</w:t>
      </w:r>
    </w:p>
    <w:p w:rsidR="007477B5" w:rsidRPr="006158D2" w:rsidRDefault="00F6039D">
      <w:pPr>
        <w:spacing w:after="0" w:line="276" w:lineRule="auto"/>
        <w:ind w:firstLine="567"/>
        <w:contextualSpacing/>
        <w:rPr>
          <w:color w:val="auto"/>
          <w:sz w:val="28"/>
          <w:szCs w:val="28"/>
        </w:rPr>
      </w:pPr>
      <w:r w:rsidRPr="006158D2">
        <w:rPr>
          <w:color w:val="auto"/>
          <w:sz w:val="28"/>
          <w:szCs w:val="28"/>
        </w:rPr>
        <w:t>- Bảo hiểm thất nghiệp (BHTN);</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Kinh phí công </w:t>
      </w:r>
      <w:r w:rsidRPr="006158D2">
        <w:rPr>
          <w:rFonts w:hint="eastAsia"/>
          <w:color w:val="auto"/>
          <w:sz w:val="28"/>
          <w:szCs w:val="28"/>
        </w:rPr>
        <w:t>đ</w:t>
      </w:r>
      <w:r w:rsidRPr="006158D2">
        <w:rPr>
          <w:color w:val="auto"/>
          <w:sz w:val="28"/>
          <w:szCs w:val="28"/>
        </w:rPr>
        <w:t>oàn (KPCĐ);</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Bảo hiểm tai nạn lao </w:t>
      </w:r>
      <w:r w:rsidRPr="006158D2">
        <w:rPr>
          <w:rFonts w:hint="eastAsia"/>
          <w:color w:val="auto"/>
          <w:sz w:val="28"/>
          <w:szCs w:val="28"/>
        </w:rPr>
        <w:t>đ</w:t>
      </w:r>
      <w:r w:rsidRPr="006158D2">
        <w:rPr>
          <w:color w:val="auto"/>
          <w:sz w:val="28"/>
          <w:szCs w:val="28"/>
        </w:rPr>
        <w:t>ộng,...</w:t>
      </w:r>
    </w:p>
    <w:p w:rsidR="007477B5" w:rsidRPr="006158D2" w:rsidRDefault="00F6039D">
      <w:pPr>
        <w:spacing w:after="0" w:line="276" w:lineRule="auto"/>
        <w:ind w:firstLine="567"/>
        <w:contextualSpacing/>
        <w:rPr>
          <w:color w:val="auto"/>
          <w:sz w:val="28"/>
          <w:szCs w:val="28"/>
        </w:rPr>
      </w:pPr>
      <w:r w:rsidRPr="006158D2">
        <w:rPr>
          <w:color w:val="auto"/>
          <w:sz w:val="28"/>
          <w:szCs w:val="28"/>
        </w:rPr>
        <w:t>c) HTX phải theo dõi chi tiết từng khoản phải nộp theo l</w:t>
      </w:r>
      <w:r w:rsidRPr="006158D2">
        <w:rPr>
          <w:rFonts w:hint="eastAsia"/>
          <w:color w:val="auto"/>
          <w:sz w:val="28"/>
          <w:szCs w:val="28"/>
        </w:rPr>
        <w:t>ươ</w:t>
      </w:r>
      <w:r w:rsidRPr="006158D2">
        <w:rPr>
          <w:color w:val="auto"/>
          <w:sz w:val="28"/>
          <w:szCs w:val="28"/>
        </w:rPr>
        <w:t xml:space="preserve">ng, theo từng kỳ hạn thanh toán </w:t>
      </w:r>
      <w:r w:rsidRPr="006158D2">
        <w:rPr>
          <w:rFonts w:hint="eastAsia"/>
          <w:color w:val="auto"/>
          <w:sz w:val="28"/>
          <w:szCs w:val="28"/>
        </w:rPr>
        <w:t>đ</w:t>
      </w:r>
      <w:r w:rsidRPr="006158D2">
        <w:rPr>
          <w:color w:val="auto"/>
          <w:sz w:val="28"/>
          <w:szCs w:val="28"/>
        </w:rPr>
        <w:t xml:space="preserve">ể nộp </w:t>
      </w:r>
      <w:r w:rsidRPr="006158D2">
        <w:rPr>
          <w:rFonts w:hint="eastAsia"/>
          <w:color w:val="auto"/>
          <w:sz w:val="28"/>
          <w:szCs w:val="28"/>
        </w:rPr>
        <w:t>đ</w:t>
      </w:r>
      <w:r w:rsidRPr="006158D2">
        <w:rPr>
          <w:color w:val="auto"/>
          <w:sz w:val="28"/>
          <w:szCs w:val="28"/>
        </w:rPr>
        <w:t>ủ các khoản phải nộp theo l</w:t>
      </w:r>
      <w:r w:rsidRPr="006158D2">
        <w:rPr>
          <w:rFonts w:hint="eastAsia"/>
          <w:color w:val="auto"/>
          <w:sz w:val="28"/>
          <w:szCs w:val="28"/>
        </w:rPr>
        <w:t>ươ</w:t>
      </w:r>
      <w:r w:rsidRPr="006158D2">
        <w:rPr>
          <w:color w:val="auto"/>
          <w:sz w:val="28"/>
          <w:szCs w:val="28"/>
        </w:rPr>
        <w:t>ng vào NSNN.</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2. Kết cấu và nội dung phản ánh của Tài khoản 335 - Các khoản phải nộp theo l</w:t>
      </w:r>
      <w:r w:rsidRPr="006158D2">
        <w:rPr>
          <w:rFonts w:hint="eastAsia"/>
          <w:b/>
          <w:color w:val="auto"/>
          <w:sz w:val="28"/>
          <w:szCs w:val="28"/>
        </w:rPr>
        <w:t>ươ</w:t>
      </w:r>
      <w:r w:rsidRPr="006158D2">
        <w:rPr>
          <w:b/>
          <w:color w:val="auto"/>
          <w:sz w:val="28"/>
          <w:szCs w:val="28"/>
        </w:rPr>
        <w:t>ng</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Nợ: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Kinh phí công </w:t>
      </w:r>
      <w:r w:rsidRPr="006158D2">
        <w:rPr>
          <w:rFonts w:hint="eastAsia"/>
          <w:color w:val="auto"/>
          <w:sz w:val="28"/>
          <w:szCs w:val="28"/>
        </w:rPr>
        <w:t>đ</w:t>
      </w:r>
      <w:r w:rsidRPr="006158D2">
        <w:rPr>
          <w:color w:val="auto"/>
          <w:sz w:val="28"/>
          <w:szCs w:val="28"/>
        </w:rPr>
        <w:t xml:space="preserve">oàn chi tại </w:t>
      </w:r>
      <w:r w:rsidRPr="006158D2">
        <w:rPr>
          <w:rFonts w:hint="eastAsia"/>
          <w:color w:val="auto"/>
          <w:sz w:val="28"/>
          <w:szCs w:val="28"/>
        </w:rPr>
        <w:t>đơ</w:t>
      </w:r>
      <w:r w:rsidRPr="006158D2">
        <w:rPr>
          <w:color w:val="auto"/>
          <w:sz w:val="28"/>
          <w:szCs w:val="28"/>
        </w:rPr>
        <w:t>n vị;</w:t>
      </w:r>
    </w:p>
    <w:p w:rsidR="007477B5" w:rsidRPr="006158D2" w:rsidRDefault="00F6039D">
      <w:pPr>
        <w:spacing w:after="0" w:line="276" w:lineRule="auto"/>
        <w:ind w:firstLine="567"/>
        <w:contextualSpacing/>
        <w:rPr>
          <w:color w:val="auto"/>
          <w:sz w:val="28"/>
          <w:szCs w:val="28"/>
        </w:rPr>
      </w:pPr>
      <w:r w:rsidRPr="006158D2">
        <w:rPr>
          <w:color w:val="auto"/>
          <w:sz w:val="28"/>
          <w:szCs w:val="28"/>
        </w:rPr>
        <w:t>- Số BHXH, BHYT, BHTN, BHTNL</w:t>
      </w:r>
      <w:r w:rsidRPr="006158D2">
        <w:rPr>
          <w:rFonts w:hint="eastAsia"/>
          <w:color w:val="auto"/>
          <w:sz w:val="28"/>
          <w:szCs w:val="28"/>
        </w:rPr>
        <w:t>Đ</w:t>
      </w:r>
      <w:r w:rsidRPr="006158D2">
        <w:rPr>
          <w:color w:val="auto"/>
          <w:sz w:val="28"/>
          <w:szCs w:val="28"/>
        </w:rPr>
        <w:t>, KPC</w:t>
      </w:r>
      <w:r w:rsidRPr="006158D2">
        <w:rPr>
          <w:rFonts w:hint="eastAsia"/>
          <w:color w:val="auto"/>
          <w:sz w:val="28"/>
          <w:szCs w:val="28"/>
        </w:rPr>
        <w:t>Đ</w:t>
      </w:r>
      <w:r w:rsidRPr="006158D2">
        <w:rPr>
          <w:color w:val="auto"/>
          <w:sz w:val="28"/>
          <w:szCs w:val="28"/>
        </w:rPr>
        <w:t xml:space="preserve">,... </w:t>
      </w:r>
      <w:r w:rsidRPr="006158D2">
        <w:rPr>
          <w:rFonts w:hint="eastAsia"/>
          <w:color w:val="auto"/>
          <w:sz w:val="28"/>
          <w:szCs w:val="28"/>
        </w:rPr>
        <w:t>đã</w:t>
      </w:r>
      <w:r w:rsidRPr="006158D2">
        <w:rPr>
          <w:color w:val="auto"/>
          <w:sz w:val="28"/>
          <w:szCs w:val="28"/>
        </w:rPr>
        <w:t xml:space="preserve"> nộp cho c</w:t>
      </w:r>
      <w:r w:rsidRPr="006158D2">
        <w:rPr>
          <w:rFonts w:hint="eastAsia"/>
          <w:color w:val="auto"/>
          <w:sz w:val="28"/>
          <w:szCs w:val="28"/>
        </w:rPr>
        <w:t>ơ</w:t>
      </w:r>
      <w:r w:rsidRPr="006158D2">
        <w:rPr>
          <w:color w:val="auto"/>
          <w:sz w:val="28"/>
          <w:szCs w:val="28"/>
        </w:rPr>
        <w:t xml:space="preserve"> quan quản lý quỹ bảo hiểm xã hội, bảo hiểm y tế, bảo hiểm thất nghiệp và kinh phí công </w:t>
      </w:r>
      <w:r w:rsidRPr="006158D2">
        <w:rPr>
          <w:rFonts w:hint="eastAsia"/>
          <w:color w:val="auto"/>
          <w:sz w:val="28"/>
          <w:szCs w:val="28"/>
        </w:rPr>
        <w:t>đ</w:t>
      </w:r>
      <w:r w:rsidRPr="006158D2">
        <w:rPr>
          <w:color w:val="auto"/>
          <w:sz w:val="28"/>
          <w:szCs w:val="28"/>
        </w:rPr>
        <w:t>oàn.</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Trích BHXH, BHYT, BHTN, BHTNL</w:t>
      </w:r>
      <w:r w:rsidRPr="006158D2">
        <w:rPr>
          <w:rFonts w:hint="eastAsia"/>
          <w:color w:val="auto"/>
          <w:sz w:val="28"/>
          <w:szCs w:val="28"/>
        </w:rPr>
        <w:t>Đ</w:t>
      </w:r>
      <w:r w:rsidRPr="006158D2">
        <w:rPr>
          <w:color w:val="auto"/>
          <w:sz w:val="28"/>
          <w:szCs w:val="28"/>
        </w:rPr>
        <w:t>, KPC</w:t>
      </w:r>
      <w:r w:rsidRPr="006158D2">
        <w:rPr>
          <w:rFonts w:hint="eastAsia"/>
          <w:color w:val="auto"/>
          <w:sz w:val="28"/>
          <w:szCs w:val="28"/>
        </w:rPr>
        <w:t>Đ</w:t>
      </w:r>
      <w:r w:rsidRPr="006158D2">
        <w:rPr>
          <w:color w:val="auto"/>
          <w:sz w:val="28"/>
          <w:szCs w:val="28"/>
        </w:rPr>
        <w:t>,... vào chi phí sản xuất, kinh doanh hoặc khấu trừ vào l</w:t>
      </w:r>
      <w:r w:rsidRPr="006158D2">
        <w:rPr>
          <w:rFonts w:hint="eastAsia"/>
          <w:color w:val="auto"/>
          <w:sz w:val="28"/>
          <w:szCs w:val="28"/>
        </w:rPr>
        <w:t>ư</w:t>
      </w:r>
      <w:r w:rsidRPr="006158D2">
        <w:rPr>
          <w:color w:val="auto"/>
          <w:sz w:val="28"/>
          <w:szCs w:val="28"/>
        </w:rPr>
        <w:softHyphen/>
      </w:r>
      <w:r w:rsidRPr="006158D2">
        <w:rPr>
          <w:rFonts w:hint="eastAsia"/>
          <w:color w:val="auto"/>
          <w:sz w:val="28"/>
          <w:szCs w:val="28"/>
        </w:rPr>
        <w:t>ơ</w:t>
      </w:r>
      <w:r w:rsidRPr="006158D2">
        <w:rPr>
          <w:color w:val="auto"/>
          <w:sz w:val="28"/>
          <w:szCs w:val="28"/>
        </w:rPr>
        <w:t>ng của thành viên;</w:t>
      </w:r>
    </w:p>
    <w:p w:rsidR="007477B5" w:rsidRPr="006158D2" w:rsidRDefault="00F6039D">
      <w:pPr>
        <w:spacing w:after="0" w:line="276" w:lineRule="auto"/>
        <w:ind w:firstLine="567"/>
        <w:contextualSpacing/>
        <w:rPr>
          <w:color w:val="auto"/>
          <w:sz w:val="28"/>
          <w:szCs w:val="28"/>
        </w:rPr>
      </w:pPr>
      <w:r w:rsidRPr="006158D2">
        <w:rPr>
          <w:color w:val="auto"/>
          <w:sz w:val="28"/>
          <w:szCs w:val="28"/>
        </w:rPr>
        <w:t>- Số BHXH trả thay l</w:t>
      </w:r>
      <w:r w:rsidRPr="006158D2">
        <w:rPr>
          <w:rFonts w:hint="eastAsia"/>
          <w:color w:val="auto"/>
          <w:sz w:val="28"/>
          <w:szCs w:val="28"/>
        </w:rPr>
        <w:t>ươ</w:t>
      </w:r>
      <w:r w:rsidRPr="006158D2">
        <w:rPr>
          <w:color w:val="auto"/>
          <w:sz w:val="28"/>
          <w:szCs w:val="28"/>
        </w:rPr>
        <w:t xml:space="preserve">ng </w:t>
      </w:r>
      <w:r w:rsidRPr="006158D2">
        <w:rPr>
          <w:rFonts w:hint="eastAsia"/>
          <w:color w:val="auto"/>
          <w:sz w:val="28"/>
          <w:szCs w:val="28"/>
        </w:rPr>
        <w:t>đã</w:t>
      </w:r>
      <w:r w:rsidRPr="006158D2">
        <w:rPr>
          <w:color w:val="auto"/>
          <w:sz w:val="28"/>
          <w:szCs w:val="28"/>
        </w:rPr>
        <w:t xml:space="preserve"> chi trả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 xml:space="preserve">ộng khi </w:t>
      </w:r>
      <w:r w:rsidRPr="006158D2">
        <w:rPr>
          <w:rFonts w:hint="eastAsia"/>
          <w:color w:val="auto"/>
          <w:sz w:val="28"/>
          <w:szCs w:val="28"/>
        </w:rPr>
        <w:t>đư</w:t>
      </w:r>
      <w:r w:rsidRPr="006158D2">
        <w:rPr>
          <w:color w:val="auto"/>
          <w:sz w:val="28"/>
          <w:szCs w:val="28"/>
        </w:rPr>
        <w:t>ợc c</w:t>
      </w:r>
      <w:r w:rsidRPr="006158D2">
        <w:rPr>
          <w:rFonts w:hint="eastAsia"/>
          <w:color w:val="auto"/>
          <w:sz w:val="28"/>
          <w:szCs w:val="28"/>
        </w:rPr>
        <w:t>ơ</w:t>
      </w:r>
      <w:r w:rsidRPr="006158D2">
        <w:rPr>
          <w:color w:val="auto"/>
          <w:sz w:val="28"/>
          <w:szCs w:val="28"/>
        </w:rPr>
        <w:t xml:space="preserve"> quan BHXH thanh toán.</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Số d</w:t>
      </w:r>
      <w:r w:rsidRPr="006158D2">
        <w:rPr>
          <w:rFonts w:hint="eastAsia"/>
          <w:b/>
          <w:color w:val="auto"/>
          <w:sz w:val="28"/>
          <w:szCs w:val="28"/>
        </w:rPr>
        <w:t>ư</w:t>
      </w:r>
      <w:r w:rsidRPr="006158D2">
        <w:rPr>
          <w:b/>
          <w:color w:val="auto"/>
          <w:sz w:val="28"/>
          <w:szCs w:val="28"/>
        </w:rPr>
        <w:softHyphen/>
        <w:t xml:space="preserve"> 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BHXH, BHYT, BHTN, BHTNL</w:t>
      </w:r>
      <w:r w:rsidRPr="006158D2">
        <w:rPr>
          <w:rFonts w:hint="eastAsia"/>
          <w:color w:val="auto"/>
          <w:sz w:val="28"/>
          <w:szCs w:val="28"/>
        </w:rPr>
        <w:t>Đ</w:t>
      </w:r>
      <w:r w:rsidRPr="006158D2">
        <w:rPr>
          <w:color w:val="auto"/>
          <w:sz w:val="28"/>
          <w:szCs w:val="28"/>
        </w:rPr>
        <w:t>, KPC</w:t>
      </w:r>
      <w:r w:rsidRPr="006158D2">
        <w:rPr>
          <w:rFonts w:hint="eastAsia"/>
          <w:color w:val="auto"/>
          <w:sz w:val="28"/>
          <w:szCs w:val="28"/>
        </w:rPr>
        <w:t>Đ</w:t>
      </w:r>
      <w:r w:rsidRPr="006158D2">
        <w:rPr>
          <w:color w:val="auto"/>
          <w:sz w:val="28"/>
          <w:szCs w:val="28"/>
        </w:rPr>
        <w:t xml:space="preserve"> </w:t>
      </w:r>
      <w:r w:rsidRPr="006158D2">
        <w:rPr>
          <w:rFonts w:hint="eastAsia"/>
          <w:color w:val="auto"/>
          <w:sz w:val="28"/>
          <w:szCs w:val="28"/>
        </w:rPr>
        <w:t>đã</w:t>
      </w:r>
      <w:r w:rsidRPr="006158D2">
        <w:rPr>
          <w:color w:val="auto"/>
          <w:sz w:val="28"/>
          <w:szCs w:val="28"/>
        </w:rPr>
        <w:t xml:space="preserve"> trích ch</w:t>
      </w:r>
      <w:r w:rsidRPr="006158D2">
        <w:rPr>
          <w:rFonts w:hint="eastAsia"/>
          <w:color w:val="auto"/>
          <w:sz w:val="28"/>
          <w:szCs w:val="28"/>
        </w:rPr>
        <w:t>ư</w:t>
      </w:r>
      <w:r w:rsidRPr="006158D2">
        <w:rPr>
          <w:color w:val="auto"/>
          <w:sz w:val="28"/>
          <w:szCs w:val="28"/>
        </w:rPr>
        <w:softHyphen/>
        <w:t>a nộp cho c</w:t>
      </w:r>
      <w:r w:rsidRPr="006158D2">
        <w:rPr>
          <w:rFonts w:hint="eastAsia"/>
          <w:color w:val="auto"/>
          <w:sz w:val="28"/>
          <w:szCs w:val="28"/>
        </w:rPr>
        <w:t>ơ</w:t>
      </w:r>
      <w:r w:rsidRPr="006158D2">
        <w:rPr>
          <w:color w:val="auto"/>
          <w:sz w:val="28"/>
          <w:szCs w:val="28"/>
        </w:rPr>
        <w:t xml:space="preserve"> quan quản lý hoặc kinh phí công </w:t>
      </w:r>
      <w:r w:rsidRPr="006158D2">
        <w:rPr>
          <w:rFonts w:hint="eastAsia"/>
          <w:color w:val="auto"/>
          <w:sz w:val="28"/>
          <w:szCs w:val="28"/>
        </w:rPr>
        <w:t>đ</w:t>
      </w:r>
      <w:r w:rsidRPr="006158D2">
        <w:rPr>
          <w:color w:val="auto"/>
          <w:sz w:val="28"/>
          <w:szCs w:val="28"/>
        </w:rPr>
        <w:t xml:space="preserve">oàn </w:t>
      </w:r>
      <w:r w:rsidRPr="006158D2">
        <w:rPr>
          <w:rFonts w:hint="eastAsia"/>
          <w:color w:val="auto"/>
          <w:sz w:val="28"/>
          <w:szCs w:val="28"/>
        </w:rPr>
        <w:t>đư</w:t>
      </w:r>
      <w:r w:rsidRPr="006158D2">
        <w:rPr>
          <w:color w:val="auto"/>
          <w:sz w:val="28"/>
          <w:szCs w:val="28"/>
        </w:rPr>
        <w:t xml:space="preserve">ợc </w:t>
      </w:r>
      <w:r w:rsidRPr="006158D2">
        <w:rPr>
          <w:rFonts w:hint="eastAsia"/>
          <w:color w:val="auto"/>
          <w:sz w:val="28"/>
          <w:szCs w:val="28"/>
        </w:rPr>
        <w:t>đ</w:t>
      </w:r>
      <w:r w:rsidRPr="006158D2">
        <w:rPr>
          <w:color w:val="auto"/>
          <w:sz w:val="28"/>
          <w:szCs w:val="28"/>
        </w:rPr>
        <w:t xml:space="preserve">ể lại cho </w:t>
      </w:r>
      <w:r w:rsidRPr="006158D2">
        <w:rPr>
          <w:rFonts w:hint="eastAsia"/>
          <w:color w:val="auto"/>
          <w:sz w:val="28"/>
          <w:szCs w:val="28"/>
        </w:rPr>
        <w:t>đơ</w:t>
      </w:r>
      <w:r w:rsidRPr="006158D2">
        <w:rPr>
          <w:color w:val="auto"/>
          <w:sz w:val="28"/>
          <w:szCs w:val="28"/>
        </w:rPr>
        <w:t>n vị ch</w:t>
      </w:r>
      <w:r w:rsidRPr="006158D2">
        <w:rPr>
          <w:rFonts w:hint="eastAsia"/>
          <w:color w:val="auto"/>
          <w:sz w:val="28"/>
          <w:szCs w:val="28"/>
        </w:rPr>
        <w:t>ư</w:t>
      </w:r>
      <w:r w:rsidRPr="006158D2">
        <w:rPr>
          <w:color w:val="auto"/>
          <w:sz w:val="28"/>
          <w:szCs w:val="28"/>
        </w:rPr>
        <w:softHyphen/>
        <w:t>a chi hết.</w:t>
      </w:r>
    </w:p>
    <w:p w:rsidR="007477B5" w:rsidRPr="006158D2" w:rsidRDefault="00F6039D">
      <w:pPr>
        <w:spacing w:after="0" w:line="276" w:lineRule="auto"/>
        <w:ind w:firstLine="567"/>
        <w:contextualSpacing/>
        <w:rPr>
          <w:color w:val="auto"/>
          <w:sz w:val="28"/>
          <w:szCs w:val="28"/>
        </w:rPr>
      </w:pPr>
      <w:r w:rsidRPr="006158D2">
        <w:rPr>
          <w:b/>
          <w:color w:val="auto"/>
          <w:sz w:val="28"/>
          <w:szCs w:val="28"/>
        </w:rPr>
        <w:t>Tài khoản này có thể có số d</w:t>
      </w:r>
      <w:r w:rsidRPr="006158D2">
        <w:rPr>
          <w:b/>
          <w:color w:val="auto"/>
          <w:sz w:val="28"/>
          <w:szCs w:val="28"/>
        </w:rPr>
        <w:softHyphen/>
      </w:r>
      <w:r w:rsidRPr="006158D2">
        <w:rPr>
          <w:rFonts w:hint="eastAsia"/>
          <w:b/>
          <w:color w:val="auto"/>
          <w:sz w:val="28"/>
          <w:szCs w:val="28"/>
        </w:rPr>
        <w:t>ư</w:t>
      </w:r>
      <w:r w:rsidRPr="006158D2">
        <w:rPr>
          <w:b/>
          <w:color w:val="auto"/>
          <w:sz w:val="28"/>
          <w:szCs w:val="28"/>
        </w:rPr>
        <w:t xml:space="preserve"> bên Nợ: </w:t>
      </w:r>
      <w:r w:rsidRPr="006158D2">
        <w:rPr>
          <w:color w:val="auto"/>
          <w:sz w:val="28"/>
          <w:szCs w:val="28"/>
        </w:rPr>
        <w:t>Số d</w:t>
      </w:r>
      <w:r w:rsidRPr="006158D2">
        <w:rPr>
          <w:rFonts w:hint="eastAsia"/>
          <w:color w:val="auto"/>
          <w:sz w:val="28"/>
          <w:szCs w:val="28"/>
        </w:rPr>
        <w:t>ư</w:t>
      </w:r>
      <w:r w:rsidRPr="006158D2">
        <w:rPr>
          <w:color w:val="auto"/>
          <w:sz w:val="28"/>
          <w:szCs w:val="28"/>
        </w:rPr>
        <w:t xml:space="preserve"> bên Nợ phản ánh số </w:t>
      </w:r>
      <w:r w:rsidRPr="006158D2">
        <w:rPr>
          <w:rFonts w:hint="eastAsia"/>
          <w:color w:val="auto"/>
          <w:sz w:val="28"/>
          <w:szCs w:val="28"/>
        </w:rPr>
        <w:t>đã</w:t>
      </w:r>
      <w:r w:rsidRPr="006158D2">
        <w:rPr>
          <w:color w:val="auto"/>
          <w:sz w:val="28"/>
          <w:szCs w:val="28"/>
        </w:rPr>
        <w:t xml:space="preserve"> trả, </w:t>
      </w:r>
      <w:r w:rsidRPr="006158D2">
        <w:rPr>
          <w:rFonts w:hint="eastAsia"/>
          <w:color w:val="auto"/>
          <w:sz w:val="28"/>
          <w:szCs w:val="28"/>
        </w:rPr>
        <w:t>đã</w:t>
      </w:r>
      <w:r w:rsidRPr="006158D2">
        <w:rPr>
          <w:color w:val="auto"/>
          <w:sz w:val="28"/>
          <w:szCs w:val="28"/>
        </w:rPr>
        <w:t xml:space="preserve"> nộp nhiều h</w:t>
      </w:r>
      <w:r w:rsidRPr="006158D2">
        <w:rPr>
          <w:rFonts w:hint="eastAsia"/>
          <w:color w:val="auto"/>
          <w:sz w:val="28"/>
          <w:szCs w:val="28"/>
        </w:rPr>
        <w:t>ơ</w:t>
      </w:r>
      <w:r w:rsidRPr="006158D2">
        <w:rPr>
          <w:color w:val="auto"/>
          <w:sz w:val="28"/>
          <w:szCs w:val="28"/>
        </w:rPr>
        <w:t xml:space="preserve">n số phải trả, phải nộp hoặc số bảo hiểm xã hội </w:t>
      </w:r>
      <w:r w:rsidRPr="006158D2">
        <w:rPr>
          <w:rFonts w:hint="eastAsia"/>
          <w:color w:val="auto"/>
          <w:sz w:val="28"/>
          <w:szCs w:val="28"/>
        </w:rPr>
        <w:t>đã</w:t>
      </w:r>
      <w:r w:rsidRPr="006158D2">
        <w:rPr>
          <w:color w:val="auto"/>
          <w:sz w:val="28"/>
          <w:szCs w:val="28"/>
        </w:rPr>
        <w:t xml:space="preserve"> chi trả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 ch</w:t>
      </w:r>
      <w:r w:rsidRPr="006158D2">
        <w:rPr>
          <w:rFonts w:hint="eastAsia"/>
          <w:color w:val="auto"/>
          <w:sz w:val="28"/>
          <w:szCs w:val="28"/>
        </w:rPr>
        <w:t>ư</w:t>
      </w:r>
      <w:r w:rsidRPr="006158D2">
        <w:rPr>
          <w:color w:val="auto"/>
          <w:sz w:val="28"/>
          <w:szCs w:val="28"/>
        </w:rPr>
        <w:t xml:space="preserve">a </w:t>
      </w:r>
      <w:r w:rsidRPr="006158D2">
        <w:rPr>
          <w:rFonts w:hint="eastAsia"/>
          <w:color w:val="auto"/>
          <w:sz w:val="28"/>
          <w:szCs w:val="28"/>
        </w:rPr>
        <w:t>đư</w:t>
      </w:r>
      <w:r w:rsidRPr="006158D2">
        <w:rPr>
          <w:color w:val="auto"/>
          <w:sz w:val="28"/>
          <w:szCs w:val="28"/>
        </w:rPr>
        <w:t xml:space="preserve">ợc thanh toán và kinh phí công </w:t>
      </w:r>
      <w:r w:rsidRPr="006158D2">
        <w:rPr>
          <w:rFonts w:hint="eastAsia"/>
          <w:color w:val="auto"/>
          <w:sz w:val="28"/>
          <w:szCs w:val="28"/>
        </w:rPr>
        <w:t>đ</w:t>
      </w:r>
      <w:r w:rsidRPr="006158D2">
        <w:rPr>
          <w:color w:val="auto"/>
          <w:sz w:val="28"/>
          <w:szCs w:val="28"/>
        </w:rPr>
        <w:t>oàn v</w:t>
      </w:r>
      <w:r w:rsidRPr="006158D2">
        <w:rPr>
          <w:rFonts w:hint="eastAsia"/>
          <w:color w:val="auto"/>
          <w:sz w:val="28"/>
          <w:szCs w:val="28"/>
        </w:rPr>
        <w:t>ư</w:t>
      </w:r>
      <w:r w:rsidRPr="006158D2">
        <w:rPr>
          <w:color w:val="auto"/>
          <w:sz w:val="28"/>
          <w:szCs w:val="28"/>
        </w:rPr>
        <w:softHyphen/>
        <w:t>ợt chi ch</w:t>
      </w:r>
      <w:r w:rsidRPr="006158D2">
        <w:rPr>
          <w:rFonts w:hint="eastAsia"/>
          <w:color w:val="auto"/>
          <w:sz w:val="28"/>
          <w:szCs w:val="28"/>
        </w:rPr>
        <w:t>ư</w:t>
      </w:r>
      <w:r w:rsidRPr="006158D2">
        <w:rPr>
          <w:color w:val="auto"/>
          <w:sz w:val="28"/>
          <w:szCs w:val="28"/>
        </w:rPr>
        <w:t xml:space="preserve">a </w:t>
      </w:r>
      <w:r w:rsidRPr="006158D2">
        <w:rPr>
          <w:rFonts w:hint="eastAsia"/>
          <w:color w:val="auto"/>
          <w:sz w:val="28"/>
          <w:szCs w:val="28"/>
        </w:rPr>
        <w:t>đư</w:t>
      </w:r>
      <w:r w:rsidRPr="006158D2">
        <w:rPr>
          <w:color w:val="auto"/>
          <w:sz w:val="28"/>
          <w:szCs w:val="28"/>
        </w:rPr>
        <w:t>ợc cấp bù.</w:t>
      </w:r>
    </w:p>
    <w:p w:rsidR="007477B5" w:rsidRPr="006158D2" w:rsidRDefault="00F6039D">
      <w:pPr>
        <w:spacing w:after="0" w:line="276" w:lineRule="auto"/>
        <w:ind w:firstLine="567"/>
        <w:contextualSpacing/>
        <w:rPr>
          <w:color w:val="auto"/>
          <w:sz w:val="28"/>
          <w:szCs w:val="28"/>
        </w:rPr>
      </w:pPr>
      <w:r w:rsidRPr="006158D2">
        <w:rPr>
          <w:color w:val="auto"/>
          <w:sz w:val="28"/>
          <w:szCs w:val="28"/>
        </w:rPr>
        <w:t>Tài khoản 335 - Các khoản phải nộp theo l</w:t>
      </w:r>
      <w:r w:rsidRPr="006158D2">
        <w:rPr>
          <w:rFonts w:hint="eastAsia"/>
          <w:color w:val="auto"/>
          <w:sz w:val="28"/>
          <w:szCs w:val="28"/>
        </w:rPr>
        <w:t>ươ</w:t>
      </w:r>
      <w:r w:rsidRPr="006158D2">
        <w:rPr>
          <w:color w:val="auto"/>
          <w:sz w:val="28"/>
          <w:szCs w:val="28"/>
        </w:rPr>
        <w:t>ng có thể mở chi tiết theo từng khoản phải nộp theo l</w:t>
      </w:r>
      <w:r w:rsidRPr="006158D2">
        <w:rPr>
          <w:rFonts w:hint="eastAsia"/>
          <w:color w:val="auto"/>
          <w:sz w:val="28"/>
          <w:szCs w:val="28"/>
        </w:rPr>
        <w:t>ươ</w:t>
      </w:r>
      <w:r w:rsidRPr="006158D2">
        <w:rPr>
          <w:color w:val="auto"/>
          <w:sz w:val="28"/>
          <w:szCs w:val="28"/>
        </w:rPr>
        <w:t xml:space="preserve">ng </w:t>
      </w:r>
      <w:r w:rsidRPr="006158D2">
        <w:rPr>
          <w:rFonts w:hint="eastAsia"/>
          <w:color w:val="auto"/>
          <w:sz w:val="28"/>
          <w:szCs w:val="28"/>
        </w:rPr>
        <w:t>đ</w:t>
      </w:r>
      <w:r w:rsidRPr="006158D2">
        <w:rPr>
          <w:color w:val="auto"/>
          <w:sz w:val="28"/>
          <w:szCs w:val="28"/>
        </w:rPr>
        <w:t>ể phục vụ cho việc quản lý và thanh toán các khoản phải nộp theo l</w:t>
      </w:r>
      <w:r w:rsidRPr="006158D2">
        <w:rPr>
          <w:rFonts w:hint="eastAsia"/>
          <w:color w:val="auto"/>
          <w:sz w:val="28"/>
          <w:szCs w:val="28"/>
        </w:rPr>
        <w:t>ươ</w:t>
      </w:r>
      <w:r w:rsidRPr="006158D2">
        <w:rPr>
          <w:color w:val="auto"/>
          <w:sz w:val="28"/>
          <w:szCs w:val="28"/>
        </w:rPr>
        <w:t>ng với các c</w:t>
      </w:r>
      <w:r w:rsidRPr="006158D2">
        <w:rPr>
          <w:rFonts w:hint="eastAsia"/>
          <w:color w:val="auto"/>
          <w:sz w:val="28"/>
          <w:szCs w:val="28"/>
        </w:rPr>
        <w:t>ơ</w:t>
      </w:r>
      <w:r w:rsidRPr="006158D2">
        <w:rPr>
          <w:color w:val="auto"/>
          <w:sz w:val="28"/>
          <w:szCs w:val="28"/>
        </w:rPr>
        <w:t xml:space="preserve"> quan quản lý quỹ.</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3. Ph</w:t>
      </w:r>
      <w:r w:rsidRPr="006158D2">
        <w:rPr>
          <w:rFonts w:hint="eastAsia"/>
          <w:b/>
          <w:color w:val="auto"/>
          <w:sz w:val="28"/>
          <w:szCs w:val="28"/>
        </w:rPr>
        <w:t>ươ</w:t>
      </w:r>
      <w:r w:rsidRPr="006158D2">
        <w:rPr>
          <w:b/>
          <w:color w:val="auto"/>
          <w:sz w:val="28"/>
          <w:szCs w:val="28"/>
        </w:rPr>
        <w:t>ng pháp kế toán một số giao dịch kinh tế chủ yếu</w:t>
      </w:r>
    </w:p>
    <w:p w:rsidR="007477B5" w:rsidRPr="006158D2" w:rsidRDefault="00F6039D">
      <w:pPr>
        <w:spacing w:after="0" w:line="276" w:lineRule="auto"/>
        <w:ind w:firstLine="567"/>
        <w:contextualSpacing/>
        <w:rPr>
          <w:color w:val="auto"/>
          <w:sz w:val="28"/>
          <w:szCs w:val="28"/>
        </w:rPr>
      </w:pPr>
      <w:r w:rsidRPr="006158D2">
        <w:rPr>
          <w:color w:val="auto"/>
          <w:sz w:val="28"/>
          <w:szCs w:val="28"/>
        </w:rPr>
        <w:t>3.1. Khi trích BHXH, BHYT, BHTN, BHTNL</w:t>
      </w:r>
      <w:r w:rsidRPr="006158D2">
        <w:rPr>
          <w:rFonts w:hint="eastAsia"/>
          <w:color w:val="auto"/>
          <w:sz w:val="28"/>
          <w:szCs w:val="28"/>
        </w:rPr>
        <w:t>Đ</w:t>
      </w:r>
      <w:r w:rsidRPr="006158D2">
        <w:rPr>
          <w:color w:val="auto"/>
          <w:sz w:val="28"/>
          <w:szCs w:val="28"/>
        </w:rPr>
        <w:t>, KPC</w:t>
      </w:r>
      <w:r w:rsidRPr="006158D2">
        <w:rPr>
          <w:rFonts w:hint="eastAsia"/>
          <w:color w:val="auto"/>
          <w:sz w:val="28"/>
          <w:szCs w:val="28"/>
        </w:rPr>
        <w:t>Đ</w:t>
      </w:r>
      <w:r w:rsidRPr="006158D2">
        <w:rPr>
          <w:color w:val="auto"/>
          <w:sz w:val="28"/>
          <w:szCs w:val="28"/>
        </w:rPr>
        <w:t>,...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154, 642 (số tính vào chi phí SXKD)</w:t>
      </w:r>
    </w:p>
    <w:p w:rsidR="007477B5" w:rsidRPr="006158D2" w:rsidRDefault="00F6039D">
      <w:pPr>
        <w:spacing w:after="0" w:line="276" w:lineRule="auto"/>
        <w:ind w:firstLine="567"/>
        <w:contextualSpacing/>
        <w:rPr>
          <w:color w:val="auto"/>
          <w:sz w:val="28"/>
          <w:szCs w:val="28"/>
        </w:rPr>
      </w:pPr>
      <w:r w:rsidRPr="006158D2">
        <w:rPr>
          <w:color w:val="auto"/>
          <w:sz w:val="28"/>
          <w:szCs w:val="28"/>
        </w:rPr>
        <w:lastRenderedPageBreak/>
        <w:t>Nợ TK 334 - Phải trả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 (số trừ vào l</w:t>
      </w:r>
      <w:r w:rsidRPr="006158D2">
        <w:rPr>
          <w:rFonts w:hint="eastAsia"/>
          <w:color w:val="auto"/>
          <w:sz w:val="28"/>
          <w:szCs w:val="28"/>
        </w:rPr>
        <w:t>ươ</w:t>
      </w:r>
      <w:r w:rsidRPr="006158D2">
        <w:rPr>
          <w:color w:val="auto"/>
          <w:sz w:val="28"/>
          <w:szCs w:val="28"/>
        </w:rPr>
        <w:t>ng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w:t>
      </w:r>
    </w:p>
    <w:p w:rsidR="007477B5" w:rsidRPr="006158D2" w:rsidRDefault="00F6039D">
      <w:pPr>
        <w:spacing w:after="0" w:line="276" w:lineRule="auto"/>
        <w:ind w:leftChars="400" w:left="1080" w:firstLineChars="19" w:firstLine="53"/>
        <w:contextualSpacing/>
        <w:rPr>
          <w:color w:val="auto"/>
          <w:sz w:val="28"/>
          <w:szCs w:val="28"/>
        </w:rPr>
      </w:pPr>
      <w:r w:rsidRPr="006158D2">
        <w:rPr>
          <w:color w:val="auto"/>
          <w:sz w:val="28"/>
          <w:szCs w:val="28"/>
        </w:rPr>
        <w:t>Có TK 335 - Các khoản phải nộp theo l</w:t>
      </w:r>
      <w:r w:rsidRPr="006158D2">
        <w:rPr>
          <w:rFonts w:hint="eastAsia"/>
          <w:color w:val="auto"/>
          <w:sz w:val="28"/>
          <w:szCs w:val="28"/>
        </w:rPr>
        <w:t>ươ</w:t>
      </w:r>
      <w:r w:rsidRPr="006158D2">
        <w:rPr>
          <w:color w:val="auto"/>
          <w:sz w:val="28"/>
          <w:szCs w:val="28"/>
        </w:rPr>
        <w:t>ng.</w:t>
      </w:r>
    </w:p>
    <w:p w:rsidR="007477B5" w:rsidRPr="006158D2" w:rsidRDefault="00F6039D">
      <w:pPr>
        <w:spacing w:after="0" w:line="276" w:lineRule="auto"/>
        <w:ind w:firstLine="567"/>
        <w:contextualSpacing/>
        <w:rPr>
          <w:color w:val="auto"/>
          <w:sz w:val="28"/>
          <w:szCs w:val="28"/>
        </w:rPr>
      </w:pPr>
      <w:r w:rsidRPr="006158D2">
        <w:rPr>
          <w:color w:val="auto"/>
          <w:sz w:val="28"/>
          <w:szCs w:val="28"/>
        </w:rPr>
        <w:t>3.2. Khi nộp BHXH, BHYT, BHTN, BHTNL</w:t>
      </w:r>
      <w:r w:rsidRPr="006158D2">
        <w:rPr>
          <w:rFonts w:hint="eastAsia"/>
          <w:color w:val="auto"/>
          <w:sz w:val="28"/>
          <w:szCs w:val="28"/>
        </w:rPr>
        <w:t>Đ</w:t>
      </w:r>
      <w:r w:rsidRPr="006158D2">
        <w:rPr>
          <w:color w:val="auto"/>
          <w:sz w:val="28"/>
          <w:szCs w:val="28"/>
        </w:rPr>
        <w:t>, KPC</w:t>
      </w:r>
      <w:r w:rsidRPr="006158D2">
        <w:rPr>
          <w:rFonts w:hint="eastAsia"/>
          <w:color w:val="auto"/>
          <w:sz w:val="28"/>
          <w:szCs w:val="28"/>
        </w:rPr>
        <w:t>Đ</w:t>
      </w:r>
      <w:r w:rsidRPr="006158D2">
        <w:rPr>
          <w:color w:val="auto"/>
          <w:sz w:val="28"/>
          <w:szCs w:val="28"/>
        </w:rPr>
        <w:t>,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335 - Các khoản phải nộp theo l</w:t>
      </w:r>
      <w:r w:rsidRPr="006158D2">
        <w:rPr>
          <w:rFonts w:hint="eastAsia"/>
          <w:color w:val="auto"/>
          <w:sz w:val="28"/>
          <w:szCs w:val="28"/>
        </w:rPr>
        <w:t>ươ</w:t>
      </w:r>
      <w:r w:rsidRPr="006158D2">
        <w:rPr>
          <w:color w:val="auto"/>
          <w:sz w:val="28"/>
          <w:szCs w:val="28"/>
        </w:rPr>
        <w:t>ng</w:t>
      </w:r>
    </w:p>
    <w:p w:rsidR="007477B5" w:rsidRPr="006158D2" w:rsidRDefault="00F6039D">
      <w:pPr>
        <w:spacing w:after="0" w:line="276" w:lineRule="auto"/>
        <w:ind w:leftChars="400" w:left="1080" w:firstLineChars="19" w:firstLine="53"/>
        <w:contextualSpacing/>
        <w:rPr>
          <w:color w:val="auto"/>
          <w:sz w:val="28"/>
          <w:szCs w:val="28"/>
        </w:rPr>
      </w:pPr>
      <w:r w:rsidRPr="006158D2">
        <w:rPr>
          <w:color w:val="auto"/>
          <w:sz w:val="28"/>
          <w:szCs w:val="28"/>
        </w:rPr>
        <w:t>Có các TK 111, 112.</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3.3. BHXH phải trả cho thành viên khi nghỉ ốm </w:t>
      </w:r>
      <w:r w:rsidRPr="006158D2">
        <w:rPr>
          <w:rFonts w:hint="eastAsia"/>
          <w:color w:val="auto"/>
          <w:sz w:val="28"/>
          <w:szCs w:val="28"/>
        </w:rPr>
        <w:t>đ</w:t>
      </w:r>
      <w:r w:rsidRPr="006158D2">
        <w:rPr>
          <w:color w:val="auto"/>
          <w:sz w:val="28"/>
          <w:szCs w:val="28"/>
        </w:rPr>
        <w:t>au, thai sản...,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335 - Các khoản phải nộp theo l</w:t>
      </w:r>
      <w:r w:rsidRPr="006158D2">
        <w:rPr>
          <w:rFonts w:hint="eastAsia"/>
          <w:color w:val="auto"/>
          <w:sz w:val="28"/>
          <w:szCs w:val="28"/>
        </w:rPr>
        <w:t>ươ</w:t>
      </w:r>
      <w:r w:rsidRPr="006158D2">
        <w:rPr>
          <w:color w:val="auto"/>
          <w:sz w:val="28"/>
          <w:szCs w:val="28"/>
        </w:rPr>
        <w:t>ng</w:t>
      </w:r>
    </w:p>
    <w:p w:rsidR="007477B5" w:rsidRPr="006158D2" w:rsidRDefault="00F6039D">
      <w:pPr>
        <w:spacing w:after="0" w:line="276" w:lineRule="auto"/>
        <w:ind w:leftChars="400" w:left="1080" w:firstLineChars="19" w:firstLine="53"/>
        <w:contextualSpacing/>
        <w:rPr>
          <w:color w:val="auto"/>
          <w:sz w:val="28"/>
          <w:szCs w:val="28"/>
        </w:rPr>
      </w:pPr>
      <w:r w:rsidRPr="006158D2">
        <w:rPr>
          <w:color w:val="auto"/>
          <w:sz w:val="28"/>
          <w:szCs w:val="28"/>
        </w:rPr>
        <w:t>Có TK 334 - Phải trả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3.4. Chi tiêu kinh phí công </w:t>
      </w:r>
      <w:r w:rsidRPr="006158D2">
        <w:rPr>
          <w:rFonts w:hint="eastAsia"/>
          <w:color w:val="auto"/>
          <w:sz w:val="28"/>
          <w:szCs w:val="28"/>
        </w:rPr>
        <w:t>đ</w:t>
      </w:r>
      <w:r w:rsidRPr="006158D2">
        <w:rPr>
          <w:color w:val="auto"/>
          <w:sz w:val="28"/>
          <w:szCs w:val="28"/>
        </w:rPr>
        <w:t xml:space="preserve">oàn tại </w:t>
      </w:r>
      <w:r w:rsidRPr="006158D2">
        <w:rPr>
          <w:rFonts w:hint="eastAsia"/>
          <w:color w:val="auto"/>
          <w:sz w:val="28"/>
          <w:szCs w:val="28"/>
        </w:rPr>
        <w:t>đơ</w:t>
      </w:r>
      <w:r w:rsidRPr="006158D2">
        <w:rPr>
          <w:color w:val="auto"/>
          <w:sz w:val="28"/>
          <w:szCs w:val="28"/>
        </w:rPr>
        <w:t>n vị,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335 - Các khoản phải nộp theo l</w:t>
      </w:r>
      <w:r w:rsidRPr="006158D2">
        <w:rPr>
          <w:rFonts w:hint="eastAsia"/>
          <w:color w:val="auto"/>
          <w:sz w:val="28"/>
          <w:szCs w:val="28"/>
        </w:rPr>
        <w:t>ươ</w:t>
      </w:r>
      <w:r w:rsidRPr="006158D2">
        <w:rPr>
          <w:color w:val="auto"/>
          <w:sz w:val="28"/>
          <w:szCs w:val="28"/>
        </w:rPr>
        <w:t>ng</w:t>
      </w:r>
    </w:p>
    <w:p w:rsidR="007477B5" w:rsidRPr="006158D2" w:rsidRDefault="00F6039D">
      <w:pPr>
        <w:spacing w:after="0" w:line="276" w:lineRule="auto"/>
        <w:ind w:leftChars="400" w:left="1080" w:firstLineChars="19" w:firstLine="53"/>
        <w:contextualSpacing/>
        <w:rPr>
          <w:color w:val="auto"/>
          <w:sz w:val="28"/>
          <w:szCs w:val="28"/>
        </w:rPr>
      </w:pPr>
      <w:r w:rsidRPr="006158D2">
        <w:rPr>
          <w:color w:val="auto"/>
          <w:sz w:val="28"/>
          <w:szCs w:val="28"/>
        </w:rPr>
        <w:t>Có các TK 111, 112.</w:t>
      </w:r>
    </w:p>
    <w:p w:rsidR="007477B5" w:rsidRPr="006158D2" w:rsidRDefault="00F6039D">
      <w:pPr>
        <w:widowControl/>
        <w:spacing w:after="0"/>
        <w:jc w:val="left"/>
        <w:rPr>
          <w:color w:val="auto"/>
          <w:sz w:val="28"/>
          <w:szCs w:val="28"/>
        </w:rPr>
      </w:pPr>
      <w:r w:rsidRPr="006158D2">
        <w:rPr>
          <w:color w:val="auto"/>
          <w:sz w:val="28"/>
          <w:szCs w:val="28"/>
        </w:rPr>
        <w:br w:type="page"/>
      </w:r>
    </w:p>
    <w:p w:rsidR="007477B5" w:rsidRPr="006158D2" w:rsidRDefault="00F6039D">
      <w:pPr>
        <w:tabs>
          <w:tab w:val="left" w:pos="528"/>
          <w:tab w:val="left" w:pos="1098"/>
          <w:tab w:val="left" w:pos="1248"/>
        </w:tabs>
        <w:spacing w:after="0" w:line="276" w:lineRule="auto"/>
        <w:ind w:right="-142" w:hanging="142"/>
        <w:contextualSpacing/>
        <w:jc w:val="center"/>
        <w:rPr>
          <w:b/>
          <w:bCs/>
          <w:color w:val="auto"/>
          <w:sz w:val="28"/>
          <w:szCs w:val="28"/>
        </w:rPr>
      </w:pPr>
      <w:r w:rsidRPr="006158D2">
        <w:rPr>
          <w:b/>
          <w:bCs/>
          <w:color w:val="auto"/>
          <w:sz w:val="28"/>
          <w:szCs w:val="28"/>
        </w:rPr>
        <w:lastRenderedPageBreak/>
        <w:t xml:space="preserve">TÀI KHOẢN 336 - PHẢI TRẢ GIỮA CÁC </w:t>
      </w:r>
      <w:r w:rsidRPr="006158D2">
        <w:rPr>
          <w:rFonts w:hint="eastAsia"/>
          <w:b/>
          <w:bCs/>
          <w:color w:val="auto"/>
          <w:sz w:val="28"/>
          <w:szCs w:val="28"/>
        </w:rPr>
        <w:t>ĐƠ</w:t>
      </w:r>
      <w:r w:rsidRPr="006158D2">
        <w:rPr>
          <w:b/>
          <w:bCs/>
          <w:color w:val="auto"/>
          <w:sz w:val="28"/>
          <w:szCs w:val="28"/>
        </w:rPr>
        <w:t>N VỊ NỘI BỘ TRONG HTX</w:t>
      </w:r>
    </w:p>
    <w:p w:rsidR="007477B5" w:rsidRPr="006158D2" w:rsidRDefault="007477B5">
      <w:pPr>
        <w:tabs>
          <w:tab w:val="left" w:pos="528"/>
          <w:tab w:val="left" w:pos="1098"/>
          <w:tab w:val="left" w:pos="1248"/>
        </w:tabs>
        <w:spacing w:after="0" w:line="276" w:lineRule="auto"/>
        <w:contextualSpacing/>
        <w:jc w:val="center"/>
        <w:rPr>
          <w:b/>
          <w:bCs/>
          <w:color w:val="auto"/>
          <w:sz w:val="28"/>
          <w:szCs w:val="28"/>
        </w:rPr>
      </w:pPr>
    </w:p>
    <w:p w:rsidR="007477B5" w:rsidRPr="006158D2" w:rsidRDefault="00F6039D">
      <w:pPr>
        <w:pStyle w:val="1chinhtrangChar1Char"/>
        <w:spacing w:before="0" w:after="0" w:line="276" w:lineRule="auto"/>
        <w:contextualSpacing/>
        <w:rPr>
          <w:rFonts w:ascii="Times New Roman" w:hAnsi="Times New Roman"/>
          <w:b/>
          <w:bCs/>
          <w:color w:val="auto"/>
          <w:sz w:val="28"/>
          <w:szCs w:val="28"/>
        </w:rPr>
      </w:pPr>
      <w:r w:rsidRPr="006158D2">
        <w:rPr>
          <w:rFonts w:ascii="Times New Roman" w:hAnsi="Times New Roman"/>
          <w:b/>
          <w:color w:val="auto"/>
          <w:sz w:val="28"/>
          <w:szCs w:val="28"/>
        </w:rPr>
        <w:t>1. Nguyên tắc kế toán</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a) Tài khoản này dùng </w:t>
      </w:r>
      <w:r w:rsidRPr="006158D2">
        <w:rPr>
          <w:rFonts w:hint="eastAsia"/>
          <w:color w:val="auto"/>
          <w:sz w:val="28"/>
          <w:szCs w:val="28"/>
        </w:rPr>
        <w:t>đ</w:t>
      </w:r>
      <w:r w:rsidRPr="006158D2">
        <w:rPr>
          <w:color w:val="auto"/>
          <w:sz w:val="28"/>
          <w:szCs w:val="28"/>
        </w:rPr>
        <w:t>ể phản ánh tình hình thanh toán các khoản phải trả giữa HTX (</w:t>
      </w:r>
      <w:r w:rsidRPr="006158D2">
        <w:rPr>
          <w:rFonts w:hint="eastAsia"/>
          <w:color w:val="auto"/>
          <w:sz w:val="28"/>
          <w:szCs w:val="28"/>
        </w:rPr>
        <w:t>đơ</w:t>
      </w:r>
      <w:r w:rsidRPr="006158D2">
        <w:rPr>
          <w:color w:val="auto"/>
          <w:sz w:val="28"/>
          <w:szCs w:val="28"/>
        </w:rPr>
        <w:t xml:space="preserve">n vị cấp trên) với các </w:t>
      </w:r>
      <w:r w:rsidRPr="006158D2">
        <w:rPr>
          <w:rFonts w:hint="eastAsia"/>
          <w:color w:val="auto"/>
          <w:sz w:val="28"/>
          <w:szCs w:val="28"/>
        </w:rPr>
        <w:t>đơ</w:t>
      </w:r>
      <w:r w:rsidRPr="006158D2">
        <w:rPr>
          <w:color w:val="auto"/>
          <w:sz w:val="28"/>
          <w:szCs w:val="28"/>
        </w:rPr>
        <w:t>n vị trực thuộc có tổ chức công tác kế toán (chi nhánh, v</w:t>
      </w:r>
      <w:r w:rsidRPr="006158D2">
        <w:rPr>
          <w:rFonts w:hint="eastAsia"/>
          <w:color w:val="auto"/>
          <w:sz w:val="28"/>
          <w:szCs w:val="28"/>
        </w:rPr>
        <w:t>ă</w:t>
      </w:r>
      <w:r w:rsidRPr="006158D2">
        <w:rPr>
          <w:color w:val="auto"/>
          <w:sz w:val="28"/>
          <w:szCs w:val="28"/>
        </w:rPr>
        <w:t xml:space="preserve">n phòng </w:t>
      </w:r>
      <w:r w:rsidRPr="006158D2">
        <w:rPr>
          <w:rFonts w:hint="eastAsia"/>
          <w:color w:val="auto"/>
          <w:sz w:val="28"/>
          <w:szCs w:val="28"/>
        </w:rPr>
        <w:t>đ</w:t>
      </w:r>
      <w:r w:rsidRPr="006158D2">
        <w:rPr>
          <w:color w:val="auto"/>
          <w:sz w:val="28"/>
          <w:szCs w:val="28"/>
        </w:rPr>
        <w:t xml:space="preserve">ại diện); Giữa các </w:t>
      </w:r>
      <w:r w:rsidRPr="006158D2">
        <w:rPr>
          <w:rFonts w:hint="eastAsia"/>
          <w:color w:val="auto"/>
          <w:sz w:val="28"/>
          <w:szCs w:val="28"/>
        </w:rPr>
        <w:t>đơ</w:t>
      </w:r>
      <w:r w:rsidRPr="006158D2">
        <w:rPr>
          <w:color w:val="auto"/>
          <w:sz w:val="28"/>
          <w:szCs w:val="28"/>
        </w:rPr>
        <w:t xml:space="preserve">n vị trực thuộc của cùng một HTX với nhau.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Trong HTX, việc phân loại các </w:t>
      </w:r>
      <w:r w:rsidRPr="006158D2">
        <w:rPr>
          <w:rFonts w:hint="eastAsia"/>
          <w:color w:val="auto"/>
          <w:sz w:val="28"/>
          <w:szCs w:val="28"/>
        </w:rPr>
        <w:t>đơ</w:t>
      </w:r>
      <w:r w:rsidRPr="006158D2">
        <w:rPr>
          <w:color w:val="auto"/>
          <w:sz w:val="28"/>
          <w:szCs w:val="28"/>
        </w:rPr>
        <w:t xml:space="preserve">n vị trực thuộc cho mục </w:t>
      </w:r>
      <w:r w:rsidRPr="006158D2">
        <w:rPr>
          <w:rFonts w:hint="eastAsia"/>
          <w:color w:val="auto"/>
          <w:sz w:val="28"/>
          <w:szCs w:val="28"/>
        </w:rPr>
        <w:t>đí</w:t>
      </w:r>
      <w:r w:rsidRPr="006158D2">
        <w:rPr>
          <w:color w:val="auto"/>
          <w:sz w:val="28"/>
          <w:szCs w:val="28"/>
        </w:rPr>
        <w:t xml:space="preserve">ch kế toán </w:t>
      </w:r>
      <w:r w:rsidRPr="006158D2">
        <w:rPr>
          <w:rFonts w:hint="eastAsia"/>
          <w:color w:val="auto"/>
          <w:sz w:val="28"/>
          <w:szCs w:val="28"/>
        </w:rPr>
        <w:t>đư</w:t>
      </w:r>
      <w:r w:rsidRPr="006158D2">
        <w:rPr>
          <w:color w:val="auto"/>
          <w:sz w:val="28"/>
          <w:szCs w:val="28"/>
        </w:rPr>
        <w:t>ợc c</w:t>
      </w:r>
      <w:r w:rsidRPr="006158D2">
        <w:rPr>
          <w:rFonts w:hint="eastAsia"/>
          <w:color w:val="auto"/>
          <w:sz w:val="28"/>
          <w:szCs w:val="28"/>
        </w:rPr>
        <w:t>ă</w:t>
      </w:r>
      <w:r w:rsidRPr="006158D2">
        <w:rPr>
          <w:color w:val="auto"/>
          <w:sz w:val="28"/>
          <w:szCs w:val="28"/>
        </w:rPr>
        <w:t xml:space="preserve">n cứ vào bản chất của </w:t>
      </w:r>
      <w:r w:rsidRPr="006158D2">
        <w:rPr>
          <w:rFonts w:hint="eastAsia"/>
          <w:color w:val="auto"/>
          <w:sz w:val="28"/>
          <w:szCs w:val="28"/>
        </w:rPr>
        <w:t>đơ</w:t>
      </w:r>
      <w:r w:rsidRPr="006158D2">
        <w:rPr>
          <w:color w:val="auto"/>
          <w:sz w:val="28"/>
          <w:szCs w:val="28"/>
        </w:rPr>
        <w:t xml:space="preserve">n vị (hạch toán </w:t>
      </w:r>
      <w:r w:rsidRPr="006158D2">
        <w:rPr>
          <w:rFonts w:hint="eastAsia"/>
          <w:color w:val="auto"/>
          <w:sz w:val="28"/>
          <w:szCs w:val="28"/>
        </w:rPr>
        <w:t>đ</w:t>
      </w:r>
      <w:r w:rsidRPr="006158D2">
        <w:rPr>
          <w:color w:val="auto"/>
          <w:sz w:val="28"/>
          <w:szCs w:val="28"/>
        </w:rPr>
        <w:t xml:space="preserve">ộc lập hay hạch toán phụ thuộc...) mà không phụ thuộc vào tên gọi của </w:t>
      </w:r>
      <w:r w:rsidRPr="006158D2">
        <w:rPr>
          <w:rFonts w:hint="eastAsia"/>
          <w:color w:val="auto"/>
          <w:sz w:val="28"/>
          <w:szCs w:val="28"/>
        </w:rPr>
        <w:t>đơ</w:t>
      </w:r>
      <w:r w:rsidRPr="006158D2">
        <w:rPr>
          <w:color w:val="auto"/>
          <w:sz w:val="28"/>
          <w:szCs w:val="28"/>
        </w:rPr>
        <w:t xml:space="preserve">n vị </w:t>
      </w:r>
      <w:r w:rsidRPr="006158D2">
        <w:rPr>
          <w:rFonts w:hint="eastAsia"/>
          <w:color w:val="auto"/>
          <w:sz w:val="28"/>
          <w:szCs w:val="28"/>
        </w:rPr>
        <w:t>đó</w:t>
      </w:r>
      <w:r w:rsidRPr="006158D2">
        <w:rPr>
          <w:color w:val="auto"/>
          <w:sz w:val="28"/>
          <w:szCs w:val="28"/>
        </w:rPr>
        <w:t xml:space="preserve"> (chi nhánh, v</w:t>
      </w:r>
      <w:r w:rsidRPr="006158D2">
        <w:rPr>
          <w:rFonts w:hint="eastAsia"/>
          <w:color w:val="auto"/>
          <w:sz w:val="28"/>
          <w:szCs w:val="28"/>
        </w:rPr>
        <w:t>ă</w:t>
      </w:r>
      <w:r w:rsidRPr="006158D2">
        <w:rPr>
          <w:color w:val="auto"/>
          <w:sz w:val="28"/>
          <w:szCs w:val="28"/>
        </w:rPr>
        <w:t xml:space="preserve">n phòng </w:t>
      </w:r>
      <w:r w:rsidRPr="006158D2">
        <w:rPr>
          <w:rFonts w:hint="eastAsia"/>
          <w:color w:val="auto"/>
          <w:sz w:val="28"/>
          <w:szCs w:val="28"/>
        </w:rPr>
        <w:t>đ</w:t>
      </w:r>
      <w:r w:rsidRPr="006158D2">
        <w:rPr>
          <w:color w:val="auto"/>
          <w:sz w:val="28"/>
          <w:szCs w:val="28"/>
        </w:rPr>
        <w:t xml:space="preserve">ại diện...). </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 Các khoản phải trả nội bộ phản ánh trên Tài khoản 336 "</w:t>
      </w:r>
      <w:r w:rsidRPr="006158D2">
        <w:rPr>
          <w:rFonts w:ascii="Times New Roman" w:hAnsi="Times New Roman"/>
          <w:color w:val="auto"/>
          <w:sz w:val="28"/>
          <w:szCs w:val="28"/>
          <w:lang w:val="vi-VN"/>
        </w:rPr>
        <w:t>Phải trả giữa các đơn vị nội bộ trong HTX</w:t>
      </w:r>
      <w:r w:rsidRPr="006158D2">
        <w:rPr>
          <w:rFonts w:ascii="Times New Roman" w:hAnsi="Times New Roman"/>
          <w:color w:val="auto"/>
          <w:sz w:val="28"/>
          <w:szCs w:val="28"/>
        </w:rPr>
        <w:t>" bao gồm khoản phải trả về vốn kinh doanh và các khoản đơn vị trực thuộc phải nộp HTX, phải trả đơn vị trực thuộc khác; Các khoản HTX phải cấp cho đơn vị trực thuộc. Các khoản phải trả, phải nộp có thể là quan hệ nhận tài sản, vốn, thanh toán vãng lai, chi hộ trả hộ,...</w:t>
      </w:r>
    </w:p>
    <w:p w:rsidR="007477B5" w:rsidRPr="006158D2" w:rsidRDefault="00F6039D">
      <w:pPr>
        <w:pStyle w:val="1chinhtrangChar1Char"/>
        <w:spacing w:before="0" w:after="0" w:line="276" w:lineRule="auto"/>
        <w:contextualSpacing/>
        <w:rPr>
          <w:rFonts w:ascii="Times New Roman" w:hAnsi="Times New Roman"/>
          <w:b/>
          <w:bCs/>
          <w:color w:val="auto"/>
          <w:sz w:val="28"/>
          <w:szCs w:val="28"/>
        </w:rPr>
      </w:pPr>
      <w:r w:rsidRPr="006158D2">
        <w:rPr>
          <w:rFonts w:ascii="Times New Roman" w:hAnsi="Times New Roman"/>
          <w:color w:val="auto"/>
          <w:sz w:val="28"/>
          <w:szCs w:val="28"/>
        </w:rPr>
        <w:t>c) Tùy theo việc phân cấp quản lý và đặc điểm hoạt động, HTX quyết định đơn vị trực thuộc ghi nhận khoản vốn kinh doanh được HTX cấp vào TK 3361 “Phải trả nội bộ về vốn kinh doanh” hoặc TK 411 “Vốn đầu tư của chủ sở hữu”.</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d) Tài khoản 336 "</w:t>
      </w:r>
      <w:r w:rsidRPr="006158D2">
        <w:rPr>
          <w:rFonts w:ascii="Times New Roman" w:hAnsi="Times New Roman"/>
          <w:color w:val="auto"/>
          <w:sz w:val="28"/>
          <w:szCs w:val="28"/>
          <w:lang w:val="vi-VN"/>
        </w:rPr>
        <w:t>Phải trả giữa các đơn vị nội bộ trong HTX</w:t>
      </w:r>
      <w:r w:rsidRPr="006158D2">
        <w:rPr>
          <w:rFonts w:ascii="Times New Roman" w:hAnsi="Times New Roman"/>
          <w:color w:val="auto"/>
          <w:sz w:val="28"/>
          <w:szCs w:val="28"/>
        </w:rPr>
        <w:t>" được hạch toán chi tiết cho từng đơn vị nội bộ có quan hệ thanh toán, trong đó được theo dõi theo từng khoản phải nộp, phải trả.</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đ) Cuối kỳ, kế toán tiến hành kiểm tra, đối chiếu tài khoản 136, tài khoản 336 giữa các đơn vị nội bộ theo từng nội dung thanh toán để lập biên bản thanh toán bù trừ với từng đơn vị làm căn cứ hạch toán bù trừ trên 2 tài khoản này. Khi đối chiếu, nếu có chênh lệch, phải tìm nguyên nhân và điều chỉnh kịp thời.</w:t>
      </w:r>
    </w:p>
    <w:p w:rsidR="007477B5" w:rsidRPr="006158D2" w:rsidRDefault="00F6039D">
      <w:pPr>
        <w:pStyle w:val="Style1chinhtrangChar1Bold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2. Kết cấu và nội dung phản ánh của Tài khoản 336 - </w:t>
      </w:r>
      <w:r w:rsidRPr="006158D2">
        <w:rPr>
          <w:rFonts w:ascii="Times New Roman" w:hAnsi="Times New Roman"/>
          <w:color w:val="auto"/>
          <w:sz w:val="28"/>
          <w:szCs w:val="28"/>
          <w:lang w:val="vi-VN"/>
        </w:rPr>
        <w:t>Phải trả giữa các đơn vị nội bộ trong HTX</w:t>
      </w:r>
    </w:p>
    <w:p w:rsidR="007477B5" w:rsidRPr="006158D2" w:rsidRDefault="00F6039D">
      <w:pPr>
        <w:pStyle w:val="Style1chinhtrangChar1Bold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Bên Nợ:</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tiền đã trả cho đơn vị trực thuộc;</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 Số tiền đơn vị trực thuộc đã nộp hợp tác xã; </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tiền đã trả các khoản mà các đơn vị nội bộ chi hộ, hoặc thu hộ đơn vị nội bộ;</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Bù trừ các khoản phải thu với các khoản phải trả của cùng một đơn vị có quan hệ thanh toán.</w:t>
      </w:r>
    </w:p>
    <w:p w:rsidR="007477B5" w:rsidRPr="006158D2" w:rsidRDefault="00F6039D">
      <w:pPr>
        <w:pStyle w:val="Style1chinhtrangChar1BoldChar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Bên Có:</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vốn kinh doanh của đơn vị trực thuộc được HTX cấp;</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tiền đơn vị trực thuộc phải nộp HTX;</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lastRenderedPageBreak/>
        <w:t>- Số tiền phải trả cho đơn vị trực thuộc;</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Số tiền phải trả cho các đơn vị khác trong nội bộ về các khoản đã được đơn vị khác chi hộ và các khoản thu hộ đơn vị khác.</w:t>
      </w:r>
    </w:p>
    <w:p w:rsidR="007477B5" w:rsidRPr="006158D2" w:rsidRDefault="00F6039D">
      <w:pPr>
        <w:pStyle w:val="Style1chinhtrangChar1BoldCharChar"/>
        <w:spacing w:before="0" w:after="0" w:line="276" w:lineRule="auto"/>
        <w:contextualSpacing/>
        <w:rPr>
          <w:rFonts w:ascii="Times New Roman" w:hAnsi="Times New Roman"/>
          <w:b w:val="0"/>
          <w:color w:val="auto"/>
          <w:sz w:val="28"/>
          <w:szCs w:val="28"/>
        </w:rPr>
      </w:pPr>
      <w:r w:rsidRPr="006158D2">
        <w:rPr>
          <w:rFonts w:ascii="Times New Roman" w:hAnsi="Times New Roman"/>
          <w:color w:val="auto"/>
          <w:sz w:val="28"/>
          <w:szCs w:val="28"/>
        </w:rPr>
        <w:t xml:space="preserve">Số dư bên Có: </w:t>
      </w:r>
      <w:r w:rsidRPr="006158D2">
        <w:rPr>
          <w:rFonts w:ascii="Times New Roman" w:hAnsi="Times New Roman"/>
          <w:b w:val="0"/>
          <w:color w:val="auto"/>
          <w:sz w:val="28"/>
          <w:szCs w:val="28"/>
        </w:rPr>
        <w:t>Số tiền còn phải trả, phải nộp cho HTX và các đơn vị trong nội bộ HTX.</w:t>
      </w:r>
    </w:p>
    <w:p w:rsidR="007477B5" w:rsidRPr="006158D2" w:rsidRDefault="00F6039D">
      <w:pPr>
        <w:pStyle w:val="1chinhtrangCharCharChar1Char"/>
        <w:spacing w:before="0" w:after="0" w:line="276" w:lineRule="auto"/>
        <w:contextualSpacing/>
        <w:rPr>
          <w:rFonts w:ascii="Times New Roman" w:hAnsi="Times New Roman"/>
          <w:b/>
          <w:bCs/>
          <w:i/>
          <w:iCs/>
          <w:color w:val="auto"/>
          <w:sz w:val="28"/>
          <w:szCs w:val="28"/>
        </w:rPr>
      </w:pPr>
      <w:r w:rsidRPr="006158D2">
        <w:rPr>
          <w:rFonts w:ascii="Times New Roman" w:hAnsi="Times New Roman"/>
          <w:b/>
          <w:bCs/>
          <w:i/>
          <w:iCs/>
          <w:color w:val="auto"/>
          <w:sz w:val="28"/>
          <w:szCs w:val="28"/>
        </w:rPr>
        <w:t>Tài khoản 336 - Phải trả nội bộ</w:t>
      </w:r>
      <w:r w:rsidR="006158D2" w:rsidRPr="006158D2">
        <w:rPr>
          <w:rFonts w:ascii="Times New Roman" w:hAnsi="Times New Roman"/>
          <w:b/>
          <w:bCs/>
          <w:i/>
          <w:iCs/>
          <w:color w:val="auto"/>
          <w:sz w:val="28"/>
          <w:szCs w:val="28"/>
          <w:lang w:val="en-US"/>
        </w:rPr>
        <w:t xml:space="preserve"> </w:t>
      </w:r>
      <w:r w:rsidRPr="006158D2">
        <w:rPr>
          <w:rFonts w:ascii="Times New Roman" w:hAnsi="Times New Roman"/>
          <w:b/>
          <w:bCs/>
          <w:i/>
          <w:iCs/>
          <w:color w:val="auto"/>
          <w:sz w:val="28"/>
          <w:szCs w:val="28"/>
          <w:lang w:val="en-US"/>
        </w:rPr>
        <w:t>có</w:t>
      </w:r>
      <w:r w:rsidRPr="006158D2">
        <w:rPr>
          <w:rFonts w:ascii="Times New Roman" w:hAnsi="Times New Roman"/>
          <w:b/>
          <w:bCs/>
          <w:i/>
          <w:iCs/>
          <w:color w:val="auto"/>
          <w:sz w:val="28"/>
          <w:szCs w:val="28"/>
        </w:rPr>
        <w:t xml:space="preserve"> 2 tài khoản cấp 2: </w:t>
      </w:r>
    </w:p>
    <w:p w:rsidR="007477B5" w:rsidRPr="006158D2" w:rsidRDefault="00F6039D">
      <w:pPr>
        <w:spacing w:after="0" w:line="276" w:lineRule="auto"/>
        <w:ind w:firstLine="567"/>
        <w:contextualSpacing/>
        <w:rPr>
          <w:color w:val="auto"/>
          <w:sz w:val="28"/>
          <w:szCs w:val="28"/>
        </w:rPr>
      </w:pPr>
      <w:r w:rsidRPr="006158D2">
        <w:rPr>
          <w:iCs/>
          <w:color w:val="auto"/>
          <w:sz w:val="28"/>
          <w:szCs w:val="28"/>
        </w:rPr>
        <w:t xml:space="preserve">- </w:t>
      </w:r>
      <w:r w:rsidRPr="006158D2">
        <w:rPr>
          <w:i/>
          <w:iCs/>
          <w:color w:val="auto"/>
          <w:sz w:val="28"/>
          <w:szCs w:val="28"/>
        </w:rPr>
        <w:t xml:space="preserve">Tài khoản 3361 - </w:t>
      </w:r>
      <w:r w:rsidRPr="006158D2">
        <w:rPr>
          <w:i/>
          <w:color w:val="auto"/>
          <w:sz w:val="28"/>
          <w:szCs w:val="28"/>
        </w:rPr>
        <w:t>Phải trả nội bộ về vốn kinh doanh:</w:t>
      </w:r>
      <w:r w:rsidRPr="006158D2">
        <w:rPr>
          <w:color w:val="auto"/>
          <w:sz w:val="28"/>
          <w:szCs w:val="28"/>
        </w:rPr>
        <w:t xml:space="preserve"> Tài khoản này chỉ mở ở </w:t>
      </w:r>
      <w:r w:rsidRPr="006158D2">
        <w:rPr>
          <w:rFonts w:hint="eastAsia"/>
          <w:color w:val="auto"/>
          <w:sz w:val="28"/>
          <w:szCs w:val="28"/>
        </w:rPr>
        <w:t>đơ</w:t>
      </w:r>
      <w:r w:rsidRPr="006158D2">
        <w:rPr>
          <w:color w:val="auto"/>
          <w:sz w:val="28"/>
          <w:szCs w:val="28"/>
        </w:rPr>
        <w:t xml:space="preserve">n vị trực thuộc </w:t>
      </w:r>
      <w:r w:rsidRPr="006158D2">
        <w:rPr>
          <w:rFonts w:hint="eastAsia"/>
          <w:color w:val="auto"/>
          <w:sz w:val="28"/>
          <w:szCs w:val="28"/>
        </w:rPr>
        <w:t>đ</w:t>
      </w:r>
      <w:r w:rsidRPr="006158D2">
        <w:rPr>
          <w:color w:val="auto"/>
          <w:sz w:val="28"/>
          <w:szCs w:val="28"/>
        </w:rPr>
        <w:t xml:space="preserve">ể phản ánh số vốn kinh doanh </w:t>
      </w:r>
      <w:r w:rsidRPr="006158D2">
        <w:rPr>
          <w:rFonts w:hint="eastAsia"/>
          <w:color w:val="auto"/>
          <w:sz w:val="28"/>
          <w:szCs w:val="28"/>
        </w:rPr>
        <w:t>đư</w:t>
      </w:r>
      <w:r w:rsidRPr="006158D2">
        <w:rPr>
          <w:color w:val="auto"/>
          <w:sz w:val="28"/>
          <w:szCs w:val="28"/>
        </w:rPr>
        <w:t xml:space="preserve">ợc HTX giao. </w:t>
      </w:r>
    </w:p>
    <w:p w:rsidR="007477B5" w:rsidRPr="006158D2" w:rsidRDefault="00F6039D">
      <w:pPr>
        <w:pStyle w:val="1chinhtrangCharCharChar1Char"/>
        <w:spacing w:before="0" w:after="0" w:line="276" w:lineRule="auto"/>
        <w:contextualSpacing/>
        <w:rPr>
          <w:rFonts w:ascii="Times New Roman" w:hAnsi="Times New Roman"/>
          <w:color w:val="auto"/>
          <w:sz w:val="28"/>
          <w:szCs w:val="28"/>
        </w:rPr>
      </w:pPr>
      <w:r w:rsidRPr="006158D2">
        <w:rPr>
          <w:rFonts w:ascii="Times New Roman" w:hAnsi="Times New Roman"/>
          <w:iCs/>
          <w:color w:val="auto"/>
          <w:sz w:val="28"/>
          <w:szCs w:val="28"/>
        </w:rPr>
        <w:t xml:space="preserve">- </w:t>
      </w:r>
      <w:r w:rsidRPr="006158D2">
        <w:rPr>
          <w:rFonts w:ascii="Times New Roman" w:hAnsi="Times New Roman"/>
          <w:i/>
          <w:iCs/>
          <w:color w:val="auto"/>
          <w:sz w:val="28"/>
          <w:szCs w:val="28"/>
        </w:rPr>
        <w:t>Tài khoản 3368 - Phải trả khác giữa các đơn vị nội bộ:</w:t>
      </w:r>
      <w:r w:rsidRPr="006158D2">
        <w:rPr>
          <w:rFonts w:ascii="Times New Roman" w:hAnsi="Times New Roman"/>
          <w:i/>
          <w:iCs/>
          <w:color w:val="auto"/>
          <w:sz w:val="28"/>
          <w:szCs w:val="28"/>
          <w:lang w:val="en-US"/>
        </w:rPr>
        <w:t xml:space="preserve"> </w:t>
      </w:r>
      <w:r w:rsidRPr="006158D2">
        <w:rPr>
          <w:rFonts w:ascii="Times New Roman" w:hAnsi="Times New Roman"/>
          <w:color w:val="auto"/>
          <w:sz w:val="28"/>
          <w:szCs w:val="28"/>
        </w:rPr>
        <w:t>Phản ánh tất cả các khoản phải trả khác giữa các đơn vị nội bộ trong cùng một HTX.</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3. Ph</w:t>
      </w:r>
      <w:r w:rsidRPr="006158D2">
        <w:rPr>
          <w:rFonts w:hint="eastAsia"/>
          <w:b/>
          <w:color w:val="auto"/>
          <w:sz w:val="28"/>
          <w:szCs w:val="28"/>
        </w:rPr>
        <w:t>ươ</w:t>
      </w:r>
      <w:r w:rsidRPr="006158D2">
        <w:rPr>
          <w:b/>
          <w:color w:val="auto"/>
          <w:sz w:val="28"/>
          <w:szCs w:val="28"/>
        </w:rPr>
        <w:t>ng pháp kế toán một số giao dịch kinh tế chủ yếu</w:t>
      </w:r>
    </w:p>
    <w:p w:rsidR="007477B5" w:rsidRPr="006158D2" w:rsidRDefault="00F6039D">
      <w:pPr>
        <w:spacing w:after="0" w:line="276" w:lineRule="auto"/>
        <w:ind w:firstLine="567"/>
        <w:contextualSpacing/>
        <w:rPr>
          <w:bCs/>
          <w:i/>
          <w:color w:val="auto"/>
          <w:sz w:val="28"/>
          <w:szCs w:val="28"/>
        </w:rPr>
      </w:pPr>
      <w:r w:rsidRPr="006158D2">
        <w:rPr>
          <w:b/>
          <w:i/>
          <w:color w:val="auto"/>
          <w:sz w:val="28"/>
          <w:szCs w:val="28"/>
        </w:rPr>
        <w:t xml:space="preserve">3.1. Tại </w:t>
      </w:r>
      <w:r w:rsidRPr="006158D2">
        <w:rPr>
          <w:rFonts w:hint="eastAsia"/>
          <w:b/>
          <w:i/>
          <w:color w:val="auto"/>
          <w:sz w:val="28"/>
          <w:szCs w:val="28"/>
        </w:rPr>
        <w:t>đơ</w:t>
      </w:r>
      <w:r w:rsidRPr="006158D2">
        <w:rPr>
          <w:b/>
          <w:i/>
          <w:color w:val="auto"/>
          <w:sz w:val="28"/>
          <w:szCs w:val="28"/>
        </w:rPr>
        <w:t xml:space="preserve">n vị trực thuộc </w:t>
      </w:r>
    </w:p>
    <w:p w:rsidR="007477B5" w:rsidRPr="006158D2" w:rsidRDefault="00F6039D">
      <w:pPr>
        <w:pStyle w:val="1chinhtrangChar1Char"/>
        <w:spacing w:before="0" w:after="0" w:line="276" w:lineRule="auto"/>
        <w:contextualSpacing/>
        <w:rPr>
          <w:rFonts w:ascii="Times New Roman" w:hAnsi="Times New Roman"/>
          <w:b/>
          <w:color w:val="auto"/>
          <w:sz w:val="28"/>
          <w:szCs w:val="28"/>
        </w:rPr>
      </w:pPr>
      <w:r w:rsidRPr="006158D2">
        <w:rPr>
          <w:rFonts w:ascii="Times New Roman" w:hAnsi="Times New Roman"/>
          <w:color w:val="auto"/>
          <w:sz w:val="28"/>
          <w:szCs w:val="28"/>
        </w:rPr>
        <w:t>a) Khi đơn vị trực thuộc như chi nhánh, văn phòng đại diện... nhận được vốn do HTX cấp, ghi:</w:t>
      </w:r>
    </w:p>
    <w:p w:rsidR="007477B5" w:rsidRPr="006158D2" w:rsidRDefault="00F6039D">
      <w:pPr>
        <w:pStyle w:val="1chinhtrangChar1Char"/>
        <w:spacing w:before="0" w:after="0" w:line="276" w:lineRule="auto"/>
        <w:contextualSpacing/>
        <w:rPr>
          <w:rFonts w:ascii="Times New Roman" w:hAnsi="Times New Roman"/>
          <w:b/>
          <w:color w:val="auto"/>
          <w:sz w:val="28"/>
          <w:szCs w:val="28"/>
        </w:rPr>
      </w:pPr>
      <w:r w:rsidRPr="006158D2">
        <w:rPr>
          <w:rFonts w:ascii="Times New Roman" w:hAnsi="Times New Roman"/>
          <w:color w:val="auto"/>
          <w:sz w:val="28"/>
          <w:szCs w:val="28"/>
        </w:rPr>
        <w:t>Nợ các TK 111, 112, 152, 156, 211,.....</w:t>
      </w:r>
    </w:p>
    <w:p w:rsidR="007477B5" w:rsidRPr="006158D2" w:rsidRDefault="00F6039D">
      <w:pPr>
        <w:pStyle w:val="1chinhtrangChar1Char"/>
        <w:spacing w:before="0" w:after="0" w:line="276" w:lineRule="auto"/>
        <w:ind w:leftChars="399" w:left="1077" w:firstLine="0"/>
        <w:contextualSpacing/>
        <w:rPr>
          <w:rFonts w:ascii="Times New Roman" w:hAnsi="Times New Roman"/>
          <w:b/>
          <w:color w:val="auto"/>
          <w:sz w:val="28"/>
          <w:szCs w:val="28"/>
        </w:rPr>
      </w:pPr>
      <w:r w:rsidRPr="006158D2">
        <w:rPr>
          <w:rFonts w:ascii="Times New Roman" w:hAnsi="Times New Roman"/>
          <w:color w:val="auto"/>
          <w:sz w:val="28"/>
          <w:szCs w:val="28"/>
        </w:rPr>
        <w:t xml:space="preserve">Có TK 336 - </w:t>
      </w:r>
      <w:r w:rsidRPr="006158D2">
        <w:rPr>
          <w:rFonts w:ascii="Times New Roman" w:hAnsi="Times New Roman"/>
          <w:color w:val="auto"/>
          <w:sz w:val="28"/>
          <w:szCs w:val="28"/>
          <w:lang w:val="vi-VN"/>
        </w:rPr>
        <w:t>Phải trả giữa các đơn vị nội bộ trong HTX (</w:t>
      </w:r>
      <w:r w:rsidRPr="006158D2">
        <w:rPr>
          <w:rFonts w:ascii="Times New Roman" w:hAnsi="Times New Roman"/>
          <w:color w:val="auto"/>
          <w:sz w:val="28"/>
          <w:szCs w:val="28"/>
        </w:rPr>
        <w:t>3361).</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b) Số tiền phải trả cho các đơn vị nội bộ khác trong HTX về các khoản đã được chi hộ, trả hộ, hoặc khi nhận sản phẩm, hàng hóa, dịch vụ từ các đơn vị nội bộ chuyển đến, ghi: </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các TK 152, 156, 331, 642, ...</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133 - Thuế GTGT được khấu trừ</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 xml:space="preserve">Có TK 336 - </w:t>
      </w:r>
      <w:r w:rsidRPr="006158D2">
        <w:rPr>
          <w:color w:val="auto"/>
          <w:sz w:val="28"/>
          <w:szCs w:val="28"/>
          <w:lang w:val="vi-VN"/>
        </w:rPr>
        <w:t xml:space="preserve">Phải trả giữa các </w:t>
      </w:r>
      <w:r w:rsidRPr="006158D2">
        <w:rPr>
          <w:rFonts w:hint="eastAsia"/>
          <w:color w:val="auto"/>
          <w:sz w:val="28"/>
          <w:szCs w:val="28"/>
          <w:lang w:val="vi-VN"/>
        </w:rPr>
        <w:t>đơ</w:t>
      </w:r>
      <w:r w:rsidRPr="006158D2">
        <w:rPr>
          <w:color w:val="auto"/>
          <w:sz w:val="28"/>
          <w:szCs w:val="28"/>
          <w:lang w:val="vi-VN"/>
        </w:rPr>
        <w:t>n vị nội bộ trong HTX</w:t>
      </w:r>
      <w:r w:rsidRPr="006158D2">
        <w:rPr>
          <w:color w:val="auto"/>
          <w:sz w:val="28"/>
          <w:szCs w:val="28"/>
        </w:rPr>
        <w:t>.</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c) Khi thu tiền hộ hoặc vay các đơn vị nội bộ khác,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các TK 111,112</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 xml:space="preserve">Có TK 336 - </w:t>
      </w:r>
      <w:r w:rsidRPr="006158D2">
        <w:rPr>
          <w:color w:val="auto"/>
          <w:sz w:val="28"/>
          <w:szCs w:val="28"/>
          <w:lang w:val="vi-VN"/>
        </w:rPr>
        <w:t xml:space="preserve">Phải trả giữa các </w:t>
      </w:r>
      <w:r w:rsidRPr="006158D2">
        <w:rPr>
          <w:rFonts w:hint="eastAsia"/>
          <w:color w:val="auto"/>
          <w:sz w:val="28"/>
          <w:szCs w:val="28"/>
          <w:lang w:val="vi-VN"/>
        </w:rPr>
        <w:t>đơ</w:t>
      </w:r>
      <w:r w:rsidRPr="006158D2">
        <w:rPr>
          <w:color w:val="auto"/>
          <w:sz w:val="28"/>
          <w:szCs w:val="28"/>
          <w:lang w:val="vi-VN"/>
        </w:rPr>
        <w:t>n vị nội bộ trong HTX</w:t>
      </w:r>
      <w:r w:rsidRPr="006158D2">
        <w:rPr>
          <w:color w:val="auto"/>
          <w:sz w:val="28"/>
          <w:szCs w:val="28"/>
        </w:rPr>
        <w:t>.</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d) Khi trả tiền cho HTX và các đơn vị nội bộ trong HTX về các khoản phải trả, phải nộp, chi hộ, thu hộ,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336 - </w:t>
      </w:r>
      <w:r w:rsidRPr="006158D2">
        <w:rPr>
          <w:rFonts w:ascii="Times New Roman" w:hAnsi="Times New Roman"/>
          <w:color w:val="auto"/>
          <w:sz w:val="28"/>
          <w:szCs w:val="28"/>
          <w:lang w:val="vi-VN"/>
        </w:rPr>
        <w:t>Phải trả giữa các đơn vị nội bộ trong HTX</w:t>
      </w:r>
    </w:p>
    <w:p w:rsidR="007477B5" w:rsidRPr="006158D2" w:rsidRDefault="00F6039D">
      <w:pPr>
        <w:pStyle w:val="1chinhtrangChar1Char"/>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Có các TK 111,112.</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đ) Khi có quyết định điều chuyển tài sản cho các đơn vị khác trong HTX và có quyết định giảm vốn kinh doanh ở đơn vị trực thuộc,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336 - </w:t>
      </w:r>
      <w:r w:rsidRPr="006158D2">
        <w:rPr>
          <w:rFonts w:ascii="Times New Roman" w:hAnsi="Times New Roman"/>
          <w:color w:val="auto"/>
          <w:sz w:val="28"/>
          <w:szCs w:val="28"/>
          <w:lang w:val="vi-VN"/>
        </w:rPr>
        <w:t>Phải trả giữa các đơn vị nội bộ trong HTX (</w:t>
      </w:r>
      <w:r w:rsidRPr="006158D2">
        <w:rPr>
          <w:rFonts w:ascii="Times New Roman" w:hAnsi="Times New Roman"/>
          <w:color w:val="auto"/>
          <w:sz w:val="28"/>
          <w:szCs w:val="28"/>
        </w:rPr>
        <w:t>3361)</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214 - Hao mòn TSCĐ (nếu điều chuyển TSCĐ, BĐSĐT)</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152, 156, 211....</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e) Bù trừ giữa các khoản phải thu và phải trả phát sinh từ giao dịch với các đơn vị nội bộ, ghi: </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336 - </w:t>
      </w:r>
      <w:r w:rsidRPr="006158D2">
        <w:rPr>
          <w:rFonts w:ascii="Times New Roman" w:hAnsi="Times New Roman"/>
          <w:color w:val="auto"/>
          <w:sz w:val="28"/>
          <w:szCs w:val="28"/>
          <w:lang w:val="vi-VN"/>
        </w:rPr>
        <w:t>Phải trả giữa các đơn vị nội bộ trong HTX</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 xml:space="preserve">Có TK 136 - Phải thu giữa các </w:t>
      </w:r>
      <w:r w:rsidRPr="006158D2">
        <w:rPr>
          <w:rFonts w:hint="eastAsia"/>
          <w:color w:val="auto"/>
          <w:sz w:val="28"/>
          <w:szCs w:val="28"/>
        </w:rPr>
        <w:t>đơ</w:t>
      </w:r>
      <w:r w:rsidRPr="006158D2">
        <w:rPr>
          <w:color w:val="auto"/>
          <w:sz w:val="28"/>
          <w:szCs w:val="28"/>
        </w:rPr>
        <w:t>n vị nội bộ trong HTX.</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lastRenderedPageBreak/>
        <w:t xml:space="preserve">g) Trường hợp đơn vị trực thuộc không được phân cấp kế toán đến lợi nhuận sau thuế chưa phân phối (TK 421), định kỳ đơn vị trực thuộc kết chuyển các khoản doanh thu, thu nhập, chi phí trực tiếp qua TK 336 - </w:t>
      </w:r>
      <w:r w:rsidRPr="006158D2">
        <w:rPr>
          <w:rFonts w:ascii="Times New Roman" w:hAnsi="Times New Roman"/>
          <w:color w:val="auto"/>
          <w:sz w:val="28"/>
          <w:szCs w:val="28"/>
          <w:lang w:val="vi-VN"/>
        </w:rPr>
        <w:t>Phải trả giữa các đơn vị nội bộ trong HTX</w:t>
      </w:r>
      <w:r w:rsidRPr="006158D2">
        <w:rPr>
          <w:rFonts w:ascii="Times New Roman" w:hAnsi="Times New Roman"/>
          <w:color w:val="auto"/>
          <w:sz w:val="28"/>
          <w:szCs w:val="28"/>
        </w:rPr>
        <w:t xml:space="preserve"> hoặc qua TK 911 - Xác định kết quả kinh doanh,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Kết chuyển doanh thu, thu nhập,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511, 512, 558...</w:t>
      </w:r>
    </w:p>
    <w:p w:rsidR="007477B5" w:rsidRPr="006158D2" w:rsidRDefault="00F6039D">
      <w:pPr>
        <w:spacing w:after="0" w:line="276" w:lineRule="auto"/>
        <w:ind w:leftChars="399" w:left="3402" w:hanging="2325"/>
        <w:contextualSpacing/>
        <w:rPr>
          <w:color w:val="auto"/>
          <w:sz w:val="28"/>
          <w:szCs w:val="28"/>
        </w:rPr>
      </w:pPr>
      <w:r w:rsidRPr="006158D2">
        <w:rPr>
          <w:color w:val="auto"/>
          <w:sz w:val="28"/>
          <w:szCs w:val="28"/>
        </w:rPr>
        <w:t xml:space="preserve">Có TK 9111, 9112 - Xác </w:t>
      </w:r>
      <w:r w:rsidRPr="006158D2">
        <w:rPr>
          <w:rFonts w:hint="eastAsia"/>
          <w:color w:val="auto"/>
          <w:sz w:val="28"/>
          <w:szCs w:val="28"/>
        </w:rPr>
        <w:t>đ</w:t>
      </w:r>
      <w:r w:rsidRPr="006158D2">
        <w:rPr>
          <w:color w:val="auto"/>
          <w:sz w:val="28"/>
          <w:szCs w:val="28"/>
        </w:rPr>
        <w:t xml:space="preserve">ịnh kết quả kinh doanh (nếu </w:t>
      </w:r>
      <w:r w:rsidRPr="006158D2">
        <w:rPr>
          <w:rFonts w:hint="eastAsia"/>
          <w:color w:val="auto"/>
          <w:sz w:val="28"/>
          <w:szCs w:val="28"/>
        </w:rPr>
        <w:t>đơ</w:t>
      </w:r>
      <w:r w:rsidRPr="006158D2">
        <w:rPr>
          <w:color w:val="auto"/>
          <w:sz w:val="28"/>
          <w:szCs w:val="28"/>
        </w:rPr>
        <w:t>n vị hạch toán phụ thuộc theo dõi kết quả kinh doanh không theo dõi kết quả kinh doanh).</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Kết chuyển các khoản chi phí, ghi:</w:t>
      </w:r>
    </w:p>
    <w:p w:rsidR="007477B5" w:rsidRPr="006158D2" w:rsidRDefault="00F6039D">
      <w:pPr>
        <w:spacing w:after="0" w:line="276" w:lineRule="auto"/>
        <w:ind w:leftChars="199" w:left="2124" w:hanging="1587"/>
        <w:contextualSpacing/>
        <w:rPr>
          <w:color w:val="auto"/>
          <w:sz w:val="28"/>
          <w:szCs w:val="28"/>
        </w:rPr>
      </w:pPr>
      <w:r w:rsidRPr="006158D2">
        <w:rPr>
          <w:color w:val="auto"/>
          <w:sz w:val="28"/>
          <w:szCs w:val="28"/>
        </w:rPr>
        <w:t xml:space="preserve">Nợ TK 336 - </w:t>
      </w:r>
      <w:r w:rsidRPr="006158D2">
        <w:rPr>
          <w:color w:val="auto"/>
          <w:sz w:val="28"/>
          <w:szCs w:val="28"/>
          <w:lang w:val="vi-VN"/>
        </w:rPr>
        <w:t xml:space="preserve">Phải trả giữa các </w:t>
      </w:r>
      <w:r w:rsidRPr="006158D2">
        <w:rPr>
          <w:rFonts w:hint="eastAsia"/>
          <w:color w:val="auto"/>
          <w:sz w:val="28"/>
          <w:szCs w:val="28"/>
          <w:lang w:val="vi-VN"/>
        </w:rPr>
        <w:t>đơ</w:t>
      </w:r>
      <w:r w:rsidRPr="006158D2">
        <w:rPr>
          <w:color w:val="auto"/>
          <w:sz w:val="28"/>
          <w:szCs w:val="28"/>
          <w:lang w:val="vi-VN"/>
        </w:rPr>
        <w:t>n vị nội bộ trong HTX (</w:t>
      </w:r>
      <w:r w:rsidRPr="006158D2">
        <w:rPr>
          <w:color w:val="auto"/>
          <w:sz w:val="28"/>
          <w:szCs w:val="28"/>
        </w:rPr>
        <w:t xml:space="preserve">nếu </w:t>
      </w:r>
      <w:r w:rsidRPr="006158D2">
        <w:rPr>
          <w:rFonts w:hint="eastAsia"/>
          <w:color w:val="auto"/>
          <w:sz w:val="28"/>
          <w:szCs w:val="28"/>
        </w:rPr>
        <w:t>đơ</w:t>
      </w:r>
      <w:r w:rsidRPr="006158D2">
        <w:rPr>
          <w:color w:val="auto"/>
          <w:sz w:val="28"/>
          <w:szCs w:val="28"/>
        </w:rPr>
        <w:t xml:space="preserve">n vị trực thuộc không </w:t>
      </w:r>
      <w:r w:rsidRPr="006158D2">
        <w:rPr>
          <w:rFonts w:hint="eastAsia"/>
          <w:color w:val="auto"/>
          <w:sz w:val="28"/>
          <w:szCs w:val="28"/>
        </w:rPr>
        <w:t>đư</w:t>
      </w:r>
      <w:r w:rsidRPr="006158D2">
        <w:rPr>
          <w:color w:val="auto"/>
          <w:sz w:val="28"/>
          <w:szCs w:val="28"/>
        </w:rPr>
        <w:t>ợc phân cấp theo dõi kết quả kinh doanh)</w:t>
      </w:r>
    </w:p>
    <w:p w:rsidR="007477B5" w:rsidRPr="006158D2" w:rsidRDefault="00F6039D">
      <w:pPr>
        <w:spacing w:after="0" w:line="276" w:lineRule="auto"/>
        <w:ind w:leftChars="198" w:left="3117" w:hanging="2582"/>
        <w:contextualSpacing/>
        <w:rPr>
          <w:color w:val="auto"/>
          <w:sz w:val="28"/>
          <w:szCs w:val="28"/>
        </w:rPr>
      </w:pPr>
      <w:r w:rsidRPr="006158D2">
        <w:rPr>
          <w:color w:val="auto"/>
          <w:sz w:val="28"/>
          <w:szCs w:val="28"/>
        </w:rPr>
        <w:t xml:space="preserve">Nợ TK 9111, 9112 - Xác </w:t>
      </w:r>
      <w:r w:rsidRPr="006158D2">
        <w:rPr>
          <w:rFonts w:hint="eastAsia"/>
          <w:color w:val="auto"/>
          <w:sz w:val="28"/>
          <w:szCs w:val="28"/>
        </w:rPr>
        <w:t>đ</w:t>
      </w:r>
      <w:r w:rsidRPr="006158D2">
        <w:rPr>
          <w:color w:val="auto"/>
          <w:sz w:val="28"/>
          <w:szCs w:val="28"/>
        </w:rPr>
        <w:t xml:space="preserve">ịnh kết quả kinh doanh (nếu </w:t>
      </w:r>
      <w:r w:rsidRPr="006158D2">
        <w:rPr>
          <w:rFonts w:hint="eastAsia"/>
          <w:color w:val="auto"/>
          <w:sz w:val="28"/>
          <w:szCs w:val="28"/>
        </w:rPr>
        <w:t>đơ</w:t>
      </w:r>
      <w:r w:rsidRPr="006158D2">
        <w:rPr>
          <w:color w:val="auto"/>
          <w:sz w:val="28"/>
          <w:szCs w:val="28"/>
        </w:rPr>
        <w:t>n vị hạch toán trong kỳ)</w:t>
      </w:r>
    </w:p>
    <w:p w:rsidR="007477B5" w:rsidRPr="006158D2" w:rsidRDefault="00F6039D">
      <w:pPr>
        <w:pStyle w:val="1chinhtrangChar1Char"/>
        <w:spacing w:before="0" w:after="0" w:line="276" w:lineRule="auto"/>
        <w:ind w:leftChars="398" w:left="2692" w:hanging="1617"/>
        <w:contextualSpacing/>
        <w:rPr>
          <w:rFonts w:ascii="Times New Roman" w:hAnsi="Times New Roman"/>
          <w:color w:val="auto"/>
          <w:sz w:val="28"/>
          <w:szCs w:val="28"/>
        </w:rPr>
      </w:pPr>
      <w:r w:rsidRPr="006158D2">
        <w:rPr>
          <w:rFonts w:ascii="Times New Roman" w:hAnsi="Times New Roman"/>
          <w:color w:val="auto"/>
          <w:sz w:val="28"/>
          <w:szCs w:val="28"/>
        </w:rPr>
        <w:t xml:space="preserve">Có TK 336 - </w:t>
      </w:r>
      <w:r w:rsidRPr="006158D2">
        <w:rPr>
          <w:rFonts w:ascii="Times New Roman" w:hAnsi="Times New Roman"/>
          <w:color w:val="auto"/>
          <w:sz w:val="28"/>
          <w:szCs w:val="28"/>
          <w:lang w:val="vi-VN"/>
        </w:rPr>
        <w:t>Phải trả giữa các đơn vị nội bộ trong HTX (</w:t>
      </w:r>
      <w:r w:rsidRPr="006158D2">
        <w:rPr>
          <w:rFonts w:ascii="Times New Roman" w:hAnsi="Times New Roman"/>
          <w:color w:val="auto"/>
          <w:sz w:val="28"/>
          <w:szCs w:val="28"/>
        </w:rPr>
        <w:t xml:space="preserve">nếu </w:t>
      </w:r>
      <w:r w:rsidRPr="006158D2">
        <w:rPr>
          <w:rFonts w:ascii="Times New Roman" w:hAnsi="Times New Roman" w:hint="eastAsia"/>
          <w:color w:val="auto"/>
          <w:sz w:val="28"/>
          <w:szCs w:val="28"/>
        </w:rPr>
        <w:t>đơ</w:t>
      </w:r>
      <w:r w:rsidRPr="006158D2">
        <w:rPr>
          <w:rFonts w:ascii="Times New Roman" w:hAnsi="Times New Roman"/>
          <w:color w:val="auto"/>
          <w:sz w:val="28"/>
          <w:szCs w:val="28"/>
        </w:rPr>
        <w:t>n vị trực thuộc được phân cấp theo dõi kết quả kinh doanh riêng)</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611, 612, 658, 642.</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w:t>
      </w:r>
      <w:r w:rsidRPr="006158D2">
        <w:rPr>
          <w:rFonts w:hint="eastAsia"/>
          <w:color w:val="auto"/>
          <w:sz w:val="28"/>
          <w:szCs w:val="28"/>
        </w:rPr>
        <w:t>Đ</w:t>
      </w:r>
      <w:r w:rsidRPr="006158D2">
        <w:rPr>
          <w:color w:val="auto"/>
          <w:sz w:val="28"/>
          <w:szCs w:val="28"/>
        </w:rPr>
        <w:t xml:space="preserve">ịnh kỳ, </w:t>
      </w:r>
      <w:r w:rsidRPr="006158D2">
        <w:rPr>
          <w:rFonts w:hint="eastAsia"/>
          <w:color w:val="auto"/>
          <w:sz w:val="28"/>
          <w:szCs w:val="28"/>
        </w:rPr>
        <w:t>đơ</w:t>
      </w:r>
      <w:r w:rsidRPr="006158D2">
        <w:rPr>
          <w:color w:val="auto"/>
          <w:sz w:val="28"/>
          <w:szCs w:val="28"/>
        </w:rPr>
        <w:t xml:space="preserve">n vị trực thuộc </w:t>
      </w:r>
      <w:r w:rsidRPr="006158D2">
        <w:rPr>
          <w:rFonts w:hint="eastAsia"/>
          <w:color w:val="auto"/>
          <w:sz w:val="28"/>
          <w:szCs w:val="28"/>
        </w:rPr>
        <w:t>đư</w:t>
      </w:r>
      <w:r w:rsidRPr="006158D2">
        <w:rPr>
          <w:color w:val="auto"/>
          <w:sz w:val="28"/>
          <w:szCs w:val="28"/>
        </w:rPr>
        <w:t xml:space="preserve">ợc phân cấp theo dõi kết quả kinh doanh trong kỳ kết chuyển kết quả kinh doanh (lãi hoặc lỗ) lên </w:t>
      </w:r>
      <w:r w:rsidRPr="006158D2">
        <w:rPr>
          <w:rFonts w:hint="eastAsia"/>
          <w:color w:val="auto"/>
          <w:sz w:val="28"/>
          <w:szCs w:val="28"/>
        </w:rPr>
        <w:t>đơ</w:t>
      </w:r>
      <w:r w:rsidRPr="006158D2">
        <w:rPr>
          <w:color w:val="auto"/>
          <w:sz w:val="28"/>
          <w:szCs w:val="28"/>
        </w:rPr>
        <w:t>n vị cấp trên,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Kết chuyển lãi: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9111, 9112 - Xác định kết quả kinh doanh </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 xml:space="preserve">Có TK 336 - </w:t>
      </w:r>
      <w:r w:rsidRPr="006158D2">
        <w:rPr>
          <w:color w:val="auto"/>
          <w:sz w:val="28"/>
          <w:szCs w:val="28"/>
          <w:lang w:val="vi-VN"/>
        </w:rPr>
        <w:t xml:space="preserve">Phải trả giữa các </w:t>
      </w:r>
      <w:r w:rsidRPr="006158D2">
        <w:rPr>
          <w:rFonts w:hint="eastAsia"/>
          <w:color w:val="auto"/>
          <w:sz w:val="28"/>
          <w:szCs w:val="28"/>
          <w:lang w:val="vi-VN"/>
        </w:rPr>
        <w:t>đơ</w:t>
      </w:r>
      <w:r w:rsidRPr="006158D2">
        <w:rPr>
          <w:color w:val="auto"/>
          <w:sz w:val="28"/>
          <w:szCs w:val="28"/>
          <w:lang w:val="vi-VN"/>
        </w:rPr>
        <w:t>n vị nội bộ trong HTX</w:t>
      </w:r>
      <w:r w:rsidRPr="006158D2">
        <w:rPr>
          <w:color w:val="auto"/>
          <w:sz w:val="28"/>
          <w:szCs w:val="28"/>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t>+ Kết chuyển lỗ:</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336 - </w:t>
      </w:r>
      <w:r w:rsidRPr="006158D2">
        <w:rPr>
          <w:rFonts w:ascii="Times New Roman" w:hAnsi="Times New Roman"/>
          <w:color w:val="auto"/>
          <w:sz w:val="28"/>
          <w:szCs w:val="28"/>
          <w:lang w:val="vi-VN"/>
        </w:rPr>
        <w:t>Phải trả giữa các đơn vị nội bộ trong HTX</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 xml:space="preserve">Có TK 9111, 9112 - Xác </w:t>
      </w:r>
      <w:r w:rsidRPr="006158D2">
        <w:rPr>
          <w:rFonts w:hint="eastAsia"/>
          <w:color w:val="auto"/>
          <w:sz w:val="28"/>
          <w:szCs w:val="28"/>
        </w:rPr>
        <w:t>đ</w:t>
      </w:r>
      <w:r w:rsidRPr="006158D2">
        <w:rPr>
          <w:color w:val="auto"/>
          <w:sz w:val="28"/>
          <w:szCs w:val="28"/>
        </w:rPr>
        <w:t xml:space="preserve">ịnh kết quả kinh doanh. </w:t>
      </w:r>
    </w:p>
    <w:p w:rsidR="007477B5" w:rsidRPr="006158D2" w:rsidRDefault="00F6039D">
      <w:pPr>
        <w:spacing w:after="0" w:line="276" w:lineRule="auto"/>
        <w:ind w:firstLine="567"/>
        <w:contextualSpacing/>
        <w:rPr>
          <w:color w:val="auto"/>
          <w:sz w:val="28"/>
          <w:szCs w:val="28"/>
        </w:rPr>
      </w:pPr>
      <w:r w:rsidRPr="006158D2">
        <w:rPr>
          <w:color w:val="auto"/>
          <w:sz w:val="28"/>
          <w:szCs w:val="28"/>
        </w:rPr>
        <w:t>h) Tr</w:t>
      </w:r>
      <w:r w:rsidRPr="006158D2">
        <w:rPr>
          <w:rFonts w:hint="eastAsia"/>
          <w:color w:val="auto"/>
          <w:sz w:val="28"/>
          <w:szCs w:val="28"/>
        </w:rPr>
        <w:t>ư</w:t>
      </w:r>
      <w:r w:rsidRPr="006158D2">
        <w:rPr>
          <w:color w:val="auto"/>
          <w:sz w:val="28"/>
          <w:szCs w:val="28"/>
        </w:rPr>
        <w:t xml:space="preserve">ờng hợp </w:t>
      </w:r>
      <w:r w:rsidRPr="006158D2">
        <w:rPr>
          <w:rFonts w:hint="eastAsia"/>
          <w:color w:val="auto"/>
          <w:sz w:val="28"/>
          <w:szCs w:val="28"/>
        </w:rPr>
        <w:t>đư</w:t>
      </w:r>
      <w:r w:rsidRPr="006158D2">
        <w:rPr>
          <w:color w:val="auto"/>
          <w:sz w:val="28"/>
          <w:szCs w:val="28"/>
        </w:rPr>
        <w:t xml:space="preserve">ợc phân cấp hạch toán </w:t>
      </w:r>
      <w:r w:rsidRPr="006158D2">
        <w:rPr>
          <w:rFonts w:hint="eastAsia"/>
          <w:color w:val="auto"/>
          <w:sz w:val="28"/>
          <w:szCs w:val="28"/>
        </w:rPr>
        <w:t>đ</w:t>
      </w:r>
      <w:r w:rsidRPr="006158D2">
        <w:rPr>
          <w:color w:val="auto"/>
          <w:sz w:val="28"/>
          <w:szCs w:val="28"/>
        </w:rPr>
        <w:t>ến lợi nhuận sau thuế ch</w:t>
      </w:r>
      <w:r w:rsidRPr="006158D2">
        <w:rPr>
          <w:rFonts w:hint="eastAsia"/>
          <w:color w:val="auto"/>
          <w:sz w:val="28"/>
          <w:szCs w:val="28"/>
        </w:rPr>
        <w:t>ư</w:t>
      </w:r>
      <w:r w:rsidRPr="006158D2">
        <w:rPr>
          <w:color w:val="auto"/>
          <w:sz w:val="28"/>
          <w:szCs w:val="28"/>
        </w:rPr>
        <w:t xml:space="preserve">a phân phối, </w:t>
      </w:r>
      <w:r w:rsidRPr="006158D2">
        <w:rPr>
          <w:rFonts w:hint="eastAsia"/>
          <w:color w:val="auto"/>
          <w:sz w:val="28"/>
          <w:szCs w:val="28"/>
        </w:rPr>
        <w:t>đ</w:t>
      </w:r>
      <w:r w:rsidRPr="006158D2">
        <w:rPr>
          <w:color w:val="auto"/>
          <w:sz w:val="28"/>
          <w:szCs w:val="28"/>
        </w:rPr>
        <w:t xml:space="preserve">ịnh kỳ </w:t>
      </w:r>
      <w:r w:rsidRPr="006158D2">
        <w:rPr>
          <w:rFonts w:hint="eastAsia"/>
          <w:color w:val="auto"/>
          <w:sz w:val="28"/>
          <w:szCs w:val="28"/>
        </w:rPr>
        <w:t>đơ</w:t>
      </w:r>
      <w:r w:rsidRPr="006158D2">
        <w:rPr>
          <w:color w:val="auto"/>
          <w:sz w:val="28"/>
          <w:szCs w:val="28"/>
        </w:rPr>
        <w:t>n vị trực thuộc kết chuyển lợi nhuận sau thuế ch</w:t>
      </w:r>
      <w:r w:rsidRPr="006158D2">
        <w:rPr>
          <w:rFonts w:hint="eastAsia"/>
          <w:color w:val="auto"/>
          <w:sz w:val="28"/>
          <w:szCs w:val="28"/>
        </w:rPr>
        <w:t>ư</w:t>
      </w:r>
      <w:r w:rsidRPr="006158D2">
        <w:rPr>
          <w:color w:val="auto"/>
          <w:sz w:val="28"/>
          <w:szCs w:val="28"/>
        </w:rPr>
        <w:t xml:space="preserve">a phân phối cho </w:t>
      </w:r>
      <w:r w:rsidRPr="006158D2">
        <w:rPr>
          <w:rFonts w:hint="eastAsia"/>
          <w:color w:val="auto"/>
          <w:sz w:val="28"/>
          <w:szCs w:val="28"/>
        </w:rPr>
        <w:t>đơ</w:t>
      </w:r>
      <w:r w:rsidRPr="006158D2">
        <w:rPr>
          <w:color w:val="auto"/>
          <w:sz w:val="28"/>
          <w:szCs w:val="28"/>
        </w:rPr>
        <w:t>n vị cấp trên,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Kết chuyển lãi,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421 - Lợi nhuận sau thuế ch</w:t>
      </w:r>
      <w:r w:rsidRPr="006158D2">
        <w:rPr>
          <w:rFonts w:hint="eastAsia"/>
          <w:color w:val="auto"/>
          <w:sz w:val="28"/>
          <w:szCs w:val="28"/>
        </w:rPr>
        <w:t>ư</w:t>
      </w:r>
      <w:r w:rsidRPr="006158D2">
        <w:rPr>
          <w:color w:val="auto"/>
          <w:sz w:val="28"/>
          <w:szCs w:val="28"/>
        </w:rPr>
        <w:t>a phân phối</w:t>
      </w:r>
    </w:p>
    <w:p w:rsidR="007477B5" w:rsidRPr="006158D2" w:rsidRDefault="00F6039D">
      <w:pPr>
        <w:pStyle w:val="1chinhtrangChar1Char"/>
        <w:spacing w:before="0" w:after="0" w:line="276" w:lineRule="auto"/>
        <w:ind w:leftChars="399" w:left="1077" w:firstLine="0"/>
        <w:contextualSpacing/>
        <w:rPr>
          <w:rFonts w:ascii="Times New Roman" w:hAnsi="Times New Roman"/>
          <w:color w:val="auto"/>
          <w:sz w:val="28"/>
          <w:szCs w:val="28"/>
        </w:rPr>
      </w:pPr>
      <w:r w:rsidRPr="006158D2">
        <w:rPr>
          <w:rFonts w:ascii="Times New Roman" w:hAnsi="Times New Roman"/>
          <w:color w:val="auto"/>
          <w:sz w:val="28"/>
          <w:szCs w:val="28"/>
        </w:rPr>
        <w:t xml:space="preserve">Có TK 336 - </w:t>
      </w:r>
      <w:r w:rsidRPr="006158D2">
        <w:rPr>
          <w:rFonts w:ascii="Times New Roman" w:hAnsi="Times New Roman"/>
          <w:color w:val="auto"/>
          <w:sz w:val="28"/>
          <w:szCs w:val="28"/>
          <w:lang w:val="vi-VN"/>
        </w:rPr>
        <w:t>Phải trả giữa các đơn vị nội bộ trong HTX</w:t>
      </w:r>
      <w:r w:rsidRPr="006158D2">
        <w:rPr>
          <w:rFonts w:ascii="Times New Roman" w:hAnsi="Times New Roman"/>
          <w:color w:val="auto"/>
          <w:sz w:val="28"/>
          <w:szCs w:val="28"/>
        </w:rPr>
        <w:t>.</w:t>
      </w:r>
      <w:r w:rsidRPr="006158D2">
        <w:rPr>
          <w:rFonts w:ascii="Times New Roman" w:hAnsi="Times New Roman"/>
          <w:color w:val="auto"/>
          <w:sz w:val="28"/>
          <w:szCs w:val="28"/>
        </w:rPr>
        <w:tab/>
      </w:r>
      <w:r w:rsidRPr="006158D2">
        <w:rPr>
          <w:rFonts w:ascii="Times New Roman" w:hAnsi="Times New Roman"/>
          <w:color w:val="auto"/>
          <w:sz w:val="28"/>
          <w:szCs w:val="28"/>
        </w:rPr>
        <w:tab/>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Kết chuyển lỗ,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336 - </w:t>
      </w:r>
      <w:r w:rsidRPr="006158D2">
        <w:rPr>
          <w:rFonts w:ascii="Times New Roman" w:hAnsi="Times New Roman"/>
          <w:color w:val="auto"/>
          <w:sz w:val="28"/>
          <w:szCs w:val="28"/>
          <w:lang w:val="vi-VN"/>
        </w:rPr>
        <w:t>Phải trả giữa các đơn vị nội bộ trong HTX</w:t>
      </w:r>
      <w:r w:rsidRPr="006158D2">
        <w:rPr>
          <w:rFonts w:ascii="Times New Roman" w:hAnsi="Times New Roman"/>
          <w:color w:val="auto"/>
          <w:sz w:val="28"/>
          <w:szCs w:val="28"/>
        </w:rPr>
        <w:tab/>
      </w:r>
      <w:r w:rsidRPr="006158D2">
        <w:rPr>
          <w:rFonts w:ascii="Times New Roman" w:hAnsi="Times New Roman"/>
          <w:color w:val="auto"/>
          <w:sz w:val="28"/>
          <w:szCs w:val="28"/>
        </w:rPr>
        <w:tab/>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421 - Lợi nhuận sau thuế ch</w:t>
      </w:r>
      <w:r w:rsidRPr="006158D2">
        <w:rPr>
          <w:rFonts w:hint="eastAsia"/>
          <w:color w:val="auto"/>
          <w:sz w:val="28"/>
          <w:szCs w:val="28"/>
        </w:rPr>
        <w:t>ư</w:t>
      </w:r>
      <w:r w:rsidRPr="006158D2">
        <w:rPr>
          <w:color w:val="auto"/>
          <w:sz w:val="28"/>
          <w:szCs w:val="28"/>
        </w:rPr>
        <w:t>a phân phối.</w:t>
      </w:r>
    </w:p>
    <w:p w:rsidR="007477B5" w:rsidRPr="006158D2" w:rsidRDefault="00F6039D">
      <w:pPr>
        <w:spacing w:after="0" w:line="276" w:lineRule="auto"/>
        <w:ind w:firstLine="567"/>
        <w:contextualSpacing/>
        <w:rPr>
          <w:b/>
          <w:i/>
          <w:color w:val="auto"/>
          <w:sz w:val="28"/>
          <w:szCs w:val="28"/>
        </w:rPr>
      </w:pPr>
      <w:r w:rsidRPr="006158D2">
        <w:rPr>
          <w:b/>
          <w:i/>
          <w:color w:val="auto"/>
          <w:sz w:val="28"/>
          <w:szCs w:val="28"/>
        </w:rPr>
        <w:t>3.2. Hạch toán tại HTX</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a) Các khoản phải trả cho các đơn vị trực thuộc,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Nợ các TK 152, 211, 331, 642 </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lastRenderedPageBreak/>
        <w:t xml:space="preserve">Có TK 336 - </w:t>
      </w:r>
      <w:r w:rsidRPr="006158D2">
        <w:rPr>
          <w:color w:val="auto"/>
          <w:sz w:val="28"/>
          <w:szCs w:val="28"/>
          <w:lang w:val="vi-VN"/>
        </w:rPr>
        <w:t xml:space="preserve">Phải trả giữa các </w:t>
      </w:r>
      <w:r w:rsidRPr="006158D2">
        <w:rPr>
          <w:rFonts w:hint="eastAsia"/>
          <w:color w:val="auto"/>
          <w:sz w:val="28"/>
          <w:szCs w:val="28"/>
          <w:lang w:val="vi-VN"/>
        </w:rPr>
        <w:t>đơ</w:t>
      </w:r>
      <w:r w:rsidRPr="006158D2">
        <w:rPr>
          <w:color w:val="auto"/>
          <w:sz w:val="28"/>
          <w:szCs w:val="28"/>
          <w:lang w:val="vi-VN"/>
        </w:rPr>
        <w:t>n vị nội bộ trong HTX</w:t>
      </w:r>
      <w:r w:rsidRPr="006158D2">
        <w:rPr>
          <w:color w:val="auto"/>
          <w:sz w:val="28"/>
          <w:szCs w:val="28"/>
        </w:rPr>
        <w:t>.</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 Khi thanh toán các khoản phải trả cho các đơn vị trực thuộc,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336 - </w:t>
      </w:r>
      <w:r w:rsidRPr="006158D2">
        <w:rPr>
          <w:rFonts w:ascii="Times New Roman" w:hAnsi="Times New Roman"/>
          <w:color w:val="auto"/>
          <w:sz w:val="28"/>
          <w:szCs w:val="28"/>
          <w:lang w:val="vi-VN"/>
        </w:rPr>
        <w:t>Phải trả giữa các đơn vị nội bộ trong HTX</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111, 112.</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b) Bù trừ các khoản phải thu, phải trả nội bộ, ghi:</w:t>
      </w:r>
    </w:p>
    <w:p w:rsidR="007477B5" w:rsidRPr="006158D2" w:rsidRDefault="00F6039D">
      <w:pPr>
        <w:pStyle w:val="1chinhtrangChar1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Nợ TK 336 - </w:t>
      </w:r>
      <w:r w:rsidRPr="006158D2">
        <w:rPr>
          <w:rFonts w:ascii="Times New Roman" w:hAnsi="Times New Roman"/>
          <w:color w:val="auto"/>
          <w:sz w:val="28"/>
          <w:szCs w:val="28"/>
          <w:lang w:val="vi-VN"/>
        </w:rPr>
        <w:t>Phải trả giữa các đơn vị nội bộ trong HTX</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 xml:space="preserve">Có TK 136 - Phải thu giữa các </w:t>
      </w:r>
      <w:r w:rsidRPr="006158D2">
        <w:rPr>
          <w:rFonts w:hint="eastAsia"/>
          <w:color w:val="auto"/>
          <w:sz w:val="28"/>
          <w:szCs w:val="28"/>
        </w:rPr>
        <w:t>đơ</w:t>
      </w:r>
      <w:r w:rsidRPr="006158D2">
        <w:rPr>
          <w:color w:val="auto"/>
          <w:sz w:val="28"/>
          <w:szCs w:val="28"/>
        </w:rPr>
        <w:t>n vị nội bộ trong HTX.</w:t>
      </w: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F6039D">
      <w:pPr>
        <w:widowControl/>
        <w:spacing w:after="0" w:line="276" w:lineRule="auto"/>
        <w:contextualSpacing/>
        <w:jc w:val="left"/>
        <w:rPr>
          <w:b/>
          <w:color w:val="auto"/>
          <w:sz w:val="28"/>
          <w:szCs w:val="28"/>
        </w:rPr>
      </w:pPr>
      <w:r w:rsidRPr="006158D2">
        <w:rPr>
          <w:b/>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338 - PHẢI TRẢ KHÁC</w:t>
      </w:r>
    </w:p>
    <w:p w:rsidR="007477B5" w:rsidRPr="006158D2" w:rsidRDefault="007477B5">
      <w:pPr>
        <w:spacing w:after="0" w:line="276" w:lineRule="auto"/>
        <w:contextualSpacing/>
        <w:rPr>
          <w:color w:val="auto"/>
          <w:sz w:val="28"/>
          <w:szCs w:val="28"/>
        </w:rPr>
      </w:pPr>
    </w:p>
    <w:p w:rsidR="007477B5" w:rsidRPr="006158D2" w:rsidRDefault="00F6039D">
      <w:pPr>
        <w:spacing w:after="0" w:line="276" w:lineRule="auto"/>
        <w:ind w:firstLine="567"/>
        <w:contextualSpacing/>
        <w:rPr>
          <w:b/>
          <w:color w:val="auto"/>
          <w:sz w:val="28"/>
          <w:szCs w:val="28"/>
        </w:rPr>
      </w:pPr>
      <w:r w:rsidRPr="006158D2">
        <w:rPr>
          <w:b/>
          <w:color w:val="auto"/>
          <w:sz w:val="28"/>
          <w:szCs w:val="28"/>
        </w:rPr>
        <w:t xml:space="preserve">1. Nguyên tắc kế toán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a) Tài khoản này dùng </w:t>
      </w:r>
      <w:r w:rsidRPr="006158D2">
        <w:rPr>
          <w:rFonts w:hint="eastAsia"/>
          <w:color w:val="auto"/>
          <w:sz w:val="28"/>
          <w:szCs w:val="28"/>
        </w:rPr>
        <w:t>đ</w:t>
      </w:r>
      <w:r w:rsidRPr="006158D2">
        <w:rPr>
          <w:color w:val="auto"/>
          <w:sz w:val="28"/>
          <w:szCs w:val="28"/>
        </w:rPr>
        <w:t xml:space="preserve">ể phản </w:t>
      </w:r>
      <w:r w:rsidRPr="006158D2">
        <w:rPr>
          <w:rFonts w:hint="eastAsia"/>
          <w:color w:val="auto"/>
          <w:sz w:val="28"/>
          <w:szCs w:val="28"/>
        </w:rPr>
        <w:t>á</w:t>
      </w:r>
      <w:r w:rsidRPr="006158D2">
        <w:rPr>
          <w:color w:val="auto"/>
          <w:sz w:val="28"/>
          <w:szCs w:val="28"/>
        </w:rPr>
        <w:t>nh tình hình thanh toán về các khoản phải trả khác của HTX.</w:t>
      </w:r>
    </w:p>
    <w:p w:rsidR="007477B5" w:rsidRPr="006158D2" w:rsidRDefault="00F6039D">
      <w:pPr>
        <w:spacing w:after="0" w:line="276" w:lineRule="auto"/>
        <w:ind w:firstLine="567"/>
        <w:contextualSpacing/>
        <w:rPr>
          <w:color w:val="auto"/>
          <w:sz w:val="28"/>
          <w:szCs w:val="28"/>
        </w:rPr>
      </w:pPr>
      <w:r w:rsidRPr="006158D2">
        <w:rPr>
          <w:color w:val="auto"/>
          <w:sz w:val="28"/>
          <w:szCs w:val="28"/>
        </w:rPr>
        <w:t>Các khoản phải trả khác của HTX bao gồm:</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chi phí phải trả (trích tr</w:t>
      </w:r>
      <w:r w:rsidRPr="006158D2">
        <w:rPr>
          <w:rFonts w:hint="eastAsia"/>
          <w:color w:val="auto"/>
          <w:sz w:val="28"/>
          <w:szCs w:val="28"/>
        </w:rPr>
        <w:t>ư</w:t>
      </w:r>
      <w:r w:rsidRPr="006158D2">
        <w:rPr>
          <w:color w:val="auto"/>
          <w:sz w:val="28"/>
          <w:szCs w:val="28"/>
        </w:rPr>
        <w:t>ớc chi phí);</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dự phòng phải trả;</w:t>
      </w:r>
    </w:p>
    <w:p w:rsidR="007477B5" w:rsidRPr="006158D2" w:rsidRDefault="00F6039D">
      <w:pPr>
        <w:spacing w:after="0" w:line="276" w:lineRule="auto"/>
        <w:ind w:firstLine="567"/>
        <w:contextualSpacing/>
        <w:rPr>
          <w:color w:val="auto"/>
          <w:sz w:val="28"/>
          <w:szCs w:val="28"/>
        </w:rPr>
      </w:pPr>
      <w:r w:rsidRPr="006158D2">
        <w:rPr>
          <w:color w:val="auto"/>
          <w:sz w:val="28"/>
          <w:szCs w:val="28"/>
        </w:rPr>
        <w:t>- Quỹ phát triển khoa học công nghệ;</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Các khoản </w:t>
      </w:r>
      <w:r w:rsidRPr="006158D2">
        <w:rPr>
          <w:rFonts w:hint="eastAsia"/>
          <w:color w:val="auto"/>
          <w:sz w:val="28"/>
          <w:szCs w:val="28"/>
        </w:rPr>
        <w:t>đó</w:t>
      </w:r>
      <w:r w:rsidRPr="006158D2">
        <w:rPr>
          <w:color w:val="auto"/>
          <w:sz w:val="28"/>
          <w:szCs w:val="28"/>
        </w:rPr>
        <w:t xml:space="preserve">ng góp của thành viên </w:t>
      </w:r>
      <w:r w:rsidRPr="006158D2">
        <w:rPr>
          <w:rFonts w:hint="eastAsia"/>
          <w:color w:val="auto"/>
          <w:sz w:val="28"/>
          <w:szCs w:val="28"/>
        </w:rPr>
        <w:t>đ</w:t>
      </w:r>
      <w:r w:rsidRPr="006158D2">
        <w:rPr>
          <w:color w:val="auto"/>
          <w:sz w:val="28"/>
          <w:szCs w:val="28"/>
        </w:rPr>
        <w:t>ể hình thành quỹ khuyến nông, khuyến lâm, khuyến ng</w:t>
      </w:r>
      <w:r w:rsidRPr="006158D2">
        <w:rPr>
          <w:rFonts w:hint="eastAsia"/>
          <w:color w:val="auto"/>
          <w:sz w:val="28"/>
          <w:szCs w:val="28"/>
        </w:rPr>
        <w:t>ư</w:t>
      </w:r>
      <w:r w:rsidRPr="006158D2">
        <w:rPr>
          <w:color w:val="auto"/>
          <w:sz w:val="28"/>
          <w:szCs w:val="28"/>
        </w:rPr>
        <w:t xml:space="preserve"> của HTX;</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phải trả, phải nộp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b) Nội dung các khoản phải trả, phải nộp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Giá trị tài sản thừa ch</w:t>
      </w:r>
      <w:r w:rsidRPr="006158D2">
        <w:rPr>
          <w:color w:val="auto"/>
          <w:sz w:val="28"/>
          <w:szCs w:val="28"/>
        </w:rPr>
        <w:softHyphen/>
      </w:r>
      <w:r w:rsidRPr="006158D2">
        <w:rPr>
          <w:rFonts w:hint="eastAsia"/>
          <w:color w:val="auto"/>
          <w:sz w:val="28"/>
          <w:szCs w:val="28"/>
        </w:rPr>
        <w:t>ư</w:t>
      </w:r>
      <w:r w:rsidRPr="006158D2">
        <w:rPr>
          <w:color w:val="auto"/>
          <w:sz w:val="28"/>
          <w:szCs w:val="28"/>
        </w:rPr>
        <w:t xml:space="preserve">a xác </w:t>
      </w:r>
      <w:r w:rsidRPr="006158D2">
        <w:rPr>
          <w:rFonts w:hint="eastAsia"/>
          <w:color w:val="auto"/>
          <w:sz w:val="28"/>
          <w:szCs w:val="28"/>
        </w:rPr>
        <w:t>đ</w:t>
      </w:r>
      <w:r w:rsidRPr="006158D2">
        <w:rPr>
          <w:color w:val="auto"/>
          <w:sz w:val="28"/>
          <w:szCs w:val="28"/>
        </w:rPr>
        <w:t xml:space="preserve">ịnh rõ nguyên nhân, còn chờ quyết </w:t>
      </w:r>
      <w:r w:rsidRPr="006158D2">
        <w:rPr>
          <w:rFonts w:hint="eastAsia"/>
          <w:color w:val="auto"/>
          <w:sz w:val="28"/>
          <w:szCs w:val="28"/>
        </w:rPr>
        <w:t>đ</w:t>
      </w:r>
      <w:r w:rsidRPr="006158D2">
        <w:rPr>
          <w:color w:val="auto"/>
          <w:sz w:val="28"/>
          <w:szCs w:val="28"/>
        </w:rPr>
        <w:t xml:space="preserve">ịnh xử lý của cấp có thẩm quyền; Giá trị tài sản thừa phải trả cho cá nhân, tập thể (trong và ngoài </w:t>
      </w:r>
      <w:r w:rsidRPr="006158D2">
        <w:rPr>
          <w:rFonts w:hint="eastAsia"/>
          <w:color w:val="auto"/>
          <w:sz w:val="28"/>
          <w:szCs w:val="28"/>
        </w:rPr>
        <w:t>đơ</w:t>
      </w:r>
      <w:r w:rsidRPr="006158D2">
        <w:rPr>
          <w:color w:val="auto"/>
          <w:sz w:val="28"/>
          <w:szCs w:val="28"/>
        </w:rPr>
        <w:t xml:space="preserve">n vị) theo quyết </w:t>
      </w:r>
      <w:r w:rsidRPr="006158D2">
        <w:rPr>
          <w:rFonts w:hint="eastAsia"/>
          <w:color w:val="auto"/>
          <w:sz w:val="28"/>
          <w:szCs w:val="28"/>
        </w:rPr>
        <w:t>đ</w:t>
      </w:r>
      <w:r w:rsidRPr="006158D2">
        <w:rPr>
          <w:color w:val="auto"/>
          <w:sz w:val="28"/>
          <w:szCs w:val="28"/>
        </w:rPr>
        <w:t>ịnh của cấp có thẩm quyền ghi trong biên bản xử lý;</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khấu trừ vào tiền l</w:t>
      </w:r>
      <w:r w:rsidRPr="006158D2">
        <w:rPr>
          <w:color w:val="auto"/>
          <w:sz w:val="28"/>
          <w:szCs w:val="28"/>
        </w:rPr>
        <w:softHyphen/>
      </w:r>
      <w:r w:rsidRPr="006158D2">
        <w:rPr>
          <w:rFonts w:hint="eastAsia"/>
          <w:color w:val="auto"/>
          <w:sz w:val="28"/>
          <w:szCs w:val="28"/>
        </w:rPr>
        <w:t>ươ</w:t>
      </w:r>
      <w:r w:rsidRPr="006158D2">
        <w:rPr>
          <w:color w:val="auto"/>
          <w:sz w:val="28"/>
          <w:szCs w:val="28"/>
        </w:rPr>
        <w:t xml:space="preserve">ng của thành viên theo quyết </w:t>
      </w:r>
      <w:r w:rsidRPr="006158D2">
        <w:rPr>
          <w:rFonts w:hint="eastAsia"/>
          <w:color w:val="auto"/>
          <w:sz w:val="28"/>
          <w:szCs w:val="28"/>
        </w:rPr>
        <w:t>đ</w:t>
      </w:r>
      <w:r w:rsidRPr="006158D2">
        <w:rPr>
          <w:color w:val="auto"/>
          <w:sz w:val="28"/>
          <w:szCs w:val="28"/>
        </w:rPr>
        <w:t xml:space="preserve">ịnh của toà án;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Các khoản lợi nhuận, cổ tức phải trả cho các chủ sở hữu; </w:t>
      </w:r>
    </w:p>
    <w:p w:rsidR="007477B5" w:rsidRPr="006158D2" w:rsidRDefault="00F6039D">
      <w:pPr>
        <w:spacing w:after="0" w:line="276" w:lineRule="auto"/>
        <w:ind w:firstLine="567"/>
        <w:contextualSpacing/>
        <w:rPr>
          <w:color w:val="auto"/>
          <w:sz w:val="28"/>
          <w:szCs w:val="28"/>
        </w:rPr>
      </w:pPr>
      <w:r w:rsidRPr="006158D2">
        <w:rPr>
          <w:color w:val="auto"/>
          <w:sz w:val="28"/>
          <w:szCs w:val="28"/>
        </w:rPr>
        <w:t>- Doanh thu ch</w:t>
      </w:r>
      <w:r w:rsidRPr="006158D2">
        <w:rPr>
          <w:rFonts w:hint="eastAsia"/>
          <w:color w:val="auto"/>
          <w:sz w:val="28"/>
          <w:szCs w:val="28"/>
        </w:rPr>
        <w:t>ư</w:t>
      </w:r>
      <w:r w:rsidRPr="006158D2">
        <w:rPr>
          <w:color w:val="auto"/>
          <w:sz w:val="28"/>
          <w:szCs w:val="28"/>
        </w:rPr>
        <w:t xml:space="preserve">a thực hiện (Số tiền của khách hàng </w:t>
      </w:r>
      <w:r w:rsidRPr="006158D2">
        <w:rPr>
          <w:rFonts w:hint="eastAsia"/>
          <w:color w:val="auto"/>
          <w:sz w:val="28"/>
          <w:szCs w:val="28"/>
        </w:rPr>
        <w:t>đã</w:t>
      </w:r>
      <w:r w:rsidRPr="006158D2">
        <w:rPr>
          <w:color w:val="auto"/>
          <w:sz w:val="28"/>
          <w:szCs w:val="28"/>
        </w:rPr>
        <w:t xml:space="preserve"> trả tr</w:t>
      </w:r>
      <w:r w:rsidRPr="006158D2">
        <w:rPr>
          <w:rFonts w:hint="eastAsia"/>
          <w:color w:val="auto"/>
          <w:sz w:val="28"/>
          <w:szCs w:val="28"/>
        </w:rPr>
        <w:t>ư</w:t>
      </w:r>
      <w:r w:rsidRPr="006158D2">
        <w:rPr>
          <w:color w:val="auto"/>
          <w:sz w:val="28"/>
          <w:szCs w:val="28"/>
        </w:rPr>
        <w:t>ớc cho một hoặc nhiều kỳ kế toán về cho thuê tài sản; Khoản lãi nhận tr</w:t>
      </w:r>
      <w:r w:rsidRPr="006158D2">
        <w:rPr>
          <w:rFonts w:hint="eastAsia"/>
          <w:color w:val="auto"/>
          <w:sz w:val="28"/>
          <w:szCs w:val="28"/>
        </w:rPr>
        <w:t>ư</w:t>
      </w:r>
      <w:r w:rsidRPr="006158D2">
        <w:rPr>
          <w:color w:val="auto"/>
          <w:sz w:val="28"/>
          <w:szCs w:val="28"/>
        </w:rPr>
        <w:t>ớc khi cho vay vốn; Khoản chênh lệch giữa giá bán hàng trả chậm, trả góp theo cam kết với giá bán trả tiền ngay,...);</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nhận cầm cố, ký c</w:t>
      </w:r>
      <w:r w:rsidRPr="006158D2">
        <w:rPr>
          <w:rFonts w:hint="eastAsia"/>
          <w:color w:val="auto"/>
          <w:sz w:val="28"/>
          <w:szCs w:val="28"/>
        </w:rPr>
        <w:t>ư</w:t>
      </w:r>
      <w:r w:rsidRPr="006158D2">
        <w:rPr>
          <w:color w:val="auto"/>
          <w:sz w:val="28"/>
          <w:szCs w:val="28"/>
        </w:rPr>
        <w:t>ợc, ký quỹ của tổ chức, cá nhân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phải trả khác nh</w:t>
      </w:r>
      <w:r w:rsidRPr="006158D2">
        <w:rPr>
          <w:rFonts w:hint="eastAsia"/>
          <w:color w:val="auto"/>
          <w:sz w:val="28"/>
          <w:szCs w:val="28"/>
        </w:rPr>
        <w:t>ư</w:t>
      </w:r>
      <w:r w:rsidRPr="006158D2">
        <w:rPr>
          <w:color w:val="auto"/>
          <w:sz w:val="28"/>
          <w:szCs w:val="28"/>
        </w:rPr>
        <w:t xml:space="preserve"> phải trả </w:t>
      </w:r>
      <w:r w:rsidRPr="006158D2">
        <w:rPr>
          <w:rFonts w:hint="eastAsia"/>
          <w:color w:val="auto"/>
          <w:sz w:val="28"/>
          <w:szCs w:val="28"/>
        </w:rPr>
        <w:t>đ</w:t>
      </w:r>
      <w:r w:rsidRPr="006158D2">
        <w:rPr>
          <w:color w:val="auto"/>
          <w:sz w:val="28"/>
          <w:szCs w:val="28"/>
        </w:rPr>
        <w:t>ể mua bảo hiểm h</w:t>
      </w:r>
      <w:r w:rsidRPr="006158D2">
        <w:rPr>
          <w:rFonts w:hint="eastAsia"/>
          <w:color w:val="auto"/>
          <w:sz w:val="28"/>
          <w:szCs w:val="28"/>
        </w:rPr>
        <w:t>ư</w:t>
      </w:r>
      <w:r w:rsidRPr="006158D2">
        <w:rPr>
          <w:color w:val="auto"/>
          <w:sz w:val="28"/>
          <w:szCs w:val="28"/>
        </w:rPr>
        <w:t>u trí tự nguyện, bảo hiểm nhân thọ và các khoản hỗ trợ khác (ngoài l</w:t>
      </w:r>
      <w:r w:rsidRPr="006158D2">
        <w:rPr>
          <w:rFonts w:hint="eastAsia"/>
          <w:color w:val="auto"/>
          <w:sz w:val="28"/>
          <w:szCs w:val="28"/>
        </w:rPr>
        <w:t>ươ</w:t>
      </w:r>
      <w:r w:rsidRPr="006158D2">
        <w:rPr>
          <w:color w:val="auto"/>
          <w:sz w:val="28"/>
          <w:szCs w:val="28"/>
        </w:rPr>
        <w:t>ng) cho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w:t>
      </w:r>
    </w:p>
    <w:p w:rsidR="007477B5" w:rsidRPr="006158D2" w:rsidRDefault="00F6039D">
      <w:pPr>
        <w:spacing w:after="0" w:line="276" w:lineRule="auto"/>
        <w:ind w:firstLine="567"/>
        <w:contextualSpacing/>
        <w:rPr>
          <w:color w:val="auto"/>
          <w:sz w:val="28"/>
          <w:szCs w:val="28"/>
        </w:rPr>
      </w:pPr>
      <w:r w:rsidRPr="006158D2">
        <w:rPr>
          <w:color w:val="auto"/>
          <w:sz w:val="28"/>
          <w:szCs w:val="28"/>
        </w:rPr>
        <w:t>- Khoản dự phòng rủi ro tín dụng nội bộ chờ xử lý (khi các khoản cho vay theo hợp đồng tín dụng nội bộ ký trước ngày 01/9/2023 bị thất thoát hoặc được xử lý theo Nghị quyết của Đại hội thành viên).</w:t>
      </w:r>
    </w:p>
    <w:p w:rsidR="007477B5" w:rsidRPr="006158D2" w:rsidRDefault="00F6039D">
      <w:pPr>
        <w:spacing w:after="0" w:line="276" w:lineRule="auto"/>
        <w:ind w:firstLine="567"/>
        <w:contextualSpacing/>
        <w:rPr>
          <w:color w:val="auto"/>
          <w:sz w:val="28"/>
          <w:szCs w:val="28"/>
        </w:rPr>
      </w:pPr>
      <w:r w:rsidRPr="006158D2">
        <w:rPr>
          <w:color w:val="auto"/>
          <w:sz w:val="28"/>
          <w:szCs w:val="28"/>
        </w:rPr>
        <w:t>c) Kế toán nhận ký quỹ, ký c</w:t>
      </w:r>
      <w:r w:rsidRPr="006158D2">
        <w:rPr>
          <w:rFonts w:hint="eastAsia"/>
          <w:color w:val="auto"/>
          <w:sz w:val="28"/>
          <w:szCs w:val="28"/>
        </w:rPr>
        <w:t>ư</w:t>
      </w:r>
      <w:r w:rsidRPr="006158D2">
        <w:rPr>
          <w:color w:val="auto"/>
          <w:sz w:val="28"/>
          <w:szCs w:val="28"/>
        </w:rPr>
        <w:t>ợc phải theo dõi chi tiết từng khoản tiền nhận ký quỹ, ký c</w:t>
      </w:r>
      <w:r w:rsidRPr="006158D2">
        <w:rPr>
          <w:rFonts w:hint="eastAsia"/>
          <w:color w:val="auto"/>
          <w:sz w:val="28"/>
          <w:szCs w:val="28"/>
        </w:rPr>
        <w:t>ư</w:t>
      </w:r>
      <w:r w:rsidRPr="006158D2">
        <w:rPr>
          <w:color w:val="auto"/>
          <w:sz w:val="28"/>
          <w:szCs w:val="28"/>
        </w:rPr>
        <w:t xml:space="preserve">ợc của từng khách hàng theo kỳ hạn và theo từng loại nguyên tệ (nếu có). </w:t>
      </w:r>
    </w:p>
    <w:p w:rsidR="007477B5" w:rsidRPr="006158D2" w:rsidRDefault="00F6039D">
      <w:pPr>
        <w:spacing w:after="0" w:line="276" w:lineRule="auto"/>
        <w:ind w:firstLine="567"/>
        <w:contextualSpacing/>
        <w:rPr>
          <w:color w:val="auto"/>
          <w:sz w:val="28"/>
          <w:szCs w:val="28"/>
        </w:rPr>
      </w:pPr>
      <w:r w:rsidRPr="006158D2">
        <w:rPr>
          <w:color w:val="auto"/>
          <w:sz w:val="28"/>
          <w:szCs w:val="28"/>
        </w:rPr>
        <w:t>d) Không hạch toán vào doanh thu ch</w:t>
      </w:r>
      <w:r w:rsidRPr="006158D2">
        <w:rPr>
          <w:rFonts w:hint="eastAsia"/>
          <w:color w:val="auto"/>
          <w:sz w:val="28"/>
          <w:szCs w:val="28"/>
        </w:rPr>
        <w:t>ư</w:t>
      </w:r>
      <w:r w:rsidRPr="006158D2">
        <w:rPr>
          <w:color w:val="auto"/>
          <w:sz w:val="28"/>
          <w:szCs w:val="28"/>
        </w:rPr>
        <w:t>a thực hiện các khoản:</w:t>
      </w:r>
    </w:p>
    <w:p w:rsidR="007477B5" w:rsidRPr="006158D2" w:rsidRDefault="00F6039D">
      <w:pPr>
        <w:spacing w:after="0" w:line="276" w:lineRule="auto"/>
        <w:ind w:firstLine="567"/>
        <w:contextualSpacing/>
        <w:rPr>
          <w:color w:val="auto"/>
          <w:sz w:val="28"/>
          <w:szCs w:val="28"/>
        </w:rPr>
      </w:pPr>
      <w:r w:rsidRPr="006158D2">
        <w:rPr>
          <w:color w:val="auto"/>
          <w:sz w:val="28"/>
          <w:szCs w:val="28"/>
        </w:rPr>
        <w:t>- Tiền nhận tr</w:t>
      </w:r>
      <w:r w:rsidRPr="006158D2">
        <w:rPr>
          <w:rFonts w:hint="eastAsia"/>
          <w:color w:val="auto"/>
          <w:sz w:val="28"/>
          <w:szCs w:val="28"/>
        </w:rPr>
        <w:t>ư</w:t>
      </w:r>
      <w:r w:rsidRPr="006158D2">
        <w:rPr>
          <w:color w:val="auto"/>
          <w:sz w:val="28"/>
          <w:szCs w:val="28"/>
        </w:rPr>
        <w:t>ớc của ng</w:t>
      </w:r>
      <w:r w:rsidRPr="006158D2">
        <w:rPr>
          <w:rFonts w:hint="eastAsia"/>
          <w:color w:val="auto"/>
          <w:sz w:val="28"/>
          <w:szCs w:val="28"/>
        </w:rPr>
        <w:t>ư</w:t>
      </w:r>
      <w:r w:rsidRPr="006158D2">
        <w:rPr>
          <w:color w:val="auto"/>
          <w:sz w:val="28"/>
          <w:szCs w:val="28"/>
        </w:rPr>
        <w:t>ời mua mà HTX ch</w:t>
      </w:r>
      <w:r w:rsidRPr="006158D2">
        <w:rPr>
          <w:rFonts w:hint="eastAsia"/>
          <w:color w:val="auto"/>
          <w:sz w:val="28"/>
          <w:szCs w:val="28"/>
        </w:rPr>
        <w:t>ư</w:t>
      </w:r>
      <w:r w:rsidRPr="006158D2">
        <w:rPr>
          <w:color w:val="auto"/>
          <w:sz w:val="28"/>
          <w:szCs w:val="28"/>
        </w:rPr>
        <w:t>a cung cấp sản phẩm, hàng hoá, dịch vụ;</w:t>
      </w:r>
    </w:p>
    <w:p w:rsidR="007477B5" w:rsidRPr="006158D2" w:rsidRDefault="00F6039D">
      <w:pPr>
        <w:spacing w:after="0" w:line="276" w:lineRule="auto"/>
        <w:ind w:firstLine="567"/>
        <w:contextualSpacing/>
        <w:rPr>
          <w:i/>
          <w:color w:val="auto"/>
          <w:sz w:val="28"/>
          <w:szCs w:val="28"/>
        </w:rPr>
      </w:pPr>
      <w:r w:rsidRPr="006158D2">
        <w:rPr>
          <w:color w:val="auto"/>
          <w:sz w:val="28"/>
          <w:szCs w:val="28"/>
        </w:rPr>
        <w:t>- Doanh thu ch</w:t>
      </w:r>
      <w:r w:rsidRPr="006158D2">
        <w:rPr>
          <w:rFonts w:hint="eastAsia"/>
          <w:color w:val="auto"/>
          <w:sz w:val="28"/>
          <w:szCs w:val="28"/>
        </w:rPr>
        <w:t>ư</w:t>
      </w:r>
      <w:r w:rsidRPr="006158D2">
        <w:rPr>
          <w:color w:val="auto"/>
          <w:sz w:val="28"/>
          <w:szCs w:val="28"/>
        </w:rPr>
        <w:t xml:space="preserve">a thu </w:t>
      </w:r>
      <w:r w:rsidRPr="006158D2">
        <w:rPr>
          <w:rFonts w:hint="eastAsia"/>
          <w:color w:val="auto"/>
          <w:sz w:val="28"/>
          <w:szCs w:val="28"/>
        </w:rPr>
        <w:t>đư</w:t>
      </w:r>
      <w:r w:rsidRPr="006158D2">
        <w:rPr>
          <w:color w:val="auto"/>
          <w:sz w:val="28"/>
          <w:szCs w:val="28"/>
        </w:rPr>
        <w:t xml:space="preserve">ợc tiền của hoạt </w:t>
      </w:r>
      <w:r w:rsidRPr="006158D2">
        <w:rPr>
          <w:rFonts w:hint="eastAsia"/>
          <w:color w:val="auto"/>
          <w:sz w:val="28"/>
          <w:szCs w:val="28"/>
        </w:rPr>
        <w:t>đ</w:t>
      </w:r>
      <w:r w:rsidRPr="006158D2">
        <w:rPr>
          <w:color w:val="auto"/>
          <w:sz w:val="28"/>
          <w:szCs w:val="28"/>
        </w:rPr>
        <w:t>ộng cho thuê tài sản, cung cấp dịch vụ nhiều kỳ (doanh thu nhận tr</w:t>
      </w:r>
      <w:r w:rsidRPr="006158D2">
        <w:rPr>
          <w:rFonts w:hint="eastAsia"/>
          <w:color w:val="auto"/>
          <w:sz w:val="28"/>
          <w:szCs w:val="28"/>
        </w:rPr>
        <w:t>ư</w:t>
      </w:r>
      <w:r w:rsidRPr="006158D2">
        <w:rPr>
          <w:color w:val="auto"/>
          <w:sz w:val="28"/>
          <w:szCs w:val="28"/>
        </w:rPr>
        <w:t xml:space="preserve">ớc chỉ </w:t>
      </w:r>
      <w:r w:rsidRPr="006158D2">
        <w:rPr>
          <w:rFonts w:hint="eastAsia"/>
          <w:color w:val="auto"/>
          <w:sz w:val="28"/>
          <w:szCs w:val="28"/>
        </w:rPr>
        <w:t>đư</w:t>
      </w:r>
      <w:r w:rsidRPr="006158D2">
        <w:rPr>
          <w:color w:val="auto"/>
          <w:sz w:val="28"/>
          <w:szCs w:val="28"/>
        </w:rPr>
        <w:t xml:space="preserve">ợc ghi nhận khi </w:t>
      </w:r>
      <w:r w:rsidRPr="006158D2">
        <w:rPr>
          <w:rFonts w:hint="eastAsia"/>
          <w:color w:val="auto"/>
          <w:sz w:val="28"/>
          <w:szCs w:val="28"/>
        </w:rPr>
        <w:t>đã</w:t>
      </w:r>
      <w:r w:rsidRPr="006158D2">
        <w:rPr>
          <w:color w:val="auto"/>
          <w:sz w:val="28"/>
          <w:szCs w:val="28"/>
        </w:rPr>
        <w:t xml:space="preserve"> thực thu </w:t>
      </w:r>
      <w:r w:rsidRPr="006158D2">
        <w:rPr>
          <w:rFonts w:hint="eastAsia"/>
          <w:color w:val="auto"/>
          <w:sz w:val="28"/>
          <w:szCs w:val="28"/>
        </w:rPr>
        <w:t>đư</w:t>
      </w:r>
      <w:r w:rsidRPr="006158D2">
        <w:rPr>
          <w:color w:val="auto"/>
          <w:sz w:val="28"/>
          <w:szCs w:val="28"/>
        </w:rPr>
        <w:t xml:space="preserve">ợc </w:t>
      </w:r>
      <w:r w:rsidRPr="006158D2">
        <w:rPr>
          <w:color w:val="auto"/>
          <w:sz w:val="28"/>
          <w:szCs w:val="28"/>
        </w:rPr>
        <w:lastRenderedPageBreak/>
        <w:t xml:space="preserve">tiền, không </w:t>
      </w:r>
      <w:r w:rsidRPr="006158D2">
        <w:rPr>
          <w:rFonts w:hint="eastAsia"/>
          <w:color w:val="auto"/>
          <w:sz w:val="28"/>
          <w:szCs w:val="28"/>
        </w:rPr>
        <w:t>đư</w:t>
      </w:r>
      <w:r w:rsidRPr="006158D2">
        <w:rPr>
          <w:color w:val="auto"/>
          <w:sz w:val="28"/>
          <w:szCs w:val="28"/>
        </w:rPr>
        <w:t>ợc ghi doanh thu ch</w:t>
      </w:r>
      <w:r w:rsidRPr="006158D2">
        <w:rPr>
          <w:rFonts w:hint="eastAsia"/>
          <w:color w:val="auto"/>
          <w:sz w:val="28"/>
          <w:szCs w:val="28"/>
        </w:rPr>
        <w:t>ư</w:t>
      </w:r>
      <w:r w:rsidRPr="006158D2">
        <w:rPr>
          <w:color w:val="auto"/>
          <w:sz w:val="28"/>
          <w:szCs w:val="28"/>
        </w:rPr>
        <w:t xml:space="preserve">a thực hiện </w:t>
      </w:r>
      <w:r w:rsidRPr="006158D2">
        <w:rPr>
          <w:rFonts w:hint="eastAsia"/>
          <w:color w:val="auto"/>
          <w:sz w:val="28"/>
          <w:szCs w:val="28"/>
        </w:rPr>
        <w:t>đ</w:t>
      </w:r>
      <w:r w:rsidRPr="006158D2">
        <w:rPr>
          <w:color w:val="auto"/>
          <w:sz w:val="28"/>
          <w:szCs w:val="28"/>
        </w:rPr>
        <w:t>ối ứng với TK 131 - Phải thu của khách hàng).</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2. Kết cấu và nội dung phản ánh của Tài khoản 338 - Phải trả khác</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Nợ: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Kết chuyển giá trị tài sản thừa vào các tài khoản liên quan theo quyết </w:t>
      </w:r>
      <w:r w:rsidRPr="006158D2">
        <w:rPr>
          <w:rFonts w:hint="eastAsia"/>
          <w:color w:val="auto"/>
          <w:sz w:val="28"/>
          <w:szCs w:val="28"/>
        </w:rPr>
        <w:t>đ</w:t>
      </w:r>
      <w:r w:rsidRPr="006158D2">
        <w:rPr>
          <w:color w:val="auto"/>
          <w:sz w:val="28"/>
          <w:szCs w:val="28"/>
        </w:rPr>
        <w:t>ịnh ghi trong biên bản xử lý;</w:t>
      </w:r>
    </w:p>
    <w:p w:rsidR="007477B5" w:rsidRPr="006158D2" w:rsidRDefault="00F6039D">
      <w:pPr>
        <w:spacing w:after="0" w:line="276" w:lineRule="auto"/>
        <w:ind w:firstLine="567"/>
        <w:contextualSpacing/>
        <w:rPr>
          <w:color w:val="auto"/>
          <w:sz w:val="28"/>
          <w:szCs w:val="28"/>
        </w:rPr>
      </w:pPr>
      <w:r w:rsidRPr="006158D2">
        <w:rPr>
          <w:color w:val="auto"/>
          <w:sz w:val="28"/>
          <w:szCs w:val="28"/>
        </w:rPr>
        <w:t>- Doanh thu ch</w:t>
      </w:r>
      <w:r w:rsidRPr="006158D2">
        <w:rPr>
          <w:rFonts w:hint="eastAsia"/>
          <w:color w:val="auto"/>
          <w:sz w:val="28"/>
          <w:szCs w:val="28"/>
        </w:rPr>
        <w:t>ư</w:t>
      </w:r>
      <w:r w:rsidRPr="006158D2">
        <w:rPr>
          <w:color w:val="auto"/>
          <w:sz w:val="28"/>
          <w:szCs w:val="28"/>
        </w:rPr>
        <w:t>a thực hiện tính cho từng kỳ kế toán (trả lại tiền nhận tr</w:t>
      </w:r>
      <w:r w:rsidRPr="006158D2">
        <w:rPr>
          <w:rFonts w:hint="eastAsia"/>
          <w:color w:val="auto"/>
          <w:sz w:val="28"/>
          <w:szCs w:val="28"/>
        </w:rPr>
        <w:t>ư</w:t>
      </w:r>
      <w:r w:rsidRPr="006158D2">
        <w:rPr>
          <w:color w:val="auto"/>
          <w:sz w:val="28"/>
          <w:szCs w:val="28"/>
        </w:rPr>
        <w:t>ớc cho khách hàng khi không tiếp tục thực hiện việc cho thuê tài sản; số phân bổ khoản chênh lệch giữa giá bán trả chậm, trả góp theo cam kết với giá bán trả tiền ngay;</w:t>
      </w:r>
    </w:p>
    <w:p w:rsidR="007477B5" w:rsidRPr="006158D2" w:rsidRDefault="00F6039D">
      <w:pPr>
        <w:spacing w:after="0" w:line="276" w:lineRule="auto"/>
        <w:ind w:firstLine="567"/>
        <w:contextualSpacing/>
        <w:rPr>
          <w:color w:val="auto"/>
          <w:sz w:val="28"/>
          <w:szCs w:val="28"/>
        </w:rPr>
      </w:pPr>
      <w:r w:rsidRPr="006158D2">
        <w:rPr>
          <w:color w:val="auto"/>
          <w:sz w:val="28"/>
          <w:szCs w:val="28"/>
        </w:rPr>
        <w:t>- Hoàn trả tiền nhận ký c</w:t>
      </w:r>
      <w:r w:rsidRPr="006158D2">
        <w:rPr>
          <w:rFonts w:hint="eastAsia"/>
          <w:color w:val="auto"/>
          <w:sz w:val="28"/>
          <w:szCs w:val="28"/>
        </w:rPr>
        <w:t>ư</w:t>
      </w:r>
      <w:r w:rsidRPr="006158D2">
        <w:rPr>
          <w:color w:val="auto"/>
          <w:sz w:val="28"/>
          <w:szCs w:val="28"/>
        </w:rPr>
        <w:t>ợc, ký quỹ;</w:t>
      </w:r>
    </w:p>
    <w:p w:rsidR="007477B5" w:rsidRPr="006158D2" w:rsidRDefault="00F6039D">
      <w:pPr>
        <w:spacing w:after="0" w:line="276" w:lineRule="auto"/>
        <w:ind w:firstLine="567"/>
        <w:contextualSpacing/>
        <w:rPr>
          <w:color w:val="auto"/>
          <w:sz w:val="28"/>
          <w:szCs w:val="28"/>
        </w:rPr>
      </w:pPr>
      <w:r w:rsidRPr="006158D2">
        <w:rPr>
          <w:color w:val="auto"/>
          <w:sz w:val="28"/>
          <w:szCs w:val="28"/>
        </w:rPr>
        <w:t>- Trả lại tài sản phi tiền tệ m</w:t>
      </w:r>
      <w:r w:rsidRPr="006158D2">
        <w:rPr>
          <w:rFonts w:hint="eastAsia"/>
          <w:color w:val="auto"/>
          <w:sz w:val="28"/>
          <w:szCs w:val="28"/>
        </w:rPr>
        <w:t>ư</w:t>
      </w:r>
      <w:r w:rsidRPr="006158D2">
        <w:rPr>
          <w:color w:val="auto"/>
          <w:sz w:val="28"/>
          <w:szCs w:val="28"/>
        </w:rPr>
        <w:t xml:space="preserve">ợn của </w:t>
      </w:r>
      <w:r w:rsidRPr="006158D2">
        <w:rPr>
          <w:rFonts w:hint="eastAsia"/>
          <w:color w:val="auto"/>
          <w:sz w:val="28"/>
          <w:szCs w:val="28"/>
        </w:rPr>
        <w:t>đơ</w:t>
      </w:r>
      <w:r w:rsidRPr="006158D2">
        <w:rPr>
          <w:color w:val="auto"/>
          <w:sz w:val="28"/>
          <w:szCs w:val="28"/>
        </w:rPr>
        <w:t>n vị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Kết chuyển các khoản chi phí phải trả vào các TK liên quan;</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Các khoản </w:t>
      </w:r>
      <w:r w:rsidRPr="006158D2">
        <w:rPr>
          <w:rFonts w:hint="eastAsia"/>
          <w:color w:val="auto"/>
          <w:sz w:val="28"/>
          <w:szCs w:val="28"/>
        </w:rPr>
        <w:t>đã</w:t>
      </w:r>
      <w:r w:rsidRPr="006158D2">
        <w:rPr>
          <w:color w:val="auto"/>
          <w:sz w:val="28"/>
          <w:szCs w:val="28"/>
        </w:rPr>
        <w:t xml:space="preserve"> trả và </w:t>
      </w:r>
      <w:r w:rsidRPr="006158D2">
        <w:rPr>
          <w:rFonts w:hint="eastAsia"/>
          <w:color w:val="auto"/>
          <w:sz w:val="28"/>
          <w:szCs w:val="28"/>
        </w:rPr>
        <w:t>đã</w:t>
      </w:r>
      <w:r w:rsidRPr="006158D2">
        <w:rPr>
          <w:color w:val="auto"/>
          <w:sz w:val="28"/>
          <w:szCs w:val="28"/>
        </w:rPr>
        <w:t xml:space="preserve"> nộp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w:t>
      </w:r>
      <w:r w:rsidRPr="006158D2">
        <w:rPr>
          <w:rFonts w:hint="eastAsia"/>
          <w:color w:val="auto"/>
          <w:sz w:val="28"/>
          <w:szCs w:val="28"/>
        </w:rPr>
        <w:t>Đá</w:t>
      </w:r>
      <w:r w:rsidRPr="006158D2">
        <w:rPr>
          <w:color w:val="auto"/>
          <w:sz w:val="28"/>
          <w:szCs w:val="28"/>
        </w:rPr>
        <w:t xml:space="preserve">nh giá lại các khoản phải trả khác là khoản mục tiền tệ có gốc ngoại tệ tại thời </w:t>
      </w:r>
      <w:r w:rsidRPr="006158D2">
        <w:rPr>
          <w:rFonts w:hint="eastAsia"/>
          <w:color w:val="auto"/>
          <w:sz w:val="28"/>
          <w:szCs w:val="28"/>
        </w:rPr>
        <w:t>đ</w:t>
      </w:r>
      <w:r w:rsidRPr="006158D2">
        <w:rPr>
          <w:color w:val="auto"/>
          <w:sz w:val="28"/>
          <w:szCs w:val="28"/>
        </w:rPr>
        <w:t>iểm c</w:t>
      </w:r>
      <w:r w:rsidRPr="006158D2">
        <w:rPr>
          <w:color w:val="auto"/>
          <w:sz w:val="28"/>
          <w:szCs w:val="28"/>
          <w:lang w:val="vi-VN"/>
        </w:rPr>
        <w:t>uối kỳ kế toán</w:t>
      </w:r>
      <w:r w:rsidRPr="006158D2">
        <w:rPr>
          <w:color w:val="auto"/>
          <w:sz w:val="28"/>
          <w:szCs w:val="28"/>
        </w:rPr>
        <w:t xml:space="preserve"> (tr</w:t>
      </w:r>
      <w:r w:rsidRPr="006158D2">
        <w:rPr>
          <w:rFonts w:hint="eastAsia"/>
          <w:color w:val="auto"/>
          <w:sz w:val="28"/>
          <w:szCs w:val="28"/>
        </w:rPr>
        <w:t>ư</w:t>
      </w:r>
      <w:r w:rsidRPr="006158D2">
        <w:rPr>
          <w:color w:val="auto"/>
          <w:sz w:val="28"/>
          <w:szCs w:val="28"/>
        </w:rPr>
        <w:t>ờng hợp tỷ giá mua bán chuyển khoản trung bình cuối kỳ giảm so với tỷ giá ghi sổ kế toán).</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Giá trị tài sản thừa chờ xử lý (ch</w:t>
      </w:r>
      <w:r w:rsidRPr="006158D2">
        <w:rPr>
          <w:color w:val="auto"/>
          <w:sz w:val="28"/>
          <w:szCs w:val="28"/>
        </w:rPr>
        <w:softHyphen/>
      </w:r>
      <w:r w:rsidRPr="006158D2">
        <w:rPr>
          <w:rFonts w:hint="eastAsia"/>
          <w:color w:val="auto"/>
          <w:sz w:val="28"/>
          <w:szCs w:val="28"/>
        </w:rPr>
        <w:t>ư</w:t>
      </w:r>
      <w:r w:rsidRPr="006158D2">
        <w:rPr>
          <w:color w:val="auto"/>
          <w:sz w:val="28"/>
          <w:szCs w:val="28"/>
        </w:rPr>
        <w:t xml:space="preserve">a xác </w:t>
      </w:r>
      <w:r w:rsidRPr="006158D2">
        <w:rPr>
          <w:rFonts w:hint="eastAsia"/>
          <w:color w:val="auto"/>
          <w:sz w:val="28"/>
          <w:szCs w:val="28"/>
        </w:rPr>
        <w:t>đ</w:t>
      </w:r>
      <w:r w:rsidRPr="006158D2">
        <w:rPr>
          <w:color w:val="auto"/>
          <w:sz w:val="28"/>
          <w:szCs w:val="28"/>
        </w:rPr>
        <w:t xml:space="preserve">ịnh rõ nguyên nhân); Giá trị tài sản thừa phải trả cho cá nhân, tập thể (trong và ngoài </w:t>
      </w:r>
      <w:r w:rsidRPr="006158D2">
        <w:rPr>
          <w:rFonts w:hint="eastAsia"/>
          <w:color w:val="auto"/>
          <w:sz w:val="28"/>
          <w:szCs w:val="28"/>
        </w:rPr>
        <w:t>đơ</w:t>
      </w:r>
      <w:r w:rsidRPr="006158D2">
        <w:rPr>
          <w:color w:val="auto"/>
          <w:sz w:val="28"/>
          <w:szCs w:val="28"/>
        </w:rPr>
        <w:t xml:space="preserve">n vị) theo quyết </w:t>
      </w:r>
      <w:r w:rsidRPr="006158D2">
        <w:rPr>
          <w:rFonts w:hint="eastAsia"/>
          <w:color w:val="auto"/>
          <w:sz w:val="28"/>
          <w:szCs w:val="28"/>
        </w:rPr>
        <w:t>đ</w:t>
      </w:r>
      <w:r w:rsidRPr="006158D2">
        <w:rPr>
          <w:color w:val="auto"/>
          <w:sz w:val="28"/>
          <w:szCs w:val="28"/>
        </w:rPr>
        <w:t xml:space="preserve">ịnh ghi trong biên bản xử lý khi xác </w:t>
      </w:r>
      <w:r w:rsidRPr="006158D2">
        <w:rPr>
          <w:rFonts w:hint="eastAsia"/>
          <w:color w:val="auto"/>
          <w:sz w:val="28"/>
          <w:szCs w:val="28"/>
        </w:rPr>
        <w:t>đ</w:t>
      </w:r>
      <w:r w:rsidRPr="006158D2">
        <w:rPr>
          <w:color w:val="auto"/>
          <w:sz w:val="28"/>
          <w:szCs w:val="28"/>
        </w:rPr>
        <w:t xml:space="preserve">ịnh ngay </w:t>
      </w:r>
      <w:r w:rsidRPr="006158D2">
        <w:rPr>
          <w:rFonts w:hint="eastAsia"/>
          <w:color w:val="auto"/>
          <w:sz w:val="28"/>
          <w:szCs w:val="28"/>
        </w:rPr>
        <w:t>đư</w:t>
      </w:r>
      <w:r w:rsidRPr="006158D2">
        <w:rPr>
          <w:color w:val="auto"/>
          <w:sz w:val="28"/>
          <w:szCs w:val="28"/>
        </w:rPr>
        <w:softHyphen/>
        <w:t>ợc nguyên nhân;</w:t>
      </w:r>
    </w:p>
    <w:p w:rsidR="007477B5" w:rsidRPr="006158D2" w:rsidRDefault="00F6039D">
      <w:pPr>
        <w:spacing w:after="0" w:line="276" w:lineRule="auto"/>
        <w:ind w:firstLine="567"/>
        <w:contextualSpacing/>
        <w:rPr>
          <w:color w:val="auto"/>
          <w:sz w:val="28"/>
          <w:szCs w:val="28"/>
        </w:rPr>
      </w:pPr>
      <w:r w:rsidRPr="006158D2">
        <w:rPr>
          <w:color w:val="auto"/>
          <w:sz w:val="28"/>
          <w:szCs w:val="28"/>
        </w:rPr>
        <w:t>- Doanh thu ch</w:t>
      </w:r>
      <w:r w:rsidRPr="006158D2">
        <w:rPr>
          <w:rFonts w:hint="eastAsia"/>
          <w:color w:val="auto"/>
          <w:sz w:val="28"/>
          <w:szCs w:val="28"/>
        </w:rPr>
        <w:t>ư</w:t>
      </w:r>
      <w:r w:rsidRPr="006158D2">
        <w:rPr>
          <w:color w:val="auto"/>
          <w:sz w:val="28"/>
          <w:szCs w:val="28"/>
        </w:rPr>
        <w:t>a thực hiện phát sinh trong kỳ (Số chênh lệch giữa giá bán trả chậm, trả góp theo cam kết với giá bán trả ngay; Doanh thu cho thuê tài sản nhận tr</w:t>
      </w:r>
      <w:r w:rsidRPr="006158D2">
        <w:rPr>
          <w:rFonts w:hint="eastAsia"/>
          <w:color w:val="auto"/>
          <w:sz w:val="28"/>
          <w:szCs w:val="28"/>
        </w:rPr>
        <w:t>ư</w:t>
      </w:r>
      <w:r w:rsidRPr="006158D2">
        <w:rPr>
          <w:color w:val="auto"/>
          <w:sz w:val="28"/>
          <w:szCs w:val="28"/>
        </w:rPr>
        <w:t>ớc cho nhiều kỳ);</w:t>
      </w:r>
    </w:p>
    <w:p w:rsidR="007477B5" w:rsidRPr="006158D2" w:rsidRDefault="00F6039D">
      <w:pPr>
        <w:spacing w:after="0" w:line="276" w:lineRule="auto"/>
        <w:ind w:firstLine="567"/>
        <w:contextualSpacing/>
        <w:rPr>
          <w:color w:val="auto"/>
          <w:sz w:val="28"/>
          <w:szCs w:val="28"/>
        </w:rPr>
      </w:pPr>
      <w:r w:rsidRPr="006158D2">
        <w:rPr>
          <w:color w:val="auto"/>
          <w:sz w:val="28"/>
          <w:szCs w:val="28"/>
        </w:rPr>
        <w:t>- Giá trị tài sản phi tiền tệ m</w:t>
      </w:r>
      <w:r w:rsidRPr="006158D2">
        <w:rPr>
          <w:rFonts w:hint="eastAsia"/>
          <w:color w:val="auto"/>
          <w:sz w:val="28"/>
          <w:szCs w:val="28"/>
        </w:rPr>
        <w:t>ư</w:t>
      </w:r>
      <w:r w:rsidRPr="006158D2">
        <w:rPr>
          <w:color w:val="auto"/>
          <w:sz w:val="28"/>
          <w:szCs w:val="28"/>
        </w:rPr>
        <w:t xml:space="preserve">ợn của </w:t>
      </w:r>
      <w:r w:rsidRPr="006158D2">
        <w:rPr>
          <w:rFonts w:hint="eastAsia"/>
          <w:color w:val="auto"/>
          <w:sz w:val="28"/>
          <w:szCs w:val="28"/>
        </w:rPr>
        <w:t>đơ</w:t>
      </w:r>
      <w:r w:rsidRPr="006158D2">
        <w:rPr>
          <w:color w:val="auto"/>
          <w:sz w:val="28"/>
          <w:szCs w:val="28"/>
        </w:rPr>
        <w:t>n vị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Các khoản thu hộ </w:t>
      </w:r>
      <w:r w:rsidRPr="006158D2">
        <w:rPr>
          <w:rFonts w:hint="eastAsia"/>
          <w:color w:val="auto"/>
          <w:sz w:val="28"/>
          <w:szCs w:val="28"/>
        </w:rPr>
        <w:t>đơ</w:t>
      </w:r>
      <w:r w:rsidRPr="006158D2">
        <w:rPr>
          <w:color w:val="auto"/>
          <w:sz w:val="28"/>
          <w:szCs w:val="28"/>
        </w:rPr>
        <w:t>n vị khác phải trả lại;</w:t>
      </w:r>
    </w:p>
    <w:p w:rsidR="007477B5" w:rsidRPr="006158D2" w:rsidRDefault="00F6039D">
      <w:pPr>
        <w:spacing w:after="0" w:line="276" w:lineRule="auto"/>
        <w:ind w:firstLine="567"/>
        <w:contextualSpacing/>
        <w:rPr>
          <w:color w:val="auto"/>
          <w:sz w:val="28"/>
          <w:szCs w:val="28"/>
        </w:rPr>
      </w:pPr>
      <w:r w:rsidRPr="006158D2">
        <w:rPr>
          <w:color w:val="auto"/>
          <w:sz w:val="28"/>
          <w:szCs w:val="28"/>
        </w:rPr>
        <w:t>- Số tiền nhận cầm cố, ký c</w:t>
      </w:r>
      <w:r w:rsidRPr="006158D2">
        <w:rPr>
          <w:rFonts w:hint="eastAsia"/>
          <w:color w:val="auto"/>
          <w:sz w:val="28"/>
          <w:szCs w:val="28"/>
        </w:rPr>
        <w:t>ư</w:t>
      </w:r>
      <w:r w:rsidRPr="006158D2">
        <w:rPr>
          <w:color w:val="auto"/>
          <w:sz w:val="28"/>
          <w:szCs w:val="28"/>
        </w:rPr>
        <w:t>ợc, ký quỹ phát sinh trong kỳ;</w:t>
      </w:r>
    </w:p>
    <w:p w:rsidR="007477B5" w:rsidRPr="006158D2" w:rsidRDefault="00F6039D">
      <w:pPr>
        <w:spacing w:after="0" w:line="276" w:lineRule="auto"/>
        <w:ind w:firstLine="567"/>
        <w:contextualSpacing/>
        <w:rPr>
          <w:color w:val="auto"/>
          <w:sz w:val="28"/>
          <w:szCs w:val="28"/>
        </w:rPr>
      </w:pPr>
      <w:r w:rsidRPr="006158D2">
        <w:rPr>
          <w:color w:val="auto"/>
          <w:sz w:val="28"/>
          <w:szCs w:val="28"/>
        </w:rPr>
        <w:t>- Khoản chi phí phải trả phát sinh trong kỳ;</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phải trả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w:t>
      </w:r>
      <w:r w:rsidRPr="006158D2">
        <w:rPr>
          <w:rFonts w:hint="eastAsia"/>
          <w:color w:val="auto"/>
          <w:sz w:val="28"/>
          <w:szCs w:val="28"/>
        </w:rPr>
        <w:t>Đá</w:t>
      </w:r>
      <w:r w:rsidRPr="006158D2">
        <w:rPr>
          <w:color w:val="auto"/>
          <w:sz w:val="28"/>
          <w:szCs w:val="28"/>
        </w:rPr>
        <w:t xml:space="preserve">nh giá lại các khoản phải trả khác là khoản mục tiền tệ có gốc ngoại tệ tại thời </w:t>
      </w:r>
      <w:r w:rsidRPr="006158D2">
        <w:rPr>
          <w:rFonts w:hint="eastAsia"/>
          <w:color w:val="auto"/>
          <w:sz w:val="28"/>
          <w:szCs w:val="28"/>
        </w:rPr>
        <w:t>đ</w:t>
      </w:r>
      <w:r w:rsidRPr="006158D2">
        <w:rPr>
          <w:color w:val="auto"/>
          <w:sz w:val="28"/>
          <w:szCs w:val="28"/>
        </w:rPr>
        <w:t>iểm lập BCTC (tr</w:t>
      </w:r>
      <w:r w:rsidRPr="006158D2">
        <w:rPr>
          <w:rFonts w:hint="eastAsia"/>
          <w:color w:val="auto"/>
          <w:sz w:val="28"/>
          <w:szCs w:val="28"/>
        </w:rPr>
        <w:t>ư</w:t>
      </w:r>
      <w:r w:rsidRPr="006158D2">
        <w:rPr>
          <w:color w:val="auto"/>
          <w:sz w:val="28"/>
          <w:szCs w:val="28"/>
        </w:rPr>
        <w:t>ờng hợp tỷ giá mua bán chuyển khoản trung bình cuối kỳ t</w:t>
      </w:r>
      <w:r w:rsidRPr="006158D2">
        <w:rPr>
          <w:rFonts w:hint="eastAsia"/>
          <w:color w:val="auto"/>
          <w:sz w:val="28"/>
          <w:szCs w:val="28"/>
        </w:rPr>
        <w:t>ă</w:t>
      </w:r>
      <w:r w:rsidRPr="006158D2">
        <w:rPr>
          <w:color w:val="auto"/>
          <w:sz w:val="28"/>
          <w:szCs w:val="28"/>
        </w:rPr>
        <w:t>ng so với tỷ giá ghi sổ kế toán).</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Số d</w:t>
      </w:r>
      <w:r w:rsidRPr="006158D2">
        <w:rPr>
          <w:rFonts w:hint="eastAsia"/>
          <w:b/>
          <w:color w:val="auto"/>
          <w:sz w:val="28"/>
          <w:szCs w:val="28"/>
        </w:rPr>
        <w:t>ư</w:t>
      </w:r>
      <w:r w:rsidRPr="006158D2">
        <w:rPr>
          <w:b/>
          <w:color w:val="auto"/>
          <w:sz w:val="28"/>
          <w:szCs w:val="28"/>
        </w:rPr>
        <w:softHyphen/>
        <w:t xml:space="preserve"> 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Giá trị tài sản phát hiện thừa còn chờ giải quyết;</w:t>
      </w:r>
    </w:p>
    <w:p w:rsidR="007477B5" w:rsidRPr="006158D2" w:rsidRDefault="00F6039D">
      <w:pPr>
        <w:spacing w:after="0" w:line="276" w:lineRule="auto"/>
        <w:ind w:firstLine="567"/>
        <w:contextualSpacing/>
        <w:rPr>
          <w:color w:val="auto"/>
          <w:sz w:val="28"/>
          <w:szCs w:val="28"/>
        </w:rPr>
      </w:pPr>
      <w:r w:rsidRPr="006158D2">
        <w:rPr>
          <w:color w:val="auto"/>
          <w:sz w:val="28"/>
          <w:szCs w:val="28"/>
        </w:rPr>
        <w:t>- Doanh thu ch</w:t>
      </w:r>
      <w:r w:rsidRPr="006158D2">
        <w:rPr>
          <w:rFonts w:hint="eastAsia"/>
          <w:color w:val="auto"/>
          <w:sz w:val="28"/>
          <w:szCs w:val="28"/>
        </w:rPr>
        <w:t>ư</w:t>
      </w:r>
      <w:r w:rsidRPr="006158D2">
        <w:rPr>
          <w:color w:val="auto"/>
          <w:sz w:val="28"/>
          <w:szCs w:val="28"/>
        </w:rPr>
        <w:t xml:space="preserve">a thực hiện ở thời </w:t>
      </w:r>
      <w:r w:rsidRPr="006158D2">
        <w:rPr>
          <w:rFonts w:hint="eastAsia"/>
          <w:color w:val="auto"/>
          <w:sz w:val="28"/>
          <w:szCs w:val="28"/>
        </w:rPr>
        <w:t>đ</w:t>
      </w:r>
      <w:r w:rsidRPr="006158D2">
        <w:rPr>
          <w:color w:val="auto"/>
          <w:sz w:val="28"/>
          <w:szCs w:val="28"/>
        </w:rPr>
        <w:t>iểm cuối kỳ kế toán;</w:t>
      </w:r>
    </w:p>
    <w:p w:rsidR="007477B5" w:rsidRPr="006158D2" w:rsidRDefault="00F6039D">
      <w:pPr>
        <w:spacing w:after="0" w:line="276" w:lineRule="auto"/>
        <w:ind w:firstLine="567"/>
        <w:contextualSpacing/>
        <w:rPr>
          <w:color w:val="auto"/>
          <w:sz w:val="28"/>
          <w:szCs w:val="28"/>
        </w:rPr>
      </w:pPr>
      <w:r w:rsidRPr="006158D2">
        <w:rPr>
          <w:color w:val="auto"/>
          <w:sz w:val="28"/>
          <w:szCs w:val="28"/>
        </w:rPr>
        <w:t>- Số tiền nhận ký c</w:t>
      </w:r>
      <w:r w:rsidRPr="006158D2">
        <w:rPr>
          <w:rFonts w:hint="eastAsia"/>
          <w:color w:val="auto"/>
          <w:sz w:val="28"/>
          <w:szCs w:val="28"/>
        </w:rPr>
        <w:t>ư</w:t>
      </w:r>
      <w:r w:rsidRPr="006158D2">
        <w:rPr>
          <w:color w:val="auto"/>
          <w:sz w:val="28"/>
          <w:szCs w:val="28"/>
        </w:rPr>
        <w:t>ợc, ký quỹ ch</w:t>
      </w:r>
      <w:r w:rsidRPr="006158D2">
        <w:rPr>
          <w:rFonts w:hint="eastAsia"/>
          <w:color w:val="auto"/>
          <w:sz w:val="28"/>
          <w:szCs w:val="28"/>
        </w:rPr>
        <w:t>ư</w:t>
      </w:r>
      <w:r w:rsidRPr="006158D2">
        <w:rPr>
          <w:color w:val="auto"/>
          <w:sz w:val="28"/>
          <w:szCs w:val="28"/>
        </w:rPr>
        <w:t>a trả;</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còn phải trả, còn phải nộp khác.</w:t>
      </w:r>
    </w:p>
    <w:p w:rsidR="007477B5" w:rsidRPr="006158D2" w:rsidRDefault="00F6039D">
      <w:pPr>
        <w:spacing w:after="0" w:line="276" w:lineRule="auto"/>
        <w:ind w:firstLine="567"/>
        <w:contextualSpacing/>
        <w:rPr>
          <w:color w:val="auto"/>
          <w:sz w:val="28"/>
          <w:szCs w:val="28"/>
        </w:rPr>
      </w:pPr>
      <w:r w:rsidRPr="006158D2">
        <w:rPr>
          <w:b/>
          <w:color w:val="auto"/>
          <w:sz w:val="28"/>
          <w:szCs w:val="28"/>
        </w:rPr>
        <w:t>Tài khoản này có thể có số d</w:t>
      </w:r>
      <w:r w:rsidRPr="006158D2">
        <w:rPr>
          <w:b/>
          <w:color w:val="auto"/>
          <w:sz w:val="28"/>
          <w:szCs w:val="28"/>
        </w:rPr>
        <w:softHyphen/>
      </w:r>
      <w:r w:rsidRPr="006158D2">
        <w:rPr>
          <w:rFonts w:hint="eastAsia"/>
          <w:b/>
          <w:color w:val="auto"/>
          <w:sz w:val="28"/>
          <w:szCs w:val="28"/>
        </w:rPr>
        <w:t>ư</w:t>
      </w:r>
      <w:r w:rsidRPr="006158D2">
        <w:rPr>
          <w:b/>
          <w:color w:val="auto"/>
          <w:sz w:val="28"/>
          <w:szCs w:val="28"/>
        </w:rPr>
        <w:t xml:space="preserve"> bên Nợ: </w:t>
      </w:r>
      <w:r w:rsidRPr="006158D2">
        <w:rPr>
          <w:color w:val="auto"/>
          <w:sz w:val="28"/>
          <w:szCs w:val="28"/>
        </w:rPr>
        <w:t>Số d</w:t>
      </w:r>
      <w:r w:rsidRPr="006158D2">
        <w:rPr>
          <w:rFonts w:hint="eastAsia"/>
          <w:color w:val="auto"/>
          <w:sz w:val="28"/>
          <w:szCs w:val="28"/>
        </w:rPr>
        <w:t>ư</w:t>
      </w:r>
      <w:r w:rsidRPr="006158D2">
        <w:rPr>
          <w:color w:val="auto"/>
          <w:sz w:val="28"/>
          <w:szCs w:val="28"/>
        </w:rPr>
        <w:t xml:space="preserve"> bên Nợ phản ánh số </w:t>
      </w:r>
      <w:r w:rsidRPr="006158D2">
        <w:rPr>
          <w:rFonts w:hint="eastAsia"/>
          <w:color w:val="auto"/>
          <w:sz w:val="28"/>
          <w:szCs w:val="28"/>
        </w:rPr>
        <w:t>đã</w:t>
      </w:r>
      <w:r w:rsidRPr="006158D2">
        <w:rPr>
          <w:color w:val="auto"/>
          <w:sz w:val="28"/>
          <w:szCs w:val="28"/>
        </w:rPr>
        <w:t xml:space="preserve"> trả, </w:t>
      </w:r>
      <w:r w:rsidRPr="006158D2">
        <w:rPr>
          <w:rFonts w:hint="eastAsia"/>
          <w:color w:val="auto"/>
          <w:sz w:val="28"/>
          <w:szCs w:val="28"/>
        </w:rPr>
        <w:lastRenderedPageBreak/>
        <w:t>đã</w:t>
      </w:r>
      <w:r w:rsidRPr="006158D2">
        <w:rPr>
          <w:color w:val="auto"/>
          <w:sz w:val="28"/>
          <w:szCs w:val="28"/>
        </w:rPr>
        <w:t xml:space="preserve"> nộp nhiều h</w:t>
      </w:r>
      <w:r w:rsidRPr="006158D2">
        <w:rPr>
          <w:rFonts w:hint="eastAsia"/>
          <w:color w:val="auto"/>
          <w:sz w:val="28"/>
          <w:szCs w:val="28"/>
        </w:rPr>
        <w:t>ơ</w:t>
      </w:r>
      <w:r w:rsidRPr="006158D2">
        <w:rPr>
          <w:color w:val="auto"/>
          <w:sz w:val="28"/>
          <w:szCs w:val="28"/>
        </w:rPr>
        <w:t>n số phải trả, phải nộp.</w:t>
      </w:r>
    </w:p>
    <w:p w:rsidR="007477B5" w:rsidRPr="006158D2" w:rsidRDefault="00F6039D">
      <w:pPr>
        <w:spacing w:after="0" w:line="276" w:lineRule="auto"/>
        <w:ind w:firstLine="567"/>
        <w:contextualSpacing/>
        <w:rPr>
          <w:i/>
          <w:color w:val="auto"/>
          <w:sz w:val="28"/>
          <w:szCs w:val="28"/>
        </w:rPr>
      </w:pPr>
      <w:r w:rsidRPr="006158D2">
        <w:rPr>
          <w:color w:val="auto"/>
          <w:sz w:val="28"/>
          <w:szCs w:val="28"/>
        </w:rPr>
        <w:t>Tùy theo yêu cầu quản lý của HTX, TK 338 có thể theo dõi chi tiết theo từng nội dung nh</w:t>
      </w:r>
      <w:r w:rsidRPr="006158D2">
        <w:rPr>
          <w:rFonts w:hint="eastAsia"/>
          <w:color w:val="auto"/>
          <w:sz w:val="28"/>
          <w:szCs w:val="28"/>
        </w:rPr>
        <w:t>ư</w:t>
      </w:r>
      <w:r w:rsidRPr="006158D2">
        <w:rPr>
          <w:color w:val="auto"/>
          <w:sz w:val="28"/>
          <w:szCs w:val="28"/>
        </w:rPr>
        <w:t xml:space="preserve"> giá trị tài sản thừa, doanh thu ch</w:t>
      </w:r>
      <w:r w:rsidRPr="006158D2">
        <w:rPr>
          <w:rFonts w:hint="eastAsia"/>
          <w:color w:val="auto"/>
          <w:sz w:val="28"/>
          <w:szCs w:val="28"/>
        </w:rPr>
        <w:t>ư</w:t>
      </w:r>
      <w:r w:rsidRPr="006158D2">
        <w:rPr>
          <w:color w:val="auto"/>
          <w:sz w:val="28"/>
          <w:szCs w:val="28"/>
        </w:rPr>
        <w:t>a thực hiện, các khoản nhận ký quỹ, ký c</w:t>
      </w:r>
      <w:r w:rsidRPr="006158D2">
        <w:rPr>
          <w:rFonts w:hint="eastAsia"/>
          <w:color w:val="auto"/>
          <w:sz w:val="28"/>
          <w:szCs w:val="28"/>
        </w:rPr>
        <w:t>ư</w:t>
      </w:r>
      <w:r w:rsidRPr="006158D2">
        <w:rPr>
          <w:color w:val="auto"/>
          <w:sz w:val="28"/>
          <w:szCs w:val="28"/>
        </w:rPr>
        <w:t>ợc,....</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3. Ph</w:t>
      </w:r>
      <w:r w:rsidRPr="006158D2">
        <w:rPr>
          <w:rFonts w:hint="eastAsia"/>
          <w:b/>
          <w:color w:val="auto"/>
          <w:sz w:val="28"/>
          <w:szCs w:val="28"/>
        </w:rPr>
        <w:t>ươ</w:t>
      </w:r>
      <w:r w:rsidRPr="006158D2">
        <w:rPr>
          <w:b/>
          <w:color w:val="auto"/>
          <w:sz w:val="28"/>
          <w:szCs w:val="28"/>
        </w:rPr>
        <w:t>ng pháp kế toán một số giao dịch kinh tế chủ yếu</w:t>
      </w:r>
    </w:p>
    <w:p w:rsidR="007477B5" w:rsidRPr="006158D2" w:rsidRDefault="00F6039D">
      <w:pPr>
        <w:spacing w:after="0" w:line="276" w:lineRule="auto"/>
        <w:ind w:firstLine="567"/>
        <w:contextualSpacing/>
        <w:rPr>
          <w:color w:val="auto"/>
          <w:sz w:val="28"/>
          <w:szCs w:val="28"/>
        </w:rPr>
      </w:pPr>
      <w:r w:rsidRPr="006158D2">
        <w:rPr>
          <w:color w:val="auto"/>
          <w:sz w:val="28"/>
          <w:szCs w:val="28"/>
        </w:rPr>
        <w:t>3.1. Tr</w:t>
      </w:r>
      <w:r w:rsidRPr="006158D2">
        <w:rPr>
          <w:color w:val="auto"/>
          <w:sz w:val="28"/>
          <w:szCs w:val="28"/>
        </w:rPr>
        <w:softHyphen/>
      </w:r>
      <w:r w:rsidRPr="006158D2">
        <w:rPr>
          <w:rFonts w:hint="eastAsia"/>
          <w:color w:val="auto"/>
          <w:sz w:val="28"/>
          <w:szCs w:val="28"/>
        </w:rPr>
        <w:t>ư</w:t>
      </w:r>
      <w:r w:rsidRPr="006158D2">
        <w:rPr>
          <w:color w:val="auto"/>
          <w:sz w:val="28"/>
          <w:szCs w:val="28"/>
        </w:rPr>
        <w:t>ờng hợp phát hiện tài sản thừa:</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a) Kế toán phản ánh giá trị tài sản thừa theo giá trị hợp lý tại thời </w:t>
      </w:r>
      <w:r w:rsidRPr="006158D2">
        <w:rPr>
          <w:rFonts w:hint="eastAsia"/>
          <w:color w:val="auto"/>
          <w:sz w:val="28"/>
          <w:szCs w:val="28"/>
        </w:rPr>
        <w:t>đ</w:t>
      </w:r>
      <w:r w:rsidRPr="006158D2">
        <w:rPr>
          <w:color w:val="auto"/>
          <w:sz w:val="28"/>
          <w:szCs w:val="28"/>
        </w:rPr>
        <w:t xml:space="preserve">iểm phát hiện </w:t>
      </w:r>
      <w:r w:rsidRPr="006158D2">
        <w:rPr>
          <w:rFonts w:hint="eastAsia"/>
          <w:color w:val="auto"/>
          <w:sz w:val="28"/>
          <w:szCs w:val="28"/>
        </w:rPr>
        <w:t>đ</w:t>
      </w:r>
      <w:r w:rsidRPr="006158D2">
        <w:rPr>
          <w:color w:val="auto"/>
          <w:sz w:val="28"/>
          <w:szCs w:val="28"/>
        </w:rPr>
        <w:t>ể ghi sổ kế toán,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111 - Tiền mặt (số tiền mặt thực tế thừa quỹ)</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152, 156, 211 (Theo giá trị hợp lý)</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Có TK 338 - Phải trả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b) Khi có biên bản xử lý của cấp có thẩm quyền về số tài sản thừa, kế toán c</w:t>
      </w:r>
      <w:r w:rsidRPr="006158D2">
        <w:rPr>
          <w:rFonts w:hint="eastAsia"/>
          <w:color w:val="auto"/>
          <w:sz w:val="28"/>
          <w:szCs w:val="28"/>
        </w:rPr>
        <w:t>ă</w:t>
      </w:r>
      <w:r w:rsidRPr="006158D2">
        <w:rPr>
          <w:color w:val="auto"/>
          <w:sz w:val="28"/>
          <w:szCs w:val="28"/>
        </w:rPr>
        <w:t xml:space="preserve">n cứ vào quyết </w:t>
      </w:r>
      <w:r w:rsidRPr="006158D2">
        <w:rPr>
          <w:rFonts w:hint="eastAsia"/>
          <w:color w:val="auto"/>
          <w:sz w:val="28"/>
          <w:szCs w:val="28"/>
        </w:rPr>
        <w:t>đ</w:t>
      </w:r>
      <w:r w:rsidRPr="006158D2">
        <w:rPr>
          <w:color w:val="auto"/>
          <w:sz w:val="28"/>
          <w:szCs w:val="28"/>
        </w:rPr>
        <w:t>ịnh xử lý ghi vào các tài khoản liên quan,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338 - Phải trả khác</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 xml:space="preserve">Có TK 411 -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 xml:space="preserve">Có TK 642 - Chi phí quản lý kinh doanh </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Có TK 558 - Thu nhập khác</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 xml:space="preserve">Có các TK 152, 156, 211 (Tài sản thừa là của </w:t>
      </w:r>
      <w:r w:rsidRPr="006158D2">
        <w:rPr>
          <w:rFonts w:hint="eastAsia"/>
          <w:color w:val="auto"/>
          <w:sz w:val="28"/>
          <w:szCs w:val="28"/>
        </w:rPr>
        <w:t>đơ</w:t>
      </w:r>
      <w:r w:rsidRPr="006158D2">
        <w:rPr>
          <w:color w:val="auto"/>
          <w:sz w:val="28"/>
          <w:szCs w:val="28"/>
        </w:rPr>
        <w:t>n vị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3.2. Hạch toán doanh thu ch</w:t>
      </w:r>
      <w:r w:rsidRPr="006158D2">
        <w:rPr>
          <w:rFonts w:hint="eastAsia"/>
          <w:color w:val="auto"/>
          <w:sz w:val="28"/>
          <w:szCs w:val="28"/>
        </w:rPr>
        <w:t>ư</w:t>
      </w:r>
      <w:r w:rsidRPr="006158D2">
        <w:rPr>
          <w:color w:val="auto"/>
          <w:sz w:val="28"/>
          <w:szCs w:val="28"/>
        </w:rPr>
        <w:t>a thực hiện về cho thuê TSC</w:t>
      </w:r>
      <w:r w:rsidRPr="006158D2">
        <w:rPr>
          <w:rFonts w:hint="eastAsia"/>
          <w:color w:val="auto"/>
          <w:sz w:val="28"/>
          <w:szCs w:val="28"/>
        </w:rPr>
        <w:t>Đ</w:t>
      </w:r>
      <w:r w:rsidRPr="006158D2">
        <w:rPr>
          <w:color w:val="auto"/>
          <w:sz w:val="28"/>
          <w:szCs w:val="28"/>
        </w:rPr>
        <w:t xml:space="preserve"> theo ph</w:t>
      </w:r>
      <w:r w:rsidRPr="006158D2">
        <w:rPr>
          <w:rFonts w:hint="eastAsia"/>
          <w:color w:val="auto"/>
          <w:sz w:val="28"/>
          <w:szCs w:val="28"/>
        </w:rPr>
        <w:t>ươ</w:t>
      </w:r>
      <w:r w:rsidRPr="006158D2">
        <w:rPr>
          <w:color w:val="auto"/>
          <w:sz w:val="28"/>
          <w:szCs w:val="28"/>
        </w:rPr>
        <w:t xml:space="preserve">ng thức cho thuê hoạt </w:t>
      </w:r>
      <w:r w:rsidRPr="006158D2">
        <w:rPr>
          <w:rFonts w:hint="eastAsia"/>
          <w:color w:val="auto"/>
          <w:sz w:val="28"/>
          <w:szCs w:val="28"/>
        </w:rPr>
        <w:t>đ</w:t>
      </w:r>
      <w:r w:rsidRPr="006158D2">
        <w:rPr>
          <w:color w:val="auto"/>
          <w:sz w:val="28"/>
          <w:szCs w:val="28"/>
        </w:rPr>
        <w:t xml:space="preserve">ộng: </w:t>
      </w:r>
    </w:p>
    <w:p w:rsidR="007477B5" w:rsidRPr="006158D2" w:rsidRDefault="00F6039D">
      <w:pPr>
        <w:spacing w:after="0" w:line="276" w:lineRule="auto"/>
        <w:ind w:firstLine="567"/>
        <w:contextualSpacing/>
        <w:rPr>
          <w:color w:val="auto"/>
          <w:sz w:val="28"/>
          <w:szCs w:val="28"/>
        </w:rPr>
      </w:pPr>
      <w:r w:rsidRPr="006158D2">
        <w:rPr>
          <w:color w:val="auto"/>
          <w:sz w:val="28"/>
          <w:szCs w:val="28"/>
        </w:rPr>
        <w:t>- Khi nhận tiền của khách hàng trả tr</w:t>
      </w:r>
      <w:r w:rsidRPr="006158D2">
        <w:rPr>
          <w:color w:val="auto"/>
          <w:sz w:val="28"/>
          <w:szCs w:val="28"/>
        </w:rPr>
        <w:softHyphen/>
      </w:r>
      <w:r w:rsidRPr="006158D2">
        <w:rPr>
          <w:rFonts w:hint="eastAsia"/>
          <w:color w:val="auto"/>
          <w:sz w:val="28"/>
          <w:szCs w:val="28"/>
        </w:rPr>
        <w:t>ư</w:t>
      </w:r>
      <w:r w:rsidRPr="006158D2">
        <w:rPr>
          <w:color w:val="auto"/>
          <w:sz w:val="28"/>
          <w:szCs w:val="28"/>
        </w:rPr>
        <w:t>ớc về cho thuê TSC</w:t>
      </w:r>
      <w:r w:rsidRPr="006158D2">
        <w:rPr>
          <w:rFonts w:hint="eastAsia"/>
          <w:color w:val="auto"/>
          <w:sz w:val="28"/>
          <w:szCs w:val="28"/>
        </w:rPr>
        <w:t>Đ</w:t>
      </w:r>
      <w:r w:rsidRPr="006158D2">
        <w:rPr>
          <w:color w:val="auto"/>
          <w:sz w:val="28"/>
          <w:szCs w:val="28"/>
        </w:rPr>
        <w:t xml:space="preserve"> trong nhiều n</w:t>
      </w:r>
      <w:r w:rsidRPr="006158D2">
        <w:rPr>
          <w:rFonts w:hint="eastAsia"/>
          <w:color w:val="auto"/>
          <w:sz w:val="28"/>
          <w:szCs w:val="28"/>
        </w:rPr>
        <w:t>ă</w:t>
      </w:r>
      <w:r w:rsidRPr="006158D2">
        <w:rPr>
          <w:color w:val="auto"/>
          <w:sz w:val="28"/>
          <w:szCs w:val="28"/>
        </w:rPr>
        <w:t xml:space="preserve">m, kế toán phản </w:t>
      </w:r>
      <w:r w:rsidRPr="006158D2">
        <w:rPr>
          <w:rFonts w:hint="eastAsia"/>
          <w:color w:val="auto"/>
          <w:sz w:val="28"/>
          <w:szCs w:val="28"/>
        </w:rPr>
        <w:t>á</w:t>
      </w:r>
      <w:r w:rsidRPr="006158D2">
        <w:rPr>
          <w:color w:val="auto"/>
          <w:sz w:val="28"/>
          <w:szCs w:val="28"/>
        </w:rPr>
        <w:t>nh doanh thu ch</w:t>
      </w:r>
      <w:r w:rsidRPr="006158D2">
        <w:rPr>
          <w:rFonts w:hint="eastAsia"/>
          <w:color w:val="auto"/>
          <w:sz w:val="28"/>
          <w:szCs w:val="28"/>
        </w:rPr>
        <w:t>ư</w:t>
      </w:r>
      <w:r w:rsidRPr="006158D2">
        <w:rPr>
          <w:color w:val="auto"/>
          <w:sz w:val="28"/>
          <w:szCs w:val="28"/>
        </w:rPr>
        <w:t>a thực hiện theo giá ch</w:t>
      </w:r>
      <w:r w:rsidRPr="006158D2">
        <w:rPr>
          <w:color w:val="auto"/>
          <w:sz w:val="28"/>
          <w:szCs w:val="28"/>
        </w:rPr>
        <w:softHyphen/>
      </w:r>
      <w:r w:rsidRPr="006158D2">
        <w:rPr>
          <w:rFonts w:hint="eastAsia"/>
          <w:color w:val="auto"/>
          <w:sz w:val="28"/>
          <w:szCs w:val="28"/>
        </w:rPr>
        <w:t>ư</w:t>
      </w:r>
      <w:r w:rsidRPr="006158D2">
        <w:rPr>
          <w:color w:val="auto"/>
          <w:sz w:val="28"/>
          <w:szCs w:val="28"/>
        </w:rPr>
        <w:t>a có thuế GTGT,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 (tổng số tiền nhận tr</w:t>
      </w:r>
      <w:r w:rsidRPr="006158D2">
        <w:rPr>
          <w:rFonts w:hint="eastAsia"/>
          <w:color w:val="auto"/>
          <w:sz w:val="28"/>
          <w:szCs w:val="28"/>
        </w:rPr>
        <w:t>ư</w:t>
      </w:r>
      <w:r w:rsidRPr="006158D2">
        <w:rPr>
          <w:color w:val="auto"/>
          <w:sz w:val="28"/>
          <w:szCs w:val="28"/>
        </w:rPr>
        <w:softHyphen/>
        <w:t>ớc)</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Có TK 338 - Phải trả khác (giá ch</w:t>
      </w:r>
      <w:r w:rsidRPr="006158D2">
        <w:rPr>
          <w:color w:val="auto"/>
          <w:sz w:val="28"/>
          <w:szCs w:val="28"/>
        </w:rPr>
        <w:softHyphen/>
      </w:r>
      <w:r w:rsidRPr="006158D2">
        <w:rPr>
          <w:rFonts w:hint="eastAsia"/>
          <w:color w:val="auto"/>
          <w:sz w:val="28"/>
          <w:szCs w:val="28"/>
        </w:rPr>
        <w:t>ư</w:t>
      </w:r>
      <w:r w:rsidRPr="006158D2">
        <w:rPr>
          <w:color w:val="auto"/>
          <w:sz w:val="28"/>
          <w:szCs w:val="28"/>
        </w:rPr>
        <w:t>a có thuế GTGT)</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Có TK 3331 - Thuế GTGT phải nộp (nếu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Khi tính và ghi nhận doanh thu của từng kỳ kế toán, doanh thu về cho thuê tài sản của từng kỳ </w:t>
      </w:r>
      <w:r w:rsidRPr="006158D2">
        <w:rPr>
          <w:rFonts w:hint="eastAsia"/>
          <w:color w:val="auto"/>
          <w:sz w:val="28"/>
          <w:szCs w:val="28"/>
        </w:rPr>
        <w:t>đư</w:t>
      </w:r>
      <w:r w:rsidRPr="006158D2">
        <w:rPr>
          <w:color w:val="auto"/>
          <w:sz w:val="28"/>
          <w:szCs w:val="28"/>
        </w:rPr>
        <w:t xml:space="preserve">ợc xác </w:t>
      </w:r>
      <w:r w:rsidRPr="006158D2">
        <w:rPr>
          <w:rFonts w:hint="eastAsia"/>
          <w:color w:val="auto"/>
          <w:sz w:val="28"/>
          <w:szCs w:val="28"/>
        </w:rPr>
        <w:t>đ</w:t>
      </w:r>
      <w:r w:rsidRPr="006158D2">
        <w:rPr>
          <w:color w:val="auto"/>
          <w:sz w:val="28"/>
          <w:szCs w:val="28"/>
        </w:rPr>
        <w:t xml:space="preserve">ịnh bằng tổng số tiền cho thuê hoạt </w:t>
      </w:r>
      <w:r w:rsidRPr="006158D2">
        <w:rPr>
          <w:rFonts w:hint="eastAsia"/>
          <w:color w:val="auto"/>
          <w:sz w:val="28"/>
          <w:szCs w:val="28"/>
        </w:rPr>
        <w:t>đ</w:t>
      </w:r>
      <w:r w:rsidRPr="006158D2">
        <w:rPr>
          <w:color w:val="auto"/>
          <w:sz w:val="28"/>
          <w:szCs w:val="28"/>
        </w:rPr>
        <w:t>ộng TSC</w:t>
      </w:r>
      <w:r w:rsidRPr="006158D2">
        <w:rPr>
          <w:rFonts w:hint="eastAsia"/>
          <w:color w:val="auto"/>
          <w:sz w:val="28"/>
          <w:szCs w:val="28"/>
        </w:rPr>
        <w:t>Đ</w:t>
      </w:r>
      <w:r w:rsidRPr="006158D2">
        <w:rPr>
          <w:color w:val="auto"/>
          <w:sz w:val="28"/>
          <w:szCs w:val="28"/>
        </w:rPr>
        <w:t xml:space="preserve"> </w:t>
      </w:r>
      <w:r w:rsidRPr="006158D2">
        <w:rPr>
          <w:rFonts w:hint="eastAsia"/>
          <w:color w:val="auto"/>
          <w:sz w:val="28"/>
          <w:szCs w:val="28"/>
        </w:rPr>
        <w:t>đã</w:t>
      </w:r>
      <w:r w:rsidRPr="006158D2">
        <w:rPr>
          <w:color w:val="auto"/>
          <w:sz w:val="28"/>
          <w:szCs w:val="28"/>
        </w:rPr>
        <w:t xml:space="preserve"> thu chia cho số kỳ thu tiền tr</w:t>
      </w:r>
      <w:r w:rsidRPr="006158D2">
        <w:rPr>
          <w:rFonts w:hint="eastAsia"/>
          <w:color w:val="auto"/>
          <w:sz w:val="28"/>
          <w:szCs w:val="28"/>
        </w:rPr>
        <w:t>ư</w:t>
      </w:r>
      <w:r w:rsidRPr="006158D2">
        <w:rPr>
          <w:color w:val="auto"/>
          <w:sz w:val="28"/>
          <w:szCs w:val="28"/>
        </w:rPr>
        <w:t xml:space="preserve">ớc cho thuê hoạt </w:t>
      </w:r>
      <w:r w:rsidRPr="006158D2">
        <w:rPr>
          <w:rFonts w:hint="eastAsia"/>
          <w:color w:val="auto"/>
          <w:sz w:val="28"/>
          <w:szCs w:val="28"/>
        </w:rPr>
        <w:t>đ</w:t>
      </w:r>
      <w:r w:rsidRPr="006158D2">
        <w:rPr>
          <w:color w:val="auto"/>
          <w:sz w:val="28"/>
          <w:szCs w:val="28"/>
        </w:rPr>
        <w:t>ộng TSC</w:t>
      </w:r>
      <w:r w:rsidRPr="006158D2">
        <w:rPr>
          <w:rFonts w:hint="eastAsia"/>
          <w:color w:val="auto"/>
          <w:sz w:val="28"/>
          <w:szCs w:val="28"/>
        </w:rPr>
        <w:t>Đ</w:t>
      </w:r>
      <w:r w:rsidRPr="006158D2">
        <w:rPr>
          <w:color w:val="auto"/>
          <w:sz w:val="28"/>
          <w:szCs w:val="28"/>
        </w:rPr>
        <w:t>,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338 - Phải trả khác</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Có TK 511 - Doanh thu từ giao dịch bên ngoài.</w:t>
      </w:r>
    </w:p>
    <w:p w:rsidR="007477B5" w:rsidRPr="006158D2" w:rsidRDefault="00F6039D">
      <w:pPr>
        <w:spacing w:after="0" w:line="276" w:lineRule="auto"/>
        <w:ind w:firstLine="567"/>
        <w:contextualSpacing/>
        <w:rPr>
          <w:color w:val="auto"/>
          <w:sz w:val="28"/>
          <w:szCs w:val="28"/>
        </w:rPr>
      </w:pPr>
      <w:r w:rsidRPr="006158D2">
        <w:rPr>
          <w:color w:val="auto"/>
          <w:sz w:val="28"/>
          <w:szCs w:val="28"/>
        </w:rPr>
        <w:t>- Tr</w:t>
      </w:r>
      <w:r w:rsidRPr="006158D2">
        <w:rPr>
          <w:color w:val="auto"/>
          <w:sz w:val="28"/>
          <w:szCs w:val="28"/>
        </w:rPr>
        <w:softHyphen/>
      </w:r>
      <w:r w:rsidRPr="006158D2">
        <w:rPr>
          <w:rFonts w:hint="eastAsia"/>
          <w:color w:val="auto"/>
          <w:sz w:val="28"/>
          <w:szCs w:val="28"/>
        </w:rPr>
        <w:t>ư</w:t>
      </w:r>
      <w:r w:rsidRPr="006158D2">
        <w:rPr>
          <w:color w:val="auto"/>
          <w:sz w:val="28"/>
          <w:szCs w:val="28"/>
        </w:rPr>
        <w:t xml:space="preserve">ờng hợp hợp </w:t>
      </w:r>
      <w:r w:rsidRPr="006158D2">
        <w:rPr>
          <w:rFonts w:hint="eastAsia"/>
          <w:color w:val="auto"/>
          <w:sz w:val="28"/>
          <w:szCs w:val="28"/>
        </w:rPr>
        <w:t>đ</w:t>
      </w:r>
      <w:r w:rsidRPr="006158D2">
        <w:rPr>
          <w:color w:val="auto"/>
          <w:sz w:val="28"/>
          <w:szCs w:val="28"/>
        </w:rPr>
        <w:t xml:space="preserve">ồng cho thuê tài sản không </w:t>
      </w:r>
      <w:r w:rsidRPr="006158D2">
        <w:rPr>
          <w:rFonts w:hint="eastAsia"/>
          <w:color w:val="auto"/>
          <w:sz w:val="28"/>
          <w:szCs w:val="28"/>
        </w:rPr>
        <w:t>đ</w:t>
      </w:r>
      <w:r w:rsidRPr="006158D2">
        <w:rPr>
          <w:color w:val="auto"/>
          <w:sz w:val="28"/>
          <w:szCs w:val="28"/>
        </w:rPr>
        <w:softHyphen/>
      </w:r>
      <w:r w:rsidRPr="006158D2">
        <w:rPr>
          <w:rFonts w:hint="eastAsia"/>
          <w:color w:val="auto"/>
          <w:sz w:val="28"/>
          <w:szCs w:val="28"/>
        </w:rPr>
        <w:t>ư</w:t>
      </w:r>
      <w:r w:rsidRPr="006158D2">
        <w:rPr>
          <w:color w:val="auto"/>
          <w:sz w:val="28"/>
          <w:szCs w:val="28"/>
        </w:rPr>
        <w:t>ợc thực hiện phải trả lại tiền cho khách hàng,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338 - Phải trả khác (giá cho thuê ch</w:t>
      </w:r>
      <w:r w:rsidRPr="006158D2">
        <w:rPr>
          <w:color w:val="auto"/>
          <w:sz w:val="28"/>
          <w:szCs w:val="28"/>
        </w:rPr>
        <w:softHyphen/>
      </w:r>
      <w:r w:rsidRPr="006158D2">
        <w:rPr>
          <w:rFonts w:hint="eastAsia"/>
          <w:color w:val="auto"/>
          <w:sz w:val="28"/>
          <w:szCs w:val="28"/>
        </w:rPr>
        <w:t>ư</w:t>
      </w:r>
      <w:r w:rsidRPr="006158D2">
        <w:rPr>
          <w:color w:val="auto"/>
          <w:sz w:val="28"/>
          <w:szCs w:val="28"/>
        </w:rPr>
        <w:t>a có thuế GTGT)</w:t>
      </w:r>
    </w:p>
    <w:p w:rsidR="007477B5" w:rsidRPr="006158D2" w:rsidRDefault="00F6039D">
      <w:pPr>
        <w:spacing w:after="0" w:line="276" w:lineRule="auto"/>
        <w:ind w:leftChars="209" w:left="2407" w:hanging="1843"/>
        <w:contextualSpacing/>
        <w:rPr>
          <w:color w:val="auto"/>
          <w:sz w:val="28"/>
          <w:szCs w:val="28"/>
        </w:rPr>
      </w:pPr>
      <w:r w:rsidRPr="006158D2">
        <w:rPr>
          <w:color w:val="auto"/>
          <w:sz w:val="28"/>
          <w:szCs w:val="28"/>
        </w:rPr>
        <w:t xml:space="preserve">Nợ TK 3331 - Thuế GTGT phải nộp (số thuế GTGT hoạt </w:t>
      </w:r>
      <w:r w:rsidRPr="006158D2">
        <w:rPr>
          <w:rFonts w:hint="eastAsia"/>
          <w:color w:val="auto"/>
          <w:sz w:val="28"/>
          <w:szCs w:val="28"/>
        </w:rPr>
        <w:t>đ</w:t>
      </w:r>
      <w:r w:rsidRPr="006158D2">
        <w:rPr>
          <w:color w:val="auto"/>
          <w:sz w:val="28"/>
          <w:szCs w:val="28"/>
        </w:rPr>
        <w:t>ộng cho thuê TSC</w:t>
      </w:r>
      <w:r w:rsidRPr="006158D2">
        <w:rPr>
          <w:rFonts w:hint="eastAsia"/>
          <w:color w:val="auto"/>
          <w:sz w:val="28"/>
          <w:szCs w:val="28"/>
        </w:rPr>
        <w:t>Đ</w:t>
      </w:r>
      <w:r w:rsidRPr="006158D2">
        <w:rPr>
          <w:color w:val="auto"/>
          <w:sz w:val="28"/>
          <w:szCs w:val="28"/>
        </w:rPr>
        <w:t xml:space="preserve"> không thực hiện </w:t>
      </w:r>
      <w:r w:rsidRPr="006158D2">
        <w:rPr>
          <w:rFonts w:hint="eastAsia"/>
          <w:color w:val="auto"/>
          <w:sz w:val="28"/>
          <w:szCs w:val="28"/>
        </w:rPr>
        <w:t>đư</w:t>
      </w:r>
      <w:r w:rsidRPr="006158D2">
        <w:rPr>
          <w:color w:val="auto"/>
          <w:sz w:val="28"/>
          <w:szCs w:val="28"/>
        </w:rPr>
        <w:t>ợc)</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Có các TK 111, 112 (số tiền trả lại).</w:t>
      </w:r>
    </w:p>
    <w:p w:rsidR="007477B5" w:rsidRPr="006158D2" w:rsidRDefault="00F6039D">
      <w:pPr>
        <w:spacing w:after="0" w:line="276" w:lineRule="auto"/>
        <w:ind w:firstLine="567"/>
        <w:contextualSpacing/>
        <w:rPr>
          <w:color w:val="auto"/>
          <w:sz w:val="28"/>
          <w:szCs w:val="28"/>
        </w:rPr>
      </w:pPr>
      <w:r w:rsidRPr="006158D2">
        <w:rPr>
          <w:color w:val="auto"/>
          <w:sz w:val="28"/>
          <w:szCs w:val="28"/>
        </w:rPr>
        <w:t>3.3. Hạch toán bán hàng theo ph</w:t>
      </w:r>
      <w:r w:rsidRPr="006158D2">
        <w:rPr>
          <w:rFonts w:hint="eastAsia"/>
          <w:color w:val="auto"/>
          <w:sz w:val="28"/>
          <w:szCs w:val="28"/>
        </w:rPr>
        <w:t>ươ</w:t>
      </w:r>
      <w:r w:rsidRPr="006158D2">
        <w:rPr>
          <w:color w:val="auto"/>
          <w:sz w:val="28"/>
          <w:szCs w:val="28"/>
        </w:rPr>
        <w:t>ng thức trả chậm, trả góp:</w:t>
      </w:r>
    </w:p>
    <w:p w:rsidR="007477B5" w:rsidRPr="006158D2" w:rsidRDefault="00F6039D">
      <w:pPr>
        <w:spacing w:after="0" w:line="276" w:lineRule="auto"/>
        <w:ind w:firstLine="567"/>
        <w:contextualSpacing/>
        <w:rPr>
          <w:color w:val="auto"/>
          <w:sz w:val="28"/>
          <w:szCs w:val="28"/>
        </w:rPr>
      </w:pPr>
      <w:r w:rsidRPr="006158D2">
        <w:rPr>
          <w:color w:val="auto"/>
          <w:sz w:val="28"/>
          <w:szCs w:val="28"/>
        </w:rPr>
        <w:lastRenderedPageBreak/>
        <w:t>-</w:t>
      </w:r>
      <w:r w:rsidRPr="006158D2">
        <w:rPr>
          <w:b/>
          <w:bCs/>
          <w:color w:val="auto"/>
          <w:sz w:val="28"/>
          <w:szCs w:val="28"/>
        </w:rPr>
        <w:t xml:space="preserve"> </w:t>
      </w:r>
      <w:r w:rsidRPr="006158D2">
        <w:rPr>
          <w:color w:val="auto"/>
          <w:sz w:val="28"/>
          <w:szCs w:val="28"/>
        </w:rPr>
        <w:t xml:space="preserve">Khi bán hàng trả chậm, trả góp thì ghi nhận doanh thu hoạt </w:t>
      </w:r>
      <w:r w:rsidRPr="006158D2">
        <w:rPr>
          <w:rFonts w:hint="eastAsia"/>
          <w:color w:val="auto"/>
          <w:sz w:val="28"/>
          <w:szCs w:val="28"/>
        </w:rPr>
        <w:t>đ</w:t>
      </w:r>
      <w:r w:rsidRPr="006158D2">
        <w:rPr>
          <w:color w:val="auto"/>
          <w:sz w:val="28"/>
          <w:szCs w:val="28"/>
        </w:rPr>
        <w:t>ộng sản xuất kinh doanh của kỳ kế toán theo giá bán trả tiền ngay, phần chênh lệch giữa giá bán trả chậm, trả góp với giá bán trả tiền ngay ghi vào tài khoản 338 "Phải trả khác",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 131</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Có các TK 511, 512 (theo giá bán trả tiền ngay ch</w:t>
      </w:r>
      <w:r w:rsidRPr="006158D2">
        <w:rPr>
          <w:rFonts w:hint="eastAsia"/>
          <w:color w:val="auto"/>
          <w:sz w:val="28"/>
          <w:szCs w:val="28"/>
        </w:rPr>
        <w:t>ư</w:t>
      </w:r>
      <w:r w:rsidRPr="006158D2">
        <w:rPr>
          <w:color w:val="auto"/>
          <w:sz w:val="28"/>
          <w:szCs w:val="28"/>
        </w:rPr>
        <w:t>a có thuế GTGT)</w:t>
      </w:r>
    </w:p>
    <w:p w:rsidR="007477B5" w:rsidRPr="006158D2" w:rsidRDefault="00F6039D">
      <w:pPr>
        <w:spacing w:after="0" w:line="276" w:lineRule="auto"/>
        <w:ind w:leftChars="400" w:left="2550" w:hangingChars="525" w:hanging="1470"/>
        <w:contextualSpacing/>
        <w:rPr>
          <w:color w:val="auto"/>
          <w:sz w:val="28"/>
          <w:szCs w:val="28"/>
        </w:rPr>
      </w:pPr>
      <w:r w:rsidRPr="006158D2">
        <w:rPr>
          <w:color w:val="auto"/>
          <w:sz w:val="28"/>
          <w:szCs w:val="28"/>
        </w:rPr>
        <w:t>Có TK 338 - Phải trả khác (phần chênh lệch giữa giá bán trả chậm với giá bán trả tiền ngay ch</w:t>
      </w:r>
      <w:r w:rsidRPr="006158D2">
        <w:rPr>
          <w:rFonts w:hint="eastAsia"/>
          <w:color w:val="auto"/>
          <w:sz w:val="28"/>
          <w:szCs w:val="28"/>
        </w:rPr>
        <w:t>ư</w:t>
      </w:r>
      <w:r w:rsidRPr="006158D2">
        <w:rPr>
          <w:color w:val="auto"/>
          <w:sz w:val="28"/>
          <w:szCs w:val="28"/>
        </w:rPr>
        <w:t>a có thuế GTGT)</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Có TK 333 - Thuế và các khoản phải nộp Nhà n</w:t>
      </w:r>
      <w:r w:rsidRPr="006158D2">
        <w:rPr>
          <w:rFonts w:hint="eastAsia"/>
          <w:color w:val="auto"/>
          <w:sz w:val="28"/>
          <w:szCs w:val="28"/>
        </w:rPr>
        <w:t>ư</w:t>
      </w:r>
      <w:r w:rsidRPr="006158D2">
        <w:rPr>
          <w:color w:val="auto"/>
          <w:sz w:val="28"/>
          <w:szCs w:val="28"/>
        </w:rPr>
        <w:t>ớc (3331).</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Hàng kỳ, lãi trả chậm, trả góp phân bổ vào thu nhập khác của từng kỳ, </w:t>
      </w:r>
      <w:r w:rsidRPr="006158D2">
        <w:rPr>
          <w:rFonts w:hint="eastAsia"/>
          <w:color w:val="auto"/>
          <w:sz w:val="28"/>
          <w:szCs w:val="28"/>
        </w:rPr>
        <w:t>đư</w:t>
      </w:r>
      <w:r w:rsidRPr="006158D2">
        <w:rPr>
          <w:color w:val="auto"/>
          <w:sz w:val="28"/>
          <w:szCs w:val="28"/>
        </w:rPr>
        <w:t xml:space="preserve">ợc xác </w:t>
      </w:r>
      <w:r w:rsidRPr="006158D2">
        <w:rPr>
          <w:rFonts w:hint="eastAsia"/>
          <w:color w:val="auto"/>
          <w:sz w:val="28"/>
          <w:szCs w:val="28"/>
        </w:rPr>
        <w:t>đ</w:t>
      </w:r>
      <w:r w:rsidRPr="006158D2">
        <w:rPr>
          <w:color w:val="auto"/>
          <w:sz w:val="28"/>
          <w:szCs w:val="28"/>
        </w:rPr>
        <w:t xml:space="preserve">ịnh bằng tổng số tiền lãi nhận </w:t>
      </w:r>
      <w:r w:rsidRPr="006158D2">
        <w:rPr>
          <w:rFonts w:hint="eastAsia"/>
          <w:color w:val="auto"/>
          <w:sz w:val="28"/>
          <w:szCs w:val="28"/>
        </w:rPr>
        <w:t>đư</w:t>
      </w:r>
      <w:r w:rsidRPr="006158D2">
        <w:rPr>
          <w:color w:val="auto"/>
          <w:sz w:val="28"/>
          <w:szCs w:val="28"/>
        </w:rPr>
        <w:t>ợc chia cho số kỳ trả nợ,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338 - Phải trả khác</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Có TK 558 - Thu nhập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Khi thực thu tiền bán hàng trả chậm, trả góp trong </w:t>
      </w:r>
      <w:r w:rsidRPr="006158D2">
        <w:rPr>
          <w:rFonts w:hint="eastAsia"/>
          <w:color w:val="auto"/>
          <w:sz w:val="28"/>
          <w:szCs w:val="28"/>
        </w:rPr>
        <w:t>đó</w:t>
      </w:r>
      <w:r w:rsidRPr="006158D2">
        <w:rPr>
          <w:color w:val="auto"/>
          <w:sz w:val="28"/>
          <w:szCs w:val="28"/>
        </w:rPr>
        <w:t xml:space="preserve"> gồm cả phần chênh lệch giữa giá bán trả chậm, trả góp và giá bán trả tiền ngay,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Có TK 131 - Phải thu của khách hàng.</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w:t>
      </w:r>
      <w:r w:rsidRPr="006158D2">
        <w:rPr>
          <w:rFonts w:hint="eastAsia"/>
          <w:color w:val="auto"/>
          <w:sz w:val="28"/>
          <w:szCs w:val="28"/>
        </w:rPr>
        <w:t>Đ</w:t>
      </w:r>
      <w:r w:rsidRPr="006158D2">
        <w:rPr>
          <w:color w:val="auto"/>
          <w:sz w:val="28"/>
          <w:szCs w:val="28"/>
        </w:rPr>
        <w:t>ồng thời ghi nhận giá vốn sản phẩm, hàng hóa bán theo ph</w:t>
      </w:r>
      <w:r w:rsidRPr="006158D2">
        <w:rPr>
          <w:rFonts w:hint="eastAsia"/>
          <w:color w:val="auto"/>
          <w:sz w:val="28"/>
          <w:szCs w:val="28"/>
        </w:rPr>
        <w:t>ươ</w:t>
      </w:r>
      <w:r w:rsidRPr="006158D2">
        <w:rPr>
          <w:color w:val="auto"/>
          <w:sz w:val="28"/>
          <w:szCs w:val="28"/>
        </w:rPr>
        <w:t>ng thức trả chậm, trả góp,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các TK 611, 612 </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Có các TK 154, 156, 157.</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3.4. Xác </w:t>
      </w:r>
      <w:r w:rsidRPr="006158D2">
        <w:rPr>
          <w:rFonts w:hint="eastAsia"/>
          <w:color w:val="auto"/>
          <w:sz w:val="28"/>
          <w:szCs w:val="28"/>
        </w:rPr>
        <w:t>đ</w:t>
      </w:r>
      <w:r w:rsidRPr="006158D2">
        <w:rPr>
          <w:color w:val="auto"/>
          <w:sz w:val="28"/>
          <w:szCs w:val="28"/>
        </w:rPr>
        <w:t>ịnh số lợi nhuận, cổ tức phải trả:</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Khi xác </w:t>
      </w:r>
      <w:r w:rsidRPr="006158D2">
        <w:rPr>
          <w:rFonts w:hint="eastAsia"/>
          <w:color w:val="auto"/>
          <w:sz w:val="28"/>
          <w:szCs w:val="28"/>
        </w:rPr>
        <w:t>đ</w:t>
      </w:r>
      <w:r w:rsidRPr="006158D2">
        <w:rPr>
          <w:color w:val="auto"/>
          <w:sz w:val="28"/>
          <w:szCs w:val="28"/>
        </w:rPr>
        <w:t>ịnh số phải trả,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421 - Lợi nhuận sau thuế ch</w:t>
      </w:r>
      <w:r w:rsidRPr="006158D2">
        <w:rPr>
          <w:rFonts w:hint="eastAsia"/>
          <w:color w:val="auto"/>
          <w:sz w:val="28"/>
          <w:szCs w:val="28"/>
        </w:rPr>
        <w:t>ư</w:t>
      </w:r>
      <w:r w:rsidRPr="006158D2">
        <w:rPr>
          <w:color w:val="auto"/>
          <w:sz w:val="28"/>
          <w:szCs w:val="28"/>
        </w:rPr>
        <w:t xml:space="preserve">a phân phối </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Có TK 338 - Phải trả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Khi trả cổ tức, lợi nhuận,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338 - Phải trả khác</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Có các TK 111, 112 (số tiền trả lợi nhuận cho chủ sở hữu)</w:t>
      </w:r>
    </w:p>
    <w:p w:rsidR="007477B5" w:rsidRPr="006158D2" w:rsidRDefault="00F6039D">
      <w:pPr>
        <w:spacing w:after="0" w:line="276" w:lineRule="auto"/>
        <w:ind w:leftChars="400" w:left="2550" w:hangingChars="525" w:hanging="1470"/>
        <w:contextualSpacing/>
        <w:rPr>
          <w:color w:val="auto"/>
          <w:sz w:val="28"/>
          <w:szCs w:val="28"/>
        </w:rPr>
      </w:pPr>
      <w:r w:rsidRPr="006158D2">
        <w:rPr>
          <w:color w:val="auto"/>
          <w:sz w:val="28"/>
          <w:szCs w:val="28"/>
        </w:rPr>
        <w:t>Có TK 333 - Thuế và các khoản phải nộp nhà n</w:t>
      </w:r>
      <w:r w:rsidRPr="006158D2">
        <w:rPr>
          <w:rFonts w:hint="eastAsia"/>
          <w:color w:val="auto"/>
          <w:sz w:val="28"/>
          <w:szCs w:val="28"/>
        </w:rPr>
        <w:t>ư</w:t>
      </w:r>
      <w:r w:rsidRPr="006158D2">
        <w:rPr>
          <w:color w:val="auto"/>
          <w:sz w:val="28"/>
          <w:szCs w:val="28"/>
        </w:rPr>
        <w:t>ớc (3338 - Thuế TNCN) (nếu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3.5. Khi nhận tiền ký quỹ, ký c</w:t>
      </w:r>
      <w:r w:rsidRPr="006158D2">
        <w:rPr>
          <w:rFonts w:hint="eastAsia"/>
          <w:color w:val="auto"/>
          <w:sz w:val="28"/>
          <w:szCs w:val="28"/>
        </w:rPr>
        <w:t>ư</w:t>
      </w:r>
      <w:r w:rsidRPr="006158D2">
        <w:rPr>
          <w:color w:val="auto"/>
          <w:sz w:val="28"/>
          <w:szCs w:val="28"/>
        </w:rPr>
        <w:t xml:space="preserve">ợc của </w:t>
      </w:r>
      <w:r w:rsidRPr="006158D2">
        <w:rPr>
          <w:rFonts w:hint="eastAsia"/>
          <w:color w:val="auto"/>
          <w:sz w:val="28"/>
          <w:szCs w:val="28"/>
        </w:rPr>
        <w:t>đơ</w:t>
      </w:r>
      <w:r w:rsidRPr="006158D2">
        <w:rPr>
          <w:color w:val="auto"/>
          <w:sz w:val="28"/>
          <w:szCs w:val="28"/>
        </w:rPr>
        <w:t>n vị, cá nhân bên ngoài,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 xml:space="preserve">Có TK 338 - Phải trả khác (chi tiết cho từng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ợng).</w:t>
      </w:r>
    </w:p>
    <w:p w:rsidR="007477B5" w:rsidRPr="006158D2" w:rsidRDefault="00F6039D">
      <w:pPr>
        <w:spacing w:after="0" w:line="276" w:lineRule="auto"/>
        <w:ind w:firstLine="567"/>
        <w:contextualSpacing/>
        <w:rPr>
          <w:color w:val="auto"/>
          <w:sz w:val="28"/>
          <w:szCs w:val="28"/>
        </w:rPr>
      </w:pPr>
      <w:r w:rsidRPr="006158D2">
        <w:rPr>
          <w:color w:val="auto"/>
          <w:sz w:val="28"/>
          <w:szCs w:val="28"/>
        </w:rPr>
        <w:t>3.6. Khi hoàn trả tiền ký quỹ, ký c</w:t>
      </w:r>
      <w:r w:rsidRPr="006158D2">
        <w:rPr>
          <w:rFonts w:hint="eastAsia"/>
          <w:color w:val="auto"/>
          <w:sz w:val="28"/>
          <w:szCs w:val="28"/>
        </w:rPr>
        <w:t>ư</w:t>
      </w:r>
      <w:r w:rsidRPr="006158D2">
        <w:rPr>
          <w:color w:val="auto"/>
          <w:sz w:val="28"/>
          <w:szCs w:val="28"/>
        </w:rPr>
        <w:t xml:space="preserve">ợc cho các </w:t>
      </w:r>
      <w:r w:rsidRPr="006158D2">
        <w:rPr>
          <w:rFonts w:hint="eastAsia"/>
          <w:color w:val="auto"/>
          <w:sz w:val="28"/>
          <w:szCs w:val="28"/>
        </w:rPr>
        <w:t>đơ</w:t>
      </w:r>
      <w:r w:rsidRPr="006158D2">
        <w:rPr>
          <w:color w:val="auto"/>
          <w:sz w:val="28"/>
          <w:szCs w:val="28"/>
        </w:rPr>
        <w:t>n vị ký quỹ, ký c</w:t>
      </w:r>
      <w:r w:rsidRPr="006158D2">
        <w:rPr>
          <w:rFonts w:hint="eastAsia"/>
          <w:color w:val="auto"/>
          <w:sz w:val="28"/>
          <w:szCs w:val="28"/>
        </w:rPr>
        <w:t>ư</w:t>
      </w:r>
      <w:r w:rsidRPr="006158D2">
        <w:rPr>
          <w:color w:val="auto"/>
          <w:sz w:val="28"/>
          <w:szCs w:val="28"/>
        </w:rPr>
        <w:t>ợc,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338 - Phải trả khác (chi tiết cho từng </w:t>
      </w:r>
      <w:r w:rsidRPr="006158D2">
        <w:rPr>
          <w:rFonts w:hint="eastAsia"/>
          <w:color w:val="auto"/>
          <w:sz w:val="28"/>
          <w:szCs w:val="28"/>
        </w:rPr>
        <w:t>đ</w:t>
      </w:r>
      <w:r w:rsidRPr="006158D2">
        <w:rPr>
          <w:color w:val="auto"/>
          <w:sz w:val="28"/>
          <w:szCs w:val="28"/>
        </w:rPr>
        <w:t>ối t</w:t>
      </w:r>
      <w:r w:rsidRPr="006158D2">
        <w:rPr>
          <w:rFonts w:hint="eastAsia"/>
          <w:color w:val="auto"/>
          <w:sz w:val="28"/>
          <w:szCs w:val="28"/>
        </w:rPr>
        <w:t>ư</w:t>
      </w:r>
      <w:r w:rsidRPr="006158D2">
        <w:rPr>
          <w:color w:val="auto"/>
          <w:sz w:val="28"/>
          <w:szCs w:val="28"/>
        </w:rPr>
        <w:t>ợng)</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Có các TK 111, 112.</w:t>
      </w:r>
    </w:p>
    <w:p w:rsidR="007477B5" w:rsidRPr="006158D2" w:rsidRDefault="00F6039D">
      <w:pPr>
        <w:spacing w:after="0" w:line="276" w:lineRule="auto"/>
        <w:ind w:firstLine="567"/>
        <w:contextualSpacing/>
        <w:rPr>
          <w:color w:val="auto"/>
          <w:sz w:val="28"/>
          <w:szCs w:val="28"/>
        </w:rPr>
      </w:pPr>
      <w:r w:rsidRPr="006158D2">
        <w:rPr>
          <w:color w:val="auto"/>
          <w:sz w:val="28"/>
          <w:szCs w:val="28"/>
        </w:rPr>
        <w:t>3.7. Tr</w:t>
      </w:r>
      <w:r w:rsidRPr="006158D2">
        <w:rPr>
          <w:rFonts w:hint="eastAsia"/>
          <w:color w:val="auto"/>
          <w:sz w:val="28"/>
          <w:szCs w:val="28"/>
        </w:rPr>
        <w:t>ư</w:t>
      </w:r>
      <w:r w:rsidRPr="006158D2">
        <w:rPr>
          <w:color w:val="auto"/>
          <w:sz w:val="28"/>
          <w:szCs w:val="28"/>
        </w:rPr>
        <w:t xml:space="preserve">ờng hợp </w:t>
      </w:r>
      <w:r w:rsidRPr="006158D2">
        <w:rPr>
          <w:rFonts w:hint="eastAsia"/>
          <w:color w:val="auto"/>
          <w:sz w:val="28"/>
          <w:szCs w:val="28"/>
        </w:rPr>
        <w:t>đơ</w:t>
      </w:r>
      <w:r w:rsidRPr="006158D2">
        <w:rPr>
          <w:color w:val="auto"/>
          <w:sz w:val="28"/>
          <w:szCs w:val="28"/>
        </w:rPr>
        <w:t>n vị ký quỹ, ký c</w:t>
      </w:r>
      <w:r w:rsidRPr="006158D2">
        <w:rPr>
          <w:rFonts w:hint="eastAsia"/>
          <w:color w:val="auto"/>
          <w:sz w:val="28"/>
          <w:szCs w:val="28"/>
        </w:rPr>
        <w:t>ư</w:t>
      </w:r>
      <w:r w:rsidRPr="006158D2">
        <w:rPr>
          <w:color w:val="auto"/>
          <w:sz w:val="28"/>
          <w:szCs w:val="28"/>
        </w:rPr>
        <w:t xml:space="preserve">ợc vi phạm hợp </w:t>
      </w:r>
      <w:r w:rsidRPr="006158D2">
        <w:rPr>
          <w:rFonts w:hint="eastAsia"/>
          <w:color w:val="auto"/>
          <w:sz w:val="28"/>
          <w:szCs w:val="28"/>
        </w:rPr>
        <w:t>đ</w:t>
      </w:r>
      <w:r w:rsidRPr="006158D2">
        <w:rPr>
          <w:color w:val="auto"/>
          <w:sz w:val="28"/>
          <w:szCs w:val="28"/>
        </w:rPr>
        <w:t xml:space="preserve">ồng kinh tế </w:t>
      </w:r>
      <w:r w:rsidRPr="006158D2">
        <w:rPr>
          <w:rFonts w:hint="eastAsia"/>
          <w:color w:val="auto"/>
          <w:sz w:val="28"/>
          <w:szCs w:val="28"/>
        </w:rPr>
        <w:t>đã</w:t>
      </w:r>
      <w:r w:rsidRPr="006158D2">
        <w:rPr>
          <w:color w:val="auto"/>
          <w:sz w:val="28"/>
          <w:szCs w:val="28"/>
        </w:rPr>
        <w:t xml:space="preserve"> ký kết với HTX, bị phạt theo thỏa thuận trong hợp </w:t>
      </w:r>
      <w:r w:rsidRPr="006158D2">
        <w:rPr>
          <w:rFonts w:hint="eastAsia"/>
          <w:color w:val="auto"/>
          <w:sz w:val="28"/>
          <w:szCs w:val="28"/>
        </w:rPr>
        <w:t>đ</w:t>
      </w:r>
      <w:r w:rsidRPr="006158D2">
        <w:rPr>
          <w:color w:val="auto"/>
          <w:sz w:val="28"/>
          <w:szCs w:val="28"/>
        </w:rPr>
        <w:t>ồng kinh tế:</w:t>
      </w:r>
    </w:p>
    <w:p w:rsidR="007477B5" w:rsidRPr="006158D2" w:rsidRDefault="00F6039D">
      <w:pPr>
        <w:spacing w:after="0" w:line="276" w:lineRule="auto"/>
        <w:ind w:firstLine="567"/>
        <w:contextualSpacing/>
        <w:rPr>
          <w:color w:val="auto"/>
          <w:sz w:val="28"/>
          <w:szCs w:val="28"/>
        </w:rPr>
      </w:pPr>
      <w:r w:rsidRPr="006158D2">
        <w:rPr>
          <w:color w:val="auto"/>
          <w:sz w:val="28"/>
          <w:szCs w:val="28"/>
        </w:rPr>
        <w:lastRenderedPageBreak/>
        <w:t>+ Tr</w:t>
      </w:r>
      <w:r w:rsidRPr="006158D2">
        <w:rPr>
          <w:rFonts w:hint="eastAsia"/>
          <w:color w:val="auto"/>
          <w:sz w:val="28"/>
          <w:szCs w:val="28"/>
        </w:rPr>
        <w:t>ư</w:t>
      </w:r>
      <w:r w:rsidRPr="006158D2">
        <w:rPr>
          <w:color w:val="auto"/>
          <w:sz w:val="28"/>
          <w:szCs w:val="28"/>
        </w:rPr>
        <w:t xml:space="preserve">ờng hợp khoản tiền </w:t>
      </w:r>
      <w:r w:rsidRPr="006158D2">
        <w:rPr>
          <w:rFonts w:hint="eastAsia"/>
          <w:color w:val="auto"/>
          <w:sz w:val="28"/>
          <w:szCs w:val="28"/>
        </w:rPr>
        <w:t>đư</w:t>
      </w:r>
      <w:r w:rsidRPr="006158D2">
        <w:rPr>
          <w:color w:val="auto"/>
          <w:sz w:val="28"/>
          <w:szCs w:val="28"/>
        </w:rPr>
        <w:t xml:space="preserve">ợc phạt do vi phạm hợp </w:t>
      </w:r>
      <w:r w:rsidRPr="006158D2">
        <w:rPr>
          <w:rFonts w:hint="eastAsia"/>
          <w:color w:val="auto"/>
          <w:sz w:val="28"/>
          <w:szCs w:val="28"/>
        </w:rPr>
        <w:t>đ</w:t>
      </w:r>
      <w:r w:rsidRPr="006158D2">
        <w:rPr>
          <w:color w:val="auto"/>
          <w:sz w:val="28"/>
          <w:szCs w:val="28"/>
        </w:rPr>
        <w:t xml:space="preserve">ồng kinh tế </w:t>
      </w:r>
      <w:r w:rsidRPr="006158D2">
        <w:rPr>
          <w:rFonts w:hint="eastAsia"/>
          <w:color w:val="auto"/>
          <w:sz w:val="28"/>
          <w:szCs w:val="28"/>
        </w:rPr>
        <w:t>đư</w:t>
      </w:r>
      <w:r w:rsidRPr="006158D2">
        <w:rPr>
          <w:color w:val="auto"/>
          <w:sz w:val="28"/>
          <w:szCs w:val="28"/>
        </w:rPr>
        <w:t>ợc khấu trừ vào tiền nhận ký quỹ, ký c</w:t>
      </w:r>
      <w:r w:rsidRPr="006158D2">
        <w:rPr>
          <w:rFonts w:hint="eastAsia"/>
          <w:color w:val="auto"/>
          <w:sz w:val="28"/>
          <w:szCs w:val="28"/>
        </w:rPr>
        <w:t>ư</w:t>
      </w:r>
      <w:r w:rsidRPr="006158D2">
        <w:rPr>
          <w:color w:val="auto"/>
          <w:sz w:val="28"/>
          <w:szCs w:val="28"/>
        </w:rPr>
        <w:t xml:space="preserve">ợc của các tổ chức, cá nhân, ghi: </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338 - Phải trả khác</w:t>
      </w:r>
    </w:p>
    <w:p w:rsidR="007477B5" w:rsidRPr="006158D2" w:rsidRDefault="00F6039D" w:rsidP="006B2D92">
      <w:pPr>
        <w:spacing w:after="0" w:line="276" w:lineRule="auto"/>
        <w:ind w:leftChars="400" w:left="1097" w:hangingChars="6" w:hanging="17"/>
        <w:contextualSpacing/>
        <w:rPr>
          <w:color w:val="auto"/>
          <w:sz w:val="28"/>
          <w:szCs w:val="28"/>
        </w:rPr>
      </w:pPr>
      <w:r w:rsidRPr="006158D2">
        <w:rPr>
          <w:color w:val="auto"/>
          <w:sz w:val="28"/>
          <w:szCs w:val="28"/>
        </w:rPr>
        <w:t>Có TK 558 - Thu nhập khác.</w:t>
      </w:r>
    </w:p>
    <w:p w:rsidR="007477B5" w:rsidRPr="006158D2" w:rsidRDefault="00F6039D">
      <w:pPr>
        <w:tabs>
          <w:tab w:val="center" w:pos="1276"/>
        </w:tabs>
        <w:spacing w:after="0" w:line="276" w:lineRule="auto"/>
        <w:ind w:firstLine="567"/>
        <w:contextualSpacing/>
        <w:rPr>
          <w:color w:val="auto"/>
          <w:sz w:val="28"/>
          <w:szCs w:val="28"/>
        </w:rPr>
      </w:pPr>
      <w:r w:rsidRPr="006158D2">
        <w:rPr>
          <w:color w:val="auto"/>
          <w:sz w:val="28"/>
          <w:szCs w:val="28"/>
        </w:rPr>
        <w:t>+ Khi thực trả khoản ký quỹ, ký c</w:t>
      </w:r>
      <w:r w:rsidRPr="006158D2">
        <w:rPr>
          <w:rFonts w:hint="eastAsia"/>
          <w:color w:val="auto"/>
          <w:sz w:val="28"/>
          <w:szCs w:val="28"/>
        </w:rPr>
        <w:t>ư</w:t>
      </w:r>
      <w:r w:rsidRPr="006158D2">
        <w:rPr>
          <w:color w:val="auto"/>
          <w:sz w:val="28"/>
          <w:szCs w:val="28"/>
        </w:rPr>
        <w:t>ợc còn lại cho các tổ chức, cá nhân, ghi:</w:t>
      </w:r>
    </w:p>
    <w:p w:rsidR="007477B5" w:rsidRPr="006158D2" w:rsidRDefault="00F6039D">
      <w:pPr>
        <w:tabs>
          <w:tab w:val="center" w:pos="1276"/>
        </w:tabs>
        <w:spacing w:after="0" w:line="276" w:lineRule="auto"/>
        <w:ind w:firstLine="567"/>
        <w:contextualSpacing/>
        <w:rPr>
          <w:color w:val="auto"/>
          <w:sz w:val="28"/>
          <w:szCs w:val="28"/>
        </w:rPr>
      </w:pPr>
      <w:r w:rsidRPr="006158D2">
        <w:rPr>
          <w:color w:val="auto"/>
          <w:sz w:val="28"/>
          <w:szCs w:val="28"/>
        </w:rPr>
        <w:t>Nợ TK 338 - Phải trả khác (số còn phải trả sau khi khấu trừ tiền phạt)</w:t>
      </w:r>
    </w:p>
    <w:p w:rsidR="007477B5" w:rsidRPr="006158D2" w:rsidRDefault="00F6039D" w:rsidP="006B2D92">
      <w:pPr>
        <w:tabs>
          <w:tab w:val="center" w:pos="1276"/>
        </w:tabs>
        <w:spacing w:after="0" w:line="276" w:lineRule="auto"/>
        <w:ind w:leftChars="400" w:left="1097" w:hangingChars="6" w:hanging="17"/>
        <w:contextualSpacing/>
        <w:rPr>
          <w:color w:val="auto"/>
          <w:sz w:val="28"/>
          <w:szCs w:val="28"/>
        </w:rPr>
      </w:pPr>
      <w:r w:rsidRPr="006158D2">
        <w:rPr>
          <w:color w:val="auto"/>
          <w:sz w:val="28"/>
          <w:szCs w:val="28"/>
        </w:rPr>
        <w:t>Có các TK 111, 112.</w:t>
      </w:r>
    </w:p>
    <w:p w:rsidR="007477B5" w:rsidRPr="006158D2" w:rsidRDefault="00F6039D">
      <w:pPr>
        <w:tabs>
          <w:tab w:val="left" w:pos="360"/>
        </w:tabs>
        <w:spacing w:after="0" w:line="276" w:lineRule="auto"/>
        <w:ind w:firstLine="567"/>
        <w:contextualSpacing/>
        <w:rPr>
          <w:bCs/>
          <w:color w:val="auto"/>
          <w:sz w:val="28"/>
          <w:szCs w:val="28"/>
        </w:rPr>
      </w:pPr>
      <w:r w:rsidRPr="006158D2">
        <w:rPr>
          <w:color w:val="auto"/>
          <w:sz w:val="28"/>
          <w:szCs w:val="28"/>
        </w:rPr>
        <w:t>3.8.</w:t>
      </w:r>
      <w:r w:rsidRPr="006158D2">
        <w:rPr>
          <w:bCs/>
          <w:color w:val="auto"/>
          <w:sz w:val="28"/>
          <w:szCs w:val="28"/>
        </w:rPr>
        <w:t xml:space="preserve"> Khi xử lý tổn thất của các khoản cho vay của các hợp đồng tín dụng nội bộ ký trước ngày 01/9/2023 bị thất thoát do nguyên nhân khách quan, ghi:</w:t>
      </w:r>
    </w:p>
    <w:p w:rsidR="007477B5" w:rsidRPr="006158D2" w:rsidRDefault="00F6039D">
      <w:pPr>
        <w:tabs>
          <w:tab w:val="left" w:pos="360"/>
        </w:tabs>
        <w:spacing w:after="0" w:line="276" w:lineRule="auto"/>
        <w:ind w:leftChars="200" w:left="540" w:firstLine="27"/>
        <w:contextualSpacing/>
        <w:rPr>
          <w:bCs/>
          <w:color w:val="auto"/>
          <w:sz w:val="28"/>
          <w:szCs w:val="28"/>
        </w:rPr>
      </w:pPr>
      <w:r w:rsidRPr="006158D2">
        <w:rPr>
          <w:bCs/>
          <w:color w:val="auto"/>
          <w:sz w:val="28"/>
          <w:szCs w:val="28"/>
        </w:rPr>
        <w:t>Nợ TK 338 - Phải trả khác</w:t>
      </w:r>
      <w:r w:rsidR="00AF2C71">
        <w:rPr>
          <w:bCs/>
          <w:color w:val="auto"/>
          <w:sz w:val="28"/>
          <w:szCs w:val="28"/>
        </w:rPr>
        <w:t xml:space="preserve"> (số tổn thất)</w:t>
      </w:r>
    </w:p>
    <w:p w:rsidR="007477B5" w:rsidRPr="006158D2" w:rsidRDefault="00F6039D">
      <w:pPr>
        <w:spacing w:after="0" w:line="276" w:lineRule="auto"/>
        <w:ind w:leftChars="209" w:left="2124" w:hanging="1560"/>
        <w:contextualSpacing/>
        <w:rPr>
          <w:bCs/>
          <w:color w:val="auto"/>
          <w:sz w:val="28"/>
          <w:szCs w:val="28"/>
        </w:rPr>
      </w:pPr>
      <w:r w:rsidRPr="006158D2">
        <w:rPr>
          <w:bCs/>
          <w:color w:val="auto"/>
          <w:sz w:val="28"/>
          <w:szCs w:val="28"/>
        </w:rPr>
        <w:t xml:space="preserve">Nợ TK 612 - Chi phí của giao dịch nội bộ (6123) (số còn lại tính vào chi phí của hoạt </w:t>
      </w:r>
      <w:r w:rsidRPr="006158D2">
        <w:rPr>
          <w:rFonts w:hint="eastAsia"/>
          <w:bCs/>
          <w:color w:val="auto"/>
          <w:sz w:val="28"/>
          <w:szCs w:val="28"/>
        </w:rPr>
        <w:t>đ</w:t>
      </w:r>
      <w:r w:rsidRPr="006158D2">
        <w:rPr>
          <w:bCs/>
          <w:color w:val="auto"/>
          <w:sz w:val="28"/>
          <w:szCs w:val="28"/>
        </w:rPr>
        <w:t>ộng cho vay nội bộ trong kỳ) (nếu có)</w:t>
      </w:r>
      <w:r w:rsidRPr="006158D2">
        <w:rPr>
          <w:bCs/>
          <w:color w:val="auto"/>
          <w:sz w:val="28"/>
          <w:szCs w:val="28"/>
        </w:rPr>
        <w:tab/>
      </w:r>
    </w:p>
    <w:p w:rsidR="007477B5" w:rsidRPr="006158D2" w:rsidRDefault="00F6039D">
      <w:pPr>
        <w:tabs>
          <w:tab w:val="left" w:pos="1080"/>
        </w:tabs>
        <w:spacing w:after="0" w:line="276" w:lineRule="auto"/>
        <w:contextualSpacing/>
        <w:rPr>
          <w:bCs/>
          <w:color w:val="auto"/>
          <w:sz w:val="28"/>
          <w:szCs w:val="28"/>
        </w:rPr>
      </w:pPr>
      <w:r w:rsidRPr="006158D2">
        <w:rPr>
          <w:bCs/>
          <w:color w:val="auto"/>
          <w:sz w:val="28"/>
          <w:szCs w:val="28"/>
        </w:rPr>
        <w:tab/>
        <w:t xml:space="preserve">Có TK 132 - Phải thu của hoạt </w:t>
      </w:r>
      <w:r w:rsidRPr="006158D2">
        <w:rPr>
          <w:rFonts w:hint="eastAsia"/>
          <w:bCs/>
          <w:color w:val="auto"/>
          <w:sz w:val="28"/>
          <w:szCs w:val="28"/>
        </w:rPr>
        <w:t>đ</w:t>
      </w:r>
      <w:r w:rsidRPr="006158D2">
        <w:rPr>
          <w:bCs/>
          <w:color w:val="auto"/>
          <w:sz w:val="28"/>
          <w:szCs w:val="28"/>
        </w:rPr>
        <w:t>ộng cho vay nội bộ (13211).</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3.9. Khi có Nghị quyết của Đại hội thành viên về xử lý số dư Quỹ dự phòng rủi ro tín dụng</w:t>
      </w:r>
      <w:r w:rsidRPr="006158D2">
        <w:rPr>
          <w:bCs/>
          <w:color w:val="auto"/>
          <w:sz w:val="28"/>
          <w:szCs w:val="28"/>
          <w:lang w:val="en-US"/>
        </w:rPr>
        <w:t xml:space="preserve"> của các hợp đồng tín dụng đã ký trước ngày 01/9/2023</w:t>
      </w:r>
      <w:r w:rsidRPr="006158D2">
        <w:rPr>
          <w:bCs/>
          <w:color w:val="auto"/>
          <w:sz w:val="28"/>
          <w:szCs w:val="28"/>
        </w:rPr>
        <w:t>, ghi:</w:t>
      </w:r>
    </w:p>
    <w:p w:rsidR="007477B5" w:rsidRPr="006158D2" w:rsidRDefault="00F6039D">
      <w:pPr>
        <w:tabs>
          <w:tab w:val="left" w:pos="360"/>
        </w:tabs>
        <w:spacing w:after="0" w:line="276" w:lineRule="auto"/>
        <w:ind w:leftChars="200" w:left="540" w:firstLine="27"/>
        <w:contextualSpacing/>
        <w:rPr>
          <w:bCs/>
          <w:color w:val="auto"/>
          <w:sz w:val="28"/>
          <w:szCs w:val="28"/>
        </w:rPr>
      </w:pPr>
      <w:r w:rsidRPr="006158D2">
        <w:rPr>
          <w:bCs/>
          <w:color w:val="auto"/>
          <w:sz w:val="28"/>
          <w:szCs w:val="28"/>
        </w:rPr>
        <w:t>Nợ TK 338 - Phải trả khác</w:t>
      </w:r>
    </w:p>
    <w:p w:rsidR="007477B5" w:rsidRPr="006158D2" w:rsidRDefault="00F6039D">
      <w:pPr>
        <w:tabs>
          <w:tab w:val="left" w:pos="567"/>
        </w:tabs>
        <w:spacing w:after="0" w:line="276" w:lineRule="auto"/>
        <w:ind w:firstLine="1134"/>
        <w:contextualSpacing/>
        <w:rPr>
          <w:bCs/>
          <w:color w:val="auto"/>
          <w:sz w:val="28"/>
          <w:szCs w:val="28"/>
        </w:rPr>
      </w:pPr>
      <w:r w:rsidRPr="006158D2">
        <w:rPr>
          <w:bCs/>
          <w:color w:val="auto"/>
          <w:sz w:val="28"/>
          <w:szCs w:val="28"/>
        </w:rPr>
        <w:t>Có các TK liên quan.</w:t>
      </w:r>
    </w:p>
    <w:p w:rsidR="007477B5" w:rsidRPr="006158D2" w:rsidRDefault="00F6039D">
      <w:pPr>
        <w:tabs>
          <w:tab w:val="center" w:pos="1276"/>
        </w:tabs>
        <w:spacing w:after="0" w:line="276" w:lineRule="auto"/>
        <w:ind w:firstLine="567"/>
        <w:contextualSpacing/>
        <w:rPr>
          <w:color w:val="auto"/>
          <w:sz w:val="28"/>
          <w:szCs w:val="28"/>
        </w:rPr>
      </w:pPr>
      <w:r w:rsidRPr="006158D2">
        <w:rPr>
          <w:color w:val="auto"/>
          <w:sz w:val="28"/>
          <w:szCs w:val="28"/>
        </w:rPr>
        <w:t xml:space="preserve">3.10. </w:t>
      </w:r>
      <w:r w:rsidRPr="006158D2">
        <w:rPr>
          <w:color w:val="auto"/>
          <w:sz w:val="28"/>
          <w:szCs w:val="28"/>
          <w:lang w:val="vi-VN"/>
        </w:rPr>
        <w:t>Cuối kỳ kế toán</w:t>
      </w:r>
      <w:r w:rsidRPr="006158D2">
        <w:rPr>
          <w:color w:val="auto"/>
          <w:sz w:val="28"/>
          <w:szCs w:val="28"/>
        </w:rPr>
        <w:t xml:space="preserve">, kế toán </w:t>
      </w:r>
      <w:r w:rsidRPr="006158D2">
        <w:rPr>
          <w:rFonts w:hint="eastAsia"/>
          <w:color w:val="auto"/>
          <w:sz w:val="28"/>
          <w:szCs w:val="28"/>
        </w:rPr>
        <w:t>đá</w:t>
      </w:r>
      <w:r w:rsidRPr="006158D2">
        <w:rPr>
          <w:color w:val="auto"/>
          <w:sz w:val="28"/>
          <w:szCs w:val="28"/>
        </w:rPr>
        <w:t>nh giá lại số d</w:t>
      </w:r>
      <w:r w:rsidRPr="006158D2">
        <w:rPr>
          <w:rFonts w:hint="eastAsia"/>
          <w:color w:val="auto"/>
          <w:sz w:val="28"/>
          <w:szCs w:val="28"/>
        </w:rPr>
        <w:t>ư</w:t>
      </w:r>
      <w:r w:rsidRPr="006158D2">
        <w:rPr>
          <w:color w:val="auto"/>
          <w:sz w:val="28"/>
          <w:szCs w:val="28"/>
        </w:rPr>
        <w:t xml:space="preserve"> các khoản phải trả khác là khoản mục tiền tệ có gốc ngoại tệ theo tỷ giá mua bán chuyển khoản trung bình cuối kỳ của ngân hàng th</w:t>
      </w:r>
      <w:r w:rsidRPr="006158D2">
        <w:rPr>
          <w:rFonts w:hint="eastAsia"/>
          <w:color w:val="auto"/>
          <w:sz w:val="28"/>
          <w:szCs w:val="28"/>
        </w:rPr>
        <w:t>ươ</w:t>
      </w:r>
      <w:r w:rsidRPr="006158D2">
        <w:rPr>
          <w:color w:val="auto"/>
          <w:sz w:val="28"/>
          <w:szCs w:val="28"/>
        </w:rPr>
        <w:t>ng mại n</w:t>
      </w:r>
      <w:r w:rsidRPr="006158D2">
        <w:rPr>
          <w:rFonts w:hint="eastAsia"/>
          <w:color w:val="auto"/>
          <w:sz w:val="28"/>
          <w:szCs w:val="28"/>
        </w:rPr>
        <w:t>ơ</w:t>
      </w:r>
      <w:r w:rsidRPr="006158D2">
        <w:rPr>
          <w:color w:val="auto"/>
          <w:sz w:val="28"/>
          <w:szCs w:val="28"/>
        </w:rPr>
        <w:t>i HTX th</w:t>
      </w:r>
      <w:r w:rsidRPr="006158D2">
        <w:rPr>
          <w:rFonts w:hint="eastAsia"/>
          <w:color w:val="auto"/>
          <w:sz w:val="28"/>
          <w:szCs w:val="28"/>
        </w:rPr>
        <w:t>ư</w:t>
      </w:r>
      <w:r w:rsidRPr="006158D2">
        <w:rPr>
          <w:color w:val="auto"/>
          <w:sz w:val="28"/>
          <w:szCs w:val="28"/>
        </w:rPr>
        <w:t>ờng xuyên có giao dịch:</w:t>
      </w:r>
    </w:p>
    <w:p w:rsidR="007477B5" w:rsidRPr="006158D2" w:rsidRDefault="00F6039D">
      <w:pPr>
        <w:tabs>
          <w:tab w:val="center" w:pos="1276"/>
        </w:tabs>
        <w:spacing w:after="0" w:line="276" w:lineRule="auto"/>
        <w:ind w:firstLine="567"/>
        <w:contextualSpacing/>
        <w:rPr>
          <w:color w:val="auto"/>
          <w:sz w:val="28"/>
          <w:szCs w:val="28"/>
        </w:rPr>
      </w:pPr>
      <w:r w:rsidRPr="006158D2">
        <w:rPr>
          <w:color w:val="auto"/>
          <w:sz w:val="28"/>
          <w:szCs w:val="28"/>
        </w:rPr>
        <w:t>- Tr</w:t>
      </w:r>
      <w:r w:rsidRPr="006158D2">
        <w:rPr>
          <w:rFonts w:hint="eastAsia"/>
          <w:color w:val="auto"/>
          <w:sz w:val="28"/>
          <w:szCs w:val="28"/>
        </w:rPr>
        <w:t>ư</w:t>
      </w:r>
      <w:r w:rsidRPr="006158D2">
        <w:rPr>
          <w:color w:val="auto"/>
          <w:sz w:val="28"/>
          <w:szCs w:val="28"/>
        </w:rPr>
        <w:t>ờng hợp tỷ giá mua bán chuyển khoản trung bình cuối kỳ t</w:t>
      </w:r>
      <w:r w:rsidRPr="006158D2">
        <w:rPr>
          <w:rFonts w:hint="eastAsia"/>
          <w:color w:val="auto"/>
          <w:sz w:val="28"/>
          <w:szCs w:val="28"/>
        </w:rPr>
        <w:t>ă</w:t>
      </w:r>
      <w:r w:rsidRPr="006158D2">
        <w:rPr>
          <w:color w:val="auto"/>
          <w:sz w:val="28"/>
          <w:szCs w:val="28"/>
        </w:rPr>
        <w:t>ng so với tỷ giá ghi sổ kế toán, ghi:</w:t>
      </w:r>
    </w:p>
    <w:p w:rsidR="007477B5" w:rsidRPr="006158D2" w:rsidRDefault="00F6039D">
      <w:pPr>
        <w:tabs>
          <w:tab w:val="center" w:pos="1276"/>
        </w:tabs>
        <w:spacing w:after="0" w:line="276" w:lineRule="auto"/>
        <w:ind w:firstLine="567"/>
        <w:contextualSpacing/>
        <w:rPr>
          <w:color w:val="auto"/>
          <w:sz w:val="28"/>
          <w:szCs w:val="28"/>
        </w:rPr>
      </w:pPr>
      <w:r w:rsidRPr="006158D2">
        <w:rPr>
          <w:color w:val="auto"/>
          <w:sz w:val="28"/>
          <w:szCs w:val="28"/>
        </w:rPr>
        <w:t xml:space="preserve">Nợ TK 658 - Chi phí khác </w:t>
      </w:r>
    </w:p>
    <w:p w:rsidR="007477B5" w:rsidRPr="006158D2" w:rsidRDefault="00F6039D" w:rsidP="006B2D92">
      <w:pPr>
        <w:tabs>
          <w:tab w:val="center" w:pos="1276"/>
        </w:tabs>
        <w:spacing w:after="0" w:line="276" w:lineRule="auto"/>
        <w:ind w:leftChars="400" w:left="1097" w:hangingChars="6" w:hanging="17"/>
        <w:contextualSpacing/>
        <w:rPr>
          <w:color w:val="auto"/>
          <w:sz w:val="28"/>
          <w:szCs w:val="28"/>
        </w:rPr>
      </w:pPr>
      <w:r w:rsidRPr="006158D2">
        <w:rPr>
          <w:color w:val="auto"/>
          <w:sz w:val="28"/>
          <w:szCs w:val="28"/>
        </w:rPr>
        <w:tab/>
        <w:t>Có TK 338 - Phải trả khác.</w:t>
      </w:r>
    </w:p>
    <w:p w:rsidR="007477B5" w:rsidRPr="006158D2" w:rsidRDefault="00F6039D">
      <w:pPr>
        <w:tabs>
          <w:tab w:val="center" w:pos="1276"/>
        </w:tabs>
        <w:spacing w:after="0" w:line="276" w:lineRule="auto"/>
        <w:ind w:firstLine="567"/>
        <w:contextualSpacing/>
        <w:rPr>
          <w:color w:val="auto"/>
          <w:sz w:val="28"/>
          <w:szCs w:val="28"/>
        </w:rPr>
      </w:pPr>
      <w:r w:rsidRPr="006158D2">
        <w:rPr>
          <w:color w:val="auto"/>
          <w:sz w:val="28"/>
          <w:szCs w:val="28"/>
        </w:rPr>
        <w:t>- Tr</w:t>
      </w:r>
      <w:r w:rsidRPr="006158D2">
        <w:rPr>
          <w:rFonts w:hint="eastAsia"/>
          <w:color w:val="auto"/>
          <w:sz w:val="28"/>
          <w:szCs w:val="28"/>
        </w:rPr>
        <w:t>ư</w:t>
      </w:r>
      <w:r w:rsidRPr="006158D2">
        <w:rPr>
          <w:color w:val="auto"/>
          <w:sz w:val="28"/>
          <w:szCs w:val="28"/>
        </w:rPr>
        <w:t>ờng hợp tỷ giá mua bán chuyển khoản trung bình cuối kỳ giảm so với tỷ giá ghi sổ kế toán, ghi:</w:t>
      </w:r>
    </w:p>
    <w:p w:rsidR="007477B5" w:rsidRPr="006158D2" w:rsidRDefault="00F6039D">
      <w:pPr>
        <w:tabs>
          <w:tab w:val="center" w:pos="1276"/>
        </w:tabs>
        <w:spacing w:after="0" w:line="276" w:lineRule="auto"/>
        <w:ind w:firstLine="567"/>
        <w:contextualSpacing/>
        <w:rPr>
          <w:color w:val="auto"/>
          <w:sz w:val="28"/>
          <w:szCs w:val="28"/>
        </w:rPr>
      </w:pPr>
      <w:r w:rsidRPr="006158D2">
        <w:rPr>
          <w:color w:val="auto"/>
          <w:sz w:val="28"/>
          <w:szCs w:val="28"/>
        </w:rPr>
        <w:t>Nợ TK 338 - Phải trả khác</w:t>
      </w:r>
    </w:p>
    <w:p w:rsidR="007477B5" w:rsidRPr="006158D2" w:rsidRDefault="00F6039D" w:rsidP="006B2D92">
      <w:pPr>
        <w:tabs>
          <w:tab w:val="center" w:pos="1276"/>
        </w:tabs>
        <w:spacing w:after="0" w:line="276" w:lineRule="auto"/>
        <w:ind w:leftChars="400" w:left="1097" w:hangingChars="6" w:hanging="17"/>
        <w:contextualSpacing/>
        <w:rPr>
          <w:color w:val="auto"/>
          <w:sz w:val="28"/>
          <w:szCs w:val="28"/>
        </w:rPr>
      </w:pPr>
      <w:r w:rsidRPr="006158D2">
        <w:rPr>
          <w:color w:val="auto"/>
          <w:sz w:val="28"/>
          <w:szCs w:val="28"/>
        </w:rPr>
        <w:t>Có TK 558 - Thu nhập khác.</w:t>
      </w:r>
      <w:r w:rsidRPr="006158D2">
        <w:rPr>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341 - PHẢI TRẢ NỢ VAY</w:t>
      </w:r>
    </w:p>
    <w:p w:rsidR="007477B5" w:rsidRPr="006158D2" w:rsidRDefault="007477B5">
      <w:pPr>
        <w:spacing w:after="0" w:line="276" w:lineRule="auto"/>
        <w:contextualSpacing/>
        <w:jc w:val="center"/>
        <w:rPr>
          <w:b/>
          <w:color w:val="auto"/>
          <w:sz w:val="28"/>
          <w:szCs w:val="28"/>
        </w:rPr>
      </w:pPr>
    </w:p>
    <w:p w:rsidR="007477B5" w:rsidRPr="006158D2" w:rsidRDefault="00F6039D">
      <w:pPr>
        <w:spacing w:after="0" w:line="276" w:lineRule="auto"/>
        <w:ind w:firstLine="567"/>
        <w:contextualSpacing/>
        <w:rPr>
          <w:b/>
          <w:color w:val="auto"/>
          <w:sz w:val="28"/>
          <w:szCs w:val="28"/>
        </w:rPr>
      </w:pPr>
      <w:r w:rsidRPr="006158D2">
        <w:rPr>
          <w:b/>
          <w:color w:val="auto"/>
          <w:sz w:val="28"/>
          <w:szCs w:val="28"/>
        </w:rPr>
        <w:t xml:space="preserve">1. Nguyên tắc kế toán </w:t>
      </w:r>
    </w:p>
    <w:p w:rsidR="007477B5" w:rsidRPr="006158D2" w:rsidRDefault="00F6039D">
      <w:pPr>
        <w:pStyle w:val="BodyText"/>
        <w:spacing w:after="0" w:line="276" w:lineRule="auto"/>
        <w:ind w:firstLine="567"/>
        <w:contextualSpacing/>
        <w:rPr>
          <w:rFonts w:ascii="Times New Roman" w:hAnsi="Times New Roman"/>
          <w:b/>
          <w:color w:val="auto"/>
          <w:sz w:val="28"/>
        </w:rPr>
      </w:pPr>
      <w:r w:rsidRPr="006158D2">
        <w:rPr>
          <w:rFonts w:ascii="Times New Roman" w:hAnsi="Times New Roman"/>
          <w:color w:val="auto"/>
          <w:sz w:val="28"/>
        </w:rPr>
        <w:t xml:space="preserve">a) Tài khoản này dùng </w:t>
      </w:r>
      <w:r w:rsidRPr="006158D2">
        <w:rPr>
          <w:rFonts w:ascii="Times New Roman" w:hAnsi="Times New Roman" w:hint="eastAsia"/>
          <w:color w:val="auto"/>
          <w:sz w:val="28"/>
        </w:rPr>
        <w:t>đ</w:t>
      </w:r>
      <w:r w:rsidRPr="006158D2">
        <w:rPr>
          <w:rFonts w:ascii="Times New Roman" w:hAnsi="Times New Roman"/>
          <w:color w:val="auto"/>
          <w:sz w:val="28"/>
        </w:rPr>
        <w:t xml:space="preserve">ể phản ánh các khoản tiền vay và tình hình thanh toán các khoản tiền vay của HTX. </w:t>
      </w:r>
    </w:p>
    <w:p w:rsidR="007477B5" w:rsidRPr="006158D2" w:rsidRDefault="00F6039D">
      <w:pPr>
        <w:pStyle w:val="BodyText"/>
        <w:spacing w:after="0" w:line="276" w:lineRule="auto"/>
        <w:ind w:firstLine="567"/>
        <w:contextualSpacing/>
        <w:rPr>
          <w:rFonts w:ascii="Times New Roman" w:hAnsi="Times New Roman"/>
          <w:color w:val="auto"/>
          <w:sz w:val="28"/>
        </w:rPr>
      </w:pPr>
      <w:r w:rsidRPr="006158D2">
        <w:rPr>
          <w:rFonts w:ascii="Times New Roman" w:hAnsi="Times New Roman"/>
          <w:color w:val="auto"/>
          <w:sz w:val="28"/>
        </w:rPr>
        <w:t xml:space="preserve">b) Các khoản nợ vay của HTX phải theo dõi chi tiết theo từng đối tượng cho vay, từng hợp đồng hoặc khế ước vay nợ, loại tiền vay, kỳ hạn vay và kỳ hạn phải trả.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c) Các chi phí </w:t>
      </w:r>
      <w:r w:rsidRPr="006158D2">
        <w:rPr>
          <w:rFonts w:hint="eastAsia"/>
          <w:color w:val="auto"/>
          <w:sz w:val="28"/>
          <w:szCs w:val="28"/>
        </w:rPr>
        <w:t>đ</w:t>
      </w:r>
      <w:r w:rsidRPr="006158D2">
        <w:rPr>
          <w:color w:val="auto"/>
          <w:sz w:val="28"/>
          <w:szCs w:val="28"/>
        </w:rPr>
        <w:t xml:space="preserve">i vay liên quan trực tiếp </w:t>
      </w:r>
      <w:r w:rsidRPr="006158D2">
        <w:rPr>
          <w:rFonts w:hint="eastAsia"/>
          <w:color w:val="auto"/>
          <w:sz w:val="28"/>
          <w:szCs w:val="28"/>
        </w:rPr>
        <w:t>đ</w:t>
      </w:r>
      <w:r w:rsidRPr="006158D2">
        <w:rPr>
          <w:color w:val="auto"/>
          <w:sz w:val="28"/>
          <w:szCs w:val="28"/>
        </w:rPr>
        <w:t>ến khoản vay (ngoài lãi vay phải trả), nh</w:t>
      </w:r>
      <w:r w:rsidRPr="006158D2">
        <w:rPr>
          <w:rFonts w:hint="eastAsia"/>
          <w:color w:val="auto"/>
          <w:sz w:val="28"/>
          <w:szCs w:val="28"/>
        </w:rPr>
        <w:t>ư</w:t>
      </w:r>
      <w:r w:rsidRPr="006158D2">
        <w:rPr>
          <w:color w:val="auto"/>
          <w:sz w:val="28"/>
          <w:szCs w:val="28"/>
        </w:rPr>
        <w:t xml:space="preserve"> chi phí thẩm </w:t>
      </w:r>
      <w:r w:rsidRPr="006158D2">
        <w:rPr>
          <w:rFonts w:hint="eastAsia"/>
          <w:color w:val="auto"/>
          <w:sz w:val="28"/>
          <w:szCs w:val="28"/>
        </w:rPr>
        <w:t>đ</w:t>
      </w:r>
      <w:r w:rsidRPr="006158D2">
        <w:rPr>
          <w:color w:val="auto"/>
          <w:sz w:val="28"/>
          <w:szCs w:val="28"/>
        </w:rPr>
        <w:t>ịnh, kiểm toán, lập hồ s</w:t>
      </w:r>
      <w:r w:rsidRPr="006158D2">
        <w:rPr>
          <w:rFonts w:hint="eastAsia"/>
          <w:color w:val="auto"/>
          <w:sz w:val="28"/>
          <w:szCs w:val="28"/>
        </w:rPr>
        <w:t>ơ</w:t>
      </w:r>
      <w:r w:rsidRPr="006158D2">
        <w:rPr>
          <w:color w:val="auto"/>
          <w:sz w:val="28"/>
          <w:szCs w:val="28"/>
        </w:rPr>
        <w:t xml:space="preserve"> vay vốn... </w:t>
      </w:r>
      <w:r w:rsidRPr="006158D2">
        <w:rPr>
          <w:rFonts w:hint="eastAsia"/>
          <w:color w:val="auto"/>
          <w:sz w:val="28"/>
          <w:szCs w:val="28"/>
        </w:rPr>
        <w:t>đư</w:t>
      </w:r>
      <w:r w:rsidRPr="006158D2">
        <w:rPr>
          <w:color w:val="auto"/>
          <w:sz w:val="28"/>
          <w:szCs w:val="28"/>
        </w:rPr>
        <w:t>ợc hạch toán vào chi phí khác. Tr</w:t>
      </w:r>
      <w:r w:rsidRPr="006158D2">
        <w:rPr>
          <w:rFonts w:hint="eastAsia"/>
          <w:color w:val="auto"/>
          <w:sz w:val="28"/>
          <w:szCs w:val="28"/>
        </w:rPr>
        <w:t>ư</w:t>
      </w:r>
      <w:r w:rsidRPr="006158D2">
        <w:rPr>
          <w:color w:val="auto"/>
          <w:sz w:val="28"/>
          <w:szCs w:val="28"/>
        </w:rPr>
        <w:t xml:space="preserve">ờng hợp các chi phí lãi vay phát sinh từ khoản vay riêng cho mục </w:t>
      </w:r>
      <w:r w:rsidRPr="006158D2">
        <w:rPr>
          <w:rFonts w:hint="eastAsia"/>
          <w:color w:val="auto"/>
          <w:sz w:val="28"/>
          <w:szCs w:val="28"/>
        </w:rPr>
        <w:t>đí</w:t>
      </w:r>
      <w:r w:rsidRPr="006158D2">
        <w:rPr>
          <w:color w:val="auto"/>
          <w:sz w:val="28"/>
          <w:szCs w:val="28"/>
        </w:rPr>
        <w:t xml:space="preserve">ch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xây dựng hoặc sản xuất tài sản dở dang thì </w:t>
      </w:r>
      <w:r w:rsidRPr="006158D2">
        <w:rPr>
          <w:rFonts w:hint="eastAsia"/>
          <w:color w:val="auto"/>
          <w:sz w:val="28"/>
          <w:szCs w:val="28"/>
        </w:rPr>
        <w:t>đư</w:t>
      </w:r>
      <w:r w:rsidRPr="006158D2">
        <w:rPr>
          <w:color w:val="auto"/>
          <w:sz w:val="28"/>
          <w:szCs w:val="28"/>
        </w:rPr>
        <w:t>ợc tính lãi vay vào nguyên giá TSC</w:t>
      </w:r>
      <w:r w:rsidRPr="006158D2">
        <w:rPr>
          <w:rFonts w:hint="eastAsia"/>
          <w:color w:val="auto"/>
          <w:sz w:val="28"/>
          <w:szCs w:val="28"/>
        </w:rPr>
        <w:t>Đ</w:t>
      </w:r>
      <w:r w:rsidRPr="006158D2">
        <w:rPr>
          <w:color w:val="auto"/>
          <w:sz w:val="28"/>
          <w:szCs w:val="28"/>
        </w:rPr>
        <w:t xml:space="preserve"> hình thành qua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xây dựng.</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2. Kết cấu và nội dung phản ánh của Tài khoản 341 - Phải trả nợ vay</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Nợ: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Số tiền </w:t>
      </w:r>
      <w:r w:rsidRPr="006158D2">
        <w:rPr>
          <w:rFonts w:hint="eastAsia"/>
          <w:color w:val="auto"/>
          <w:sz w:val="28"/>
          <w:szCs w:val="28"/>
        </w:rPr>
        <w:t>đã</w:t>
      </w:r>
      <w:r w:rsidRPr="006158D2">
        <w:rPr>
          <w:color w:val="auto"/>
          <w:sz w:val="28"/>
          <w:szCs w:val="28"/>
        </w:rPr>
        <w:t xml:space="preserve"> trả nợ gốc của các khoản nợ vay;</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Số tiền gốc vay, nợ </w:t>
      </w:r>
      <w:r w:rsidRPr="006158D2">
        <w:rPr>
          <w:rFonts w:hint="eastAsia"/>
          <w:color w:val="auto"/>
          <w:sz w:val="28"/>
          <w:szCs w:val="28"/>
        </w:rPr>
        <w:t>đư</w:t>
      </w:r>
      <w:r w:rsidRPr="006158D2">
        <w:rPr>
          <w:color w:val="auto"/>
          <w:sz w:val="28"/>
          <w:szCs w:val="28"/>
        </w:rPr>
        <w:t xml:space="preserve">ợc giảm </w:t>
      </w:r>
      <w:r w:rsidRPr="006158D2">
        <w:rPr>
          <w:rFonts w:hint="eastAsia"/>
          <w:color w:val="auto"/>
          <w:sz w:val="28"/>
          <w:szCs w:val="28"/>
        </w:rPr>
        <w:t>đã</w:t>
      </w:r>
      <w:r w:rsidRPr="006158D2">
        <w:rPr>
          <w:color w:val="auto"/>
          <w:sz w:val="28"/>
          <w:szCs w:val="28"/>
        </w:rPr>
        <w:t xml:space="preserve"> </w:t>
      </w:r>
      <w:r w:rsidRPr="006158D2">
        <w:rPr>
          <w:rFonts w:hint="eastAsia"/>
          <w:color w:val="auto"/>
          <w:sz w:val="28"/>
          <w:szCs w:val="28"/>
        </w:rPr>
        <w:t>đư</w:t>
      </w:r>
      <w:r w:rsidRPr="006158D2">
        <w:rPr>
          <w:color w:val="auto"/>
          <w:sz w:val="28"/>
          <w:szCs w:val="28"/>
        </w:rPr>
        <w:t>ợc bên cho vay, chủ nợ chấp thuận;</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Chênh lệch tỷ giá hối </w:t>
      </w:r>
      <w:r w:rsidRPr="006158D2">
        <w:rPr>
          <w:rFonts w:hint="eastAsia"/>
          <w:color w:val="auto"/>
          <w:sz w:val="28"/>
          <w:szCs w:val="28"/>
        </w:rPr>
        <w:t>đ</w:t>
      </w:r>
      <w:r w:rsidRPr="006158D2">
        <w:rPr>
          <w:color w:val="auto"/>
          <w:sz w:val="28"/>
          <w:szCs w:val="28"/>
        </w:rPr>
        <w:t xml:space="preserve">oái do </w:t>
      </w:r>
      <w:r w:rsidRPr="006158D2">
        <w:rPr>
          <w:rFonts w:hint="eastAsia"/>
          <w:color w:val="auto"/>
          <w:sz w:val="28"/>
          <w:szCs w:val="28"/>
        </w:rPr>
        <w:t>đá</w:t>
      </w:r>
      <w:r w:rsidRPr="006158D2">
        <w:rPr>
          <w:color w:val="auto"/>
          <w:sz w:val="28"/>
          <w:szCs w:val="28"/>
        </w:rPr>
        <w:t>nh giá lại số d</w:t>
      </w:r>
      <w:r w:rsidRPr="006158D2">
        <w:rPr>
          <w:rFonts w:hint="eastAsia"/>
          <w:color w:val="auto"/>
          <w:sz w:val="28"/>
          <w:szCs w:val="28"/>
        </w:rPr>
        <w:t>ư</w:t>
      </w:r>
      <w:r w:rsidRPr="006158D2">
        <w:rPr>
          <w:color w:val="auto"/>
          <w:sz w:val="28"/>
          <w:szCs w:val="28"/>
        </w:rPr>
        <w:t xml:space="preserve"> các khoản nợ vay là khoản mục tiền tệ có gốc ngoại tệ cuối kỳ (tr</w:t>
      </w:r>
      <w:r w:rsidRPr="006158D2">
        <w:rPr>
          <w:rFonts w:hint="eastAsia"/>
          <w:color w:val="auto"/>
          <w:sz w:val="28"/>
          <w:szCs w:val="28"/>
        </w:rPr>
        <w:t>ư</w:t>
      </w:r>
      <w:r w:rsidRPr="006158D2">
        <w:rPr>
          <w:color w:val="auto"/>
          <w:sz w:val="28"/>
          <w:szCs w:val="28"/>
        </w:rPr>
        <w:t xml:space="preserve">ờng hợp tỷ giá mua bán chuyển khoản trung bình cuối kỳ giảm so với tỷ giá ghi sổ kế toán). </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Số tiền vay phát sinh trong kỳ;</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Chênh lệch tỷ giá hối </w:t>
      </w:r>
      <w:r w:rsidRPr="006158D2">
        <w:rPr>
          <w:rFonts w:hint="eastAsia"/>
          <w:color w:val="auto"/>
          <w:sz w:val="28"/>
          <w:szCs w:val="28"/>
        </w:rPr>
        <w:t>đ</w:t>
      </w:r>
      <w:r w:rsidRPr="006158D2">
        <w:rPr>
          <w:color w:val="auto"/>
          <w:sz w:val="28"/>
          <w:szCs w:val="28"/>
        </w:rPr>
        <w:t xml:space="preserve">oái do </w:t>
      </w:r>
      <w:r w:rsidRPr="006158D2">
        <w:rPr>
          <w:rFonts w:hint="eastAsia"/>
          <w:color w:val="auto"/>
          <w:sz w:val="28"/>
          <w:szCs w:val="28"/>
        </w:rPr>
        <w:t>đá</w:t>
      </w:r>
      <w:r w:rsidRPr="006158D2">
        <w:rPr>
          <w:color w:val="auto"/>
          <w:sz w:val="28"/>
          <w:szCs w:val="28"/>
        </w:rPr>
        <w:t>nh giá lại số d</w:t>
      </w:r>
      <w:r w:rsidRPr="006158D2">
        <w:rPr>
          <w:rFonts w:hint="eastAsia"/>
          <w:color w:val="auto"/>
          <w:sz w:val="28"/>
          <w:szCs w:val="28"/>
        </w:rPr>
        <w:t>ư</w:t>
      </w:r>
      <w:r w:rsidRPr="006158D2">
        <w:rPr>
          <w:color w:val="auto"/>
          <w:sz w:val="28"/>
          <w:szCs w:val="28"/>
        </w:rPr>
        <w:t xml:space="preserve"> nợ vay là khoản mục tiền tệ có gốc ngoại tệ cuối kỳ (tr</w:t>
      </w:r>
      <w:r w:rsidRPr="006158D2">
        <w:rPr>
          <w:rFonts w:hint="eastAsia"/>
          <w:color w:val="auto"/>
          <w:sz w:val="28"/>
          <w:szCs w:val="28"/>
        </w:rPr>
        <w:t>ư</w:t>
      </w:r>
      <w:r w:rsidRPr="006158D2">
        <w:rPr>
          <w:color w:val="auto"/>
          <w:sz w:val="28"/>
          <w:szCs w:val="28"/>
        </w:rPr>
        <w:t>ờng hợp tỷ giá mua bán chuyển khoản trung bình cuối kỳ t</w:t>
      </w:r>
      <w:r w:rsidRPr="006158D2">
        <w:rPr>
          <w:rFonts w:hint="eastAsia"/>
          <w:color w:val="auto"/>
          <w:sz w:val="28"/>
          <w:szCs w:val="28"/>
        </w:rPr>
        <w:t>ă</w:t>
      </w:r>
      <w:r w:rsidRPr="006158D2">
        <w:rPr>
          <w:color w:val="auto"/>
          <w:sz w:val="28"/>
          <w:szCs w:val="28"/>
        </w:rPr>
        <w:t xml:space="preserve">ng so với tỷ giá ghi sổ kế toán). </w:t>
      </w:r>
    </w:p>
    <w:p w:rsidR="007477B5" w:rsidRPr="006158D2" w:rsidRDefault="00F6039D">
      <w:pPr>
        <w:spacing w:after="0" w:line="276" w:lineRule="auto"/>
        <w:ind w:firstLine="567"/>
        <w:contextualSpacing/>
        <w:rPr>
          <w:color w:val="auto"/>
          <w:sz w:val="28"/>
          <w:szCs w:val="28"/>
        </w:rPr>
      </w:pPr>
      <w:r w:rsidRPr="006158D2">
        <w:rPr>
          <w:b/>
          <w:bCs/>
          <w:color w:val="auto"/>
          <w:sz w:val="28"/>
          <w:szCs w:val="28"/>
        </w:rPr>
        <w:t>Số d</w:t>
      </w:r>
      <w:r w:rsidRPr="006158D2">
        <w:rPr>
          <w:rFonts w:hint="eastAsia"/>
          <w:b/>
          <w:bCs/>
          <w:color w:val="auto"/>
          <w:sz w:val="28"/>
          <w:szCs w:val="28"/>
        </w:rPr>
        <w:t>ư</w:t>
      </w:r>
      <w:r w:rsidRPr="006158D2">
        <w:rPr>
          <w:b/>
          <w:bCs/>
          <w:color w:val="auto"/>
          <w:sz w:val="28"/>
          <w:szCs w:val="28"/>
        </w:rPr>
        <w:t xml:space="preserve"> bên Có: </w:t>
      </w:r>
      <w:r w:rsidRPr="006158D2">
        <w:rPr>
          <w:color w:val="auto"/>
          <w:sz w:val="28"/>
          <w:szCs w:val="28"/>
        </w:rPr>
        <w:t>Số d</w:t>
      </w:r>
      <w:r w:rsidRPr="006158D2">
        <w:rPr>
          <w:rFonts w:hint="eastAsia"/>
          <w:color w:val="auto"/>
          <w:sz w:val="28"/>
          <w:szCs w:val="28"/>
        </w:rPr>
        <w:t>ư</w:t>
      </w:r>
      <w:r w:rsidRPr="006158D2">
        <w:rPr>
          <w:color w:val="auto"/>
          <w:sz w:val="28"/>
          <w:szCs w:val="28"/>
        </w:rPr>
        <w:t xml:space="preserve"> nợ vay ch</w:t>
      </w:r>
      <w:r w:rsidRPr="006158D2">
        <w:rPr>
          <w:rFonts w:hint="eastAsia"/>
          <w:color w:val="auto"/>
          <w:sz w:val="28"/>
          <w:szCs w:val="28"/>
        </w:rPr>
        <w:t>ư</w:t>
      </w:r>
      <w:r w:rsidRPr="006158D2">
        <w:rPr>
          <w:color w:val="auto"/>
          <w:sz w:val="28"/>
          <w:szCs w:val="28"/>
        </w:rPr>
        <w:t xml:space="preserve">a </w:t>
      </w:r>
      <w:r w:rsidRPr="006158D2">
        <w:rPr>
          <w:rFonts w:hint="eastAsia"/>
          <w:color w:val="auto"/>
          <w:sz w:val="28"/>
          <w:szCs w:val="28"/>
        </w:rPr>
        <w:t>đ</w:t>
      </w:r>
      <w:r w:rsidRPr="006158D2">
        <w:rPr>
          <w:color w:val="auto"/>
          <w:sz w:val="28"/>
          <w:szCs w:val="28"/>
        </w:rPr>
        <w:t>ến hạn trả.</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3. Ph</w:t>
      </w:r>
      <w:r w:rsidRPr="006158D2">
        <w:rPr>
          <w:rFonts w:hint="eastAsia"/>
          <w:b/>
          <w:color w:val="auto"/>
          <w:sz w:val="28"/>
          <w:szCs w:val="28"/>
        </w:rPr>
        <w:t>ươ</w:t>
      </w:r>
      <w:r w:rsidRPr="006158D2">
        <w:rPr>
          <w:b/>
          <w:color w:val="auto"/>
          <w:sz w:val="28"/>
          <w:szCs w:val="28"/>
        </w:rPr>
        <w:t>ng pháp kế toán một số giao dịch kinh tế chủ yếu</w:t>
      </w:r>
    </w:p>
    <w:p w:rsidR="007477B5" w:rsidRPr="006158D2" w:rsidRDefault="00F6039D">
      <w:pPr>
        <w:spacing w:after="0" w:line="276" w:lineRule="auto"/>
        <w:ind w:firstLine="567"/>
        <w:contextualSpacing/>
        <w:rPr>
          <w:color w:val="auto"/>
          <w:sz w:val="28"/>
          <w:szCs w:val="28"/>
        </w:rPr>
      </w:pPr>
      <w:r w:rsidRPr="006158D2">
        <w:rPr>
          <w:color w:val="auto"/>
          <w:sz w:val="28"/>
          <w:szCs w:val="28"/>
        </w:rPr>
        <w:t>3.1. Khi vay tiền của các tổ chức, cá nhân,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 (nếu nhận về bằng tiền)</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121 -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tài chính (vay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góp vốn vào </w:t>
      </w:r>
      <w:r w:rsidRPr="006158D2">
        <w:rPr>
          <w:rFonts w:hint="eastAsia"/>
          <w:color w:val="auto"/>
          <w:sz w:val="28"/>
          <w:szCs w:val="28"/>
        </w:rPr>
        <w:t>đơ</w:t>
      </w:r>
      <w:r w:rsidRPr="006158D2">
        <w:rPr>
          <w:color w:val="auto"/>
          <w:sz w:val="28"/>
          <w:szCs w:val="28"/>
        </w:rPr>
        <w:t>n vị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331 - Phải trả cho ng</w:t>
      </w:r>
      <w:r w:rsidRPr="006158D2">
        <w:rPr>
          <w:rFonts w:hint="eastAsia"/>
          <w:color w:val="auto"/>
          <w:sz w:val="28"/>
          <w:szCs w:val="28"/>
        </w:rPr>
        <w:t>ư</w:t>
      </w:r>
      <w:r w:rsidRPr="006158D2">
        <w:rPr>
          <w:color w:val="auto"/>
          <w:sz w:val="28"/>
          <w:szCs w:val="28"/>
        </w:rPr>
        <w:t>ời bán (vay chuyển thẳng cho ng</w:t>
      </w:r>
      <w:r w:rsidRPr="006158D2">
        <w:rPr>
          <w:rFonts w:hint="eastAsia"/>
          <w:color w:val="auto"/>
          <w:sz w:val="28"/>
          <w:szCs w:val="28"/>
        </w:rPr>
        <w:t>ư</w:t>
      </w:r>
      <w:r w:rsidRPr="006158D2">
        <w:rPr>
          <w:color w:val="auto"/>
          <w:sz w:val="28"/>
          <w:szCs w:val="28"/>
        </w:rPr>
        <w:t xml:space="preserve">ời bán) </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ab/>
        <w:t>Có TK 341 - Phải trả nợ vay.</w:t>
      </w:r>
    </w:p>
    <w:p w:rsidR="007477B5" w:rsidRPr="006158D2" w:rsidRDefault="00F6039D">
      <w:pPr>
        <w:pStyle w:val="BodyText"/>
        <w:spacing w:after="0" w:line="276" w:lineRule="auto"/>
        <w:ind w:firstLine="567"/>
        <w:contextualSpacing/>
        <w:rPr>
          <w:rFonts w:ascii="Times New Roman" w:hAnsi="Times New Roman"/>
          <w:b/>
          <w:color w:val="auto"/>
          <w:sz w:val="28"/>
        </w:rPr>
      </w:pPr>
      <w:r w:rsidRPr="006158D2">
        <w:rPr>
          <w:rFonts w:ascii="Times New Roman" w:hAnsi="Times New Roman"/>
          <w:color w:val="auto"/>
          <w:sz w:val="28"/>
        </w:rPr>
        <w:t xml:space="preserve">3.2. Chi phí </w:t>
      </w:r>
      <w:r w:rsidRPr="006158D2">
        <w:rPr>
          <w:rFonts w:ascii="Times New Roman" w:hAnsi="Times New Roman" w:hint="eastAsia"/>
          <w:color w:val="auto"/>
          <w:sz w:val="28"/>
        </w:rPr>
        <w:t>đ</w:t>
      </w:r>
      <w:r w:rsidRPr="006158D2">
        <w:rPr>
          <w:rFonts w:ascii="Times New Roman" w:hAnsi="Times New Roman"/>
          <w:color w:val="auto"/>
          <w:sz w:val="28"/>
        </w:rPr>
        <w:t xml:space="preserve">i vay liên quan trực tiếp </w:t>
      </w:r>
      <w:r w:rsidRPr="006158D2">
        <w:rPr>
          <w:rFonts w:ascii="Times New Roman" w:hAnsi="Times New Roman" w:hint="eastAsia"/>
          <w:color w:val="auto"/>
          <w:sz w:val="28"/>
        </w:rPr>
        <w:t>đ</w:t>
      </w:r>
      <w:r w:rsidRPr="006158D2">
        <w:rPr>
          <w:rFonts w:ascii="Times New Roman" w:hAnsi="Times New Roman"/>
          <w:color w:val="auto"/>
          <w:sz w:val="28"/>
        </w:rPr>
        <w:t>ến khoản vay (ngoài lãi vay phải trả) nh</w:t>
      </w:r>
      <w:r w:rsidRPr="006158D2">
        <w:rPr>
          <w:rFonts w:ascii="Times New Roman" w:hAnsi="Times New Roman" w:hint="eastAsia"/>
          <w:color w:val="auto"/>
          <w:sz w:val="28"/>
        </w:rPr>
        <w:t>ư</w:t>
      </w:r>
      <w:r w:rsidRPr="006158D2">
        <w:rPr>
          <w:rFonts w:ascii="Times New Roman" w:hAnsi="Times New Roman"/>
          <w:color w:val="auto"/>
          <w:sz w:val="28"/>
        </w:rPr>
        <w:t xml:space="preserve"> chi phí kiểm toán, lập hồ s</w:t>
      </w:r>
      <w:r w:rsidRPr="006158D2">
        <w:rPr>
          <w:rFonts w:ascii="Times New Roman" w:hAnsi="Times New Roman" w:hint="eastAsia"/>
          <w:color w:val="auto"/>
          <w:sz w:val="28"/>
        </w:rPr>
        <w:t>ơ</w:t>
      </w:r>
      <w:r w:rsidRPr="006158D2">
        <w:rPr>
          <w:rFonts w:ascii="Times New Roman" w:hAnsi="Times New Roman"/>
          <w:color w:val="auto"/>
          <w:sz w:val="28"/>
        </w:rPr>
        <w:t xml:space="preserve"> thẩm </w:t>
      </w:r>
      <w:r w:rsidRPr="006158D2">
        <w:rPr>
          <w:rFonts w:ascii="Times New Roman" w:hAnsi="Times New Roman" w:hint="eastAsia"/>
          <w:color w:val="auto"/>
          <w:sz w:val="28"/>
        </w:rPr>
        <w:t>đ</w:t>
      </w:r>
      <w:r w:rsidRPr="006158D2">
        <w:rPr>
          <w:rFonts w:ascii="Times New Roman" w:hAnsi="Times New Roman"/>
          <w:color w:val="auto"/>
          <w:sz w:val="28"/>
        </w:rPr>
        <w:t>ịnh... ghi:</w:t>
      </w:r>
    </w:p>
    <w:p w:rsidR="007477B5" w:rsidRPr="006158D2" w:rsidRDefault="00F6039D">
      <w:pPr>
        <w:pStyle w:val="BodyText"/>
        <w:spacing w:after="0" w:line="276" w:lineRule="auto"/>
        <w:ind w:firstLine="567"/>
        <w:contextualSpacing/>
        <w:rPr>
          <w:rFonts w:ascii="Times New Roman" w:hAnsi="Times New Roman"/>
          <w:b/>
          <w:color w:val="auto"/>
          <w:sz w:val="28"/>
        </w:rPr>
      </w:pPr>
      <w:r w:rsidRPr="006158D2">
        <w:rPr>
          <w:rFonts w:ascii="Times New Roman" w:hAnsi="Times New Roman"/>
          <w:color w:val="auto"/>
          <w:sz w:val="28"/>
        </w:rPr>
        <w:t>Nợ các TK 154, 658</w:t>
      </w:r>
    </w:p>
    <w:p w:rsidR="007477B5" w:rsidRPr="006158D2" w:rsidRDefault="00F6039D">
      <w:pPr>
        <w:pStyle w:val="BodyText"/>
        <w:spacing w:after="0" w:line="276" w:lineRule="auto"/>
        <w:ind w:leftChars="399" w:left="1077"/>
        <w:contextualSpacing/>
        <w:rPr>
          <w:rFonts w:ascii="Times New Roman" w:hAnsi="Times New Roman"/>
          <w:b/>
          <w:color w:val="auto"/>
          <w:sz w:val="28"/>
        </w:rPr>
      </w:pPr>
      <w:r w:rsidRPr="006158D2">
        <w:rPr>
          <w:rFonts w:ascii="Times New Roman" w:hAnsi="Times New Roman"/>
          <w:color w:val="auto"/>
          <w:sz w:val="28"/>
        </w:rPr>
        <w:tab/>
        <w:t>Có các TK 111, 112, 331.</w:t>
      </w:r>
    </w:p>
    <w:p w:rsidR="007477B5" w:rsidRPr="006158D2" w:rsidRDefault="00F6039D">
      <w:pPr>
        <w:pStyle w:val="BodyText"/>
        <w:spacing w:after="0" w:line="276" w:lineRule="auto"/>
        <w:ind w:firstLine="567"/>
        <w:contextualSpacing/>
        <w:rPr>
          <w:rFonts w:ascii="Times New Roman" w:hAnsi="Times New Roman"/>
          <w:color w:val="auto"/>
          <w:sz w:val="28"/>
        </w:rPr>
      </w:pPr>
      <w:r w:rsidRPr="006158D2">
        <w:rPr>
          <w:rFonts w:ascii="Times New Roman" w:hAnsi="Times New Roman"/>
          <w:color w:val="auto"/>
          <w:sz w:val="28"/>
        </w:rPr>
        <w:t>3.3. Vay chuyển thẳng cho ng</w:t>
      </w:r>
      <w:r w:rsidRPr="006158D2">
        <w:rPr>
          <w:rFonts w:ascii="Times New Roman" w:hAnsi="Times New Roman" w:hint="eastAsia"/>
          <w:color w:val="auto"/>
          <w:sz w:val="28"/>
        </w:rPr>
        <w:t>ư</w:t>
      </w:r>
      <w:r w:rsidRPr="006158D2">
        <w:rPr>
          <w:rFonts w:ascii="Times New Roman" w:hAnsi="Times New Roman"/>
          <w:color w:val="auto"/>
          <w:sz w:val="28"/>
        </w:rPr>
        <w:t xml:space="preserve">ời bán </w:t>
      </w:r>
      <w:r w:rsidRPr="006158D2">
        <w:rPr>
          <w:rFonts w:ascii="Times New Roman" w:hAnsi="Times New Roman" w:hint="eastAsia"/>
          <w:color w:val="auto"/>
          <w:sz w:val="28"/>
        </w:rPr>
        <w:t>đ</w:t>
      </w:r>
      <w:r w:rsidRPr="006158D2">
        <w:rPr>
          <w:rFonts w:ascii="Times New Roman" w:hAnsi="Times New Roman"/>
          <w:color w:val="auto"/>
          <w:sz w:val="28"/>
        </w:rPr>
        <w:t>ể mua sắm hàng tồn kho, TSC</w:t>
      </w:r>
      <w:r w:rsidRPr="006158D2">
        <w:rPr>
          <w:rFonts w:ascii="Times New Roman" w:hAnsi="Times New Roman" w:hint="eastAsia"/>
          <w:color w:val="auto"/>
          <w:sz w:val="28"/>
        </w:rPr>
        <w:t>Đ</w:t>
      </w:r>
      <w:r w:rsidRPr="006158D2">
        <w:rPr>
          <w:rFonts w:ascii="Times New Roman" w:hAnsi="Times New Roman"/>
          <w:color w:val="auto"/>
          <w:sz w:val="28"/>
        </w:rPr>
        <w:t xml:space="preserve"> </w:t>
      </w:r>
      <w:r w:rsidRPr="006158D2">
        <w:rPr>
          <w:rFonts w:ascii="Times New Roman" w:hAnsi="Times New Roman" w:hint="eastAsia"/>
          <w:color w:val="auto"/>
          <w:sz w:val="28"/>
        </w:rPr>
        <w:t>đ</w:t>
      </w:r>
      <w:r w:rsidRPr="006158D2">
        <w:rPr>
          <w:rFonts w:ascii="Times New Roman" w:hAnsi="Times New Roman"/>
          <w:color w:val="auto"/>
          <w:sz w:val="28"/>
        </w:rPr>
        <w:t xml:space="preserve">ể thanh toán về </w:t>
      </w:r>
      <w:r w:rsidRPr="006158D2">
        <w:rPr>
          <w:rFonts w:ascii="Times New Roman" w:hAnsi="Times New Roman" w:hint="eastAsia"/>
          <w:color w:val="auto"/>
          <w:sz w:val="28"/>
        </w:rPr>
        <w:t>đ</w:t>
      </w:r>
      <w:r w:rsidRPr="006158D2">
        <w:rPr>
          <w:rFonts w:ascii="Times New Roman" w:hAnsi="Times New Roman"/>
          <w:color w:val="auto"/>
          <w:sz w:val="28"/>
        </w:rPr>
        <w:t>ầu t</w:t>
      </w:r>
      <w:r w:rsidRPr="006158D2">
        <w:rPr>
          <w:rFonts w:ascii="Times New Roman" w:hAnsi="Times New Roman" w:hint="eastAsia"/>
          <w:color w:val="auto"/>
          <w:sz w:val="28"/>
        </w:rPr>
        <w:t>ư</w:t>
      </w:r>
      <w:r w:rsidRPr="006158D2">
        <w:rPr>
          <w:rFonts w:ascii="Times New Roman" w:hAnsi="Times New Roman"/>
          <w:color w:val="auto"/>
          <w:sz w:val="28"/>
        </w:rPr>
        <w:t xml:space="preserve"> XDCB, ghi:</w:t>
      </w:r>
    </w:p>
    <w:p w:rsidR="007477B5" w:rsidRPr="006158D2" w:rsidRDefault="00F6039D">
      <w:pPr>
        <w:pStyle w:val="BodyText"/>
        <w:spacing w:after="0" w:line="276" w:lineRule="auto"/>
        <w:ind w:firstLine="567"/>
        <w:contextualSpacing/>
        <w:rPr>
          <w:rFonts w:ascii="Times New Roman" w:hAnsi="Times New Roman"/>
          <w:color w:val="auto"/>
          <w:sz w:val="28"/>
        </w:rPr>
      </w:pPr>
      <w:r w:rsidRPr="006158D2">
        <w:rPr>
          <w:rFonts w:ascii="Times New Roman" w:hAnsi="Times New Roman"/>
          <w:color w:val="auto"/>
          <w:sz w:val="28"/>
        </w:rPr>
        <w:lastRenderedPageBreak/>
        <w:t>Nợ các TK 152, 156, 211, 242 (giá mua ch</w:t>
      </w:r>
      <w:r w:rsidRPr="006158D2">
        <w:rPr>
          <w:rFonts w:ascii="Times New Roman" w:hAnsi="Times New Roman" w:hint="eastAsia"/>
          <w:color w:val="auto"/>
          <w:sz w:val="28"/>
        </w:rPr>
        <w:t>ư</w:t>
      </w:r>
      <w:r w:rsidRPr="006158D2">
        <w:rPr>
          <w:rFonts w:ascii="Times New Roman" w:hAnsi="Times New Roman"/>
          <w:color w:val="auto"/>
          <w:sz w:val="28"/>
        </w:rPr>
        <w:t>a có thuế GTGT)</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133 - Thuế GTGT </w:t>
      </w:r>
      <w:r w:rsidRPr="006158D2">
        <w:rPr>
          <w:rFonts w:hint="eastAsia"/>
          <w:color w:val="auto"/>
          <w:sz w:val="28"/>
          <w:szCs w:val="28"/>
        </w:rPr>
        <w:t>đư</w:t>
      </w:r>
      <w:r w:rsidRPr="006158D2">
        <w:rPr>
          <w:color w:val="auto"/>
          <w:sz w:val="28"/>
          <w:szCs w:val="28"/>
        </w:rPr>
        <w:t>ợc khấu trừ (nếu có)</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341 - Phải trả nợ vay.</w:t>
      </w:r>
    </w:p>
    <w:p w:rsidR="007477B5" w:rsidRPr="006158D2" w:rsidRDefault="00F6039D">
      <w:pPr>
        <w:spacing w:after="0" w:line="276" w:lineRule="auto"/>
        <w:ind w:firstLine="567"/>
        <w:contextualSpacing/>
        <w:rPr>
          <w:color w:val="auto"/>
          <w:sz w:val="28"/>
          <w:szCs w:val="28"/>
        </w:rPr>
      </w:pPr>
      <w:r w:rsidRPr="006158D2">
        <w:rPr>
          <w:color w:val="auto"/>
          <w:sz w:val="28"/>
          <w:szCs w:val="28"/>
        </w:rPr>
        <w:t>3.4. Tr</w:t>
      </w:r>
      <w:r w:rsidRPr="006158D2">
        <w:rPr>
          <w:rFonts w:hint="eastAsia"/>
          <w:color w:val="auto"/>
          <w:sz w:val="28"/>
          <w:szCs w:val="28"/>
        </w:rPr>
        <w:t>ư</w:t>
      </w:r>
      <w:r w:rsidRPr="006158D2">
        <w:rPr>
          <w:color w:val="auto"/>
          <w:sz w:val="28"/>
          <w:szCs w:val="28"/>
        </w:rPr>
        <w:t xml:space="preserve">ờng hợp lãi vay phải trả </w:t>
      </w:r>
      <w:r w:rsidRPr="006158D2">
        <w:rPr>
          <w:rFonts w:hint="eastAsia"/>
          <w:color w:val="auto"/>
          <w:sz w:val="28"/>
          <w:szCs w:val="28"/>
        </w:rPr>
        <w:t>đư</w:t>
      </w:r>
      <w:r w:rsidRPr="006158D2">
        <w:rPr>
          <w:color w:val="auto"/>
          <w:sz w:val="28"/>
          <w:szCs w:val="28"/>
        </w:rPr>
        <w:t>ợc nhập gốc,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154, 242, 658,...</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341 - Phải trả nợ vay.</w:t>
      </w:r>
    </w:p>
    <w:p w:rsidR="007477B5" w:rsidRPr="006158D2" w:rsidRDefault="00F6039D">
      <w:pPr>
        <w:spacing w:after="0" w:line="276" w:lineRule="auto"/>
        <w:ind w:firstLine="567"/>
        <w:contextualSpacing/>
        <w:rPr>
          <w:color w:val="auto"/>
          <w:sz w:val="28"/>
          <w:szCs w:val="28"/>
        </w:rPr>
      </w:pPr>
      <w:r w:rsidRPr="006158D2">
        <w:rPr>
          <w:color w:val="auto"/>
          <w:sz w:val="28"/>
          <w:szCs w:val="28"/>
        </w:rPr>
        <w:t>3.5. Khi trả nợ vay bằng tiền hoặc bằng khoản thu nợ của khách hàng,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341 - Phải trả nợ vay</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111, 112, 131.</w:t>
      </w:r>
    </w:p>
    <w:p w:rsidR="007477B5" w:rsidRPr="006158D2" w:rsidRDefault="00F6039D">
      <w:pPr>
        <w:spacing w:after="0" w:line="276" w:lineRule="auto"/>
        <w:ind w:firstLine="567"/>
        <w:contextualSpacing/>
        <w:rPr>
          <w:color w:val="auto"/>
          <w:sz w:val="28"/>
          <w:szCs w:val="28"/>
        </w:rPr>
      </w:pPr>
      <w:r w:rsidRPr="006158D2">
        <w:rPr>
          <w:color w:val="auto"/>
          <w:sz w:val="28"/>
          <w:szCs w:val="28"/>
        </w:rPr>
        <w:t>3.6. Khi trả nợ vay bằng ngoại tệ:</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341 - Phải trả nợ vay (tỷ giá ghi sổ TK 341)</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658 - Chi phí khác (lỗ tỷ giá)</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các TK 1112, 1122 (tỷ giá ghi sổ TK tiền)</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558 - Thu nhập khác (lãi tỷ giá).</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3.7. </w:t>
      </w:r>
      <w:r w:rsidRPr="006158D2">
        <w:rPr>
          <w:color w:val="auto"/>
          <w:sz w:val="28"/>
          <w:szCs w:val="28"/>
          <w:lang w:val="vi-VN"/>
        </w:rPr>
        <w:t>Cuối kỳ kế toán</w:t>
      </w:r>
      <w:r w:rsidRPr="006158D2">
        <w:rPr>
          <w:color w:val="auto"/>
          <w:sz w:val="28"/>
          <w:szCs w:val="28"/>
        </w:rPr>
        <w:t xml:space="preserve">, kế toán </w:t>
      </w:r>
      <w:r w:rsidRPr="006158D2">
        <w:rPr>
          <w:rFonts w:hint="eastAsia"/>
          <w:color w:val="auto"/>
          <w:sz w:val="28"/>
          <w:szCs w:val="28"/>
        </w:rPr>
        <w:t>đá</w:t>
      </w:r>
      <w:r w:rsidRPr="006158D2">
        <w:rPr>
          <w:color w:val="auto"/>
          <w:sz w:val="28"/>
          <w:szCs w:val="28"/>
        </w:rPr>
        <w:t>nh giá lại số d</w:t>
      </w:r>
      <w:r w:rsidRPr="006158D2">
        <w:rPr>
          <w:rFonts w:hint="eastAsia"/>
          <w:color w:val="auto"/>
          <w:sz w:val="28"/>
          <w:szCs w:val="28"/>
        </w:rPr>
        <w:t>ư</w:t>
      </w:r>
      <w:r w:rsidRPr="006158D2">
        <w:rPr>
          <w:color w:val="auto"/>
          <w:sz w:val="28"/>
          <w:szCs w:val="28"/>
        </w:rPr>
        <w:t xml:space="preserve"> nợ vay là khoản mục tiền tệ có gốc ngoại tệ theo tỷ giá mua bán chuyển khoản trung bình cuối kỳ của ngân hàng th</w:t>
      </w:r>
      <w:r w:rsidRPr="006158D2">
        <w:rPr>
          <w:rFonts w:hint="eastAsia"/>
          <w:color w:val="auto"/>
          <w:sz w:val="28"/>
          <w:szCs w:val="28"/>
        </w:rPr>
        <w:t>ươ</w:t>
      </w:r>
      <w:r w:rsidRPr="006158D2">
        <w:rPr>
          <w:color w:val="auto"/>
          <w:sz w:val="28"/>
          <w:szCs w:val="28"/>
        </w:rPr>
        <w:t>ng mại n</w:t>
      </w:r>
      <w:r w:rsidRPr="006158D2">
        <w:rPr>
          <w:rFonts w:hint="eastAsia"/>
          <w:color w:val="auto"/>
          <w:sz w:val="28"/>
          <w:szCs w:val="28"/>
        </w:rPr>
        <w:t>ơ</w:t>
      </w:r>
      <w:r w:rsidRPr="006158D2">
        <w:rPr>
          <w:color w:val="auto"/>
          <w:sz w:val="28"/>
          <w:szCs w:val="28"/>
        </w:rPr>
        <w:t>i HTX th</w:t>
      </w:r>
      <w:r w:rsidRPr="006158D2">
        <w:rPr>
          <w:rFonts w:hint="eastAsia"/>
          <w:color w:val="auto"/>
          <w:sz w:val="28"/>
          <w:szCs w:val="28"/>
        </w:rPr>
        <w:t>ư</w:t>
      </w:r>
      <w:r w:rsidRPr="006158D2">
        <w:rPr>
          <w:color w:val="auto"/>
          <w:sz w:val="28"/>
          <w:szCs w:val="28"/>
        </w:rPr>
        <w:t>ờng xuyên có giao dịch:</w:t>
      </w:r>
    </w:p>
    <w:p w:rsidR="007477B5" w:rsidRPr="006158D2" w:rsidRDefault="00F6039D">
      <w:pPr>
        <w:spacing w:after="0" w:line="276" w:lineRule="auto"/>
        <w:ind w:firstLine="567"/>
        <w:contextualSpacing/>
        <w:rPr>
          <w:color w:val="auto"/>
          <w:sz w:val="28"/>
          <w:szCs w:val="28"/>
        </w:rPr>
      </w:pPr>
      <w:r w:rsidRPr="006158D2">
        <w:rPr>
          <w:color w:val="auto"/>
          <w:sz w:val="28"/>
          <w:szCs w:val="28"/>
        </w:rPr>
        <w:t>- Tr</w:t>
      </w:r>
      <w:r w:rsidRPr="006158D2">
        <w:rPr>
          <w:rFonts w:hint="eastAsia"/>
          <w:color w:val="auto"/>
          <w:sz w:val="28"/>
          <w:szCs w:val="28"/>
        </w:rPr>
        <w:t>ư</w:t>
      </w:r>
      <w:r w:rsidRPr="006158D2">
        <w:rPr>
          <w:color w:val="auto"/>
          <w:sz w:val="28"/>
          <w:szCs w:val="28"/>
        </w:rPr>
        <w:t>ờng hợp tỷ giá mua bán chuyển khoản trung bình cuối kỳ t</w:t>
      </w:r>
      <w:r w:rsidRPr="006158D2">
        <w:rPr>
          <w:rFonts w:hint="eastAsia"/>
          <w:color w:val="auto"/>
          <w:sz w:val="28"/>
          <w:szCs w:val="28"/>
        </w:rPr>
        <w:t>ă</w:t>
      </w:r>
      <w:r w:rsidRPr="006158D2">
        <w:rPr>
          <w:color w:val="auto"/>
          <w:sz w:val="28"/>
          <w:szCs w:val="28"/>
        </w:rPr>
        <w:t>ng so với tỷ giá ghi sổ kế toán,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658 - Chi phí khác </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341 - Phải trả nợ vay.</w:t>
      </w:r>
    </w:p>
    <w:p w:rsidR="007477B5" w:rsidRPr="006158D2" w:rsidRDefault="00F6039D">
      <w:pPr>
        <w:spacing w:after="0" w:line="276" w:lineRule="auto"/>
        <w:ind w:firstLine="567"/>
        <w:contextualSpacing/>
        <w:rPr>
          <w:color w:val="auto"/>
          <w:sz w:val="28"/>
          <w:szCs w:val="28"/>
        </w:rPr>
      </w:pPr>
      <w:r w:rsidRPr="006158D2">
        <w:rPr>
          <w:color w:val="auto"/>
          <w:sz w:val="28"/>
          <w:szCs w:val="28"/>
        </w:rPr>
        <w:t>- Tr</w:t>
      </w:r>
      <w:r w:rsidRPr="006158D2">
        <w:rPr>
          <w:rFonts w:hint="eastAsia"/>
          <w:color w:val="auto"/>
          <w:sz w:val="28"/>
          <w:szCs w:val="28"/>
        </w:rPr>
        <w:t>ư</w:t>
      </w:r>
      <w:r w:rsidRPr="006158D2">
        <w:rPr>
          <w:color w:val="auto"/>
          <w:sz w:val="28"/>
          <w:szCs w:val="28"/>
        </w:rPr>
        <w:t>ờng hợp tỷ giá mua bán chuyển khoản trung bình cuối kỳ giảm so với tỷ giá ghi sổ kế toán,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341 - Phải trả nợ vay</w:t>
      </w:r>
    </w:p>
    <w:p w:rsidR="007477B5" w:rsidRPr="006158D2" w:rsidRDefault="00F6039D">
      <w:pPr>
        <w:spacing w:after="0" w:line="276" w:lineRule="auto"/>
        <w:ind w:leftChars="399" w:left="1077"/>
        <w:contextualSpacing/>
        <w:rPr>
          <w:color w:val="auto"/>
          <w:sz w:val="28"/>
          <w:szCs w:val="28"/>
        </w:rPr>
      </w:pPr>
      <w:r w:rsidRPr="006158D2">
        <w:rPr>
          <w:color w:val="auto"/>
          <w:sz w:val="28"/>
          <w:szCs w:val="28"/>
        </w:rPr>
        <w:t>Có TK 558 - Thu nhập khác.</w:t>
      </w:r>
    </w:p>
    <w:p w:rsidR="007477B5" w:rsidRPr="006158D2" w:rsidRDefault="00F6039D">
      <w:pPr>
        <w:widowControl/>
        <w:spacing w:after="0" w:line="276" w:lineRule="auto"/>
        <w:contextualSpacing/>
        <w:jc w:val="left"/>
        <w:rPr>
          <w:color w:val="auto"/>
          <w:sz w:val="28"/>
          <w:szCs w:val="28"/>
        </w:rPr>
      </w:pPr>
      <w:r w:rsidRPr="006158D2">
        <w:rPr>
          <w:color w:val="auto"/>
          <w:sz w:val="28"/>
          <w:szCs w:val="28"/>
        </w:rPr>
        <w:tab/>
      </w:r>
      <w:r w:rsidRPr="006158D2">
        <w:rPr>
          <w:color w:val="auto"/>
          <w:sz w:val="28"/>
          <w:szCs w:val="28"/>
        </w:rPr>
        <w:br w:type="page"/>
      </w:r>
    </w:p>
    <w:p w:rsidR="007477B5" w:rsidRPr="006158D2" w:rsidRDefault="00F6039D">
      <w:pPr>
        <w:spacing w:after="0" w:line="276" w:lineRule="auto"/>
        <w:contextualSpacing/>
        <w:jc w:val="center"/>
        <w:rPr>
          <w:b/>
          <w:color w:val="auto"/>
          <w:sz w:val="28"/>
          <w:szCs w:val="26"/>
        </w:rPr>
      </w:pPr>
      <w:r w:rsidRPr="006158D2">
        <w:rPr>
          <w:b/>
          <w:color w:val="auto"/>
          <w:sz w:val="28"/>
          <w:szCs w:val="26"/>
        </w:rPr>
        <w:lastRenderedPageBreak/>
        <w:t>TÀI KHOẢN 342 - KHOẢN HỖ TRỢ CỦA NHÀ N</w:t>
      </w:r>
      <w:r w:rsidRPr="006158D2">
        <w:rPr>
          <w:rFonts w:hint="eastAsia"/>
          <w:b/>
          <w:color w:val="auto"/>
          <w:sz w:val="28"/>
          <w:szCs w:val="26"/>
        </w:rPr>
        <w:t>Ư</w:t>
      </w:r>
      <w:r w:rsidRPr="006158D2">
        <w:rPr>
          <w:b/>
          <w:color w:val="auto"/>
          <w:sz w:val="28"/>
          <w:szCs w:val="26"/>
        </w:rPr>
        <w:t xml:space="preserve">ỚC </w:t>
      </w:r>
    </w:p>
    <w:p w:rsidR="007477B5" w:rsidRPr="006158D2" w:rsidRDefault="00F6039D">
      <w:pPr>
        <w:spacing w:after="0" w:line="276" w:lineRule="auto"/>
        <w:contextualSpacing/>
        <w:jc w:val="center"/>
        <w:rPr>
          <w:b/>
          <w:color w:val="auto"/>
          <w:sz w:val="28"/>
          <w:szCs w:val="26"/>
        </w:rPr>
      </w:pPr>
      <w:r w:rsidRPr="006158D2">
        <w:rPr>
          <w:b/>
          <w:color w:val="auto"/>
          <w:sz w:val="28"/>
          <w:szCs w:val="26"/>
        </w:rPr>
        <w:t>PHẢI HOÀN LẠI</w:t>
      </w:r>
    </w:p>
    <w:p w:rsidR="007477B5" w:rsidRPr="006158D2" w:rsidRDefault="007477B5">
      <w:pPr>
        <w:spacing w:after="0" w:line="276" w:lineRule="auto"/>
        <w:ind w:firstLine="720"/>
        <w:contextualSpacing/>
        <w:rPr>
          <w:b/>
          <w:color w:val="auto"/>
          <w:sz w:val="30"/>
          <w:szCs w:val="26"/>
        </w:rPr>
      </w:pPr>
    </w:p>
    <w:p w:rsidR="007477B5" w:rsidRPr="006158D2" w:rsidRDefault="00F6039D">
      <w:pPr>
        <w:spacing w:after="0" w:line="276" w:lineRule="auto"/>
        <w:ind w:firstLine="567"/>
        <w:contextualSpacing/>
        <w:rPr>
          <w:b/>
          <w:color w:val="auto"/>
          <w:sz w:val="28"/>
          <w:szCs w:val="28"/>
        </w:rPr>
      </w:pPr>
      <w:r w:rsidRPr="006158D2">
        <w:rPr>
          <w:b/>
          <w:color w:val="auto"/>
          <w:sz w:val="28"/>
          <w:szCs w:val="28"/>
        </w:rPr>
        <w:t>1. Nguyên tắc kế toán</w:t>
      </w:r>
    </w:p>
    <w:p w:rsidR="007477B5" w:rsidRPr="006158D2" w:rsidRDefault="00F6039D">
      <w:pPr>
        <w:spacing w:after="0" w:line="276" w:lineRule="auto"/>
        <w:ind w:firstLine="567"/>
        <w:contextualSpacing/>
        <w:rPr>
          <w:rFonts w:eastAsia=".VnTime"/>
          <w:color w:val="auto"/>
          <w:sz w:val="28"/>
          <w:szCs w:val="28"/>
        </w:rPr>
      </w:pPr>
      <w:r w:rsidRPr="006158D2">
        <w:rPr>
          <w:rFonts w:eastAsia=".VnTime"/>
          <w:color w:val="auto"/>
          <w:sz w:val="28"/>
          <w:szCs w:val="28"/>
        </w:rPr>
        <w:t xml:space="preserve">a) Tài khoản này dùng </w:t>
      </w:r>
      <w:r w:rsidRPr="006158D2">
        <w:rPr>
          <w:rFonts w:eastAsia=".VnTime" w:hint="cs"/>
          <w:color w:val="auto"/>
          <w:sz w:val="28"/>
          <w:szCs w:val="28"/>
        </w:rPr>
        <w:t>đ</w:t>
      </w:r>
      <w:r w:rsidRPr="006158D2">
        <w:rPr>
          <w:rFonts w:eastAsia=".VnTime"/>
          <w:color w:val="auto"/>
          <w:sz w:val="28"/>
          <w:szCs w:val="28"/>
        </w:rPr>
        <w:t xml:space="preserve">ể phản </w:t>
      </w:r>
      <w:r w:rsidRPr="006158D2">
        <w:rPr>
          <w:rFonts w:eastAsia=".VnTime" w:hint="eastAsia"/>
          <w:color w:val="auto"/>
          <w:sz w:val="28"/>
          <w:szCs w:val="28"/>
        </w:rPr>
        <w:t>á</w:t>
      </w:r>
      <w:r w:rsidRPr="006158D2">
        <w:rPr>
          <w:rFonts w:eastAsia=".VnTime"/>
          <w:color w:val="auto"/>
          <w:sz w:val="28"/>
          <w:szCs w:val="28"/>
        </w:rPr>
        <w:t xml:space="preserve">nh các khoản HTX </w:t>
      </w:r>
      <w:r w:rsidRPr="006158D2">
        <w:rPr>
          <w:rFonts w:eastAsia=".VnTime" w:hint="cs"/>
          <w:color w:val="auto"/>
          <w:sz w:val="28"/>
          <w:szCs w:val="28"/>
        </w:rPr>
        <w:t>đư</w:t>
      </w:r>
      <w:r w:rsidRPr="006158D2">
        <w:rPr>
          <w:rFonts w:eastAsia=".VnTime"/>
          <w:color w:val="auto"/>
          <w:sz w:val="28"/>
          <w:szCs w:val="28"/>
        </w:rPr>
        <w:t>ợc Nhà n</w:t>
      </w:r>
      <w:r w:rsidRPr="006158D2">
        <w:rPr>
          <w:rFonts w:eastAsia=".VnTime" w:hint="cs"/>
          <w:color w:val="auto"/>
          <w:sz w:val="28"/>
          <w:szCs w:val="28"/>
        </w:rPr>
        <w:t>ư</w:t>
      </w:r>
      <w:r w:rsidRPr="006158D2">
        <w:rPr>
          <w:rFonts w:eastAsia=".VnTime"/>
          <w:color w:val="auto"/>
          <w:sz w:val="28"/>
          <w:szCs w:val="28"/>
        </w:rPr>
        <w:t>ớc hỗ trợ và HTX có nghĩa vụ phải hoàn trả lại cho Nhà n</w:t>
      </w:r>
      <w:r w:rsidRPr="006158D2">
        <w:rPr>
          <w:rFonts w:eastAsia=".VnTime" w:hint="cs"/>
          <w:color w:val="auto"/>
          <w:sz w:val="28"/>
          <w:szCs w:val="28"/>
        </w:rPr>
        <w:t>ư</w:t>
      </w:r>
      <w:r w:rsidRPr="006158D2">
        <w:rPr>
          <w:rFonts w:eastAsia=".VnTime"/>
          <w:color w:val="auto"/>
          <w:sz w:val="28"/>
          <w:szCs w:val="28"/>
        </w:rPr>
        <w:t>ớc.</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b) HTX phải theo dõi chi tiết số tiền </w:t>
      </w:r>
      <w:r w:rsidRPr="006158D2">
        <w:rPr>
          <w:rFonts w:hint="eastAsia"/>
          <w:color w:val="auto"/>
          <w:sz w:val="28"/>
          <w:szCs w:val="28"/>
        </w:rPr>
        <w:t>đư</w:t>
      </w:r>
      <w:r w:rsidRPr="006158D2">
        <w:rPr>
          <w:color w:val="auto"/>
          <w:sz w:val="28"/>
          <w:szCs w:val="28"/>
        </w:rPr>
        <w:t>ợc Nhà n</w:t>
      </w:r>
      <w:r w:rsidRPr="006158D2">
        <w:rPr>
          <w:rFonts w:hint="eastAsia"/>
          <w:color w:val="auto"/>
          <w:sz w:val="28"/>
          <w:szCs w:val="28"/>
        </w:rPr>
        <w:t>ư</w:t>
      </w:r>
      <w:r w:rsidRPr="006158D2">
        <w:rPr>
          <w:color w:val="auto"/>
          <w:sz w:val="28"/>
          <w:szCs w:val="28"/>
        </w:rPr>
        <w:t xml:space="preserve">ớc hỗ trợ, số lãi vay phải trả (nếu có), số tiền vay </w:t>
      </w:r>
      <w:r w:rsidRPr="006158D2">
        <w:rPr>
          <w:rFonts w:hint="eastAsia"/>
          <w:color w:val="auto"/>
          <w:sz w:val="28"/>
          <w:szCs w:val="28"/>
        </w:rPr>
        <w:t>đã</w:t>
      </w:r>
      <w:r w:rsidRPr="006158D2">
        <w:rPr>
          <w:color w:val="auto"/>
          <w:sz w:val="28"/>
          <w:szCs w:val="28"/>
        </w:rPr>
        <w:t xml:space="preserve"> trả (gốc và lãi vay) (nếu có), số tiền còn phải trả.</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2. Kết cấu và nội dung phản ánh của Tài khoản 342 - Khoản hỗ trợ của Nhà n</w:t>
      </w:r>
      <w:r w:rsidRPr="006158D2">
        <w:rPr>
          <w:rFonts w:hint="eastAsia"/>
          <w:b/>
          <w:color w:val="auto"/>
          <w:sz w:val="28"/>
          <w:szCs w:val="28"/>
        </w:rPr>
        <w:t>ư</w:t>
      </w:r>
      <w:r w:rsidRPr="006158D2">
        <w:rPr>
          <w:b/>
          <w:color w:val="auto"/>
          <w:sz w:val="28"/>
          <w:szCs w:val="28"/>
        </w:rPr>
        <w:t>ớc phải hoàn lại</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 xml:space="preserve">Bên Nợ: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Số tiền HTX </w:t>
      </w:r>
      <w:r w:rsidRPr="006158D2">
        <w:rPr>
          <w:rFonts w:hint="eastAsia"/>
          <w:color w:val="auto"/>
          <w:sz w:val="28"/>
          <w:szCs w:val="28"/>
        </w:rPr>
        <w:t>đã</w:t>
      </w:r>
      <w:r w:rsidRPr="006158D2">
        <w:rPr>
          <w:color w:val="auto"/>
          <w:sz w:val="28"/>
          <w:szCs w:val="28"/>
        </w:rPr>
        <w:t xml:space="preserve"> trả cho Nhà n</w:t>
      </w:r>
      <w:r w:rsidRPr="006158D2">
        <w:rPr>
          <w:rFonts w:hint="eastAsia"/>
          <w:color w:val="auto"/>
          <w:sz w:val="28"/>
          <w:szCs w:val="28"/>
        </w:rPr>
        <w:t>ư</w:t>
      </w:r>
      <w:r w:rsidRPr="006158D2">
        <w:rPr>
          <w:color w:val="auto"/>
          <w:sz w:val="28"/>
          <w:szCs w:val="28"/>
        </w:rPr>
        <w:t>ớc;</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Số tiền </w:t>
      </w:r>
      <w:r w:rsidRPr="006158D2">
        <w:rPr>
          <w:rFonts w:hint="eastAsia"/>
          <w:color w:val="auto"/>
          <w:sz w:val="28"/>
          <w:szCs w:val="28"/>
        </w:rPr>
        <w:t>đư</w:t>
      </w:r>
      <w:r w:rsidRPr="006158D2">
        <w:rPr>
          <w:color w:val="auto"/>
          <w:sz w:val="28"/>
          <w:szCs w:val="28"/>
        </w:rPr>
        <w:t>ợc Nhà n</w:t>
      </w:r>
      <w:r w:rsidRPr="006158D2">
        <w:rPr>
          <w:rFonts w:hint="eastAsia"/>
          <w:color w:val="auto"/>
          <w:sz w:val="28"/>
          <w:szCs w:val="28"/>
        </w:rPr>
        <w:t>ư</w:t>
      </w:r>
      <w:r w:rsidRPr="006158D2">
        <w:rPr>
          <w:color w:val="auto"/>
          <w:sz w:val="28"/>
          <w:szCs w:val="28"/>
        </w:rPr>
        <w:t>ớc giảm.</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Số tiền HTX </w:t>
      </w:r>
      <w:r w:rsidRPr="006158D2">
        <w:rPr>
          <w:rFonts w:hint="eastAsia"/>
          <w:color w:val="auto"/>
          <w:sz w:val="28"/>
          <w:szCs w:val="28"/>
        </w:rPr>
        <w:t>đư</w:t>
      </w:r>
      <w:r w:rsidRPr="006158D2">
        <w:rPr>
          <w:color w:val="auto"/>
          <w:sz w:val="28"/>
          <w:szCs w:val="28"/>
        </w:rPr>
        <w:t>ợc Nhà n</w:t>
      </w:r>
      <w:r w:rsidRPr="006158D2">
        <w:rPr>
          <w:rFonts w:hint="eastAsia"/>
          <w:color w:val="auto"/>
          <w:sz w:val="28"/>
          <w:szCs w:val="28"/>
        </w:rPr>
        <w:t>ư</w:t>
      </w:r>
      <w:r w:rsidRPr="006158D2">
        <w:rPr>
          <w:color w:val="auto"/>
          <w:sz w:val="28"/>
          <w:szCs w:val="28"/>
        </w:rPr>
        <w:t>ớc hỗ trợ phát sinh trong kỳ.</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Số d</w:t>
      </w:r>
      <w:r w:rsidRPr="006158D2">
        <w:rPr>
          <w:rFonts w:hint="eastAsia"/>
          <w:b/>
          <w:color w:val="auto"/>
          <w:sz w:val="28"/>
          <w:szCs w:val="28"/>
        </w:rPr>
        <w:t>ư</w:t>
      </w:r>
      <w:r w:rsidRPr="006158D2">
        <w:rPr>
          <w:b/>
          <w:color w:val="auto"/>
          <w:sz w:val="28"/>
          <w:szCs w:val="28"/>
        </w:rPr>
        <w:t xml:space="preserve"> 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Số tiền HTX còn phải hoàn trả Nhà n</w:t>
      </w:r>
      <w:r w:rsidRPr="006158D2">
        <w:rPr>
          <w:rFonts w:hint="eastAsia"/>
          <w:color w:val="auto"/>
          <w:sz w:val="28"/>
          <w:szCs w:val="28"/>
        </w:rPr>
        <w:t>ư</w:t>
      </w:r>
      <w:r w:rsidRPr="006158D2">
        <w:rPr>
          <w:color w:val="auto"/>
          <w:sz w:val="28"/>
          <w:szCs w:val="28"/>
        </w:rPr>
        <w:t>ớc.</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3. Ph</w:t>
      </w:r>
      <w:r w:rsidRPr="006158D2">
        <w:rPr>
          <w:rFonts w:hint="eastAsia"/>
          <w:b/>
          <w:color w:val="auto"/>
          <w:sz w:val="28"/>
          <w:szCs w:val="28"/>
        </w:rPr>
        <w:t>ươ</w:t>
      </w:r>
      <w:r w:rsidRPr="006158D2">
        <w:rPr>
          <w:b/>
          <w:color w:val="auto"/>
          <w:sz w:val="28"/>
          <w:szCs w:val="28"/>
        </w:rPr>
        <w:t>ng pháp kế toán một số giao dịch kinh tế chủ yếu</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3.1. Khi nhận </w:t>
      </w:r>
      <w:r w:rsidRPr="006158D2">
        <w:rPr>
          <w:rFonts w:hint="eastAsia"/>
          <w:color w:val="auto"/>
          <w:sz w:val="28"/>
          <w:szCs w:val="28"/>
        </w:rPr>
        <w:t>đư</w:t>
      </w:r>
      <w:r w:rsidRPr="006158D2">
        <w:rPr>
          <w:color w:val="auto"/>
          <w:sz w:val="28"/>
          <w:szCs w:val="28"/>
        </w:rPr>
        <w:t>ợc các khoản hỗ trợ của nhà n</w:t>
      </w:r>
      <w:r w:rsidRPr="006158D2">
        <w:rPr>
          <w:rFonts w:hint="eastAsia"/>
          <w:color w:val="auto"/>
          <w:sz w:val="28"/>
          <w:szCs w:val="28"/>
        </w:rPr>
        <w:t>ư</w:t>
      </w:r>
      <w:r w:rsidRPr="006158D2">
        <w:rPr>
          <w:color w:val="auto"/>
          <w:sz w:val="28"/>
          <w:szCs w:val="28"/>
        </w:rPr>
        <w:t>ớc phải hoàn lại,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các TK 111, 112, ... </w:t>
      </w:r>
    </w:p>
    <w:p w:rsidR="007477B5" w:rsidRPr="006158D2" w:rsidRDefault="00F6039D">
      <w:pPr>
        <w:spacing w:after="0" w:line="276" w:lineRule="auto"/>
        <w:ind w:firstLine="1080"/>
        <w:contextualSpacing/>
        <w:rPr>
          <w:color w:val="auto"/>
          <w:sz w:val="28"/>
          <w:szCs w:val="28"/>
        </w:rPr>
      </w:pPr>
      <w:r w:rsidRPr="006158D2">
        <w:rPr>
          <w:color w:val="auto"/>
          <w:sz w:val="28"/>
          <w:szCs w:val="28"/>
        </w:rPr>
        <w:t>Có TK 342 - Khoản hỗ trợ của Nhà n</w:t>
      </w:r>
      <w:r w:rsidRPr="006158D2">
        <w:rPr>
          <w:rFonts w:hint="eastAsia"/>
          <w:color w:val="auto"/>
          <w:sz w:val="28"/>
          <w:szCs w:val="28"/>
        </w:rPr>
        <w:t>ư</w:t>
      </w:r>
      <w:r w:rsidRPr="006158D2">
        <w:rPr>
          <w:color w:val="auto"/>
          <w:sz w:val="28"/>
          <w:szCs w:val="28"/>
        </w:rPr>
        <w:t>ớc phải hoàn lại.</w:t>
      </w:r>
    </w:p>
    <w:p w:rsidR="007477B5" w:rsidRPr="006158D2" w:rsidRDefault="00F6039D">
      <w:pPr>
        <w:spacing w:after="0" w:line="276" w:lineRule="auto"/>
        <w:ind w:firstLine="567"/>
        <w:contextualSpacing/>
        <w:rPr>
          <w:color w:val="auto"/>
          <w:sz w:val="28"/>
          <w:szCs w:val="28"/>
        </w:rPr>
      </w:pPr>
      <w:r w:rsidRPr="006158D2">
        <w:rPr>
          <w:color w:val="auto"/>
          <w:sz w:val="28"/>
          <w:szCs w:val="28"/>
        </w:rPr>
        <w:t>3.2. Khi hoàn trả lại cho Nhà n</w:t>
      </w:r>
      <w:r w:rsidRPr="006158D2">
        <w:rPr>
          <w:rFonts w:hint="eastAsia"/>
          <w:color w:val="auto"/>
          <w:sz w:val="28"/>
          <w:szCs w:val="28"/>
        </w:rPr>
        <w:t>ư</w:t>
      </w:r>
      <w:r w:rsidRPr="006158D2">
        <w:rPr>
          <w:color w:val="auto"/>
          <w:sz w:val="28"/>
          <w:szCs w:val="28"/>
        </w:rPr>
        <w:t>ớc ,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342 - Khoản hỗ trợ của Nhà n</w:t>
      </w:r>
      <w:r w:rsidRPr="006158D2">
        <w:rPr>
          <w:rFonts w:hint="eastAsia"/>
          <w:color w:val="auto"/>
          <w:sz w:val="28"/>
          <w:szCs w:val="28"/>
        </w:rPr>
        <w:t>ư</w:t>
      </w:r>
      <w:r w:rsidRPr="006158D2">
        <w:rPr>
          <w:color w:val="auto"/>
          <w:sz w:val="28"/>
          <w:szCs w:val="28"/>
        </w:rPr>
        <w:t>ớc phải hoàn lại</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 xml:space="preserve">Có các TK 111, 112, ... </w:t>
      </w:r>
    </w:p>
    <w:p w:rsidR="007477B5" w:rsidRPr="006158D2" w:rsidRDefault="007477B5">
      <w:pPr>
        <w:spacing w:after="0" w:line="276" w:lineRule="auto"/>
        <w:ind w:firstLine="720"/>
        <w:contextualSpacing/>
        <w:rPr>
          <w:color w:val="auto"/>
          <w:sz w:val="28"/>
          <w:szCs w:val="28"/>
        </w:rPr>
      </w:pPr>
    </w:p>
    <w:p w:rsidR="007477B5" w:rsidRPr="006158D2" w:rsidRDefault="00F6039D">
      <w:pPr>
        <w:widowControl/>
        <w:spacing w:after="0" w:line="276" w:lineRule="auto"/>
        <w:contextualSpacing/>
        <w:jc w:val="left"/>
        <w:rPr>
          <w:color w:val="auto"/>
          <w:sz w:val="28"/>
          <w:szCs w:val="28"/>
        </w:rPr>
      </w:pPr>
      <w:r w:rsidRPr="006158D2">
        <w:rPr>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353 - QUỸ KHEN TH</w:t>
      </w:r>
      <w:r w:rsidRPr="006158D2">
        <w:rPr>
          <w:rFonts w:hint="eastAsia"/>
          <w:b/>
          <w:color w:val="auto"/>
          <w:sz w:val="28"/>
          <w:szCs w:val="28"/>
        </w:rPr>
        <w:t>Ư</w:t>
      </w:r>
      <w:r w:rsidRPr="006158D2">
        <w:rPr>
          <w:b/>
          <w:color w:val="auto"/>
          <w:sz w:val="28"/>
          <w:szCs w:val="28"/>
        </w:rPr>
        <w:t>ỞNG, PHÚC LỢI</w:t>
      </w:r>
    </w:p>
    <w:p w:rsidR="007477B5" w:rsidRPr="006158D2" w:rsidRDefault="007477B5">
      <w:pPr>
        <w:spacing w:after="0" w:line="276" w:lineRule="auto"/>
        <w:contextualSpacing/>
        <w:jc w:val="center"/>
        <w:rPr>
          <w:b/>
          <w:color w:val="auto"/>
          <w:sz w:val="28"/>
          <w:szCs w:val="28"/>
        </w:rPr>
      </w:pPr>
    </w:p>
    <w:p w:rsidR="007477B5" w:rsidRPr="006158D2" w:rsidRDefault="00F6039D">
      <w:pPr>
        <w:pStyle w:val="BodyText"/>
        <w:spacing w:after="0" w:line="276" w:lineRule="auto"/>
        <w:ind w:firstLine="567"/>
        <w:contextualSpacing/>
        <w:rPr>
          <w:rFonts w:ascii="Times New Roman" w:hAnsi="Times New Roman"/>
          <w:b/>
          <w:color w:val="auto"/>
          <w:sz w:val="28"/>
        </w:rPr>
      </w:pPr>
      <w:r w:rsidRPr="006158D2">
        <w:rPr>
          <w:rFonts w:ascii="Times New Roman" w:hAnsi="Times New Roman"/>
          <w:b/>
          <w:color w:val="auto"/>
          <w:sz w:val="28"/>
        </w:rPr>
        <w:t>1. Nguyên tắc kế toán</w:t>
      </w:r>
    </w:p>
    <w:p w:rsidR="007477B5" w:rsidRPr="006158D2" w:rsidRDefault="00F6039D">
      <w:pPr>
        <w:pStyle w:val="BodyText"/>
        <w:spacing w:after="0" w:line="276" w:lineRule="auto"/>
        <w:ind w:firstLine="567"/>
        <w:contextualSpacing/>
        <w:rPr>
          <w:rFonts w:ascii="Times New Roman" w:hAnsi="Times New Roman"/>
          <w:color w:val="auto"/>
          <w:sz w:val="28"/>
        </w:rPr>
      </w:pPr>
      <w:r w:rsidRPr="006158D2">
        <w:rPr>
          <w:rFonts w:ascii="Times New Roman" w:hAnsi="Times New Roman"/>
          <w:color w:val="auto"/>
          <w:sz w:val="28"/>
        </w:rPr>
        <w:t xml:space="preserve">a) Tài khoản này dùng </w:t>
      </w:r>
      <w:r w:rsidRPr="006158D2">
        <w:rPr>
          <w:rFonts w:ascii="Times New Roman" w:hAnsi="Times New Roman" w:hint="eastAsia"/>
          <w:color w:val="auto"/>
          <w:sz w:val="28"/>
        </w:rPr>
        <w:t>đ</w:t>
      </w:r>
      <w:r w:rsidRPr="006158D2">
        <w:rPr>
          <w:rFonts w:ascii="Times New Roman" w:hAnsi="Times New Roman"/>
          <w:color w:val="auto"/>
          <w:sz w:val="28"/>
        </w:rPr>
        <w:t>ể phản ánh số hiện có, tình hình t</w:t>
      </w:r>
      <w:r w:rsidRPr="006158D2">
        <w:rPr>
          <w:rFonts w:ascii="Times New Roman" w:hAnsi="Times New Roman" w:hint="eastAsia"/>
          <w:color w:val="auto"/>
          <w:sz w:val="28"/>
        </w:rPr>
        <w:t>ă</w:t>
      </w:r>
      <w:r w:rsidRPr="006158D2">
        <w:rPr>
          <w:rFonts w:ascii="Times New Roman" w:hAnsi="Times New Roman"/>
          <w:color w:val="auto"/>
          <w:sz w:val="28"/>
        </w:rPr>
        <w:t>ng, giảm Quỹ khen th</w:t>
      </w:r>
      <w:r w:rsidRPr="006158D2">
        <w:rPr>
          <w:rFonts w:ascii="Times New Roman" w:hAnsi="Times New Roman" w:hint="eastAsia"/>
          <w:color w:val="auto"/>
          <w:sz w:val="28"/>
        </w:rPr>
        <w:t>ư</w:t>
      </w:r>
      <w:r w:rsidRPr="006158D2">
        <w:rPr>
          <w:rFonts w:ascii="Times New Roman" w:hAnsi="Times New Roman"/>
          <w:color w:val="auto"/>
          <w:sz w:val="28"/>
        </w:rPr>
        <w:t xml:space="preserve">ởng, Quỹ phúc lợi của HTX. </w:t>
      </w:r>
    </w:p>
    <w:p w:rsidR="007477B5" w:rsidRPr="006158D2" w:rsidRDefault="00F6039D">
      <w:pPr>
        <w:pStyle w:val="BodyText"/>
        <w:spacing w:after="0" w:line="276" w:lineRule="auto"/>
        <w:ind w:firstLine="567"/>
        <w:contextualSpacing/>
        <w:rPr>
          <w:rFonts w:ascii="Times New Roman" w:hAnsi="Times New Roman"/>
          <w:color w:val="auto"/>
          <w:sz w:val="28"/>
        </w:rPr>
      </w:pPr>
      <w:r w:rsidRPr="006158D2">
        <w:rPr>
          <w:rFonts w:ascii="Times New Roman" w:hAnsi="Times New Roman"/>
          <w:color w:val="auto"/>
          <w:sz w:val="28"/>
        </w:rPr>
        <w:t>Quỹ khen th</w:t>
      </w:r>
      <w:r w:rsidRPr="006158D2">
        <w:rPr>
          <w:rFonts w:ascii="Times New Roman" w:hAnsi="Times New Roman" w:hint="eastAsia"/>
          <w:color w:val="auto"/>
          <w:sz w:val="28"/>
        </w:rPr>
        <w:t>ư</w:t>
      </w:r>
      <w:r w:rsidRPr="006158D2">
        <w:rPr>
          <w:rFonts w:ascii="Times New Roman" w:hAnsi="Times New Roman"/>
          <w:color w:val="auto"/>
          <w:sz w:val="28"/>
        </w:rPr>
        <w:t xml:space="preserve">ởng, Quỹ phúc lợi </w:t>
      </w:r>
      <w:r w:rsidRPr="006158D2">
        <w:rPr>
          <w:rFonts w:ascii="Times New Roman" w:hAnsi="Times New Roman" w:hint="eastAsia"/>
          <w:color w:val="auto"/>
          <w:sz w:val="28"/>
        </w:rPr>
        <w:t>đư</w:t>
      </w:r>
      <w:r w:rsidRPr="006158D2">
        <w:rPr>
          <w:rFonts w:ascii="Times New Roman" w:hAnsi="Times New Roman"/>
          <w:color w:val="auto"/>
          <w:sz w:val="28"/>
        </w:rPr>
        <w:t xml:space="preserve">ợc trích từ lợi nhuận sau thuế TNDN của HTX </w:t>
      </w:r>
      <w:r w:rsidRPr="006158D2">
        <w:rPr>
          <w:rFonts w:ascii="Times New Roman" w:hAnsi="Times New Roman" w:hint="eastAsia"/>
          <w:color w:val="auto"/>
          <w:sz w:val="28"/>
        </w:rPr>
        <w:t>đ</w:t>
      </w:r>
      <w:r w:rsidRPr="006158D2">
        <w:rPr>
          <w:rFonts w:ascii="Times New Roman" w:hAnsi="Times New Roman"/>
          <w:color w:val="auto"/>
          <w:sz w:val="28"/>
        </w:rPr>
        <w:t>ể dùng cho công tác khen th</w:t>
      </w:r>
      <w:r w:rsidRPr="006158D2">
        <w:rPr>
          <w:rFonts w:ascii="Times New Roman" w:hAnsi="Times New Roman" w:hint="eastAsia"/>
          <w:color w:val="auto"/>
          <w:sz w:val="28"/>
        </w:rPr>
        <w:t>ư</w:t>
      </w:r>
      <w:r w:rsidRPr="006158D2">
        <w:rPr>
          <w:rFonts w:ascii="Times New Roman" w:hAnsi="Times New Roman"/>
          <w:color w:val="auto"/>
          <w:sz w:val="28"/>
        </w:rPr>
        <w:t xml:space="preserve">ởng, khuyến khích lợi ích vật chất, phục vụ nhu cầu phúc lợi công cộng, cải thiện và nâng cao </w:t>
      </w:r>
      <w:r w:rsidRPr="006158D2">
        <w:rPr>
          <w:rFonts w:ascii="Times New Roman" w:hAnsi="Times New Roman" w:hint="eastAsia"/>
          <w:color w:val="auto"/>
          <w:sz w:val="28"/>
        </w:rPr>
        <w:t>đ</w:t>
      </w:r>
      <w:r w:rsidRPr="006158D2">
        <w:rPr>
          <w:rFonts w:ascii="Times New Roman" w:hAnsi="Times New Roman"/>
          <w:color w:val="auto"/>
          <w:sz w:val="28"/>
        </w:rPr>
        <w:t>ời sống vật chất, tinh thần của ng</w:t>
      </w:r>
      <w:r w:rsidRPr="006158D2">
        <w:rPr>
          <w:rFonts w:ascii="Times New Roman" w:hAnsi="Times New Roman" w:hint="eastAsia"/>
          <w:color w:val="auto"/>
          <w:sz w:val="28"/>
        </w:rPr>
        <w:t>ư</w:t>
      </w:r>
      <w:r w:rsidRPr="006158D2">
        <w:rPr>
          <w:rFonts w:ascii="Times New Roman" w:hAnsi="Times New Roman"/>
          <w:color w:val="auto"/>
          <w:sz w:val="28"/>
        </w:rPr>
        <w:t xml:space="preserve">ời lao </w:t>
      </w:r>
      <w:r w:rsidRPr="006158D2">
        <w:rPr>
          <w:rFonts w:ascii="Times New Roman" w:hAnsi="Times New Roman" w:hint="eastAsia"/>
          <w:color w:val="auto"/>
          <w:sz w:val="28"/>
        </w:rPr>
        <w:t>đ</w:t>
      </w:r>
      <w:r w:rsidRPr="006158D2">
        <w:rPr>
          <w:rFonts w:ascii="Times New Roman" w:hAnsi="Times New Roman"/>
          <w:color w:val="auto"/>
          <w:sz w:val="28"/>
        </w:rPr>
        <w:t>ộng.</w:t>
      </w:r>
    </w:p>
    <w:p w:rsidR="007477B5" w:rsidRPr="006158D2" w:rsidRDefault="00F6039D">
      <w:pPr>
        <w:pStyle w:val="BodyText"/>
        <w:spacing w:after="0" w:line="276" w:lineRule="auto"/>
        <w:ind w:firstLine="567"/>
        <w:contextualSpacing/>
        <w:rPr>
          <w:rFonts w:ascii="Times New Roman" w:hAnsi="Times New Roman"/>
          <w:color w:val="auto"/>
          <w:sz w:val="28"/>
        </w:rPr>
      </w:pPr>
      <w:r w:rsidRPr="006158D2">
        <w:rPr>
          <w:rFonts w:ascii="Times New Roman" w:hAnsi="Times New Roman"/>
          <w:color w:val="auto"/>
          <w:sz w:val="28"/>
        </w:rPr>
        <w:t>b) HTX chỉ sử dụng tài khoản này để phản ánh Quỹ khen thưởng, Quỹ phúc lợi nếu pháp luật và Điều lệ của HTX có quy định HTX được phép trích Quỹ khen thưởng, Quỹ phúc lợi.</w:t>
      </w:r>
    </w:p>
    <w:p w:rsidR="007477B5" w:rsidRPr="006158D2" w:rsidRDefault="00F6039D">
      <w:pPr>
        <w:spacing w:after="0" w:line="276" w:lineRule="auto"/>
        <w:ind w:firstLine="567"/>
        <w:contextualSpacing/>
        <w:rPr>
          <w:color w:val="auto"/>
          <w:sz w:val="28"/>
          <w:szCs w:val="28"/>
        </w:rPr>
      </w:pPr>
      <w:r w:rsidRPr="006158D2">
        <w:rPr>
          <w:color w:val="auto"/>
          <w:sz w:val="28"/>
          <w:szCs w:val="28"/>
        </w:rPr>
        <w:t>c) Việc trích lập và sử dụng Quỹ khen th</w:t>
      </w:r>
      <w:r w:rsidRPr="006158D2">
        <w:rPr>
          <w:rFonts w:hint="eastAsia"/>
          <w:color w:val="auto"/>
          <w:sz w:val="28"/>
          <w:szCs w:val="28"/>
        </w:rPr>
        <w:t>ư</w:t>
      </w:r>
      <w:r w:rsidRPr="006158D2">
        <w:rPr>
          <w:color w:val="auto"/>
          <w:sz w:val="28"/>
          <w:szCs w:val="28"/>
        </w:rPr>
        <w:t xml:space="preserve">ởng, quỹ phúc lợi của HTX phải thực hiện theo </w:t>
      </w:r>
      <w:r w:rsidRPr="006158D2">
        <w:rPr>
          <w:rFonts w:hint="eastAsia"/>
          <w:color w:val="auto"/>
          <w:sz w:val="28"/>
          <w:szCs w:val="28"/>
        </w:rPr>
        <w:t>Đ</w:t>
      </w:r>
      <w:r w:rsidRPr="006158D2">
        <w:rPr>
          <w:color w:val="auto"/>
          <w:sz w:val="28"/>
          <w:szCs w:val="28"/>
        </w:rPr>
        <w:t>iều lệ của HTX và phù hợp với quy định của pháp luật hiện hành.</w:t>
      </w:r>
    </w:p>
    <w:p w:rsidR="007477B5" w:rsidRPr="006158D2" w:rsidRDefault="00F6039D">
      <w:pPr>
        <w:pStyle w:val="BodyText"/>
        <w:spacing w:after="0" w:line="276" w:lineRule="auto"/>
        <w:ind w:firstLine="567"/>
        <w:contextualSpacing/>
        <w:rPr>
          <w:rFonts w:ascii="Times New Roman" w:hAnsi="Times New Roman"/>
          <w:color w:val="auto"/>
          <w:sz w:val="28"/>
        </w:rPr>
      </w:pPr>
      <w:r w:rsidRPr="006158D2">
        <w:rPr>
          <w:rFonts w:ascii="Times New Roman" w:hAnsi="Times New Roman"/>
          <w:color w:val="auto"/>
          <w:sz w:val="28"/>
        </w:rPr>
        <w:t>d) Quỹ khen th</w:t>
      </w:r>
      <w:r w:rsidRPr="006158D2">
        <w:rPr>
          <w:rFonts w:ascii="Times New Roman" w:hAnsi="Times New Roman" w:hint="eastAsia"/>
          <w:color w:val="auto"/>
          <w:sz w:val="28"/>
        </w:rPr>
        <w:t>ư</w:t>
      </w:r>
      <w:r w:rsidRPr="006158D2">
        <w:rPr>
          <w:rFonts w:ascii="Times New Roman" w:hAnsi="Times New Roman"/>
          <w:color w:val="auto"/>
          <w:sz w:val="28"/>
        </w:rPr>
        <w:t xml:space="preserve">ởng, Quỹ phúc lợi phải </w:t>
      </w:r>
      <w:r w:rsidRPr="006158D2">
        <w:rPr>
          <w:rFonts w:ascii="Times New Roman" w:hAnsi="Times New Roman" w:hint="eastAsia"/>
          <w:color w:val="auto"/>
          <w:sz w:val="28"/>
        </w:rPr>
        <w:t>đư</w:t>
      </w:r>
      <w:r w:rsidRPr="006158D2">
        <w:rPr>
          <w:rFonts w:ascii="Times New Roman" w:hAnsi="Times New Roman"/>
          <w:color w:val="auto"/>
          <w:sz w:val="28"/>
        </w:rPr>
        <w:t>ợc hạch toán chi tiết theo từng loại quỹ.</w:t>
      </w:r>
    </w:p>
    <w:p w:rsidR="007477B5" w:rsidRPr="006158D2" w:rsidRDefault="00F6039D">
      <w:pPr>
        <w:pStyle w:val="BodyText"/>
        <w:spacing w:after="0" w:line="276" w:lineRule="auto"/>
        <w:ind w:firstLine="567"/>
        <w:contextualSpacing/>
        <w:rPr>
          <w:rFonts w:ascii="Times New Roman" w:hAnsi="Times New Roman"/>
          <w:color w:val="auto"/>
          <w:sz w:val="28"/>
        </w:rPr>
      </w:pPr>
      <w:r w:rsidRPr="006158D2">
        <w:rPr>
          <w:rFonts w:ascii="Times New Roman" w:hAnsi="Times New Roman"/>
          <w:color w:val="auto"/>
          <w:sz w:val="28"/>
        </w:rPr>
        <w:t xml:space="preserve">đ) </w:t>
      </w:r>
      <w:r w:rsidRPr="006158D2">
        <w:rPr>
          <w:rFonts w:ascii="Times New Roman" w:hAnsi="Times New Roman" w:hint="eastAsia"/>
          <w:color w:val="auto"/>
          <w:sz w:val="28"/>
        </w:rPr>
        <w:t>Đ</w:t>
      </w:r>
      <w:r w:rsidRPr="006158D2">
        <w:rPr>
          <w:rFonts w:ascii="Times New Roman" w:hAnsi="Times New Roman"/>
          <w:color w:val="auto"/>
          <w:sz w:val="28"/>
        </w:rPr>
        <w:t>ối với TSC</w:t>
      </w:r>
      <w:r w:rsidRPr="006158D2">
        <w:rPr>
          <w:rFonts w:ascii="Times New Roman" w:hAnsi="Times New Roman" w:hint="eastAsia"/>
          <w:color w:val="auto"/>
          <w:sz w:val="28"/>
        </w:rPr>
        <w:t>Đ</w:t>
      </w:r>
      <w:r w:rsidRPr="006158D2">
        <w:rPr>
          <w:rFonts w:ascii="Times New Roman" w:hAnsi="Times New Roman"/>
          <w:color w:val="auto"/>
          <w:sz w:val="28"/>
        </w:rPr>
        <w:t xml:space="preserve"> </w:t>
      </w:r>
      <w:r w:rsidRPr="006158D2">
        <w:rPr>
          <w:rFonts w:ascii="Times New Roman" w:hAnsi="Times New Roman" w:hint="eastAsia"/>
          <w:color w:val="auto"/>
          <w:sz w:val="28"/>
        </w:rPr>
        <w:t>đ</w:t>
      </w:r>
      <w:r w:rsidRPr="006158D2">
        <w:rPr>
          <w:rFonts w:ascii="Times New Roman" w:hAnsi="Times New Roman"/>
          <w:color w:val="auto"/>
          <w:sz w:val="28"/>
        </w:rPr>
        <w:t>ầu t</w:t>
      </w:r>
      <w:r w:rsidRPr="006158D2">
        <w:rPr>
          <w:rFonts w:ascii="Times New Roman" w:hAnsi="Times New Roman" w:hint="eastAsia"/>
          <w:color w:val="auto"/>
          <w:sz w:val="28"/>
        </w:rPr>
        <w:t>ư</w:t>
      </w:r>
      <w:r w:rsidRPr="006158D2">
        <w:rPr>
          <w:rFonts w:ascii="Times New Roman" w:hAnsi="Times New Roman"/>
          <w:color w:val="auto"/>
          <w:sz w:val="28"/>
        </w:rPr>
        <w:t>, mua sắm bằng Quỹ phúc lợi khi hoàn thành dùng vào sản xuất, kinh doanh, kế toán ghi t</w:t>
      </w:r>
      <w:r w:rsidRPr="006158D2">
        <w:rPr>
          <w:rFonts w:ascii="Times New Roman" w:hAnsi="Times New Roman" w:hint="eastAsia"/>
          <w:color w:val="auto"/>
          <w:sz w:val="28"/>
        </w:rPr>
        <w:t>ă</w:t>
      </w:r>
      <w:r w:rsidRPr="006158D2">
        <w:rPr>
          <w:rFonts w:ascii="Times New Roman" w:hAnsi="Times New Roman"/>
          <w:color w:val="auto"/>
          <w:sz w:val="28"/>
        </w:rPr>
        <w:t>ng TSC</w:t>
      </w:r>
      <w:r w:rsidRPr="006158D2">
        <w:rPr>
          <w:rFonts w:ascii="Times New Roman" w:hAnsi="Times New Roman" w:hint="eastAsia"/>
          <w:color w:val="auto"/>
          <w:sz w:val="28"/>
        </w:rPr>
        <w:t>Đ</w:t>
      </w:r>
      <w:r w:rsidRPr="006158D2">
        <w:rPr>
          <w:rFonts w:ascii="Times New Roman" w:hAnsi="Times New Roman"/>
          <w:color w:val="auto"/>
          <w:sz w:val="28"/>
        </w:rPr>
        <w:t xml:space="preserve"> </w:t>
      </w:r>
      <w:r w:rsidRPr="006158D2">
        <w:rPr>
          <w:rFonts w:ascii="Times New Roman" w:hAnsi="Times New Roman" w:hint="eastAsia"/>
          <w:color w:val="auto"/>
          <w:sz w:val="28"/>
        </w:rPr>
        <w:t>đ</w:t>
      </w:r>
      <w:r w:rsidRPr="006158D2">
        <w:rPr>
          <w:rFonts w:ascii="Times New Roman" w:hAnsi="Times New Roman"/>
          <w:color w:val="auto"/>
          <w:sz w:val="28"/>
        </w:rPr>
        <w:t>ồng thời ghi t</w:t>
      </w:r>
      <w:r w:rsidRPr="006158D2">
        <w:rPr>
          <w:rFonts w:ascii="Times New Roman" w:hAnsi="Times New Roman" w:hint="eastAsia"/>
          <w:color w:val="auto"/>
          <w:sz w:val="28"/>
        </w:rPr>
        <w:t>ă</w:t>
      </w:r>
      <w:r w:rsidRPr="006158D2">
        <w:rPr>
          <w:rFonts w:ascii="Times New Roman" w:hAnsi="Times New Roman"/>
          <w:color w:val="auto"/>
          <w:sz w:val="28"/>
        </w:rPr>
        <w:t xml:space="preserve">ng Vốn </w:t>
      </w:r>
      <w:r w:rsidRPr="006158D2">
        <w:rPr>
          <w:rFonts w:ascii="Times New Roman" w:hAnsi="Times New Roman" w:hint="eastAsia"/>
          <w:color w:val="auto"/>
          <w:sz w:val="28"/>
        </w:rPr>
        <w:t>đ</w:t>
      </w:r>
      <w:r w:rsidRPr="006158D2">
        <w:rPr>
          <w:rFonts w:ascii="Times New Roman" w:hAnsi="Times New Roman"/>
          <w:color w:val="auto"/>
          <w:sz w:val="28"/>
        </w:rPr>
        <w:t>ầu t</w:t>
      </w:r>
      <w:r w:rsidRPr="006158D2">
        <w:rPr>
          <w:rFonts w:ascii="Times New Roman" w:hAnsi="Times New Roman" w:hint="eastAsia"/>
          <w:color w:val="auto"/>
          <w:sz w:val="28"/>
        </w:rPr>
        <w:t>ư</w:t>
      </w:r>
      <w:r w:rsidRPr="006158D2">
        <w:rPr>
          <w:rFonts w:ascii="Times New Roman" w:hAnsi="Times New Roman"/>
          <w:color w:val="auto"/>
          <w:sz w:val="28"/>
        </w:rPr>
        <w:t xml:space="preserve"> của chủ sở hữu và giảm Quỹ phúc lợi.</w:t>
      </w:r>
    </w:p>
    <w:p w:rsidR="007477B5" w:rsidRPr="006158D2" w:rsidRDefault="00F6039D">
      <w:pPr>
        <w:pStyle w:val="BodyText"/>
        <w:spacing w:after="0" w:line="276" w:lineRule="auto"/>
        <w:ind w:firstLine="567"/>
        <w:contextualSpacing/>
        <w:rPr>
          <w:rFonts w:ascii="Times New Roman" w:hAnsi="Times New Roman"/>
          <w:color w:val="auto"/>
          <w:sz w:val="28"/>
        </w:rPr>
      </w:pPr>
      <w:r w:rsidRPr="006158D2">
        <w:rPr>
          <w:rFonts w:ascii="Times New Roman" w:hAnsi="Times New Roman"/>
          <w:color w:val="auto"/>
          <w:sz w:val="28"/>
        </w:rPr>
        <w:t xml:space="preserve">e) </w:t>
      </w:r>
      <w:r w:rsidRPr="006158D2">
        <w:rPr>
          <w:rFonts w:ascii="Times New Roman" w:hAnsi="Times New Roman" w:hint="eastAsia"/>
          <w:color w:val="auto"/>
          <w:sz w:val="28"/>
        </w:rPr>
        <w:t>Đ</w:t>
      </w:r>
      <w:r w:rsidRPr="006158D2">
        <w:rPr>
          <w:rFonts w:ascii="Times New Roman" w:hAnsi="Times New Roman"/>
          <w:color w:val="auto"/>
          <w:sz w:val="28"/>
        </w:rPr>
        <w:t>ối với TSC</w:t>
      </w:r>
      <w:r w:rsidRPr="006158D2">
        <w:rPr>
          <w:rFonts w:ascii="Times New Roman" w:hAnsi="Times New Roman" w:hint="eastAsia"/>
          <w:color w:val="auto"/>
          <w:sz w:val="28"/>
        </w:rPr>
        <w:t>Đ</w:t>
      </w:r>
      <w:r w:rsidRPr="006158D2">
        <w:rPr>
          <w:rFonts w:ascii="Times New Roman" w:hAnsi="Times New Roman"/>
          <w:color w:val="auto"/>
          <w:sz w:val="28"/>
        </w:rPr>
        <w:t xml:space="preserve"> </w:t>
      </w:r>
      <w:r w:rsidRPr="006158D2">
        <w:rPr>
          <w:rFonts w:ascii="Times New Roman" w:hAnsi="Times New Roman" w:hint="eastAsia"/>
          <w:color w:val="auto"/>
          <w:sz w:val="28"/>
        </w:rPr>
        <w:t>đ</w:t>
      </w:r>
      <w:r w:rsidRPr="006158D2">
        <w:rPr>
          <w:rFonts w:ascii="Times New Roman" w:hAnsi="Times New Roman"/>
          <w:color w:val="auto"/>
          <w:sz w:val="28"/>
        </w:rPr>
        <w:t>ầu t</w:t>
      </w:r>
      <w:r w:rsidRPr="006158D2">
        <w:rPr>
          <w:rFonts w:ascii="Times New Roman" w:hAnsi="Times New Roman" w:hint="eastAsia"/>
          <w:color w:val="auto"/>
          <w:sz w:val="28"/>
        </w:rPr>
        <w:t>ư</w:t>
      </w:r>
      <w:r w:rsidRPr="006158D2">
        <w:rPr>
          <w:rFonts w:ascii="Times New Roman" w:hAnsi="Times New Roman"/>
          <w:color w:val="auto"/>
          <w:sz w:val="28"/>
        </w:rPr>
        <w:t>, mua sắm bằng Quỹ phúc lợi khi hoàn thành dùng cho nhu cầu phúc lợi của HTX thì những TSC</w:t>
      </w:r>
      <w:r w:rsidRPr="006158D2">
        <w:rPr>
          <w:rFonts w:ascii="Times New Roman" w:hAnsi="Times New Roman" w:hint="eastAsia"/>
          <w:color w:val="auto"/>
          <w:sz w:val="28"/>
        </w:rPr>
        <w:t>Đ</w:t>
      </w:r>
      <w:r w:rsidRPr="006158D2">
        <w:rPr>
          <w:rFonts w:ascii="Times New Roman" w:hAnsi="Times New Roman"/>
          <w:color w:val="auto"/>
          <w:sz w:val="28"/>
        </w:rPr>
        <w:t xml:space="preserve"> này hàng tháng không trích khấu hao TSC</w:t>
      </w:r>
      <w:r w:rsidRPr="006158D2">
        <w:rPr>
          <w:rFonts w:ascii="Times New Roman" w:hAnsi="Times New Roman" w:hint="eastAsia"/>
          <w:color w:val="auto"/>
          <w:sz w:val="28"/>
        </w:rPr>
        <w:t>Đ</w:t>
      </w:r>
      <w:r w:rsidRPr="006158D2">
        <w:rPr>
          <w:rFonts w:ascii="Times New Roman" w:hAnsi="Times New Roman"/>
          <w:color w:val="auto"/>
          <w:sz w:val="28"/>
        </w:rPr>
        <w:t xml:space="preserve"> vào chi phí sản xuất kinh doanh mà cuối niên </w:t>
      </w:r>
      <w:r w:rsidRPr="006158D2">
        <w:rPr>
          <w:rFonts w:ascii="Times New Roman" w:hAnsi="Times New Roman" w:hint="eastAsia"/>
          <w:color w:val="auto"/>
          <w:sz w:val="28"/>
        </w:rPr>
        <w:t>đ</w:t>
      </w:r>
      <w:r w:rsidRPr="006158D2">
        <w:rPr>
          <w:rFonts w:ascii="Times New Roman" w:hAnsi="Times New Roman"/>
          <w:color w:val="auto"/>
          <w:sz w:val="28"/>
        </w:rPr>
        <w:t>ộ kế toán tính hao mòn TSC</w:t>
      </w:r>
      <w:r w:rsidRPr="006158D2">
        <w:rPr>
          <w:rFonts w:ascii="Times New Roman" w:hAnsi="Times New Roman" w:hint="eastAsia"/>
          <w:color w:val="auto"/>
          <w:sz w:val="28"/>
        </w:rPr>
        <w:t>Đ</w:t>
      </w:r>
      <w:r w:rsidRPr="006158D2">
        <w:rPr>
          <w:rFonts w:ascii="Times New Roman" w:hAnsi="Times New Roman"/>
          <w:color w:val="auto"/>
          <w:sz w:val="28"/>
        </w:rPr>
        <w:t xml:space="preserve"> một lần/một n</w:t>
      </w:r>
      <w:r w:rsidRPr="006158D2">
        <w:rPr>
          <w:rFonts w:ascii="Times New Roman" w:hAnsi="Times New Roman" w:hint="eastAsia"/>
          <w:color w:val="auto"/>
          <w:sz w:val="28"/>
        </w:rPr>
        <w:t>ă</w:t>
      </w:r>
      <w:r w:rsidRPr="006158D2">
        <w:rPr>
          <w:rFonts w:ascii="Times New Roman" w:hAnsi="Times New Roman"/>
          <w:color w:val="auto"/>
          <w:sz w:val="28"/>
        </w:rPr>
        <w:t xml:space="preserve">m </w:t>
      </w:r>
      <w:r w:rsidRPr="006158D2">
        <w:rPr>
          <w:rFonts w:ascii="Times New Roman" w:hAnsi="Times New Roman" w:hint="eastAsia"/>
          <w:color w:val="auto"/>
          <w:sz w:val="28"/>
        </w:rPr>
        <w:t>đ</w:t>
      </w:r>
      <w:r w:rsidRPr="006158D2">
        <w:rPr>
          <w:rFonts w:ascii="Times New Roman" w:hAnsi="Times New Roman"/>
          <w:color w:val="auto"/>
          <w:sz w:val="28"/>
        </w:rPr>
        <w:t>ể ghi giảm Quỹ phúc lợi của HTX.</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2. Kết cấu và nội dung phản ánh của Tài khoản 353 - Quỹ khen th</w:t>
      </w:r>
      <w:r w:rsidRPr="006158D2">
        <w:rPr>
          <w:rFonts w:hint="eastAsia"/>
          <w:b/>
          <w:color w:val="auto"/>
          <w:sz w:val="28"/>
          <w:szCs w:val="28"/>
        </w:rPr>
        <w:t>ư</w:t>
      </w:r>
      <w:r w:rsidRPr="006158D2">
        <w:rPr>
          <w:b/>
          <w:color w:val="auto"/>
          <w:sz w:val="28"/>
          <w:szCs w:val="28"/>
        </w:rPr>
        <w:t>ởng, phúc lợi</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Nợ: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chi tiêu quỹ khen th</w:t>
      </w:r>
      <w:r w:rsidRPr="006158D2">
        <w:rPr>
          <w:rFonts w:hint="eastAsia"/>
          <w:color w:val="auto"/>
          <w:sz w:val="28"/>
          <w:szCs w:val="28"/>
        </w:rPr>
        <w:t>ư</w:t>
      </w:r>
      <w:r w:rsidRPr="006158D2">
        <w:rPr>
          <w:color w:val="auto"/>
          <w:sz w:val="28"/>
          <w:szCs w:val="28"/>
        </w:rPr>
        <w:t>ởng, quỹ phúc lợi;</w:t>
      </w:r>
    </w:p>
    <w:p w:rsidR="007477B5" w:rsidRPr="006158D2" w:rsidRDefault="00F6039D">
      <w:pPr>
        <w:spacing w:after="0" w:line="276" w:lineRule="auto"/>
        <w:ind w:firstLine="567"/>
        <w:contextualSpacing/>
        <w:rPr>
          <w:color w:val="auto"/>
          <w:sz w:val="28"/>
          <w:szCs w:val="28"/>
        </w:rPr>
      </w:pPr>
      <w:r w:rsidRPr="006158D2">
        <w:rPr>
          <w:color w:val="auto"/>
          <w:sz w:val="28"/>
          <w:szCs w:val="28"/>
        </w:rPr>
        <w:t>- Giảm quỹ phúc lợi khi tính hao mòn TSC</w:t>
      </w:r>
      <w:r w:rsidRPr="006158D2">
        <w:rPr>
          <w:rFonts w:hint="eastAsia"/>
          <w:color w:val="auto"/>
          <w:sz w:val="28"/>
          <w:szCs w:val="28"/>
        </w:rPr>
        <w:t>Đ</w:t>
      </w:r>
      <w:r w:rsidRPr="006158D2">
        <w:rPr>
          <w:color w:val="auto"/>
          <w:sz w:val="28"/>
          <w:szCs w:val="28"/>
        </w:rPr>
        <w:t xml:space="preserve"> hoặc do nh</w:t>
      </w:r>
      <w:r w:rsidRPr="006158D2">
        <w:rPr>
          <w:rFonts w:hint="eastAsia"/>
          <w:color w:val="auto"/>
          <w:sz w:val="28"/>
          <w:szCs w:val="28"/>
        </w:rPr>
        <w:t>ư</w:t>
      </w:r>
      <w:r w:rsidRPr="006158D2">
        <w:rPr>
          <w:color w:val="auto"/>
          <w:sz w:val="28"/>
          <w:szCs w:val="28"/>
        </w:rPr>
        <w:t>ợng bán, thanh lý, phát hiện thiếu khi kiểm kê TSC</w:t>
      </w:r>
      <w:r w:rsidRPr="006158D2">
        <w:rPr>
          <w:rFonts w:hint="eastAsia"/>
          <w:color w:val="auto"/>
          <w:sz w:val="28"/>
          <w:szCs w:val="28"/>
        </w:rPr>
        <w:t>Đ</w:t>
      </w:r>
      <w:r w:rsidRPr="006158D2">
        <w:rPr>
          <w:color w:val="auto"/>
          <w:sz w:val="28"/>
          <w:szCs w:val="28"/>
        </w:rPr>
        <w:t>.</w:t>
      </w:r>
    </w:p>
    <w:p w:rsidR="007477B5" w:rsidRPr="006158D2" w:rsidRDefault="00F6039D">
      <w:pPr>
        <w:pStyle w:val="Heading2"/>
        <w:spacing w:before="0" w:after="0" w:line="276" w:lineRule="auto"/>
        <w:ind w:firstLine="567"/>
        <w:contextualSpacing/>
        <w:jc w:val="both"/>
        <w:rPr>
          <w:rFonts w:ascii="Times New Roman" w:hAnsi="Times New Roman"/>
          <w:color w:val="auto"/>
          <w:sz w:val="28"/>
        </w:rPr>
      </w:pPr>
      <w:r w:rsidRPr="006158D2">
        <w:rPr>
          <w:rFonts w:ascii="Times New Roman" w:hAnsi="Times New Roman"/>
          <w:color w:val="auto"/>
          <w:sz w:val="28"/>
        </w:rPr>
        <w:t>Bên Có</w:t>
      </w:r>
    </w:p>
    <w:p w:rsidR="007477B5" w:rsidRPr="006158D2" w:rsidRDefault="00F6039D">
      <w:pPr>
        <w:spacing w:after="0" w:line="276" w:lineRule="auto"/>
        <w:ind w:firstLine="567"/>
        <w:contextualSpacing/>
        <w:rPr>
          <w:color w:val="auto"/>
          <w:sz w:val="28"/>
        </w:rPr>
      </w:pPr>
      <w:r w:rsidRPr="006158D2">
        <w:rPr>
          <w:color w:val="auto"/>
          <w:sz w:val="28"/>
          <w:szCs w:val="28"/>
        </w:rPr>
        <w:t>Trích lập quỹ khen th</w:t>
      </w:r>
      <w:r w:rsidRPr="006158D2">
        <w:rPr>
          <w:rFonts w:hint="eastAsia"/>
          <w:color w:val="auto"/>
          <w:sz w:val="28"/>
          <w:szCs w:val="28"/>
        </w:rPr>
        <w:t>ư</w:t>
      </w:r>
      <w:r w:rsidRPr="006158D2">
        <w:rPr>
          <w:color w:val="auto"/>
          <w:sz w:val="28"/>
          <w:szCs w:val="28"/>
        </w:rPr>
        <w:t>ởng, quỹ phúc lợi của HTX từ lợi nhuận sau thuế TNDN.</w:t>
      </w:r>
    </w:p>
    <w:p w:rsidR="007477B5" w:rsidRPr="006158D2" w:rsidRDefault="00F6039D">
      <w:pPr>
        <w:pStyle w:val="Heading3"/>
        <w:spacing w:before="0" w:after="0" w:line="276" w:lineRule="auto"/>
        <w:ind w:firstLine="567"/>
        <w:contextualSpacing/>
        <w:jc w:val="both"/>
        <w:rPr>
          <w:rFonts w:ascii="Times New Roman" w:hAnsi="Times New Roman"/>
          <w:color w:val="auto"/>
          <w:sz w:val="28"/>
        </w:rPr>
      </w:pPr>
      <w:r w:rsidRPr="006158D2">
        <w:rPr>
          <w:rFonts w:ascii="Times New Roman" w:hAnsi="Times New Roman"/>
          <w:color w:val="auto"/>
          <w:sz w:val="28"/>
        </w:rPr>
        <w:t>Số d</w:t>
      </w:r>
      <w:r w:rsidRPr="006158D2">
        <w:rPr>
          <w:rFonts w:ascii="Times New Roman" w:hAnsi="Times New Roman" w:hint="eastAsia"/>
          <w:color w:val="auto"/>
          <w:sz w:val="28"/>
        </w:rPr>
        <w:t>ư</w:t>
      </w:r>
      <w:r w:rsidRPr="006158D2">
        <w:rPr>
          <w:rFonts w:ascii="Times New Roman" w:hAnsi="Times New Roman"/>
          <w:color w:val="auto"/>
          <w:sz w:val="28"/>
        </w:rPr>
        <w:t xml:space="preserve"> bên Có: </w:t>
      </w:r>
      <w:r w:rsidRPr="006158D2">
        <w:rPr>
          <w:rFonts w:ascii="Times New Roman" w:hAnsi="Times New Roman"/>
          <w:b w:val="0"/>
          <w:color w:val="auto"/>
          <w:sz w:val="28"/>
        </w:rPr>
        <w:t>Số quỹ khen th</w:t>
      </w:r>
      <w:r w:rsidRPr="006158D2">
        <w:rPr>
          <w:rFonts w:ascii="Times New Roman" w:hAnsi="Times New Roman" w:hint="eastAsia"/>
          <w:b w:val="0"/>
          <w:color w:val="auto"/>
          <w:sz w:val="28"/>
        </w:rPr>
        <w:t>ư</w:t>
      </w:r>
      <w:r w:rsidRPr="006158D2">
        <w:rPr>
          <w:rFonts w:ascii="Times New Roman" w:hAnsi="Times New Roman"/>
          <w:b w:val="0"/>
          <w:color w:val="auto"/>
          <w:sz w:val="28"/>
        </w:rPr>
        <w:t>ởng, quỹ phúc lợi hiện còn cuối kỳ của HTX.</w:t>
      </w:r>
    </w:p>
    <w:p w:rsidR="007477B5" w:rsidRPr="006158D2" w:rsidRDefault="00F6039D">
      <w:pPr>
        <w:spacing w:after="0" w:line="276" w:lineRule="auto"/>
        <w:ind w:firstLine="567"/>
        <w:contextualSpacing/>
        <w:rPr>
          <w:color w:val="auto"/>
          <w:sz w:val="28"/>
          <w:szCs w:val="28"/>
        </w:rPr>
      </w:pPr>
      <w:r w:rsidRPr="006158D2">
        <w:rPr>
          <w:color w:val="auto"/>
          <w:sz w:val="28"/>
          <w:szCs w:val="28"/>
        </w:rPr>
        <w:t>Tài khoản 353 - Quỹ khen th</w:t>
      </w:r>
      <w:r w:rsidRPr="006158D2">
        <w:rPr>
          <w:rFonts w:hint="eastAsia"/>
          <w:color w:val="auto"/>
          <w:sz w:val="28"/>
          <w:szCs w:val="28"/>
        </w:rPr>
        <w:t>ư</w:t>
      </w:r>
      <w:r w:rsidRPr="006158D2">
        <w:rPr>
          <w:color w:val="auto"/>
          <w:sz w:val="28"/>
          <w:szCs w:val="28"/>
        </w:rPr>
        <w:t>ởng, phúc lợi</w:t>
      </w:r>
      <w:r w:rsidR="006158D2" w:rsidRPr="006158D2">
        <w:rPr>
          <w:color w:val="auto"/>
          <w:sz w:val="28"/>
          <w:szCs w:val="28"/>
          <w:lang w:val="en-US"/>
        </w:rPr>
        <w:t xml:space="preserve"> </w:t>
      </w:r>
      <w:r w:rsidRPr="006158D2">
        <w:rPr>
          <w:color w:val="auto"/>
          <w:sz w:val="28"/>
          <w:szCs w:val="28"/>
          <w:lang w:val="en-US"/>
        </w:rPr>
        <w:t>có</w:t>
      </w:r>
      <w:r w:rsidRPr="006158D2">
        <w:rPr>
          <w:color w:val="auto"/>
          <w:sz w:val="28"/>
          <w:szCs w:val="28"/>
        </w:rPr>
        <w:t xml:space="preserve"> 3 tài khoản cấp 2:</w:t>
      </w:r>
    </w:p>
    <w:p w:rsidR="007477B5" w:rsidRPr="006158D2" w:rsidRDefault="00F6039D">
      <w:pPr>
        <w:spacing w:after="0" w:line="276" w:lineRule="auto"/>
        <w:ind w:firstLine="567"/>
        <w:contextualSpacing/>
        <w:rPr>
          <w:color w:val="auto"/>
          <w:sz w:val="28"/>
          <w:szCs w:val="28"/>
        </w:rPr>
      </w:pPr>
      <w:r w:rsidRPr="006158D2">
        <w:rPr>
          <w:i/>
          <w:iCs/>
          <w:color w:val="auto"/>
          <w:sz w:val="28"/>
          <w:szCs w:val="28"/>
        </w:rPr>
        <w:t>- Tài khoản 3531 - Quỹ khen th</w:t>
      </w:r>
      <w:r w:rsidRPr="006158D2">
        <w:rPr>
          <w:rFonts w:hint="eastAsia"/>
          <w:i/>
          <w:iCs/>
          <w:color w:val="auto"/>
          <w:sz w:val="28"/>
          <w:szCs w:val="28"/>
        </w:rPr>
        <w:t>ư</w:t>
      </w:r>
      <w:r w:rsidRPr="006158D2">
        <w:rPr>
          <w:i/>
          <w:iCs/>
          <w:color w:val="auto"/>
          <w:sz w:val="28"/>
          <w:szCs w:val="28"/>
        </w:rPr>
        <w:t xml:space="preserve">ởng: </w:t>
      </w:r>
      <w:r w:rsidRPr="006158D2">
        <w:rPr>
          <w:color w:val="auto"/>
          <w:sz w:val="28"/>
          <w:szCs w:val="28"/>
        </w:rPr>
        <w:t>Phản ánh số hiện có, tình hình trích lập và chi tiêu quỹ khen th</w:t>
      </w:r>
      <w:r w:rsidRPr="006158D2">
        <w:rPr>
          <w:rFonts w:hint="eastAsia"/>
          <w:color w:val="auto"/>
          <w:sz w:val="28"/>
          <w:szCs w:val="28"/>
        </w:rPr>
        <w:t>ư</w:t>
      </w:r>
      <w:r w:rsidRPr="006158D2">
        <w:rPr>
          <w:color w:val="auto"/>
          <w:sz w:val="28"/>
          <w:szCs w:val="28"/>
        </w:rPr>
        <w:t>ởng của HTX.</w:t>
      </w:r>
    </w:p>
    <w:p w:rsidR="007477B5" w:rsidRPr="006158D2" w:rsidRDefault="00F6039D">
      <w:pPr>
        <w:spacing w:after="0" w:line="276" w:lineRule="auto"/>
        <w:ind w:firstLine="567"/>
        <w:contextualSpacing/>
        <w:rPr>
          <w:i/>
          <w:iCs/>
          <w:color w:val="auto"/>
          <w:sz w:val="28"/>
          <w:szCs w:val="28"/>
        </w:rPr>
      </w:pPr>
      <w:r w:rsidRPr="006158D2">
        <w:rPr>
          <w:i/>
          <w:iCs/>
          <w:color w:val="auto"/>
          <w:sz w:val="28"/>
          <w:szCs w:val="28"/>
        </w:rPr>
        <w:lastRenderedPageBreak/>
        <w:t xml:space="preserve">- Tài khoản 3532 - Quỹ phúc lợi: </w:t>
      </w:r>
      <w:r w:rsidRPr="006158D2">
        <w:rPr>
          <w:color w:val="auto"/>
          <w:sz w:val="28"/>
          <w:szCs w:val="28"/>
        </w:rPr>
        <w:t>Phản ánh số hiện có, tình hình trích lập và chi tiêu quỹ phúc lợi của HTX.</w:t>
      </w:r>
    </w:p>
    <w:p w:rsidR="007477B5" w:rsidRPr="006158D2" w:rsidRDefault="00F6039D">
      <w:pPr>
        <w:spacing w:after="0" w:line="276" w:lineRule="auto"/>
        <w:ind w:firstLine="567"/>
        <w:contextualSpacing/>
        <w:rPr>
          <w:i/>
          <w:iCs/>
          <w:color w:val="auto"/>
          <w:sz w:val="28"/>
          <w:szCs w:val="28"/>
        </w:rPr>
      </w:pPr>
      <w:r w:rsidRPr="006158D2">
        <w:rPr>
          <w:i/>
          <w:iCs/>
          <w:color w:val="auto"/>
          <w:sz w:val="28"/>
          <w:szCs w:val="28"/>
        </w:rPr>
        <w:t>- Tài khoản 3533 - Quỹ phúc l</w:t>
      </w:r>
      <w:r w:rsidRPr="006158D2">
        <w:rPr>
          <w:rFonts w:hint="eastAsia"/>
          <w:i/>
          <w:iCs/>
          <w:color w:val="auto"/>
          <w:sz w:val="28"/>
          <w:szCs w:val="28"/>
        </w:rPr>
        <w:t>ợ</w:t>
      </w:r>
      <w:r w:rsidRPr="006158D2">
        <w:rPr>
          <w:i/>
          <w:iCs/>
          <w:color w:val="auto"/>
          <w:sz w:val="28"/>
          <w:szCs w:val="28"/>
        </w:rPr>
        <w:t xml:space="preserve">i </w:t>
      </w:r>
      <w:r w:rsidRPr="006158D2">
        <w:rPr>
          <w:rFonts w:hint="eastAsia"/>
          <w:i/>
          <w:iCs/>
          <w:color w:val="auto"/>
          <w:sz w:val="28"/>
          <w:szCs w:val="28"/>
        </w:rPr>
        <w:t>đ</w:t>
      </w:r>
      <w:r w:rsidRPr="006158D2">
        <w:rPr>
          <w:i/>
          <w:iCs/>
          <w:color w:val="auto"/>
          <w:sz w:val="28"/>
          <w:szCs w:val="28"/>
        </w:rPr>
        <w:t>ã hình thành TSC</w:t>
      </w:r>
      <w:r w:rsidRPr="006158D2">
        <w:rPr>
          <w:rFonts w:hint="eastAsia"/>
          <w:i/>
          <w:iCs/>
          <w:color w:val="auto"/>
          <w:sz w:val="28"/>
          <w:szCs w:val="28"/>
        </w:rPr>
        <w:t>Đ</w:t>
      </w:r>
      <w:r w:rsidRPr="006158D2">
        <w:rPr>
          <w:i/>
          <w:iCs/>
          <w:color w:val="auto"/>
          <w:sz w:val="28"/>
          <w:szCs w:val="28"/>
        </w:rPr>
        <w:t xml:space="preserve">: </w:t>
      </w:r>
      <w:r w:rsidRPr="006158D2">
        <w:rPr>
          <w:iCs/>
          <w:color w:val="auto"/>
          <w:sz w:val="28"/>
          <w:szCs w:val="28"/>
        </w:rPr>
        <w:t>Phản ánh số hiện có, tình hình t</w:t>
      </w:r>
      <w:r w:rsidRPr="006158D2">
        <w:rPr>
          <w:rFonts w:hint="eastAsia"/>
          <w:iCs/>
          <w:color w:val="auto"/>
          <w:sz w:val="28"/>
          <w:szCs w:val="28"/>
        </w:rPr>
        <w:t>ă</w:t>
      </w:r>
      <w:r w:rsidRPr="006158D2">
        <w:rPr>
          <w:iCs/>
          <w:color w:val="auto"/>
          <w:sz w:val="28"/>
          <w:szCs w:val="28"/>
        </w:rPr>
        <w:t>ng, giảm quỹ phúc l</w:t>
      </w:r>
      <w:r w:rsidRPr="006158D2">
        <w:rPr>
          <w:rFonts w:hint="eastAsia"/>
          <w:iCs/>
          <w:color w:val="auto"/>
          <w:sz w:val="28"/>
          <w:szCs w:val="28"/>
        </w:rPr>
        <w:t>ợ</w:t>
      </w:r>
      <w:r w:rsidRPr="006158D2">
        <w:rPr>
          <w:iCs/>
          <w:color w:val="auto"/>
          <w:sz w:val="28"/>
          <w:szCs w:val="28"/>
        </w:rPr>
        <w:t xml:space="preserve">i </w:t>
      </w:r>
      <w:r w:rsidRPr="006158D2">
        <w:rPr>
          <w:rFonts w:hint="eastAsia"/>
          <w:iCs/>
          <w:color w:val="auto"/>
          <w:sz w:val="28"/>
          <w:szCs w:val="28"/>
        </w:rPr>
        <w:t>đ</w:t>
      </w:r>
      <w:r w:rsidRPr="006158D2">
        <w:rPr>
          <w:iCs/>
          <w:color w:val="auto"/>
          <w:sz w:val="28"/>
          <w:szCs w:val="28"/>
        </w:rPr>
        <w:t>ã hình thành TSC</w:t>
      </w:r>
      <w:r w:rsidRPr="006158D2">
        <w:rPr>
          <w:rFonts w:hint="eastAsia"/>
          <w:iCs/>
          <w:color w:val="auto"/>
          <w:sz w:val="28"/>
          <w:szCs w:val="28"/>
        </w:rPr>
        <w:t>Đ</w:t>
      </w:r>
      <w:r w:rsidRPr="006158D2">
        <w:rPr>
          <w:iCs/>
          <w:color w:val="auto"/>
          <w:sz w:val="28"/>
          <w:szCs w:val="28"/>
        </w:rPr>
        <w:t xml:space="preserve"> của HTX.</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3. Ph</w:t>
      </w:r>
      <w:r w:rsidRPr="006158D2">
        <w:rPr>
          <w:rFonts w:hint="eastAsia"/>
          <w:b/>
          <w:color w:val="auto"/>
          <w:sz w:val="28"/>
          <w:szCs w:val="28"/>
        </w:rPr>
        <w:t>ươ</w:t>
      </w:r>
      <w:r w:rsidRPr="006158D2">
        <w:rPr>
          <w:b/>
          <w:color w:val="auto"/>
          <w:sz w:val="28"/>
          <w:szCs w:val="28"/>
        </w:rPr>
        <w:t>ng pháp kế toán một số giao dịch kinh tế chủ yếu</w:t>
      </w:r>
    </w:p>
    <w:p w:rsidR="007477B5" w:rsidRPr="006158D2" w:rsidRDefault="00F6039D">
      <w:pPr>
        <w:pStyle w:val="BodyText"/>
        <w:spacing w:after="0" w:line="276" w:lineRule="auto"/>
        <w:ind w:firstLine="567"/>
        <w:contextualSpacing/>
        <w:rPr>
          <w:rFonts w:ascii="Times New Roman" w:hAnsi="Times New Roman"/>
          <w:b/>
          <w:color w:val="auto"/>
          <w:sz w:val="28"/>
        </w:rPr>
      </w:pPr>
      <w:r w:rsidRPr="006158D2">
        <w:rPr>
          <w:rFonts w:ascii="Times New Roman" w:hAnsi="Times New Roman"/>
          <w:color w:val="auto"/>
          <w:sz w:val="28"/>
        </w:rPr>
        <w:t>a) Trong n</w:t>
      </w:r>
      <w:r w:rsidRPr="006158D2">
        <w:rPr>
          <w:rFonts w:ascii="Times New Roman" w:hAnsi="Times New Roman" w:hint="eastAsia"/>
          <w:color w:val="auto"/>
          <w:sz w:val="28"/>
        </w:rPr>
        <w:t>ă</w:t>
      </w:r>
      <w:r w:rsidRPr="006158D2">
        <w:rPr>
          <w:rFonts w:ascii="Times New Roman" w:hAnsi="Times New Roman"/>
          <w:color w:val="auto"/>
          <w:sz w:val="28"/>
        </w:rPr>
        <w:t>m khi tạm trích quỹ khen th</w:t>
      </w:r>
      <w:r w:rsidRPr="006158D2">
        <w:rPr>
          <w:rFonts w:ascii="Times New Roman" w:hAnsi="Times New Roman" w:hint="eastAsia"/>
          <w:color w:val="auto"/>
          <w:sz w:val="28"/>
        </w:rPr>
        <w:t>ư</w:t>
      </w:r>
      <w:r w:rsidRPr="006158D2">
        <w:rPr>
          <w:rFonts w:ascii="Times New Roman" w:hAnsi="Times New Roman"/>
          <w:color w:val="auto"/>
          <w:sz w:val="28"/>
        </w:rPr>
        <w:t>ởng, phúc lợi,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421 - Lợi nhuận sau thuế ch</w:t>
      </w:r>
      <w:r w:rsidRPr="006158D2">
        <w:rPr>
          <w:rFonts w:hint="eastAsia"/>
          <w:color w:val="auto"/>
          <w:sz w:val="28"/>
          <w:szCs w:val="28"/>
        </w:rPr>
        <w:t>ư</w:t>
      </w:r>
      <w:r w:rsidRPr="006158D2">
        <w:rPr>
          <w:color w:val="auto"/>
          <w:sz w:val="28"/>
          <w:szCs w:val="28"/>
        </w:rPr>
        <w:t>a phân phối</w:t>
      </w:r>
    </w:p>
    <w:p w:rsidR="007477B5" w:rsidRPr="006158D2" w:rsidRDefault="00F6039D">
      <w:pPr>
        <w:tabs>
          <w:tab w:val="center" w:pos="1276"/>
        </w:tabs>
        <w:spacing w:after="0" w:line="276" w:lineRule="auto"/>
        <w:ind w:firstLineChars="385" w:firstLine="1078"/>
        <w:contextualSpacing/>
        <w:rPr>
          <w:color w:val="auto"/>
          <w:sz w:val="28"/>
          <w:szCs w:val="28"/>
        </w:rPr>
      </w:pPr>
      <w:r w:rsidRPr="006158D2">
        <w:rPr>
          <w:color w:val="auto"/>
          <w:sz w:val="28"/>
          <w:szCs w:val="28"/>
        </w:rPr>
        <w:tab/>
        <w:t>Có TK 353 - Quỹ khen th</w:t>
      </w:r>
      <w:r w:rsidRPr="006158D2">
        <w:rPr>
          <w:rFonts w:hint="eastAsia"/>
          <w:color w:val="auto"/>
          <w:sz w:val="28"/>
          <w:szCs w:val="28"/>
        </w:rPr>
        <w:t>ư</w:t>
      </w:r>
      <w:r w:rsidRPr="006158D2">
        <w:rPr>
          <w:color w:val="auto"/>
          <w:sz w:val="28"/>
          <w:szCs w:val="28"/>
        </w:rPr>
        <w:t>ởng, phúc lợi (3531, 3532).</w:t>
      </w:r>
    </w:p>
    <w:p w:rsidR="007477B5" w:rsidRPr="006158D2" w:rsidRDefault="00F6039D">
      <w:pPr>
        <w:spacing w:after="0" w:line="276" w:lineRule="auto"/>
        <w:ind w:firstLine="567"/>
        <w:contextualSpacing/>
        <w:rPr>
          <w:color w:val="auto"/>
          <w:sz w:val="28"/>
          <w:szCs w:val="28"/>
        </w:rPr>
      </w:pPr>
      <w:r w:rsidRPr="006158D2">
        <w:rPr>
          <w:color w:val="auto"/>
          <w:sz w:val="28"/>
          <w:szCs w:val="28"/>
        </w:rPr>
        <w:t>b) Cuối n</w:t>
      </w:r>
      <w:r w:rsidRPr="006158D2">
        <w:rPr>
          <w:rFonts w:hint="eastAsia"/>
          <w:color w:val="auto"/>
          <w:sz w:val="28"/>
          <w:szCs w:val="28"/>
        </w:rPr>
        <w:t>ă</w:t>
      </w:r>
      <w:r w:rsidRPr="006158D2">
        <w:rPr>
          <w:color w:val="auto"/>
          <w:sz w:val="28"/>
          <w:szCs w:val="28"/>
        </w:rPr>
        <w:t xml:space="preserve">m, xác </w:t>
      </w:r>
      <w:r w:rsidRPr="006158D2">
        <w:rPr>
          <w:rFonts w:hint="eastAsia"/>
          <w:color w:val="auto"/>
          <w:sz w:val="28"/>
          <w:szCs w:val="28"/>
        </w:rPr>
        <w:t>đ</w:t>
      </w:r>
      <w:r w:rsidRPr="006158D2">
        <w:rPr>
          <w:color w:val="auto"/>
          <w:sz w:val="28"/>
          <w:szCs w:val="28"/>
        </w:rPr>
        <w:t>ịnh quỹ khen th</w:t>
      </w:r>
      <w:r w:rsidRPr="006158D2">
        <w:rPr>
          <w:rFonts w:hint="eastAsia"/>
          <w:color w:val="auto"/>
          <w:sz w:val="28"/>
          <w:szCs w:val="28"/>
        </w:rPr>
        <w:t>ư</w:t>
      </w:r>
      <w:r w:rsidRPr="006158D2">
        <w:rPr>
          <w:color w:val="auto"/>
          <w:sz w:val="28"/>
          <w:szCs w:val="28"/>
        </w:rPr>
        <w:t xml:space="preserve">ởng, phúc lợi </w:t>
      </w:r>
      <w:r w:rsidRPr="006158D2">
        <w:rPr>
          <w:rFonts w:hint="eastAsia"/>
          <w:color w:val="auto"/>
          <w:sz w:val="28"/>
          <w:szCs w:val="28"/>
        </w:rPr>
        <w:t>đư</w:t>
      </w:r>
      <w:r w:rsidRPr="006158D2">
        <w:rPr>
          <w:color w:val="auto"/>
          <w:sz w:val="28"/>
          <w:szCs w:val="28"/>
        </w:rPr>
        <w:t>ợc trích thêm,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421 - Lợi nhuận sau thuế ch</w:t>
      </w:r>
      <w:r w:rsidRPr="006158D2">
        <w:rPr>
          <w:rFonts w:hint="eastAsia"/>
          <w:color w:val="auto"/>
          <w:sz w:val="28"/>
          <w:szCs w:val="28"/>
        </w:rPr>
        <w:t>ư</w:t>
      </w:r>
      <w:r w:rsidRPr="006158D2">
        <w:rPr>
          <w:color w:val="auto"/>
          <w:sz w:val="28"/>
          <w:szCs w:val="28"/>
        </w:rPr>
        <w:t>a phân phối</w:t>
      </w:r>
    </w:p>
    <w:p w:rsidR="007477B5" w:rsidRPr="006158D2" w:rsidRDefault="00F6039D">
      <w:pPr>
        <w:spacing w:after="0" w:line="276" w:lineRule="auto"/>
        <w:ind w:firstLineChars="385" w:firstLine="1078"/>
        <w:contextualSpacing/>
        <w:rPr>
          <w:color w:val="auto"/>
          <w:sz w:val="28"/>
        </w:rPr>
      </w:pPr>
      <w:r w:rsidRPr="006158D2">
        <w:rPr>
          <w:color w:val="auto"/>
          <w:sz w:val="28"/>
          <w:szCs w:val="28"/>
        </w:rPr>
        <w:t>Có TK 353 - Quỹ khen th</w:t>
      </w:r>
      <w:r w:rsidRPr="006158D2">
        <w:rPr>
          <w:rFonts w:hint="eastAsia"/>
          <w:color w:val="auto"/>
          <w:sz w:val="28"/>
          <w:szCs w:val="28"/>
        </w:rPr>
        <w:t>ư</w:t>
      </w:r>
      <w:r w:rsidRPr="006158D2">
        <w:rPr>
          <w:color w:val="auto"/>
          <w:sz w:val="28"/>
          <w:szCs w:val="28"/>
        </w:rPr>
        <w:t>ởng, phúc lợi (3531, 3532).</w:t>
      </w:r>
    </w:p>
    <w:p w:rsidR="007477B5" w:rsidRPr="006158D2" w:rsidRDefault="00F6039D">
      <w:pPr>
        <w:spacing w:after="0" w:line="276" w:lineRule="auto"/>
        <w:ind w:firstLine="567"/>
        <w:contextualSpacing/>
        <w:rPr>
          <w:b/>
          <w:color w:val="auto"/>
          <w:sz w:val="28"/>
        </w:rPr>
      </w:pPr>
      <w:r w:rsidRPr="006158D2">
        <w:rPr>
          <w:color w:val="auto"/>
          <w:sz w:val="28"/>
        </w:rPr>
        <w:t>c) Tính tiền th</w:t>
      </w:r>
      <w:r w:rsidRPr="006158D2">
        <w:rPr>
          <w:rFonts w:hint="eastAsia"/>
          <w:color w:val="auto"/>
          <w:sz w:val="28"/>
        </w:rPr>
        <w:t>ư</w:t>
      </w:r>
      <w:r w:rsidRPr="006158D2">
        <w:rPr>
          <w:color w:val="auto"/>
          <w:sz w:val="28"/>
        </w:rPr>
        <w:t>ởng phải trả cho ng</w:t>
      </w:r>
      <w:r w:rsidRPr="006158D2">
        <w:rPr>
          <w:rFonts w:hint="eastAsia"/>
          <w:color w:val="auto"/>
          <w:sz w:val="28"/>
        </w:rPr>
        <w:t>ư</w:t>
      </w:r>
      <w:r w:rsidRPr="006158D2">
        <w:rPr>
          <w:color w:val="auto"/>
          <w:sz w:val="28"/>
        </w:rPr>
        <w:t xml:space="preserve">ời lao </w:t>
      </w:r>
      <w:r w:rsidRPr="006158D2">
        <w:rPr>
          <w:rFonts w:hint="eastAsia"/>
          <w:color w:val="auto"/>
          <w:sz w:val="28"/>
        </w:rPr>
        <w:t>đ</w:t>
      </w:r>
      <w:r w:rsidRPr="006158D2">
        <w:rPr>
          <w:color w:val="auto"/>
          <w:sz w:val="28"/>
        </w:rPr>
        <w:t>ộng,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353 - Quỹ khen th</w:t>
      </w:r>
      <w:r w:rsidRPr="006158D2">
        <w:rPr>
          <w:rFonts w:hint="eastAsia"/>
          <w:color w:val="auto"/>
          <w:sz w:val="28"/>
          <w:szCs w:val="28"/>
        </w:rPr>
        <w:t>ư</w:t>
      </w:r>
      <w:r w:rsidRPr="006158D2">
        <w:rPr>
          <w:color w:val="auto"/>
          <w:sz w:val="28"/>
          <w:szCs w:val="28"/>
        </w:rPr>
        <w:t>ởng, phúc lợi (3531)</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334 - Phải trả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ộng.</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d) Dùng quỹ phúc lợi </w:t>
      </w:r>
      <w:r w:rsidRPr="006158D2">
        <w:rPr>
          <w:rFonts w:hint="eastAsia"/>
          <w:color w:val="auto"/>
          <w:sz w:val="28"/>
          <w:szCs w:val="28"/>
        </w:rPr>
        <w:t>đ</w:t>
      </w:r>
      <w:r w:rsidRPr="006158D2">
        <w:rPr>
          <w:color w:val="auto"/>
          <w:sz w:val="28"/>
          <w:szCs w:val="28"/>
        </w:rPr>
        <w:t>ể chi trợ cấp khó kh</w:t>
      </w:r>
      <w:r w:rsidRPr="006158D2">
        <w:rPr>
          <w:rFonts w:hint="eastAsia"/>
          <w:color w:val="auto"/>
          <w:sz w:val="28"/>
          <w:szCs w:val="28"/>
        </w:rPr>
        <w:t>ă</w:t>
      </w:r>
      <w:r w:rsidRPr="006158D2">
        <w:rPr>
          <w:color w:val="auto"/>
          <w:sz w:val="28"/>
          <w:szCs w:val="28"/>
        </w:rPr>
        <w:t>n, chi cho ng</w:t>
      </w:r>
      <w:r w:rsidRPr="006158D2">
        <w:rPr>
          <w:rFonts w:hint="eastAsia"/>
          <w:color w:val="auto"/>
          <w:sz w:val="28"/>
          <w:szCs w:val="28"/>
        </w:rPr>
        <w:t>ư</w:t>
      </w:r>
      <w:r w:rsidRPr="006158D2">
        <w:rPr>
          <w:color w:val="auto"/>
          <w:sz w:val="28"/>
          <w:szCs w:val="28"/>
        </w:rPr>
        <w:t xml:space="preserve">ời lao </w:t>
      </w:r>
      <w:r w:rsidRPr="006158D2">
        <w:rPr>
          <w:rFonts w:hint="eastAsia"/>
          <w:color w:val="auto"/>
          <w:sz w:val="28"/>
          <w:szCs w:val="28"/>
        </w:rPr>
        <w:t>đ</w:t>
      </w:r>
      <w:r w:rsidRPr="006158D2">
        <w:rPr>
          <w:color w:val="auto"/>
          <w:sz w:val="28"/>
          <w:szCs w:val="28"/>
        </w:rPr>
        <w:t>ộ</w:t>
      </w:r>
      <w:r w:rsidR="006114A0">
        <w:rPr>
          <w:color w:val="auto"/>
          <w:sz w:val="28"/>
          <w:szCs w:val="28"/>
        </w:rPr>
        <w:t>ng nghỉ mát, chi cho phong trào</w:t>
      </w:r>
      <w:r w:rsidRPr="006158D2">
        <w:rPr>
          <w:color w:val="auto"/>
          <w:sz w:val="28"/>
          <w:szCs w:val="28"/>
        </w:rPr>
        <w:t>, v</w:t>
      </w:r>
      <w:r w:rsidRPr="006158D2">
        <w:rPr>
          <w:rFonts w:hint="eastAsia"/>
          <w:color w:val="auto"/>
          <w:sz w:val="28"/>
          <w:szCs w:val="28"/>
        </w:rPr>
        <w:t>ă</w:t>
      </w:r>
      <w:r w:rsidRPr="006158D2">
        <w:rPr>
          <w:color w:val="auto"/>
          <w:sz w:val="28"/>
          <w:szCs w:val="28"/>
        </w:rPr>
        <w:t>n nghệ quần chúng, ủng hộ các vùng thiên tai, hỏa hoạn, chi từ thiện…,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353 - Quỹ khen th</w:t>
      </w:r>
      <w:r w:rsidRPr="006158D2">
        <w:rPr>
          <w:rFonts w:hint="eastAsia"/>
          <w:color w:val="auto"/>
          <w:sz w:val="28"/>
          <w:szCs w:val="28"/>
        </w:rPr>
        <w:t>ư</w:t>
      </w:r>
      <w:r w:rsidRPr="006158D2">
        <w:rPr>
          <w:color w:val="auto"/>
          <w:sz w:val="28"/>
          <w:szCs w:val="28"/>
        </w:rPr>
        <w:t>ởng, phúc lợi (3532)</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các TK 111, 112.</w:t>
      </w:r>
    </w:p>
    <w:p w:rsidR="007477B5" w:rsidRPr="006158D2" w:rsidRDefault="00F6039D">
      <w:pPr>
        <w:spacing w:after="0" w:line="276" w:lineRule="auto"/>
        <w:ind w:firstLine="567"/>
        <w:contextualSpacing/>
        <w:rPr>
          <w:color w:val="auto"/>
          <w:sz w:val="28"/>
          <w:szCs w:val="28"/>
        </w:rPr>
      </w:pPr>
      <w:r w:rsidRPr="006158D2">
        <w:rPr>
          <w:rFonts w:hint="eastAsia"/>
          <w:color w:val="auto"/>
          <w:sz w:val="28"/>
          <w:szCs w:val="28"/>
        </w:rPr>
        <w:t>đ</w:t>
      </w:r>
      <w:r w:rsidRPr="006158D2">
        <w:rPr>
          <w:color w:val="auto"/>
          <w:sz w:val="28"/>
          <w:szCs w:val="28"/>
        </w:rPr>
        <w:t>) Khi bán sản phẩm, hàng hóa trang trải bằng quỹ khen th</w:t>
      </w:r>
      <w:r w:rsidRPr="006158D2">
        <w:rPr>
          <w:rFonts w:hint="eastAsia"/>
          <w:color w:val="auto"/>
          <w:sz w:val="28"/>
          <w:szCs w:val="28"/>
        </w:rPr>
        <w:t>ư</w:t>
      </w:r>
      <w:r w:rsidRPr="006158D2">
        <w:rPr>
          <w:color w:val="auto"/>
          <w:sz w:val="28"/>
          <w:szCs w:val="28"/>
        </w:rPr>
        <w:t xml:space="preserve">ởng phúc lợi, kế toán ghi nhận doanh thu hoạt </w:t>
      </w:r>
      <w:r w:rsidRPr="006158D2">
        <w:rPr>
          <w:rFonts w:hint="eastAsia"/>
          <w:color w:val="auto"/>
          <w:sz w:val="28"/>
          <w:szCs w:val="28"/>
        </w:rPr>
        <w:t>đ</w:t>
      </w:r>
      <w:r w:rsidRPr="006158D2">
        <w:rPr>
          <w:color w:val="auto"/>
          <w:sz w:val="28"/>
          <w:szCs w:val="28"/>
        </w:rPr>
        <w:t>ộng sản xuất kinh doanh,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353 - Quỹ khen th</w:t>
      </w:r>
      <w:r w:rsidRPr="006158D2">
        <w:rPr>
          <w:rFonts w:hint="eastAsia"/>
          <w:color w:val="auto"/>
          <w:sz w:val="28"/>
          <w:szCs w:val="28"/>
        </w:rPr>
        <w:t>ư</w:t>
      </w:r>
      <w:r w:rsidRPr="006158D2">
        <w:rPr>
          <w:color w:val="auto"/>
          <w:sz w:val="28"/>
          <w:szCs w:val="28"/>
        </w:rPr>
        <w:t>ởng, phúc lợi (tổng giá thanh toán)</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511 - Doanh thu từ giao dịch bên ngoài</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3331 - Thuế GTGT phải nộp (nếu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e) Khi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mua sắm TSC</w:t>
      </w:r>
      <w:r w:rsidRPr="006158D2">
        <w:rPr>
          <w:rFonts w:hint="eastAsia"/>
          <w:color w:val="auto"/>
          <w:sz w:val="28"/>
          <w:szCs w:val="28"/>
        </w:rPr>
        <w:t>Đ</w:t>
      </w:r>
      <w:r w:rsidRPr="006158D2">
        <w:rPr>
          <w:color w:val="auto"/>
          <w:sz w:val="28"/>
          <w:szCs w:val="28"/>
        </w:rPr>
        <w:t xml:space="preserve"> hoàn thành bằng quỹ phúc lợi </w:t>
      </w:r>
      <w:r w:rsidRPr="006158D2">
        <w:rPr>
          <w:rFonts w:hint="eastAsia"/>
          <w:color w:val="auto"/>
          <w:sz w:val="28"/>
          <w:szCs w:val="28"/>
        </w:rPr>
        <w:t>đư</w:t>
      </w:r>
      <w:r w:rsidRPr="006158D2">
        <w:rPr>
          <w:color w:val="auto"/>
          <w:sz w:val="28"/>
          <w:szCs w:val="28"/>
        </w:rPr>
        <w:t xml:space="preserve">a vào sử dụng cho mục </w:t>
      </w:r>
      <w:r w:rsidRPr="006158D2">
        <w:rPr>
          <w:rFonts w:hint="eastAsia"/>
          <w:color w:val="auto"/>
          <w:sz w:val="28"/>
          <w:szCs w:val="28"/>
        </w:rPr>
        <w:t>đí</w:t>
      </w:r>
      <w:r w:rsidRPr="006158D2">
        <w:rPr>
          <w:color w:val="auto"/>
          <w:sz w:val="28"/>
          <w:szCs w:val="28"/>
        </w:rPr>
        <w:t>ch v</w:t>
      </w:r>
      <w:r w:rsidRPr="006158D2">
        <w:rPr>
          <w:rFonts w:hint="eastAsia"/>
          <w:color w:val="auto"/>
          <w:sz w:val="28"/>
          <w:szCs w:val="28"/>
        </w:rPr>
        <w:t>ă</w:t>
      </w:r>
      <w:r w:rsidRPr="006158D2">
        <w:rPr>
          <w:color w:val="auto"/>
          <w:sz w:val="28"/>
          <w:szCs w:val="28"/>
        </w:rPr>
        <w:t>n hoá, phúc lợi của HTX,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211 - TSC</w:t>
      </w:r>
      <w:r w:rsidRPr="006158D2">
        <w:rPr>
          <w:rFonts w:hint="eastAsia"/>
          <w:color w:val="auto"/>
          <w:sz w:val="28"/>
          <w:szCs w:val="28"/>
        </w:rPr>
        <w:t>Đ</w:t>
      </w:r>
      <w:r w:rsidRPr="006158D2">
        <w:rPr>
          <w:color w:val="auto"/>
          <w:sz w:val="28"/>
          <w:szCs w:val="28"/>
        </w:rPr>
        <w:t xml:space="preserve"> (nguyên giá)</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133 - Thuế GTGT </w:t>
      </w:r>
      <w:r w:rsidRPr="006158D2">
        <w:rPr>
          <w:rFonts w:hint="eastAsia"/>
          <w:color w:val="auto"/>
          <w:sz w:val="28"/>
          <w:szCs w:val="28"/>
        </w:rPr>
        <w:t>đư</w:t>
      </w:r>
      <w:r w:rsidRPr="006158D2">
        <w:rPr>
          <w:color w:val="auto"/>
          <w:sz w:val="28"/>
          <w:szCs w:val="28"/>
        </w:rPr>
        <w:t xml:space="preserve">ợc khấu trừ (nếu </w:t>
      </w:r>
      <w:r w:rsidRPr="006158D2">
        <w:rPr>
          <w:rFonts w:hint="eastAsia"/>
          <w:color w:val="auto"/>
          <w:sz w:val="28"/>
          <w:szCs w:val="28"/>
        </w:rPr>
        <w:t>đư</w:t>
      </w:r>
      <w:r w:rsidRPr="006158D2">
        <w:rPr>
          <w:color w:val="auto"/>
          <w:sz w:val="28"/>
          <w:szCs w:val="28"/>
        </w:rPr>
        <w:t>ợc khấu trừ)</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các TK 111, 112, 242, 331.</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Nếu thuế GTGT </w:t>
      </w:r>
      <w:r w:rsidRPr="006158D2">
        <w:rPr>
          <w:rFonts w:hint="eastAsia"/>
          <w:color w:val="auto"/>
          <w:sz w:val="28"/>
          <w:szCs w:val="28"/>
        </w:rPr>
        <w:t>đ</w:t>
      </w:r>
      <w:r w:rsidRPr="006158D2">
        <w:rPr>
          <w:color w:val="auto"/>
          <w:sz w:val="28"/>
          <w:szCs w:val="28"/>
        </w:rPr>
        <w:t xml:space="preserve">ầu vào không </w:t>
      </w:r>
      <w:r w:rsidRPr="006158D2">
        <w:rPr>
          <w:rFonts w:hint="eastAsia"/>
          <w:color w:val="auto"/>
          <w:sz w:val="28"/>
          <w:szCs w:val="28"/>
        </w:rPr>
        <w:t>đư</w:t>
      </w:r>
      <w:r w:rsidRPr="006158D2">
        <w:rPr>
          <w:color w:val="auto"/>
          <w:sz w:val="28"/>
          <w:szCs w:val="28"/>
        </w:rPr>
        <w:t>ợc khấu trừ thì nguyên giá TSC</w:t>
      </w:r>
      <w:r w:rsidRPr="006158D2">
        <w:rPr>
          <w:rFonts w:hint="eastAsia"/>
          <w:color w:val="auto"/>
          <w:sz w:val="28"/>
          <w:szCs w:val="28"/>
        </w:rPr>
        <w:t>Đ</w:t>
      </w:r>
      <w:r w:rsidRPr="006158D2">
        <w:rPr>
          <w:color w:val="auto"/>
          <w:sz w:val="28"/>
          <w:szCs w:val="28"/>
        </w:rPr>
        <w:t xml:space="preserve"> bao gồm cả thuế GTGT.</w:t>
      </w:r>
    </w:p>
    <w:p w:rsidR="007477B5" w:rsidRPr="006158D2" w:rsidRDefault="00F6039D">
      <w:pPr>
        <w:spacing w:after="0" w:line="276" w:lineRule="auto"/>
        <w:ind w:firstLine="567"/>
        <w:contextualSpacing/>
        <w:rPr>
          <w:color w:val="auto"/>
          <w:sz w:val="28"/>
          <w:szCs w:val="28"/>
        </w:rPr>
      </w:pPr>
      <w:r w:rsidRPr="006158D2">
        <w:rPr>
          <w:rFonts w:hint="eastAsia"/>
          <w:color w:val="auto"/>
          <w:sz w:val="28"/>
          <w:szCs w:val="28"/>
        </w:rPr>
        <w:t>Đ</w:t>
      </w:r>
      <w:r w:rsidRPr="006158D2">
        <w:rPr>
          <w:color w:val="auto"/>
          <w:sz w:val="28"/>
          <w:szCs w:val="28"/>
        </w:rPr>
        <w:t>ồng thời,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3532 - Quỹ phúc lợi</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 xml:space="preserve">Có TK 3533 - Quỹ phúc lợi </w:t>
      </w:r>
      <w:r w:rsidRPr="006158D2">
        <w:rPr>
          <w:rFonts w:hint="eastAsia"/>
          <w:color w:val="auto"/>
          <w:sz w:val="28"/>
          <w:szCs w:val="28"/>
        </w:rPr>
        <w:t>đã</w:t>
      </w:r>
      <w:r w:rsidRPr="006158D2">
        <w:rPr>
          <w:color w:val="auto"/>
          <w:sz w:val="28"/>
          <w:szCs w:val="28"/>
        </w:rPr>
        <w:t xml:space="preserve"> hình thành TSC</w:t>
      </w:r>
      <w:r w:rsidRPr="006158D2">
        <w:rPr>
          <w:rFonts w:hint="eastAsia"/>
          <w:color w:val="auto"/>
          <w:sz w:val="28"/>
          <w:szCs w:val="28"/>
        </w:rPr>
        <w:t>Đ</w:t>
      </w:r>
      <w:r w:rsidRPr="006158D2">
        <w:rPr>
          <w:color w:val="auto"/>
          <w:sz w:val="28"/>
          <w:szCs w:val="28"/>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k) </w:t>
      </w:r>
      <w:r w:rsidRPr="006158D2">
        <w:rPr>
          <w:rFonts w:hint="eastAsia"/>
          <w:color w:val="auto"/>
          <w:sz w:val="28"/>
          <w:szCs w:val="28"/>
        </w:rPr>
        <w:t>Đ</w:t>
      </w:r>
      <w:r w:rsidRPr="006158D2">
        <w:rPr>
          <w:color w:val="auto"/>
          <w:sz w:val="28"/>
          <w:szCs w:val="28"/>
        </w:rPr>
        <w:t>ịnh kỳ, tính hao mòn TSC</w:t>
      </w:r>
      <w:r w:rsidRPr="006158D2">
        <w:rPr>
          <w:rFonts w:hint="eastAsia"/>
          <w:color w:val="auto"/>
          <w:sz w:val="28"/>
          <w:szCs w:val="28"/>
        </w:rPr>
        <w:t>Đ</w:t>
      </w:r>
      <w:r w:rsidRPr="006158D2">
        <w:rPr>
          <w:color w:val="auto"/>
          <w:sz w:val="28"/>
          <w:szCs w:val="28"/>
        </w:rPr>
        <w:t xml:space="preserve">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mua sắm bằng quỹ phúc lợi, sử dụng cho nhu cầu phúc lợi của HTX,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3533 - Quỹ phúc lợi </w:t>
      </w:r>
      <w:r w:rsidRPr="006158D2">
        <w:rPr>
          <w:rFonts w:hint="eastAsia"/>
          <w:color w:val="auto"/>
          <w:sz w:val="28"/>
          <w:szCs w:val="28"/>
        </w:rPr>
        <w:t>đã</w:t>
      </w:r>
      <w:r w:rsidRPr="006158D2">
        <w:rPr>
          <w:color w:val="auto"/>
          <w:sz w:val="28"/>
          <w:szCs w:val="28"/>
        </w:rPr>
        <w:t xml:space="preserve"> hình thành TSC</w:t>
      </w:r>
      <w:r w:rsidRPr="006158D2">
        <w:rPr>
          <w:rFonts w:hint="eastAsia"/>
          <w:color w:val="auto"/>
          <w:sz w:val="28"/>
          <w:szCs w:val="28"/>
        </w:rPr>
        <w:t>Đ</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214 - Hao mòn TSC</w:t>
      </w:r>
      <w:r w:rsidRPr="006158D2">
        <w:rPr>
          <w:rFonts w:hint="eastAsia"/>
          <w:color w:val="auto"/>
          <w:sz w:val="28"/>
          <w:szCs w:val="28"/>
        </w:rPr>
        <w:t>Đ</w:t>
      </w:r>
      <w:r w:rsidRPr="006158D2">
        <w:rPr>
          <w:color w:val="auto"/>
          <w:sz w:val="28"/>
          <w:szCs w:val="28"/>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lastRenderedPageBreak/>
        <w:t xml:space="preserve">g) </w:t>
      </w:r>
      <w:r w:rsidRPr="006158D2">
        <w:rPr>
          <w:rFonts w:hint="eastAsia"/>
          <w:color w:val="auto"/>
          <w:sz w:val="28"/>
          <w:szCs w:val="28"/>
        </w:rPr>
        <w:t>Đ</w:t>
      </w:r>
      <w:r w:rsidRPr="006158D2">
        <w:rPr>
          <w:color w:val="auto"/>
          <w:sz w:val="28"/>
          <w:szCs w:val="28"/>
        </w:rPr>
        <w:t>ịnh kỳ, tính hao mòn TSC</w:t>
      </w:r>
      <w:r w:rsidRPr="006158D2">
        <w:rPr>
          <w:rFonts w:hint="eastAsia"/>
          <w:color w:val="auto"/>
          <w:sz w:val="28"/>
          <w:szCs w:val="28"/>
        </w:rPr>
        <w:t>Đ</w:t>
      </w:r>
      <w:r w:rsidRPr="006158D2">
        <w:rPr>
          <w:color w:val="auto"/>
          <w:sz w:val="28"/>
          <w:szCs w:val="28"/>
        </w:rPr>
        <w:t xml:space="preserve">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mua sắm bằng quỹ phúc lợi, sử dụng cho nhu cầu phúc lợi của HTX,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3532 - Quỹ phúc lợi</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214 - Hao mòn TSC</w:t>
      </w:r>
      <w:r w:rsidRPr="006158D2">
        <w:rPr>
          <w:rFonts w:hint="eastAsia"/>
          <w:color w:val="auto"/>
          <w:sz w:val="28"/>
          <w:szCs w:val="28"/>
        </w:rPr>
        <w:t>Đ</w:t>
      </w:r>
      <w:r w:rsidRPr="006158D2">
        <w:rPr>
          <w:color w:val="auto"/>
          <w:sz w:val="28"/>
          <w:szCs w:val="28"/>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t>h) Khi nh</w:t>
      </w:r>
      <w:r w:rsidRPr="006158D2">
        <w:rPr>
          <w:rFonts w:hint="eastAsia"/>
          <w:color w:val="auto"/>
          <w:sz w:val="28"/>
          <w:szCs w:val="28"/>
        </w:rPr>
        <w:t>ư</w:t>
      </w:r>
      <w:r w:rsidRPr="006158D2">
        <w:rPr>
          <w:color w:val="auto"/>
          <w:sz w:val="28"/>
          <w:szCs w:val="28"/>
        </w:rPr>
        <w:t>ợng bán, thanh lý TSC</w:t>
      </w:r>
      <w:r w:rsidRPr="006158D2">
        <w:rPr>
          <w:rFonts w:hint="eastAsia"/>
          <w:color w:val="auto"/>
          <w:sz w:val="28"/>
          <w:szCs w:val="28"/>
        </w:rPr>
        <w:t>Đ</w:t>
      </w:r>
      <w:r w:rsidRPr="006158D2">
        <w:rPr>
          <w:color w:val="auto"/>
          <w:sz w:val="28"/>
          <w:szCs w:val="28"/>
        </w:rPr>
        <w:t xml:space="preserve">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mua sắm bằng quỹ phúc lợi, dùng vào hoạt </w:t>
      </w:r>
      <w:r w:rsidRPr="006158D2">
        <w:rPr>
          <w:rFonts w:hint="eastAsia"/>
          <w:color w:val="auto"/>
          <w:sz w:val="28"/>
          <w:szCs w:val="28"/>
        </w:rPr>
        <w:t>đ</w:t>
      </w:r>
      <w:r w:rsidRPr="006158D2">
        <w:rPr>
          <w:color w:val="auto"/>
          <w:sz w:val="28"/>
          <w:szCs w:val="28"/>
        </w:rPr>
        <w:t>ộng phúc lợi:</w:t>
      </w:r>
    </w:p>
    <w:p w:rsidR="007477B5" w:rsidRPr="006158D2" w:rsidRDefault="00F6039D">
      <w:pPr>
        <w:spacing w:after="0" w:line="276" w:lineRule="auto"/>
        <w:ind w:firstLine="567"/>
        <w:contextualSpacing/>
        <w:rPr>
          <w:color w:val="auto"/>
          <w:sz w:val="28"/>
          <w:szCs w:val="28"/>
        </w:rPr>
      </w:pPr>
      <w:r w:rsidRPr="006158D2">
        <w:rPr>
          <w:color w:val="auto"/>
          <w:sz w:val="28"/>
          <w:szCs w:val="28"/>
        </w:rPr>
        <w:t>- Ghi giảm TSC</w:t>
      </w:r>
      <w:r w:rsidRPr="006158D2">
        <w:rPr>
          <w:rFonts w:hint="eastAsia"/>
          <w:color w:val="auto"/>
          <w:sz w:val="28"/>
          <w:szCs w:val="28"/>
        </w:rPr>
        <w:t>Đ</w:t>
      </w:r>
      <w:r w:rsidRPr="006158D2">
        <w:rPr>
          <w:color w:val="auto"/>
          <w:sz w:val="28"/>
          <w:szCs w:val="28"/>
        </w:rPr>
        <w:t xml:space="preserve"> nh</w:t>
      </w:r>
      <w:r w:rsidRPr="006158D2">
        <w:rPr>
          <w:rFonts w:hint="eastAsia"/>
          <w:color w:val="auto"/>
          <w:sz w:val="28"/>
          <w:szCs w:val="28"/>
        </w:rPr>
        <w:t>ư</w:t>
      </w:r>
      <w:r w:rsidRPr="006158D2">
        <w:rPr>
          <w:color w:val="auto"/>
          <w:sz w:val="28"/>
          <w:szCs w:val="28"/>
        </w:rPr>
        <w:t>ợng bán, thanh lý:</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3532 - Quỹ phúc lợi (Giá trị còn lại)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214 - Hao mòn TSC</w:t>
      </w:r>
      <w:r w:rsidRPr="006158D2">
        <w:rPr>
          <w:rFonts w:hint="eastAsia"/>
          <w:color w:val="auto"/>
          <w:sz w:val="28"/>
          <w:szCs w:val="28"/>
        </w:rPr>
        <w:t>Đ</w:t>
      </w:r>
      <w:r w:rsidRPr="006158D2">
        <w:rPr>
          <w:color w:val="auto"/>
          <w:sz w:val="28"/>
          <w:szCs w:val="28"/>
        </w:rPr>
        <w:t xml:space="preserve"> (giá trị hao mòn)</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211 - TSC</w:t>
      </w:r>
      <w:r w:rsidRPr="006158D2">
        <w:rPr>
          <w:rFonts w:hint="eastAsia"/>
          <w:color w:val="auto"/>
          <w:sz w:val="28"/>
          <w:szCs w:val="28"/>
        </w:rPr>
        <w:t>Đ</w:t>
      </w:r>
      <w:r w:rsidRPr="006158D2">
        <w:rPr>
          <w:color w:val="auto"/>
          <w:sz w:val="28"/>
          <w:szCs w:val="28"/>
        </w:rPr>
        <w:t xml:space="preserve"> (nguyên giá).</w:t>
      </w:r>
    </w:p>
    <w:p w:rsidR="007477B5" w:rsidRPr="006158D2" w:rsidRDefault="00F6039D">
      <w:pPr>
        <w:spacing w:after="0" w:line="276" w:lineRule="auto"/>
        <w:ind w:firstLine="567"/>
        <w:contextualSpacing/>
        <w:rPr>
          <w:color w:val="auto"/>
          <w:sz w:val="28"/>
          <w:szCs w:val="28"/>
        </w:rPr>
      </w:pPr>
      <w:r w:rsidRPr="006158D2">
        <w:rPr>
          <w:color w:val="auto"/>
          <w:sz w:val="28"/>
          <w:szCs w:val="28"/>
        </w:rPr>
        <w:t>- Phản ánh các khoản thu, chi nh</w:t>
      </w:r>
      <w:r w:rsidRPr="006158D2">
        <w:rPr>
          <w:rFonts w:hint="eastAsia"/>
          <w:color w:val="auto"/>
          <w:sz w:val="28"/>
          <w:szCs w:val="28"/>
        </w:rPr>
        <w:t>ư</w:t>
      </w:r>
      <w:r w:rsidRPr="006158D2">
        <w:rPr>
          <w:color w:val="auto"/>
          <w:sz w:val="28"/>
          <w:szCs w:val="28"/>
        </w:rPr>
        <w:t>ợng bán, thanh lý TSC</w:t>
      </w:r>
      <w:r w:rsidRPr="006158D2">
        <w:rPr>
          <w:rFonts w:hint="eastAsia"/>
          <w:color w:val="auto"/>
          <w:sz w:val="28"/>
          <w:szCs w:val="28"/>
        </w:rPr>
        <w:t>Đ</w:t>
      </w:r>
      <w:r w:rsidRPr="006158D2">
        <w:rPr>
          <w:color w:val="auto"/>
          <w:sz w:val="28"/>
          <w:szCs w:val="28"/>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w:t>
      </w:r>
      <w:r w:rsidRPr="006158D2">
        <w:rPr>
          <w:rFonts w:hint="eastAsia"/>
          <w:color w:val="auto"/>
          <w:sz w:val="28"/>
          <w:szCs w:val="28"/>
        </w:rPr>
        <w:t>Đ</w:t>
      </w:r>
      <w:r w:rsidRPr="006158D2">
        <w:rPr>
          <w:color w:val="auto"/>
          <w:sz w:val="28"/>
          <w:szCs w:val="28"/>
        </w:rPr>
        <w:t>ối với các khoản chi,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353 - Quỹ khen th</w:t>
      </w:r>
      <w:r w:rsidRPr="006158D2">
        <w:rPr>
          <w:rFonts w:hint="eastAsia"/>
          <w:color w:val="auto"/>
          <w:sz w:val="28"/>
          <w:szCs w:val="28"/>
        </w:rPr>
        <w:t>ư</w:t>
      </w:r>
      <w:r w:rsidRPr="006158D2">
        <w:rPr>
          <w:color w:val="auto"/>
          <w:sz w:val="28"/>
          <w:szCs w:val="28"/>
        </w:rPr>
        <w:t>ởng, phúc lợi (3532)</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133 - Thuế GTGT </w:t>
      </w:r>
      <w:r w:rsidRPr="006158D2">
        <w:rPr>
          <w:rFonts w:hint="eastAsia"/>
          <w:color w:val="auto"/>
          <w:sz w:val="28"/>
          <w:szCs w:val="28"/>
        </w:rPr>
        <w:t>đư</w:t>
      </w:r>
      <w:r w:rsidRPr="006158D2">
        <w:rPr>
          <w:color w:val="auto"/>
          <w:sz w:val="28"/>
          <w:szCs w:val="28"/>
        </w:rPr>
        <w:t xml:space="preserve">ợc khấu trừ (nếu </w:t>
      </w:r>
      <w:r w:rsidRPr="006158D2">
        <w:rPr>
          <w:rFonts w:hint="eastAsia"/>
          <w:color w:val="auto"/>
          <w:sz w:val="28"/>
          <w:szCs w:val="28"/>
        </w:rPr>
        <w:t>đư</w:t>
      </w:r>
      <w:r w:rsidRPr="006158D2">
        <w:rPr>
          <w:color w:val="auto"/>
          <w:sz w:val="28"/>
          <w:szCs w:val="28"/>
        </w:rPr>
        <w:t>ợc khấu trừ)</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các TK 111, 112, 334.</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w:t>
      </w:r>
      <w:r w:rsidRPr="006158D2">
        <w:rPr>
          <w:rFonts w:hint="eastAsia"/>
          <w:color w:val="auto"/>
          <w:sz w:val="28"/>
          <w:szCs w:val="28"/>
        </w:rPr>
        <w:t>Đ</w:t>
      </w:r>
      <w:r w:rsidRPr="006158D2">
        <w:rPr>
          <w:color w:val="auto"/>
          <w:sz w:val="28"/>
          <w:szCs w:val="28"/>
        </w:rPr>
        <w:t>ối với các khoản thu,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353 - Quỹ khen th</w:t>
      </w:r>
      <w:r w:rsidRPr="006158D2">
        <w:rPr>
          <w:rFonts w:hint="eastAsia"/>
          <w:color w:val="auto"/>
          <w:sz w:val="28"/>
          <w:szCs w:val="28"/>
        </w:rPr>
        <w:t>ư</w:t>
      </w:r>
      <w:r w:rsidRPr="006158D2">
        <w:rPr>
          <w:color w:val="auto"/>
          <w:sz w:val="28"/>
          <w:szCs w:val="28"/>
        </w:rPr>
        <w:t>ởng, phúc lợi (3532)</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3331 - Thuế GTGT phải nộp (nếu có).</w:t>
      </w:r>
    </w:p>
    <w:p w:rsidR="007477B5" w:rsidRPr="006158D2" w:rsidRDefault="007477B5">
      <w:pPr>
        <w:spacing w:after="0" w:line="276" w:lineRule="auto"/>
        <w:ind w:firstLineChars="385" w:firstLine="1078"/>
        <w:contextualSpacing/>
        <w:rPr>
          <w:color w:val="auto"/>
          <w:sz w:val="28"/>
          <w:szCs w:val="28"/>
        </w:rPr>
      </w:pPr>
    </w:p>
    <w:p w:rsidR="007477B5" w:rsidRPr="006158D2" w:rsidRDefault="00F6039D">
      <w:pPr>
        <w:widowControl/>
        <w:spacing w:after="0"/>
        <w:jc w:val="left"/>
        <w:rPr>
          <w:color w:val="auto"/>
          <w:sz w:val="28"/>
          <w:szCs w:val="28"/>
        </w:rPr>
      </w:pPr>
      <w:r w:rsidRPr="006158D2">
        <w:rPr>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NGUYÊN TẮC KẾ TOÁN VỐN CHỦ SỞ HỮU</w:t>
      </w:r>
    </w:p>
    <w:p w:rsidR="007477B5" w:rsidRPr="006158D2" w:rsidRDefault="007477B5">
      <w:pPr>
        <w:spacing w:after="0" w:line="276" w:lineRule="auto"/>
        <w:contextualSpacing/>
        <w:rPr>
          <w:color w:val="auto"/>
          <w:sz w:val="28"/>
          <w:szCs w:val="28"/>
        </w:rPr>
      </w:pP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1. Vốn chủ sở hữu là phần tài sản thuần của HTX còn lại thuộc sở hữu của các thành viên góp vốn (chủ sở hữu). Vốn chủ sở hữu của HTX </w:t>
      </w:r>
      <w:r w:rsidRPr="006158D2">
        <w:rPr>
          <w:rFonts w:hint="eastAsia"/>
          <w:color w:val="auto"/>
          <w:sz w:val="28"/>
          <w:szCs w:val="28"/>
          <w:lang w:val="vi-VN"/>
        </w:rPr>
        <w:t>đư</w:t>
      </w:r>
      <w:r w:rsidRPr="006158D2">
        <w:rPr>
          <w:color w:val="auto"/>
          <w:sz w:val="28"/>
          <w:szCs w:val="28"/>
          <w:lang w:val="vi-VN"/>
        </w:rPr>
        <w:t>ợc phản ánh theo từng nguồn hình thành nh</w:t>
      </w:r>
      <w:r w:rsidRPr="006158D2">
        <w:rPr>
          <w:rFonts w:hint="eastAsia"/>
          <w:color w:val="auto"/>
          <w:sz w:val="28"/>
          <w:szCs w:val="28"/>
          <w:lang w:val="vi-VN"/>
        </w:rPr>
        <w:t>ư</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Các quỹ thuộc vốn chủ sở hữu;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Lợi nhuận từ hoạt </w:t>
      </w:r>
      <w:r w:rsidRPr="006158D2">
        <w:rPr>
          <w:rFonts w:hint="eastAsia"/>
          <w:color w:val="auto"/>
          <w:sz w:val="28"/>
          <w:szCs w:val="28"/>
          <w:lang w:val="vi-VN"/>
        </w:rPr>
        <w:t>đ</w:t>
      </w:r>
      <w:r w:rsidRPr="006158D2">
        <w:rPr>
          <w:color w:val="auto"/>
          <w:sz w:val="28"/>
          <w:szCs w:val="28"/>
          <w:lang w:val="vi-VN"/>
        </w:rPr>
        <w:t>ộng sản xuất kinh doanh;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color w:val="auto"/>
          <w:sz w:val="28"/>
          <w:szCs w:val="28"/>
          <w:lang w:val="en-US"/>
        </w:rPr>
        <w:t>Quỹ chung không chia của HTX</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2. HTX không </w:t>
      </w:r>
      <w:r w:rsidRPr="006158D2">
        <w:rPr>
          <w:rFonts w:hint="eastAsia"/>
          <w:color w:val="auto"/>
          <w:sz w:val="28"/>
          <w:szCs w:val="28"/>
          <w:lang w:val="vi-VN"/>
        </w:rPr>
        <w:t>đư</w:t>
      </w:r>
      <w:r w:rsidRPr="006158D2">
        <w:rPr>
          <w:color w:val="auto"/>
          <w:sz w:val="28"/>
          <w:szCs w:val="28"/>
          <w:lang w:val="vi-VN"/>
        </w:rPr>
        <w:t xml:space="preserve">ợc ghi nhận vốn góp của chủ sở hữu theo vốn </w:t>
      </w:r>
      <w:r w:rsidRPr="006158D2">
        <w:rPr>
          <w:rFonts w:hint="eastAsia"/>
          <w:color w:val="auto"/>
          <w:sz w:val="28"/>
          <w:szCs w:val="28"/>
          <w:lang w:val="vi-VN"/>
        </w:rPr>
        <w:t>đ</w:t>
      </w:r>
      <w:r w:rsidRPr="006158D2">
        <w:rPr>
          <w:color w:val="auto"/>
          <w:sz w:val="28"/>
          <w:szCs w:val="28"/>
          <w:lang w:val="vi-VN"/>
        </w:rPr>
        <w:t xml:space="preserve">iều lệ trên giấy chứng nhận </w:t>
      </w:r>
      <w:r w:rsidRPr="006158D2">
        <w:rPr>
          <w:rFonts w:hint="eastAsia"/>
          <w:color w:val="auto"/>
          <w:sz w:val="28"/>
          <w:szCs w:val="28"/>
          <w:lang w:val="vi-VN"/>
        </w:rPr>
        <w:t>đă</w:t>
      </w:r>
      <w:r w:rsidRPr="006158D2">
        <w:rPr>
          <w:color w:val="auto"/>
          <w:sz w:val="28"/>
          <w:szCs w:val="28"/>
          <w:lang w:val="vi-VN"/>
        </w:rPr>
        <w:t xml:space="preserve">ng ký kinh doanh của HTX. Khoản vốn góp từ các thành viên luôn </w:t>
      </w:r>
      <w:r w:rsidRPr="006158D2">
        <w:rPr>
          <w:rFonts w:hint="eastAsia"/>
          <w:color w:val="auto"/>
          <w:sz w:val="28"/>
          <w:szCs w:val="28"/>
          <w:lang w:val="vi-VN"/>
        </w:rPr>
        <w:t>đư</w:t>
      </w:r>
      <w:r w:rsidRPr="006158D2">
        <w:rPr>
          <w:color w:val="auto"/>
          <w:sz w:val="28"/>
          <w:szCs w:val="28"/>
          <w:lang w:val="vi-VN"/>
        </w:rPr>
        <w:t xml:space="preserve">ợc ghi nhận theo số thực góp, tuyệt </w:t>
      </w:r>
      <w:r w:rsidRPr="006158D2">
        <w:rPr>
          <w:rFonts w:hint="eastAsia"/>
          <w:color w:val="auto"/>
          <w:sz w:val="28"/>
          <w:szCs w:val="28"/>
          <w:lang w:val="vi-VN"/>
        </w:rPr>
        <w:t>đ</w:t>
      </w:r>
      <w:r w:rsidRPr="006158D2">
        <w:rPr>
          <w:color w:val="auto"/>
          <w:sz w:val="28"/>
          <w:szCs w:val="28"/>
          <w:lang w:val="vi-VN"/>
        </w:rPr>
        <w:t>ối không ghi nhận theo số vốn cam kết sẽ góp. Tr</w:t>
      </w:r>
      <w:r w:rsidRPr="006158D2">
        <w:rPr>
          <w:rFonts w:hint="eastAsia"/>
          <w:color w:val="auto"/>
          <w:sz w:val="28"/>
          <w:szCs w:val="28"/>
          <w:lang w:val="vi-VN"/>
        </w:rPr>
        <w:t>ư</w:t>
      </w:r>
      <w:r w:rsidRPr="006158D2">
        <w:rPr>
          <w:color w:val="auto"/>
          <w:sz w:val="28"/>
          <w:szCs w:val="28"/>
          <w:lang w:val="vi-VN"/>
        </w:rPr>
        <w:t xml:space="preserve">ờng hợp nhận vốn góp bằng tài sản phi tiền tệ thì HTX phải ghi nhận theo giá trị hợp lý hoặc giá </w:t>
      </w:r>
      <w:r w:rsidRPr="006158D2">
        <w:rPr>
          <w:rFonts w:hint="eastAsia"/>
          <w:color w:val="auto"/>
          <w:sz w:val="28"/>
          <w:szCs w:val="28"/>
          <w:lang w:val="vi-VN"/>
        </w:rPr>
        <w:t>đá</w:t>
      </w:r>
      <w:r w:rsidRPr="006158D2">
        <w:rPr>
          <w:color w:val="auto"/>
          <w:sz w:val="28"/>
          <w:szCs w:val="28"/>
          <w:lang w:val="vi-VN"/>
        </w:rPr>
        <w:t xml:space="preserve">nh giá lại của tài sản </w:t>
      </w:r>
      <w:r w:rsidRPr="006158D2">
        <w:rPr>
          <w:rFonts w:hint="eastAsia"/>
          <w:color w:val="auto"/>
          <w:sz w:val="28"/>
          <w:szCs w:val="28"/>
          <w:lang w:val="vi-VN"/>
        </w:rPr>
        <w:t>đư</w:t>
      </w:r>
      <w:r w:rsidRPr="006158D2">
        <w:rPr>
          <w:color w:val="auto"/>
          <w:sz w:val="28"/>
          <w:szCs w:val="28"/>
          <w:lang w:val="vi-VN"/>
        </w:rPr>
        <w:t>ợc các bên góp vốn chấp nhận của tài sản phi tiền tệ tại ngày góp vốn.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 Việc phân phối lợi nhuận thực hiện theo quy </w:t>
      </w:r>
      <w:r w:rsidRPr="006158D2">
        <w:rPr>
          <w:rFonts w:hint="eastAsia"/>
          <w:color w:val="auto"/>
          <w:sz w:val="28"/>
          <w:szCs w:val="28"/>
          <w:lang w:val="vi-VN"/>
        </w:rPr>
        <w:t>đ</w:t>
      </w:r>
      <w:r w:rsidRPr="006158D2">
        <w:rPr>
          <w:color w:val="auto"/>
          <w:sz w:val="28"/>
          <w:szCs w:val="28"/>
          <w:lang w:val="vi-VN"/>
        </w:rPr>
        <w:t>ịnh của pháp luật HTX hiện hành.</w:t>
      </w:r>
    </w:p>
    <w:p w:rsidR="007477B5" w:rsidRPr="006158D2" w:rsidRDefault="007477B5">
      <w:pPr>
        <w:spacing w:after="0" w:line="276" w:lineRule="auto"/>
        <w:contextualSpacing/>
        <w:rPr>
          <w:color w:val="auto"/>
          <w:sz w:val="28"/>
          <w:szCs w:val="28"/>
          <w:lang w:val="vi-VN"/>
        </w:rPr>
      </w:pPr>
    </w:p>
    <w:p w:rsidR="007477B5" w:rsidRPr="006158D2" w:rsidRDefault="00F6039D">
      <w:pPr>
        <w:spacing w:after="0" w:line="276" w:lineRule="auto"/>
        <w:contextualSpacing/>
        <w:rPr>
          <w:color w:val="auto"/>
          <w:sz w:val="28"/>
          <w:szCs w:val="28"/>
          <w:lang w:val="vi-VN"/>
        </w:rPr>
      </w:pPr>
      <w:r w:rsidRPr="006158D2">
        <w:rPr>
          <w:color w:val="auto"/>
          <w:sz w:val="28"/>
          <w:szCs w:val="28"/>
          <w:lang w:val="vi-VN"/>
        </w:rPr>
        <w:br w:type="page"/>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lastRenderedPageBreak/>
        <w:t xml:space="preserve">TÀI KHOẢN 411 - VỐN </w:t>
      </w:r>
      <w:r w:rsidRPr="006158D2">
        <w:rPr>
          <w:rFonts w:hint="eastAsia"/>
          <w:b/>
          <w:color w:val="auto"/>
          <w:sz w:val="28"/>
          <w:szCs w:val="28"/>
          <w:lang w:val="vi-VN"/>
        </w:rPr>
        <w:t>Đ</w:t>
      </w:r>
      <w:r w:rsidRPr="006158D2">
        <w:rPr>
          <w:b/>
          <w:color w:val="auto"/>
          <w:sz w:val="28"/>
          <w:szCs w:val="28"/>
          <w:lang w:val="vi-VN"/>
        </w:rPr>
        <w:t>ẦU T</w:t>
      </w:r>
      <w:r w:rsidRPr="006158D2">
        <w:rPr>
          <w:rFonts w:hint="eastAsia"/>
          <w:b/>
          <w:color w:val="auto"/>
          <w:sz w:val="28"/>
          <w:szCs w:val="28"/>
          <w:lang w:val="vi-VN"/>
        </w:rPr>
        <w:t>Ư</w:t>
      </w:r>
      <w:r w:rsidRPr="006158D2">
        <w:rPr>
          <w:b/>
          <w:color w:val="auto"/>
          <w:sz w:val="28"/>
          <w:szCs w:val="28"/>
          <w:lang w:val="vi-VN"/>
        </w:rPr>
        <w:t xml:space="preserve"> CỦA CHỦ SỞ HỮU</w:t>
      </w:r>
    </w:p>
    <w:p w:rsidR="007477B5" w:rsidRPr="006158D2" w:rsidRDefault="007477B5">
      <w:pPr>
        <w:spacing w:after="0" w:line="276" w:lineRule="auto"/>
        <w:contextualSpacing/>
        <w:jc w:val="center"/>
        <w:rPr>
          <w:b/>
          <w:color w:val="auto"/>
          <w:sz w:val="28"/>
          <w:szCs w:val="28"/>
          <w:lang w:val="vi-VN"/>
        </w:rPr>
      </w:pP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1. Nguyên tắc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a) Tài khoản này dùng </w:t>
      </w:r>
      <w:r w:rsidRPr="006158D2">
        <w:rPr>
          <w:rFonts w:hint="eastAsia"/>
          <w:color w:val="auto"/>
          <w:sz w:val="28"/>
          <w:szCs w:val="28"/>
          <w:lang w:val="vi-VN"/>
        </w:rPr>
        <w:t>đ</w:t>
      </w:r>
      <w:r w:rsidRPr="006158D2">
        <w:rPr>
          <w:color w:val="auto"/>
          <w:sz w:val="28"/>
          <w:szCs w:val="28"/>
          <w:lang w:val="vi-VN"/>
        </w:rPr>
        <w:t xml:space="preserve">ể phản ánh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 hiện có và tình hình t</w:t>
      </w:r>
      <w:r w:rsidRPr="006158D2">
        <w:rPr>
          <w:rFonts w:hint="eastAsia"/>
          <w:color w:val="auto"/>
          <w:sz w:val="28"/>
          <w:szCs w:val="28"/>
          <w:lang w:val="vi-VN"/>
        </w:rPr>
        <w:t>ă</w:t>
      </w:r>
      <w:r w:rsidRPr="006158D2">
        <w:rPr>
          <w:color w:val="auto"/>
          <w:sz w:val="28"/>
          <w:szCs w:val="28"/>
          <w:lang w:val="vi-VN"/>
        </w:rPr>
        <w:t xml:space="preserve">ng, giảm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 </w:t>
      </w:r>
    </w:p>
    <w:p w:rsidR="007477B5" w:rsidRPr="006158D2" w:rsidRDefault="00F6039D">
      <w:pPr>
        <w:spacing w:after="0" w:line="276" w:lineRule="auto"/>
        <w:ind w:firstLine="567"/>
        <w:contextualSpacing/>
        <w:rPr>
          <w:color w:val="auto"/>
          <w:sz w:val="28"/>
          <w:szCs w:val="28"/>
        </w:rPr>
      </w:pPr>
      <w:r w:rsidRPr="006158D2">
        <w:rPr>
          <w:color w:val="auto"/>
          <w:sz w:val="28"/>
          <w:szCs w:val="28"/>
          <w:lang w:val="vi-VN"/>
        </w:rPr>
        <w:t xml:space="preserve">b)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w:t>
      </w:r>
      <w:r w:rsidRPr="006158D2">
        <w:rPr>
          <w:color w:val="auto"/>
          <w:sz w:val="28"/>
          <w:szCs w:val="28"/>
        </w:rPr>
        <w:t xml:space="preserve"> </w:t>
      </w:r>
      <w:r w:rsidRPr="006158D2">
        <w:rPr>
          <w:rFonts w:hint="eastAsia"/>
          <w:color w:val="auto"/>
          <w:sz w:val="28"/>
          <w:szCs w:val="28"/>
        </w:rPr>
        <w:t>đư</w:t>
      </w:r>
      <w:r w:rsidRPr="006158D2">
        <w:rPr>
          <w:color w:val="auto"/>
          <w:sz w:val="28"/>
          <w:szCs w:val="28"/>
        </w:rPr>
        <w:t xml:space="preserve">ợc hình thành từ số vốn góp của thành viên chính thức và thành viên liên kết góp vốn; từ lợi nhuận sau thuế </w:t>
      </w:r>
      <w:r w:rsidRPr="006158D2">
        <w:rPr>
          <w:rFonts w:hint="eastAsia"/>
          <w:color w:val="auto"/>
          <w:sz w:val="28"/>
          <w:szCs w:val="28"/>
        </w:rPr>
        <w:t>đư</w:t>
      </w:r>
      <w:r w:rsidRPr="006158D2">
        <w:rPr>
          <w:color w:val="auto"/>
          <w:sz w:val="28"/>
          <w:szCs w:val="28"/>
        </w:rPr>
        <w:t xml:space="preserve">ợc </w:t>
      </w:r>
      <w:r w:rsidRPr="006158D2">
        <w:rPr>
          <w:rFonts w:hint="eastAsia"/>
          <w:color w:val="auto"/>
          <w:sz w:val="28"/>
          <w:szCs w:val="28"/>
        </w:rPr>
        <w:t>Đ</w:t>
      </w:r>
      <w:r w:rsidRPr="006158D2">
        <w:rPr>
          <w:color w:val="auto"/>
          <w:sz w:val="28"/>
          <w:szCs w:val="28"/>
        </w:rPr>
        <w:t xml:space="preserve">ại hội thành viên quyết </w:t>
      </w:r>
      <w:r w:rsidRPr="006158D2">
        <w:rPr>
          <w:rFonts w:hint="eastAsia"/>
          <w:color w:val="auto"/>
          <w:sz w:val="28"/>
          <w:szCs w:val="28"/>
        </w:rPr>
        <w:t>đ</w:t>
      </w:r>
      <w:r w:rsidRPr="006158D2">
        <w:rPr>
          <w:color w:val="auto"/>
          <w:sz w:val="28"/>
          <w:szCs w:val="28"/>
        </w:rPr>
        <w:t>ịnh trích một phần hay toàn bộ bổ sung vốn kinh doanh của HTX; từ nguồn vốn góp liên doanh của các tổ chức, cá nhân; từ các nguồn khác nh</w:t>
      </w:r>
      <w:r w:rsidRPr="006158D2">
        <w:rPr>
          <w:rFonts w:hint="eastAsia"/>
          <w:color w:val="auto"/>
          <w:sz w:val="28"/>
          <w:szCs w:val="28"/>
        </w:rPr>
        <w:t>ư</w:t>
      </w:r>
      <w:r w:rsidRPr="006158D2">
        <w:rPr>
          <w:color w:val="auto"/>
          <w:sz w:val="28"/>
          <w:szCs w:val="28"/>
        </w:rPr>
        <w:t xml:space="preserve"> các khoản tặng, cho, tài trợ hợp pháp của các tổ chức, cá nhân trong và ngoài n</w:t>
      </w:r>
      <w:r w:rsidRPr="006158D2">
        <w:rPr>
          <w:rFonts w:hint="eastAsia"/>
          <w:color w:val="auto"/>
          <w:sz w:val="28"/>
          <w:szCs w:val="28"/>
        </w:rPr>
        <w:t>ư</w:t>
      </w:r>
      <w:r w:rsidRPr="006158D2">
        <w:rPr>
          <w:color w:val="auto"/>
          <w:sz w:val="28"/>
          <w:szCs w:val="28"/>
        </w:rPr>
        <w:t>ớc theo thỏa thuận hoặc theo yêu cầu của cấp có thẩm quyền ghi t</w:t>
      </w:r>
      <w:r w:rsidRPr="006158D2">
        <w:rPr>
          <w:rFonts w:hint="eastAsia"/>
          <w:color w:val="auto"/>
          <w:sz w:val="28"/>
          <w:szCs w:val="28"/>
        </w:rPr>
        <w:t>ă</w:t>
      </w:r>
      <w:r w:rsidRPr="006158D2">
        <w:rPr>
          <w:color w:val="auto"/>
          <w:sz w:val="28"/>
          <w:szCs w:val="28"/>
        </w:rPr>
        <w:t xml:space="preserve">ng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c) Các HTX chỉ hạch toán vào TK 411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 theo số vốn thực tế mà thành viên </w:t>
      </w:r>
      <w:r w:rsidRPr="006158D2">
        <w:rPr>
          <w:rFonts w:hint="eastAsia"/>
          <w:color w:val="auto"/>
          <w:sz w:val="28"/>
          <w:szCs w:val="28"/>
          <w:lang w:val="vi-VN"/>
        </w:rPr>
        <w:t>đã</w:t>
      </w:r>
      <w:r w:rsidRPr="006158D2">
        <w:rPr>
          <w:color w:val="auto"/>
          <w:sz w:val="28"/>
          <w:szCs w:val="28"/>
          <w:lang w:val="vi-VN"/>
        </w:rPr>
        <w:t xml:space="preserve"> góp, không </w:t>
      </w:r>
      <w:r w:rsidRPr="006158D2">
        <w:rPr>
          <w:rFonts w:hint="eastAsia"/>
          <w:color w:val="auto"/>
          <w:sz w:val="28"/>
          <w:szCs w:val="28"/>
          <w:lang w:val="vi-VN"/>
        </w:rPr>
        <w:t>đư</w:t>
      </w:r>
      <w:r w:rsidRPr="006158D2">
        <w:rPr>
          <w:color w:val="auto"/>
          <w:sz w:val="28"/>
          <w:szCs w:val="28"/>
          <w:lang w:val="vi-VN"/>
        </w:rPr>
        <w:t>ợc ghi nhận theo số cam kết, số phải thu của các thành viên.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d) HTX phải tổ chức hạch toán chi tiết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 theo từng nguồn hình thành vốn, vốn góp của thành viên chính thức, thành viên liên kết góp vốn và vốn khác.</w:t>
      </w:r>
    </w:p>
    <w:p w:rsidR="007477B5" w:rsidRPr="006158D2" w:rsidRDefault="00F6039D">
      <w:pPr>
        <w:spacing w:after="0" w:line="276" w:lineRule="auto"/>
        <w:ind w:firstLine="567"/>
        <w:contextualSpacing/>
        <w:rPr>
          <w:color w:val="auto"/>
          <w:sz w:val="28"/>
          <w:szCs w:val="28"/>
        </w:rPr>
      </w:pPr>
      <w:r w:rsidRPr="006158D2">
        <w:rPr>
          <w:rFonts w:hint="eastAsia"/>
          <w:color w:val="auto"/>
          <w:sz w:val="28"/>
          <w:szCs w:val="28"/>
          <w:lang w:val="vi-VN"/>
        </w:rPr>
        <w:t>đ</w:t>
      </w:r>
      <w:r w:rsidRPr="006158D2">
        <w:rPr>
          <w:color w:val="auto"/>
          <w:sz w:val="28"/>
          <w:szCs w:val="28"/>
          <w:lang w:val="vi-VN"/>
        </w:rPr>
        <w:t xml:space="preserve">) </w:t>
      </w:r>
      <w:r w:rsidRPr="006158D2">
        <w:rPr>
          <w:color w:val="auto"/>
          <w:sz w:val="28"/>
          <w:szCs w:val="28"/>
        </w:rPr>
        <w:t>Chỉ ghi giảm số vốn góp của chủ sở hữu khi HTX trả lại vốn góp cho thành viên, chấm dứt t</w:t>
      </w:r>
      <w:r w:rsidRPr="006158D2">
        <w:rPr>
          <w:rFonts w:hint="eastAsia"/>
          <w:color w:val="auto"/>
          <w:sz w:val="28"/>
          <w:szCs w:val="28"/>
        </w:rPr>
        <w:t>ư</w:t>
      </w:r>
      <w:r w:rsidRPr="006158D2">
        <w:rPr>
          <w:color w:val="auto"/>
          <w:sz w:val="28"/>
          <w:szCs w:val="28"/>
        </w:rPr>
        <w:t xml:space="preserve"> cách thành viên, trả lại phần vốn v</w:t>
      </w:r>
      <w:r w:rsidRPr="006158D2">
        <w:rPr>
          <w:rFonts w:hint="eastAsia"/>
          <w:color w:val="auto"/>
          <w:sz w:val="28"/>
          <w:szCs w:val="28"/>
        </w:rPr>
        <w:t>ư</w:t>
      </w:r>
      <w:r w:rsidRPr="006158D2">
        <w:rPr>
          <w:color w:val="auto"/>
          <w:sz w:val="28"/>
          <w:szCs w:val="28"/>
        </w:rPr>
        <w:t xml:space="preserve">ợt quá mức vốn góp tối </w:t>
      </w:r>
      <w:r w:rsidRPr="006158D2">
        <w:rPr>
          <w:rFonts w:hint="eastAsia"/>
          <w:color w:val="auto"/>
          <w:sz w:val="28"/>
          <w:szCs w:val="28"/>
        </w:rPr>
        <w:t>đ</w:t>
      </w:r>
      <w:r w:rsidRPr="006158D2">
        <w:rPr>
          <w:color w:val="auto"/>
          <w:sz w:val="28"/>
          <w:szCs w:val="28"/>
        </w:rPr>
        <w:t xml:space="preserve">a theo quy </w:t>
      </w:r>
      <w:r w:rsidRPr="006158D2">
        <w:rPr>
          <w:rFonts w:hint="eastAsia"/>
          <w:color w:val="auto"/>
          <w:sz w:val="28"/>
          <w:szCs w:val="28"/>
        </w:rPr>
        <w:t>đ</w:t>
      </w:r>
      <w:r w:rsidRPr="006158D2">
        <w:rPr>
          <w:color w:val="auto"/>
          <w:sz w:val="28"/>
          <w:szCs w:val="28"/>
        </w:rPr>
        <w:t>ịnh của Luật HTX và các v</w:t>
      </w:r>
      <w:r w:rsidRPr="006158D2">
        <w:rPr>
          <w:rFonts w:hint="eastAsia"/>
          <w:color w:val="auto"/>
          <w:sz w:val="28"/>
          <w:szCs w:val="28"/>
        </w:rPr>
        <w:t>ă</w:t>
      </w:r>
      <w:r w:rsidRPr="006158D2">
        <w:rPr>
          <w:color w:val="auto"/>
          <w:sz w:val="28"/>
          <w:szCs w:val="28"/>
        </w:rPr>
        <w:t xml:space="preserve">n bản sửa </w:t>
      </w:r>
      <w:r w:rsidRPr="006158D2">
        <w:rPr>
          <w:rFonts w:hint="eastAsia"/>
          <w:color w:val="auto"/>
          <w:sz w:val="28"/>
          <w:szCs w:val="28"/>
        </w:rPr>
        <w:t>đ</w:t>
      </w:r>
      <w:r w:rsidRPr="006158D2">
        <w:rPr>
          <w:color w:val="auto"/>
          <w:sz w:val="28"/>
          <w:szCs w:val="28"/>
        </w:rPr>
        <w:t>ổi, bổ sung, thay thế (nếu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e</w:t>
      </w: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 xml:space="preserve">ờng hợp nhận vốn góp bằng tài sản phải phản </w:t>
      </w:r>
      <w:r w:rsidRPr="006158D2">
        <w:rPr>
          <w:rFonts w:hint="eastAsia"/>
          <w:color w:val="auto"/>
          <w:sz w:val="28"/>
          <w:szCs w:val="28"/>
          <w:lang w:val="vi-VN"/>
        </w:rPr>
        <w:t>á</w:t>
      </w:r>
      <w:r w:rsidRPr="006158D2">
        <w:rPr>
          <w:color w:val="auto"/>
          <w:sz w:val="28"/>
          <w:szCs w:val="28"/>
          <w:lang w:val="vi-VN"/>
        </w:rPr>
        <w:t>nh t</w:t>
      </w:r>
      <w:r w:rsidRPr="006158D2">
        <w:rPr>
          <w:rFonts w:hint="eastAsia"/>
          <w:color w:val="auto"/>
          <w:sz w:val="28"/>
          <w:szCs w:val="28"/>
          <w:lang w:val="vi-VN"/>
        </w:rPr>
        <w:t>ă</w:t>
      </w:r>
      <w:r w:rsidRPr="006158D2">
        <w:rPr>
          <w:color w:val="auto"/>
          <w:sz w:val="28"/>
          <w:szCs w:val="28"/>
          <w:lang w:val="vi-VN"/>
        </w:rPr>
        <w:t xml:space="preserve">ng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 theo </w:t>
      </w:r>
      <w:r w:rsidRPr="006158D2">
        <w:rPr>
          <w:color w:val="auto"/>
          <w:sz w:val="28"/>
          <w:szCs w:val="28"/>
        </w:rPr>
        <w:t xml:space="preserve">giá trị hợp lý hoặc </w:t>
      </w:r>
      <w:r w:rsidRPr="006158D2">
        <w:rPr>
          <w:color w:val="auto"/>
          <w:sz w:val="28"/>
          <w:szCs w:val="28"/>
          <w:lang w:val="vi-VN"/>
        </w:rPr>
        <w:t xml:space="preserve">giá </w:t>
      </w:r>
      <w:r w:rsidRPr="006158D2">
        <w:rPr>
          <w:rFonts w:hint="eastAsia"/>
          <w:color w:val="auto"/>
          <w:sz w:val="28"/>
          <w:szCs w:val="28"/>
          <w:lang w:val="vi-VN"/>
        </w:rPr>
        <w:t>đá</w:t>
      </w:r>
      <w:r w:rsidRPr="006158D2">
        <w:rPr>
          <w:color w:val="auto"/>
          <w:sz w:val="28"/>
          <w:szCs w:val="28"/>
          <w:lang w:val="vi-VN"/>
        </w:rPr>
        <w:t xml:space="preserve">nh giá lại của tài sản </w:t>
      </w:r>
      <w:r w:rsidRPr="006158D2">
        <w:rPr>
          <w:rFonts w:hint="eastAsia"/>
          <w:color w:val="auto"/>
          <w:sz w:val="28"/>
          <w:szCs w:val="28"/>
          <w:lang w:val="vi-VN"/>
        </w:rPr>
        <w:t>đư</w:t>
      </w:r>
      <w:r w:rsidRPr="006158D2">
        <w:rPr>
          <w:color w:val="auto"/>
          <w:sz w:val="28"/>
          <w:szCs w:val="28"/>
          <w:lang w:val="vi-VN"/>
        </w:rPr>
        <w:t>ợc các bên góp vốn chấp nhận.</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 xml:space="preserve">2. Kết cấu và nội dung phản ánh của Tài khoản 411 - Vốn </w:t>
      </w:r>
      <w:r w:rsidRPr="006158D2">
        <w:rPr>
          <w:rFonts w:hint="eastAsia"/>
          <w:b/>
          <w:color w:val="auto"/>
          <w:sz w:val="28"/>
          <w:szCs w:val="28"/>
          <w:lang w:val="vi-VN"/>
        </w:rPr>
        <w:t>đ</w:t>
      </w:r>
      <w:r w:rsidRPr="006158D2">
        <w:rPr>
          <w:b/>
          <w:color w:val="auto"/>
          <w:sz w:val="28"/>
          <w:szCs w:val="28"/>
          <w:lang w:val="vi-VN"/>
        </w:rPr>
        <w:t>ầu t</w:t>
      </w:r>
      <w:r w:rsidRPr="006158D2">
        <w:rPr>
          <w:rFonts w:hint="eastAsia"/>
          <w:b/>
          <w:color w:val="auto"/>
          <w:sz w:val="28"/>
          <w:szCs w:val="28"/>
          <w:lang w:val="vi-VN"/>
        </w:rPr>
        <w:t>ư</w:t>
      </w:r>
      <w:r w:rsidRPr="006158D2">
        <w:rPr>
          <w:b/>
          <w:color w:val="auto"/>
          <w:sz w:val="28"/>
          <w:szCs w:val="28"/>
          <w:lang w:val="vi-VN"/>
        </w:rPr>
        <w:t xml:space="preserve"> của chủ sở hữu</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Nợ:</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Nguồn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giảm do:</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Hoàn trả vốn góp cho thành viên chính thức, thành viên liên kết góp vốn, tổ chức góp vốn; </w:t>
      </w:r>
    </w:p>
    <w:p w:rsidR="007477B5" w:rsidRPr="006158D2" w:rsidRDefault="00F6039D">
      <w:pPr>
        <w:spacing w:after="0" w:line="276" w:lineRule="auto"/>
        <w:ind w:firstLine="567"/>
        <w:contextualSpacing/>
        <w:rPr>
          <w:color w:val="auto"/>
          <w:sz w:val="28"/>
          <w:szCs w:val="28"/>
        </w:rPr>
      </w:pPr>
      <w:r w:rsidRPr="006158D2">
        <w:rPr>
          <w:color w:val="auto"/>
          <w:sz w:val="28"/>
          <w:szCs w:val="28"/>
        </w:rPr>
        <w:t>- Trả lại vốn góp cho thành viên khi giải thể, thanh lý HTX.</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Nguồn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t</w:t>
      </w:r>
      <w:r w:rsidRPr="006158D2">
        <w:rPr>
          <w:rFonts w:hint="eastAsia"/>
          <w:color w:val="auto"/>
          <w:sz w:val="28"/>
          <w:szCs w:val="28"/>
        </w:rPr>
        <w:t>ă</w:t>
      </w:r>
      <w:r w:rsidRPr="006158D2">
        <w:rPr>
          <w:color w:val="auto"/>
          <w:sz w:val="28"/>
          <w:szCs w:val="28"/>
        </w:rPr>
        <w:t>ng do:</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Nhận vốn góp của thành viên chính thức, thành viên liên kết góp vốn, tổ chức góp vốn (Góp vốn ban </w:t>
      </w:r>
      <w:r w:rsidRPr="006158D2">
        <w:rPr>
          <w:rFonts w:hint="eastAsia"/>
          <w:color w:val="auto"/>
          <w:sz w:val="28"/>
          <w:szCs w:val="28"/>
        </w:rPr>
        <w:t>đ</w:t>
      </w:r>
      <w:r w:rsidRPr="006158D2">
        <w:rPr>
          <w:color w:val="auto"/>
          <w:sz w:val="28"/>
          <w:szCs w:val="28"/>
        </w:rPr>
        <w:t>ầu và góp vốn bổ sung);</w:t>
      </w:r>
    </w:p>
    <w:p w:rsidR="007477B5" w:rsidRPr="006158D2" w:rsidRDefault="00F6039D">
      <w:pPr>
        <w:spacing w:after="0" w:line="276" w:lineRule="auto"/>
        <w:ind w:firstLine="567"/>
        <w:contextualSpacing/>
        <w:rPr>
          <w:color w:val="auto"/>
          <w:sz w:val="28"/>
          <w:szCs w:val="28"/>
        </w:rPr>
      </w:pPr>
      <w:r w:rsidRPr="006158D2">
        <w:rPr>
          <w:color w:val="auto"/>
          <w:sz w:val="28"/>
          <w:szCs w:val="28"/>
        </w:rPr>
        <w:t>- Bổ sung vốn từ lợi nhuận sau thuế thu nhập doanh nghiệp;</w:t>
      </w:r>
    </w:p>
    <w:p w:rsidR="007477B5" w:rsidRPr="006158D2" w:rsidRDefault="00F6039D">
      <w:pPr>
        <w:spacing w:after="0" w:line="276" w:lineRule="auto"/>
        <w:ind w:firstLine="567"/>
        <w:contextualSpacing/>
        <w:rPr>
          <w:color w:val="auto"/>
          <w:sz w:val="28"/>
          <w:szCs w:val="28"/>
        </w:rPr>
      </w:pPr>
      <w:r w:rsidRPr="006158D2">
        <w:rPr>
          <w:color w:val="auto"/>
          <w:sz w:val="28"/>
        </w:rPr>
        <w:t xml:space="preserve">- Các khoản tặng, cho, tài trợ hợp pháp của các tổ chức, cá nhân theo thoả </w:t>
      </w:r>
      <w:r w:rsidRPr="006158D2">
        <w:rPr>
          <w:color w:val="auto"/>
          <w:sz w:val="28"/>
        </w:rPr>
        <w:lastRenderedPageBreak/>
        <w:t xml:space="preserve">thuận </w:t>
      </w:r>
      <w:r w:rsidRPr="006158D2">
        <w:rPr>
          <w:rFonts w:hint="eastAsia"/>
          <w:color w:val="auto"/>
          <w:sz w:val="28"/>
        </w:rPr>
        <w:t>đư</w:t>
      </w:r>
      <w:r w:rsidRPr="006158D2">
        <w:rPr>
          <w:color w:val="auto"/>
          <w:sz w:val="28"/>
        </w:rPr>
        <w:t>ợc phép ghi t</w:t>
      </w:r>
      <w:r w:rsidRPr="006158D2">
        <w:rPr>
          <w:rFonts w:hint="eastAsia"/>
          <w:color w:val="auto"/>
          <w:sz w:val="28"/>
        </w:rPr>
        <w:t>ă</w:t>
      </w:r>
      <w:r w:rsidRPr="006158D2">
        <w:rPr>
          <w:color w:val="auto"/>
          <w:sz w:val="28"/>
        </w:rPr>
        <w:t>ng nguồn vốn khác của HTX;</w:t>
      </w:r>
    </w:p>
    <w:p w:rsidR="007477B5" w:rsidRPr="006158D2" w:rsidRDefault="00F6039D">
      <w:pPr>
        <w:spacing w:after="0" w:line="276" w:lineRule="auto"/>
        <w:ind w:firstLine="567"/>
        <w:contextualSpacing/>
        <w:rPr>
          <w:color w:val="auto"/>
          <w:sz w:val="28"/>
        </w:rPr>
      </w:pPr>
      <w:r w:rsidRPr="006158D2">
        <w:rPr>
          <w:color w:val="auto"/>
          <w:sz w:val="28"/>
        </w:rPr>
        <w:t xml:space="preserve">- Các khoản khác theo </w:t>
      </w:r>
      <w:r w:rsidRPr="006158D2">
        <w:rPr>
          <w:rFonts w:hint="eastAsia"/>
          <w:color w:val="auto"/>
          <w:sz w:val="28"/>
        </w:rPr>
        <w:t>Đ</w:t>
      </w:r>
      <w:r w:rsidRPr="006158D2">
        <w:rPr>
          <w:color w:val="auto"/>
          <w:sz w:val="28"/>
        </w:rPr>
        <w:t xml:space="preserve">iều lệ </w:t>
      </w:r>
      <w:r w:rsidRPr="006158D2">
        <w:rPr>
          <w:rFonts w:hint="eastAsia"/>
          <w:color w:val="auto"/>
          <w:sz w:val="28"/>
        </w:rPr>
        <w:t>đư</w:t>
      </w:r>
      <w:r w:rsidRPr="006158D2">
        <w:rPr>
          <w:color w:val="auto"/>
          <w:sz w:val="28"/>
        </w:rPr>
        <w:t>ợc phép ghi t</w:t>
      </w:r>
      <w:r w:rsidRPr="006158D2">
        <w:rPr>
          <w:rFonts w:hint="eastAsia"/>
          <w:color w:val="auto"/>
          <w:sz w:val="28"/>
        </w:rPr>
        <w:t>ă</w:t>
      </w:r>
      <w:r w:rsidRPr="006158D2">
        <w:rPr>
          <w:color w:val="auto"/>
          <w:sz w:val="28"/>
        </w:rPr>
        <w:t>ng vốn của HTX.</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Số d</w:t>
      </w:r>
      <w:r w:rsidRPr="006158D2">
        <w:rPr>
          <w:rFonts w:hint="eastAsia"/>
          <w:b/>
          <w:color w:val="auto"/>
          <w:sz w:val="28"/>
          <w:szCs w:val="28"/>
        </w:rPr>
        <w:t>ư</w:t>
      </w:r>
      <w:r w:rsidRPr="006158D2">
        <w:rPr>
          <w:b/>
          <w:color w:val="auto"/>
          <w:sz w:val="28"/>
          <w:szCs w:val="28"/>
        </w:rPr>
        <w:t xml:space="preserve"> 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Nguồn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hiện có của HTX.</w:t>
      </w:r>
      <w:r w:rsidRPr="006158D2">
        <w:rPr>
          <w:color w:val="auto"/>
          <w:sz w:val="28"/>
          <w:szCs w:val="28"/>
        </w:rPr>
        <w:tab/>
      </w:r>
    </w:p>
    <w:p w:rsidR="007477B5" w:rsidRPr="006158D2" w:rsidRDefault="00F6039D">
      <w:pPr>
        <w:spacing w:after="0" w:line="276" w:lineRule="auto"/>
        <w:ind w:firstLine="567"/>
        <w:contextualSpacing/>
        <w:rPr>
          <w:color w:val="auto"/>
          <w:sz w:val="28"/>
          <w:szCs w:val="28"/>
        </w:rPr>
      </w:pPr>
      <w:r w:rsidRPr="006158D2">
        <w:rPr>
          <w:color w:val="auto"/>
          <w:sz w:val="28"/>
          <w:szCs w:val="28"/>
        </w:rPr>
        <w:t>Tùy theo yêu cầu quản lý của HTX, TK 411 có thể mở chi tiết vốn góp theo nguồn hình thành vốn góp nh</w:t>
      </w:r>
      <w:r w:rsidRPr="006158D2">
        <w:rPr>
          <w:rFonts w:hint="eastAsia"/>
          <w:color w:val="auto"/>
          <w:sz w:val="28"/>
          <w:szCs w:val="28"/>
        </w:rPr>
        <w:t>ư</w:t>
      </w:r>
      <w:r w:rsidRPr="006158D2">
        <w:rPr>
          <w:color w:val="auto"/>
          <w:sz w:val="28"/>
          <w:szCs w:val="28"/>
        </w:rPr>
        <w:t xml:space="preserve"> nguồn vốn góp của thành viên; nguồn vốn nhận liên doanh, liên kết và chi tiết nguồn vốn khác nh</w:t>
      </w:r>
      <w:r w:rsidRPr="006158D2">
        <w:rPr>
          <w:rFonts w:hint="eastAsia"/>
          <w:color w:val="auto"/>
          <w:sz w:val="28"/>
          <w:szCs w:val="28"/>
        </w:rPr>
        <w:t>ư</w:t>
      </w:r>
      <w:r w:rsidRPr="006158D2">
        <w:rPr>
          <w:color w:val="auto"/>
          <w:sz w:val="28"/>
          <w:szCs w:val="28"/>
        </w:rPr>
        <w:t xml:space="preserve"> các khoản vốn </w:t>
      </w:r>
      <w:r w:rsidRPr="006158D2">
        <w:rPr>
          <w:rFonts w:hint="eastAsia"/>
          <w:color w:val="auto"/>
          <w:sz w:val="28"/>
          <w:szCs w:val="28"/>
        </w:rPr>
        <w:t>đư</w:t>
      </w:r>
      <w:r w:rsidRPr="006158D2">
        <w:rPr>
          <w:color w:val="auto"/>
          <w:sz w:val="28"/>
          <w:szCs w:val="28"/>
        </w:rPr>
        <w:t>ợc các cá nhân, tổ chức tặng cho, tài trợ hợp pháp theo thoả thuận hoặc theo yêu cầu của cấp có thẩm quyền ghi tăng vốn đầu tư của chủ sở hữu.</w:t>
      </w:r>
    </w:p>
    <w:p w:rsidR="007477B5" w:rsidRPr="006158D2" w:rsidRDefault="00F6039D">
      <w:pPr>
        <w:spacing w:after="0" w:line="276" w:lineRule="auto"/>
        <w:ind w:firstLine="567"/>
        <w:contextualSpacing/>
        <w:rPr>
          <w:b/>
          <w:i/>
          <w:color w:val="auto"/>
          <w:sz w:val="28"/>
          <w:szCs w:val="28"/>
        </w:rPr>
      </w:pPr>
      <w:r w:rsidRPr="006158D2">
        <w:rPr>
          <w:b/>
          <w:color w:val="auto"/>
          <w:sz w:val="28"/>
          <w:szCs w:val="28"/>
        </w:rPr>
        <w:t xml:space="preserve">Tài khoản 411 - Vốn </w:t>
      </w:r>
      <w:r w:rsidRPr="006158D2">
        <w:rPr>
          <w:rFonts w:hint="eastAsia"/>
          <w:b/>
          <w:color w:val="auto"/>
          <w:sz w:val="28"/>
          <w:szCs w:val="28"/>
        </w:rPr>
        <w:t>đ</w:t>
      </w:r>
      <w:r w:rsidRPr="006158D2">
        <w:rPr>
          <w:b/>
          <w:color w:val="auto"/>
          <w:sz w:val="28"/>
          <w:szCs w:val="28"/>
        </w:rPr>
        <w:t>ầu t</w:t>
      </w:r>
      <w:r w:rsidRPr="006158D2">
        <w:rPr>
          <w:rFonts w:hint="eastAsia"/>
          <w:b/>
          <w:color w:val="auto"/>
          <w:sz w:val="28"/>
          <w:szCs w:val="28"/>
        </w:rPr>
        <w:t>ư</w:t>
      </w:r>
      <w:r w:rsidRPr="006158D2">
        <w:rPr>
          <w:b/>
          <w:color w:val="auto"/>
          <w:sz w:val="28"/>
          <w:szCs w:val="28"/>
        </w:rPr>
        <w:t xml:space="preserve"> của chủ sở hữu có 02 tài khoản cấp 2</w:t>
      </w:r>
      <w:r w:rsidRPr="006158D2">
        <w:rPr>
          <w:b/>
          <w:i/>
          <w:color w:val="auto"/>
          <w:sz w:val="28"/>
          <w:szCs w:val="28"/>
        </w:rPr>
        <w:t>:</w:t>
      </w:r>
    </w:p>
    <w:p w:rsidR="007477B5" w:rsidRPr="006158D2" w:rsidRDefault="00F6039D">
      <w:pPr>
        <w:spacing w:after="0" w:line="276" w:lineRule="auto"/>
        <w:ind w:firstLine="567"/>
        <w:contextualSpacing/>
        <w:rPr>
          <w:color w:val="auto"/>
          <w:sz w:val="28"/>
          <w:szCs w:val="28"/>
        </w:rPr>
      </w:pPr>
      <w:r w:rsidRPr="006158D2">
        <w:rPr>
          <w:i/>
          <w:color w:val="auto"/>
          <w:sz w:val="28"/>
          <w:szCs w:val="28"/>
        </w:rPr>
        <w:t>- Tài khoản 4111 - Vốn góp của thành viên</w:t>
      </w:r>
      <w:r w:rsidRPr="006158D2">
        <w:rPr>
          <w:rFonts w:ascii="Arial" w:hAnsi="Arial" w:cs="Arial"/>
          <w:i/>
          <w:iCs/>
          <w:lang w:val="vi-VN"/>
        </w:rPr>
        <w:t>:</w:t>
      </w:r>
      <w:r w:rsidRPr="006158D2">
        <w:rPr>
          <w:rFonts w:ascii="Arial" w:hAnsi="Arial" w:cs="Arial"/>
          <w:lang w:val="vi-VN"/>
        </w:rPr>
        <w:t> </w:t>
      </w:r>
      <w:r w:rsidRPr="006158D2">
        <w:rPr>
          <w:color w:val="auto"/>
          <w:sz w:val="28"/>
          <w:szCs w:val="28"/>
        </w:rPr>
        <w:t>Tài khoản này dùng để phản ánh số vốn góp của thành viên chính thức, thành viên liên kết góp vốn và tổ chức góp vốn.</w:t>
      </w:r>
    </w:p>
    <w:p w:rsidR="007477B5" w:rsidRPr="006158D2" w:rsidRDefault="00F6039D">
      <w:pPr>
        <w:spacing w:after="0" w:line="276" w:lineRule="auto"/>
        <w:ind w:firstLine="567"/>
        <w:contextualSpacing/>
        <w:rPr>
          <w:color w:val="auto"/>
          <w:sz w:val="28"/>
          <w:szCs w:val="28"/>
        </w:rPr>
      </w:pPr>
      <w:r w:rsidRPr="006158D2">
        <w:rPr>
          <w:i/>
          <w:color w:val="auto"/>
          <w:sz w:val="28"/>
          <w:szCs w:val="28"/>
        </w:rPr>
        <w:t>- Tài khoản 4118 - Vốn khác</w:t>
      </w:r>
      <w:r w:rsidRPr="006158D2">
        <w:rPr>
          <w:color w:val="auto"/>
          <w:sz w:val="28"/>
          <w:szCs w:val="28"/>
        </w:rPr>
        <w:t xml:space="preserve">: Tài khoản này dùng </w:t>
      </w:r>
      <w:r w:rsidRPr="006158D2">
        <w:rPr>
          <w:rFonts w:hint="eastAsia"/>
          <w:color w:val="auto"/>
          <w:sz w:val="28"/>
          <w:szCs w:val="28"/>
        </w:rPr>
        <w:t>đ</w:t>
      </w:r>
      <w:r w:rsidRPr="006158D2">
        <w:rPr>
          <w:color w:val="auto"/>
          <w:sz w:val="28"/>
          <w:szCs w:val="28"/>
        </w:rPr>
        <w:t>ể phản ánh các nguồn vốn khác của HTX nh</w:t>
      </w:r>
      <w:r w:rsidRPr="006158D2">
        <w:rPr>
          <w:rFonts w:hint="eastAsia"/>
          <w:color w:val="auto"/>
          <w:sz w:val="28"/>
          <w:szCs w:val="28"/>
        </w:rPr>
        <w:t>ư</w:t>
      </w:r>
      <w:r w:rsidRPr="006158D2">
        <w:rPr>
          <w:color w:val="auto"/>
          <w:sz w:val="28"/>
          <w:szCs w:val="28"/>
        </w:rPr>
        <w:t xml:space="preserve"> phí thành viên của thành viên liên kết không góp vốn; các khoản </w:t>
      </w:r>
      <w:r w:rsidRPr="006158D2">
        <w:rPr>
          <w:rFonts w:hint="eastAsia"/>
          <w:color w:val="auto"/>
          <w:sz w:val="28"/>
          <w:szCs w:val="28"/>
        </w:rPr>
        <w:t>đư</w:t>
      </w:r>
      <w:r w:rsidRPr="006158D2">
        <w:rPr>
          <w:color w:val="auto"/>
          <w:sz w:val="28"/>
          <w:szCs w:val="28"/>
        </w:rPr>
        <w:t>ợc tặng cho, tài trợ hợp pháp của các tổ chức, cá nhân cho HTX nếu theo thỏa thuận hoặc theo yêu cầu của cấp có thẩm quyền ghi tăng vốn đầu tư của chủ sở hữu;...</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3. Ph</w:t>
      </w:r>
      <w:r w:rsidRPr="006158D2">
        <w:rPr>
          <w:rFonts w:hint="eastAsia"/>
          <w:b/>
          <w:color w:val="auto"/>
          <w:sz w:val="28"/>
          <w:szCs w:val="28"/>
          <w:lang w:val="vi-VN"/>
        </w:rPr>
        <w:t>ươ</w:t>
      </w:r>
      <w:r w:rsidRPr="006158D2">
        <w:rPr>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rPr>
      </w:pPr>
      <w:r w:rsidRPr="006158D2">
        <w:rPr>
          <w:color w:val="auto"/>
          <w:sz w:val="28"/>
          <w:szCs w:val="28"/>
        </w:rPr>
        <w:t>3.1. Khi thực nhận vốn góp, c</w:t>
      </w:r>
      <w:r w:rsidRPr="006158D2">
        <w:rPr>
          <w:rFonts w:hint="eastAsia"/>
          <w:color w:val="auto"/>
          <w:sz w:val="28"/>
          <w:szCs w:val="28"/>
        </w:rPr>
        <w:t>ă</w:t>
      </w:r>
      <w:r w:rsidRPr="006158D2">
        <w:rPr>
          <w:color w:val="auto"/>
          <w:sz w:val="28"/>
          <w:szCs w:val="28"/>
        </w:rPr>
        <w:t xml:space="preserve">n cứ vào hợp </w:t>
      </w:r>
      <w:r w:rsidRPr="006158D2">
        <w:rPr>
          <w:rFonts w:hint="eastAsia"/>
          <w:color w:val="auto"/>
          <w:sz w:val="28"/>
          <w:szCs w:val="28"/>
        </w:rPr>
        <w:t>đ</w:t>
      </w:r>
      <w:r w:rsidRPr="006158D2">
        <w:rPr>
          <w:color w:val="auto"/>
          <w:sz w:val="28"/>
          <w:szCs w:val="28"/>
        </w:rPr>
        <w:t>ồng góp vốn, phiếu thu tiền và các chứng từ liên quan,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 (nếu nhận vốn góp bằng tiền)</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152, 156, 211 (nếu nhận vốn góp bằng tài sản phi tiền tệ)</w:t>
      </w:r>
    </w:p>
    <w:p w:rsidR="007477B5" w:rsidRPr="006158D2" w:rsidRDefault="00F6039D">
      <w:pPr>
        <w:spacing w:after="0" w:line="276" w:lineRule="auto"/>
        <w:ind w:firstLine="1080"/>
        <w:contextualSpacing/>
        <w:rPr>
          <w:color w:val="auto"/>
          <w:sz w:val="28"/>
          <w:szCs w:val="28"/>
        </w:rPr>
      </w:pPr>
      <w:r w:rsidRPr="006158D2">
        <w:rPr>
          <w:color w:val="auto"/>
          <w:sz w:val="28"/>
          <w:szCs w:val="28"/>
        </w:rPr>
        <w:t xml:space="preserve">Có TK 411 -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(4111).</w:t>
      </w:r>
    </w:p>
    <w:p w:rsidR="007477B5" w:rsidRPr="006158D2" w:rsidRDefault="00F6039D">
      <w:pPr>
        <w:spacing w:after="0" w:line="276" w:lineRule="auto"/>
        <w:ind w:firstLine="567"/>
        <w:contextualSpacing/>
        <w:rPr>
          <w:color w:val="auto"/>
          <w:sz w:val="28"/>
          <w:szCs w:val="28"/>
        </w:rPr>
      </w:pPr>
      <w:r w:rsidRPr="006158D2">
        <w:rPr>
          <w:color w:val="auto"/>
          <w:sz w:val="28"/>
          <w:szCs w:val="28"/>
        </w:rPr>
        <w:t>3.2. C</w:t>
      </w:r>
      <w:r w:rsidRPr="006158D2">
        <w:rPr>
          <w:rFonts w:hint="eastAsia"/>
          <w:color w:val="auto"/>
          <w:sz w:val="28"/>
          <w:szCs w:val="28"/>
        </w:rPr>
        <w:t>ă</w:t>
      </w:r>
      <w:r w:rsidRPr="006158D2">
        <w:rPr>
          <w:color w:val="auto"/>
          <w:sz w:val="28"/>
          <w:szCs w:val="28"/>
        </w:rPr>
        <w:t xml:space="preserve">n cứ vào Nghị quyết </w:t>
      </w:r>
      <w:r w:rsidRPr="006158D2">
        <w:rPr>
          <w:rFonts w:hint="eastAsia"/>
          <w:color w:val="auto"/>
          <w:sz w:val="28"/>
          <w:szCs w:val="28"/>
        </w:rPr>
        <w:t>đ</w:t>
      </w:r>
      <w:r w:rsidRPr="006158D2">
        <w:rPr>
          <w:color w:val="auto"/>
          <w:sz w:val="28"/>
          <w:szCs w:val="28"/>
        </w:rPr>
        <w:t xml:space="preserve">ại hội thành viên về việc quyết </w:t>
      </w:r>
      <w:r w:rsidRPr="006158D2">
        <w:rPr>
          <w:rFonts w:hint="eastAsia"/>
          <w:color w:val="auto"/>
          <w:sz w:val="28"/>
          <w:szCs w:val="28"/>
        </w:rPr>
        <w:t>đ</w:t>
      </w:r>
      <w:r w:rsidRPr="006158D2">
        <w:rPr>
          <w:color w:val="auto"/>
          <w:sz w:val="28"/>
          <w:szCs w:val="28"/>
        </w:rPr>
        <w:t xml:space="preserve">ịnh bổ sung vốn kinh doanh của HTX từ lợi nhuận sau thuế, ghi: </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421 - Lợi nhuận ch</w:t>
      </w:r>
      <w:r w:rsidRPr="006158D2">
        <w:rPr>
          <w:rFonts w:hint="eastAsia"/>
          <w:color w:val="auto"/>
          <w:sz w:val="28"/>
          <w:szCs w:val="28"/>
        </w:rPr>
        <w:t>ư</w:t>
      </w:r>
      <w:r w:rsidRPr="006158D2">
        <w:rPr>
          <w:color w:val="auto"/>
          <w:sz w:val="28"/>
          <w:szCs w:val="28"/>
        </w:rPr>
        <w:t>a phân phối</w:t>
      </w:r>
    </w:p>
    <w:p w:rsidR="007477B5" w:rsidRPr="006158D2" w:rsidRDefault="00F6039D">
      <w:pPr>
        <w:spacing w:after="0" w:line="276" w:lineRule="auto"/>
        <w:ind w:firstLine="1080"/>
        <w:contextualSpacing/>
        <w:rPr>
          <w:color w:val="auto"/>
          <w:sz w:val="28"/>
          <w:szCs w:val="28"/>
        </w:rPr>
      </w:pPr>
      <w:r w:rsidRPr="006158D2">
        <w:rPr>
          <w:color w:val="auto"/>
          <w:sz w:val="28"/>
          <w:szCs w:val="28"/>
        </w:rPr>
        <w:t xml:space="preserve">Có TK 411 -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(4118).</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w:t>
      </w:r>
      <w:r w:rsidRPr="006158D2">
        <w:rPr>
          <w:color w:val="auto"/>
          <w:sz w:val="28"/>
          <w:szCs w:val="28"/>
        </w:rPr>
        <w:t>3</w:t>
      </w:r>
      <w:r w:rsidRPr="006158D2">
        <w:rPr>
          <w:color w:val="auto"/>
          <w:sz w:val="28"/>
          <w:szCs w:val="28"/>
          <w:lang w:val="vi-VN"/>
        </w:rPr>
        <w:t xml:space="preserve">. </w:t>
      </w:r>
      <w:r w:rsidRPr="006158D2">
        <w:rPr>
          <w:color w:val="auto"/>
          <w:sz w:val="28"/>
          <w:szCs w:val="28"/>
        </w:rPr>
        <w:t>Khi nhận được các khoản</w:t>
      </w:r>
      <w:r w:rsidRPr="006158D2">
        <w:rPr>
          <w:color w:val="auto"/>
          <w:sz w:val="28"/>
          <w:szCs w:val="28"/>
          <w:lang w:val="vi-VN"/>
        </w:rPr>
        <w:t xml:space="preserve"> quà biếu, tặng hợp pháp của các tổ chức, cá nhân sau khi thực hiện nghĩa vụ thuế theo quy </w:t>
      </w:r>
      <w:r w:rsidRPr="006158D2">
        <w:rPr>
          <w:rFonts w:hint="eastAsia"/>
          <w:color w:val="auto"/>
          <w:sz w:val="28"/>
          <w:szCs w:val="28"/>
          <w:lang w:val="vi-VN"/>
        </w:rPr>
        <w:t>đ</w:t>
      </w:r>
      <w:r w:rsidRPr="006158D2">
        <w:rPr>
          <w:color w:val="auto"/>
          <w:sz w:val="28"/>
          <w:szCs w:val="28"/>
          <w:lang w:val="vi-VN"/>
        </w:rPr>
        <w:t>ịnh của pháp luật về thuế (nếu có)</w:t>
      </w:r>
      <w:r w:rsidRPr="006158D2">
        <w:rPr>
          <w:color w:val="auto"/>
          <w:sz w:val="28"/>
          <w:szCs w:val="28"/>
        </w:rPr>
        <w:t>, theo thỏa thuận hoặc Điều lệ ghi tăng vốn đầu tư của chủ sở hữu</w:t>
      </w:r>
      <w:r w:rsidRPr="006158D2">
        <w:rPr>
          <w:color w:val="auto"/>
          <w:sz w:val="28"/>
          <w:szCs w:val="28"/>
          <w:lang w:val="vi-VN"/>
        </w:rPr>
        <w:t xml:space="preserve"> thì phần còn lại HTX thực hiện ghi t</w:t>
      </w:r>
      <w:r w:rsidRPr="006158D2">
        <w:rPr>
          <w:rFonts w:hint="eastAsia"/>
          <w:color w:val="auto"/>
          <w:sz w:val="28"/>
          <w:szCs w:val="28"/>
          <w:lang w:val="vi-VN"/>
        </w:rPr>
        <w:t>ă</w:t>
      </w:r>
      <w:r w:rsidRPr="006158D2">
        <w:rPr>
          <w:color w:val="auto"/>
          <w:sz w:val="28"/>
          <w:szCs w:val="28"/>
          <w:lang w:val="vi-VN"/>
        </w:rPr>
        <w:t xml:space="preserve">ng </w:t>
      </w:r>
      <w:r w:rsidRPr="006158D2">
        <w:rPr>
          <w:color w:val="auto"/>
          <w:sz w:val="28"/>
          <w:szCs w:val="28"/>
        </w:rPr>
        <w:t>vốn đầu tư của chủ sở hữu</w:t>
      </w:r>
      <w:r w:rsidRPr="006158D2">
        <w:rPr>
          <w:color w:val="auto"/>
          <w:sz w:val="28"/>
          <w:szCs w:val="28"/>
          <w:lang w:val="vi-VN"/>
        </w:rPr>
        <w: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421 - Lợi nhuận sau thuế ch</w:t>
      </w:r>
      <w:r w:rsidRPr="006158D2">
        <w:rPr>
          <w:rFonts w:hint="eastAsia"/>
          <w:color w:val="auto"/>
          <w:sz w:val="28"/>
          <w:szCs w:val="28"/>
          <w:lang w:val="vi-VN"/>
        </w:rPr>
        <w:t>ư</w:t>
      </w:r>
      <w:r w:rsidRPr="006158D2">
        <w:rPr>
          <w:color w:val="auto"/>
          <w:sz w:val="28"/>
          <w:szCs w:val="28"/>
          <w:lang w:val="vi-VN"/>
        </w:rPr>
        <w:t>a phân phối</w:t>
      </w:r>
    </w:p>
    <w:p w:rsidR="007477B5" w:rsidRPr="006158D2" w:rsidRDefault="00F6039D">
      <w:pPr>
        <w:spacing w:after="0" w:line="276" w:lineRule="auto"/>
        <w:ind w:firstLine="1276"/>
        <w:contextualSpacing/>
        <w:rPr>
          <w:color w:val="auto"/>
          <w:sz w:val="28"/>
          <w:szCs w:val="28"/>
        </w:rPr>
      </w:pPr>
      <w:r w:rsidRPr="006158D2">
        <w:rPr>
          <w:color w:val="auto"/>
          <w:sz w:val="28"/>
          <w:szCs w:val="28"/>
          <w:lang w:val="vi-VN"/>
        </w:rPr>
        <w:t xml:space="preserve">Có TK 411 - </w:t>
      </w:r>
      <w:r w:rsidRPr="006158D2">
        <w:rPr>
          <w:color w:val="auto"/>
          <w:sz w:val="28"/>
          <w:szCs w:val="28"/>
        </w:rPr>
        <w:t xml:space="preserve">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(4118).</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3.4. Khi nhận </w:t>
      </w:r>
      <w:r w:rsidRPr="006158D2">
        <w:rPr>
          <w:rFonts w:hint="eastAsia"/>
          <w:color w:val="auto"/>
          <w:sz w:val="28"/>
          <w:szCs w:val="28"/>
        </w:rPr>
        <w:t>đư</w:t>
      </w:r>
      <w:r w:rsidRPr="006158D2">
        <w:rPr>
          <w:color w:val="auto"/>
          <w:sz w:val="28"/>
          <w:szCs w:val="28"/>
        </w:rPr>
        <w:t>ợc các khoản hỗ trợ của Nhà n</w:t>
      </w:r>
      <w:r w:rsidRPr="006158D2">
        <w:rPr>
          <w:rFonts w:hint="eastAsia"/>
          <w:color w:val="auto"/>
          <w:sz w:val="28"/>
          <w:szCs w:val="28"/>
        </w:rPr>
        <w:t>ư</w:t>
      </w:r>
      <w:r w:rsidRPr="006158D2">
        <w:rPr>
          <w:color w:val="auto"/>
          <w:sz w:val="28"/>
          <w:szCs w:val="28"/>
        </w:rPr>
        <w:t xml:space="preserve">ớc không phải hoàn lại, nếu </w:t>
      </w:r>
      <w:r w:rsidRPr="006158D2">
        <w:rPr>
          <w:rFonts w:hint="eastAsia"/>
          <w:color w:val="auto"/>
          <w:sz w:val="28"/>
          <w:szCs w:val="28"/>
        </w:rPr>
        <w:t>đư</w:t>
      </w:r>
      <w:r w:rsidRPr="006158D2">
        <w:rPr>
          <w:color w:val="auto"/>
          <w:sz w:val="28"/>
          <w:szCs w:val="28"/>
        </w:rPr>
        <w:t>ợc ghi t</w:t>
      </w:r>
      <w:r w:rsidRPr="006158D2">
        <w:rPr>
          <w:rFonts w:hint="eastAsia"/>
          <w:color w:val="auto"/>
          <w:sz w:val="28"/>
          <w:szCs w:val="28"/>
        </w:rPr>
        <w:t>ă</w:t>
      </w:r>
      <w:r w:rsidRPr="006158D2">
        <w:rPr>
          <w:color w:val="auto"/>
          <w:sz w:val="28"/>
          <w:szCs w:val="28"/>
        </w:rPr>
        <w:t>ng vốn của HTX,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w:t>
      </w:r>
    </w:p>
    <w:p w:rsidR="007477B5" w:rsidRPr="006158D2" w:rsidRDefault="00F6039D">
      <w:pPr>
        <w:spacing w:after="0" w:line="276" w:lineRule="auto"/>
        <w:ind w:firstLine="1080"/>
        <w:contextualSpacing/>
        <w:rPr>
          <w:color w:val="auto"/>
          <w:sz w:val="28"/>
          <w:szCs w:val="28"/>
        </w:rPr>
      </w:pPr>
      <w:r w:rsidRPr="006158D2">
        <w:rPr>
          <w:color w:val="auto"/>
          <w:sz w:val="28"/>
          <w:szCs w:val="28"/>
        </w:rPr>
        <w:t xml:space="preserve">Có TK 411 -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(4118).</w:t>
      </w:r>
    </w:p>
    <w:p w:rsidR="007477B5" w:rsidRPr="006158D2" w:rsidRDefault="00F6039D">
      <w:pPr>
        <w:spacing w:after="0" w:line="276" w:lineRule="auto"/>
        <w:ind w:firstLine="567"/>
        <w:contextualSpacing/>
        <w:rPr>
          <w:color w:val="auto"/>
          <w:sz w:val="28"/>
          <w:szCs w:val="28"/>
        </w:rPr>
      </w:pPr>
      <w:r w:rsidRPr="006158D2">
        <w:rPr>
          <w:color w:val="auto"/>
          <w:sz w:val="28"/>
          <w:szCs w:val="28"/>
        </w:rPr>
        <w:lastRenderedPageBreak/>
        <w:t>3.5. Khi hoàn trả vốn góp,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411 -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(4111)</w:t>
      </w:r>
    </w:p>
    <w:p w:rsidR="007477B5" w:rsidRPr="006158D2" w:rsidRDefault="00F6039D">
      <w:pPr>
        <w:spacing w:after="0" w:line="276" w:lineRule="auto"/>
        <w:ind w:firstLine="1080"/>
        <w:contextualSpacing/>
        <w:rPr>
          <w:color w:val="auto"/>
          <w:sz w:val="28"/>
          <w:szCs w:val="28"/>
        </w:rPr>
      </w:pPr>
      <w:r w:rsidRPr="006158D2">
        <w:rPr>
          <w:color w:val="auto"/>
          <w:sz w:val="28"/>
          <w:szCs w:val="28"/>
        </w:rPr>
        <w:t>Có các TK 111, 112,…</w:t>
      </w:r>
    </w:p>
    <w:p w:rsidR="007477B5" w:rsidRPr="006158D2" w:rsidRDefault="00F6039D">
      <w:pPr>
        <w:widowControl/>
        <w:spacing w:after="0"/>
        <w:jc w:val="left"/>
        <w:rPr>
          <w:b/>
          <w:color w:val="auto"/>
          <w:sz w:val="28"/>
          <w:szCs w:val="28"/>
        </w:rPr>
      </w:pPr>
      <w:r w:rsidRPr="006158D2">
        <w:rPr>
          <w:b/>
          <w:color w:val="auto"/>
          <w:sz w:val="28"/>
          <w:szCs w:val="28"/>
        </w:rPr>
        <w:br w:type="page"/>
      </w:r>
    </w:p>
    <w:p w:rsidR="007477B5" w:rsidRPr="006158D2" w:rsidRDefault="00F6039D">
      <w:pPr>
        <w:spacing w:after="0" w:line="276" w:lineRule="auto"/>
        <w:contextualSpacing/>
        <w:jc w:val="center"/>
        <w:rPr>
          <w:b/>
          <w:color w:val="auto"/>
          <w:sz w:val="28"/>
          <w:szCs w:val="28"/>
        </w:rPr>
      </w:pPr>
      <w:r w:rsidRPr="006158D2">
        <w:rPr>
          <w:b/>
          <w:color w:val="auto"/>
          <w:sz w:val="28"/>
          <w:szCs w:val="28"/>
        </w:rPr>
        <w:lastRenderedPageBreak/>
        <w:t>TÀI KHOẢN 418 - CÁC QUỸ THUỘC VỐN CHỦ SỞ HỮU</w:t>
      </w:r>
    </w:p>
    <w:p w:rsidR="007477B5" w:rsidRPr="006158D2" w:rsidRDefault="007477B5">
      <w:pPr>
        <w:spacing w:after="0" w:line="276" w:lineRule="auto"/>
        <w:ind w:firstLine="720"/>
        <w:contextualSpacing/>
        <w:rPr>
          <w:b/>
          <w:i/>
          <w:color w:val="auto"/>
        </w:rPr>
      </w:pPr>
    </w:p>
    <w:p w:rsidR="007477B5" w:rsidRPr="006158D2" w:rsidRDefault="00F6039D">
      <w:pPr>
        <w:spacing w:after="0" w:line="276" w:lineRule="auto"/>
        <w:ind w:firstLine="567"/>
        <w:contextualSpacing/>
        <w:rPr>
          <w:b/>
          <w:color w:val="auto"/>
          <w:sz w:val="28"/>
          <w:szCs w:val="28"/>
        </w:rPr>
      </w:pPr>
      <w:r w:rsidRPr="006158D2">
        <w:rPr>
          <w:b/>
          <w:color w:val="auto"/>
          <w:sz w:val="28"/>
          <w:szCs w:val="28"/>
        </w:rPr>
        <w:t>1. Nguyên tắc kế toán</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a) Tài khoản này dùng </w:t>
      </w:r>
      <w:r w:rsidRPr="006158D2">
        <w:rPr>
          <w:rFonts w:hint="eastAsia"/>
          <w:color w:val="auto"/>
          <w:sz w:val="28"/>
          <w:szCs w:val="28"/>
        </w:rPr>
        <w:t>đ</w:t>
      </w:r>
      <w:r w:rsidRPr="006158D2">
        <w:rPr>
          <w:color w:val="auto"/>
          <w:sz w:val="28"/>
          <w:szCs w:val="28"/>
        </w:rPr>
        <w:t xml:space="preserve">ể phản </w:t>
      </w:r>
      <w:r w:rsidRPr="006158D2">
        <w:rPr>
          <w:rFonts w:hint="eastAsia"/>
          <w:color w:val="auto"/>
          <w:sz w:val="28"/>
          <w:szCs w:val="28"/>
        </w:rPr>
        <w:t>á</w:t>
      </w:r>
      <w:r w:rsidRPr="006158D2">
        <w:rPr>
          <w:color w:val="auto"/>
          <w:sz w:val="28"/>
          <w:szCs w:val="28"/>
        </w:rPr>
        <w:t>nh số hiện có và tình hình t</w:t>
      </w:r>
      <w:r w:rsidRPr="006158D2">
        <w:rPr>
          <w:rFonts w:hint="eastAsia"/>
          <w:color w:val="auto"/>
          <w:sz w:val="28"/>
          <w:szCs w:val="28"/>
        </w:rPr>
        <w:t>ă</w:t>
      </w:r>
      <w:r w:rsidRPr="006158D2">
        <w:rPr>
          <w:color w:val="auto"/>
          <w:sz w:val="28"/>
          <w:szCs w:val="28"/>
        </w:rPr>
        <w:t xml:space="preserve">ng, giảm các quỹ thuộc vốn chủ sở hữu của HTX </w:t>
      </w:r>
      <w:r w:rsidRPr="006158D2">
        <w:rPr>
          <w:rFonts w:hint="eastAsia"/>
          <w:color w:val="auto"/>
          <w:sz w:val="28"/>
          <w:szCs w:val="28"/>
        </w:rPr>
        <w:t>đư</w:t>
      </w:r>
      <w:r w:rsidRPr="006158D2">
        <w:rPr>
          <w:color w:val="auto"/>
          <w:sz w:val="28"/>
          <w:szCs w:val="28"/>
        </w:rPr>
        <w:t xml:space="preserve">ợc trích lập theo quy </w:t>
      </w:r>
      <w:r w:rsidRPr="006158D2">
        <w:rPr>
          <w:rFonts w:hint="eastAsia"/>
          <w:color w:val="auto"/>
          <w:sz w:val="28"/>
          <w:szCs w:val="28"/>
        </w:rPr>
        <w:t>đ</w:t>
      </w:r>
      <w:r w:rsidRPr="006158D2">
        <w:rPr>
          <w:color w:val="auto"/>
          <w:sz w:val="28"/>
          <w:szCs w:val="28"/>
        </w:rPr>
        <w:t xml:space="preserve">ịnh của pháp luật và theo </w:t>
      </w:r>
      <w:r w:rsidRPr="006158D2">
        <w:rPr>
          <w:rFonts w:hint="eastAsia"/>
          <w:color w:val="auto"/>
          <w:sz w:val="28"/>
          <w:szCs w:val="28"/>
        </w:rPr>
        <w:t>Đ</w:t>
      </w:r>
      <w:r w:rsidRPr="006158D2">
        <w:rPr>
          <w:color w:val="auto"/>
          <w:sz w:val="28"/>
          <w:szCs w:val="28"/>
        </w:rPr>
        <w:t>iều lệ của HTX.</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b) Các quỹ thuộc vốn chủ sở hữu của HTX </w:t>
      </w:r>
      <w:r w:rsidRPr="006158D2">
        <w:rPr>
          <w:rFonts w:hint="eastAsia"/>
          <w:color w:val="auto"/>
          <w:sz w:val="28"/>
          <w:szCs w:val="28"/>
        </w:rPr>
        <w:t>đư</w:t>
      </w:r>
      <w:r w:rsidRPr="006158D2">
        <w:rPr>
          <w:color w:val="auto"/>
          <w:sz w:val="28"/>
          <w:szCs w:val="28"/>
        </w:rPr>
        <w:t xml:space="preserve">ợc trích lập từ lợi nhuận sau thuế TNDN.Việc trích lập và sử dụng các quỹ thuộc vốn chủ sở hữu phải theo quy </w:t>
      </w:r>
      <w:r w:rsidRPr="006158D2">
        <w:rPr>
          <w:rFonts w:hint="eastAsia"/>
          <w:color w:val="auto"/>
          <w:sz w:val="28"/>
          <w:szCs w:val="28"/>
        </w:rPr>
        <w:t>đ</w:t>
      </w:r>
      <w:r w:rsidRPr="006158D2">
        <w:rPr>
          <w:color w:val="auto"/>
          <w:sz w:val="28"/>
          <w:szCs w:val="28"/>
        </w:rPr>
        <w:t xml:space="preserve">ịnh trong </w:t>
      </w:r>
      <w:r w:rsidRPr="006158D2">
        <w:rPr>
          <w:rFonts w:hint="eastAsia"/>
          <w:color w:val="auto"/>
          <w:sz w:val="28"/>
          <w:szCs w:val="28"/>
        </w:rPr>
        <w:t>đ</w:t>
      </w:r>
      <w:r w:rsidRPr="006158D2">
        <w:rPr>
          <w:color w:val="auto"/>
          <w:sz w:val="28"/>
          <w:szCs w:val="28"/>
        </w:rPr>
        <w:t xml:space="preserve">iều lệ, quy chế về quản lý tài chính của HTX và phù hợp với quy </w:t>
      </w:r>
      <w:r w:rsidRPr="006158D2">
        <w:rPr>
          <w:rFonts w:hint="eastAsia"/>
          <w:color w:val="auto"/>
          <w:sz w:val="28"/>
          <w:szCs w:val="28"/>
        </w:rPr>
        <w:t>đ</w:t>
      </w:r>
      <w:r w:rsidRPr="006158D2">
        <w:rPr>
          <w:color w:val="auto"/>
          <w:sz w:val="28"/>
          <w:szCs w:val="28"/>
        </w:rPr>
        <w:t xml:space="preserve">ịnh của pháp luật. </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2. Kết cấu và nội dung phản ánh Tài khoản 418 - Các quỹ thuộc vốn chủ sở hữu</w:t>
      </w:r>
    </w:p>
    <w:p w:rsidR="007477B5" w:rsidRPr="006158D2" w:rsidRDefault="00F6039D">
      <w:pPr>
        <w:spacing w:after="0" w:line="276" w:lineRule="auto"/>
        <w:ind w:firstLine="567"/>
        <w:contextualSpacing/>
        <w:rPr>
          <w:color w:val="auto"/>
          <w:sz w:val="28"/>
          <w:szCs w:val="28"/>
        </w:rPr>
      </w:pPr>
      <w:r w:rsidRPr="006158D2">
        <w:rPr>
          <w:b/>
          <w:color w:val="auto"/>
          <w:sz w:val="28"/>
          <w:szCs w:val="28"/>
        </w:rPr>
        <w:t xml:space="preserve">Bên Nợ: </w:t>
      </w:r>
      <w:r w:rsidRPr="006158D2">
        <w:rPr>
          <w:color w:val="auto"/>
          <w:sz w:val="28"/>
          <w:szCs w:val="28"/>
        </w:rPr>
        <w:t>Tình hình chi tiêu, sử dụng các quỹ thuộc vốn chủ sở hữu.</w:t>
      </w:r>
    </w:p>
    <w:p w:rsidR="007477B5" w:rsidRPr="006158D2" w:rsidRDefault="00F6039D">
      <w:pPr>
        <w:spacing w:after="0" w:line="276" w:lineRule="auto"/>
        <w:ind w:firstLine="567"/>
        <w:contextualSpacing/>
        <w:rPr>
          <w:color w:val="auto"/>
          <w:sz w:val="28"/>
          <w:szCs w:val="28"/>
        </w:rPr>
      </w:pPr>
      <w:r w:rsidRPr="006158D2">
        <w:rPr>
          <w:b/>
          <w:color w:val="auto"/>
          <w:sz w:val="28"/>
          <w:szCs w:val="28"/>
        </w:rPr>
        <w:t xml:space="preserve">Bên Có: </w:t>
      </w:r>
      <w:r w:rsidRPr="006158D2">
        <w:rPr>
          <w:color w:val="auto"/>
          <w:sz w:val="28"/>
          <w:szCs w:val="28"/>
        </w:rPr>
        <w:t xml:space="preserve">Trích lập các quỹ thuộc vốn chủ sở hữu. </w:t>
      </w:r>
    </w:p>
    <w:p w:rsidR="007477B5" w:rsidRPr="006158D2" w:rsidRDefault="00F6039D">
      <w:pPr>
        <w:spacing w:after="0" w:line="276" w:lineRule="auto"/>
        <w:ind w:firstLine="567"/>
        <w:contextualSpacing/>
        <w:rPr>
          <w:color w:val="auto"/>
          <w:sz w:val="28"/>
          <w:szCs w:val="28"/>
        </w:rPr>
      </w:pPr>
      <w:r w:rsidRPr="006158D2">
        <w:rPr>
          <w:b/>
          <w:color w:val="auto"/>
          <w:sz w:val="28"/>
          <w:szCs w:val="28"/>
        </w:rPr>
        <w:t>Số d</w:t>
      </w:r>
      <w:r w:rsidRPr="006158D2">
        <w:rPr>
          <w:rFonts w:hint="eastAsia"/>
          <w:b/>
          <w:color w:val="auto"/>
          <w:sz w:val="28"/>
          <w:szCs w:val="28"/>
        </w:rPr>
        <w:t>ư</w:t>
      </w:r>
      <w:r w:rsidRPr="006158D2">
        <w:rPr>
          <w:b/>
          <w:color w:val="auto"/>
          <w:sz w:val="28"/>
          <w:szCs w:val="28"/>
        </w:rPr>
        <w:t xml:space="preserve"> bên Có: </w:t>
      </w:r>
      <w:r w:rsidRPr="006158D2">
        <w:rPr>
          <w:color w:val="auto"/>
          <w:sz w:val="28"/>
          <w:szCs w:val="28"/>
        </w:rPr>
        <w:t>Các quỹ thuộc vốn chủ sở hữu hiện có cuối kỳ.</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Tùy theo yêu cầu quản lý của HTX, TK 418 có thể chi tiết theo nội dung từng quỹ. </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3. Ph</w:t>
      </w:r>
      <w:r w:rsidRPr="006158D2">
        <w:rPr>
          <w:rFonts w:hint="eastAsia"/>
          <w:b/>
          <w:color w:val="auto"/>
          <w:sz w:val="28"/>
          <w:szCs w:val="28"/>
        </w:rPr>
        <w:t>ươ</w:t>
      </w:r>
      <w:r w:rsidRPr="006158D2">
        <w:rPr>
          <w:b/>
          <w:color w:val="auto"/>
          <w:sz w:val="28"/>
          <w:szCs w:val="28"/>
        </w:rPr>
        <w:t>ng pháp hạch toán một số nghiệp vụ kinh tế chủ yếu</w:t>
      </w:r>
    </w:p>
    <w:p w:rsidR="007477B5" w:rsidRPr="006158D2" w:rsidRDefault="00F6039D">
      <w:pPr>
        <w:spacing w:after="0" w:line="276" w:lineRule="auto"/>
        <w:ind w:firstLine="567"/>
        <w:contextualSpacing/>
        <w:rPr>
          <w:color w:val="auto"/>
          <w:sz w:val="28"/>
          <w:szCs w:val="28"/>
        </w:rPr>
      </w:pPr>
      <w:r w:rsidRPr="006158D2">
        <w:rPr>
          <w:color w:val="auto"/>
          <w:sz w:val="28"/>
          <w:szCs w:val="28"/>
        </w:rPr>
        <w:t>3.1. C</w:t>
      </w:r>
      <w:r w:rsidRPr="006158D2">
        <w:rPr>
          <w:rFonts w:hint="eastAsia"/>
          <w:color w:val="auto"/>
          <w:sz w:val="28"/>
          <w:szCs w:val="28"/>
        </w:rPr>
        <w:t>ă</w:t>
      </w:r>
      <w:r w:rsidRPr="006158D2">
        <w:rPr>
          <w:color w:val="auto"/>
          <w:sz w:val="28"/>
          <w:szCs w:val="28"/>
        </w:rPr>
        <w:t xml:space="preserve">n cứ vào quyết </w:t>
      </w:r>
      <w:r w:rsidRPr="006158D2">
        <w:rPr>
          <w:rFonts w:hint="eastAsia"/>
          <w:color w:val="auto"/>
          <w:sz w:val="28"/>
          <w:szCs w:val="28"/>
        </w:rPr>
        <w:t>đ</w:t>
      </w:r>
      <w:r w:rsidRPr="006158D2">
        <w:rPr>
          <w:color w:val="auto"/>
          <w:sz w:val="28"/>
          <w:szCs w:val="28"/>
        </w:rPr>
        <w:t xml:space="preserve">ịnh của </w:t>
      </w:r>
      <w:r w:rsidRPr="006158D2">
        <w:rPr>
          <w:rFonts w:hint="eastAsia"/>
          <w:color w:val="auto"/>
          <w:sz w:val="28"/>
          <w:szCs w:val="28"/>
        </w:rPr>
        <w:t>Đ</w:t>
      </w:r>
      <w:r w:rsidRPr="006158D2">
        <w:rPr>
          <w:color w:val="auto"/>
          <w:sz w:val="28"/>
          <w:szCs w:val="28"/>
        </w:rPr>
        <w:t>ại hội thành viên về việc trích lập các quỹ thuộc vốn chủ sở hữu,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421 - Lợi nhuận ch</w:t>
      </w:r>
      <w:r w:rsidRPr="006158D2">
        <w:rPr>
          <w:rFonts w:hint="eastAsia"/>
          <w:color w:val="auto"/>
          <w:sz w:val="28"/>
          <w:szCs w:val="28"/>
        </w:rPr>
        <w:t>ư</w:t>
      </w:r>
      <w:r w:rsidRPr="006158D2">
        <w:rPr>
          <w:color w:val="auto"/>
          <w:sz w:val="28"/>
          <w:szCs w:val="28"/>
        </w:rPr>
        <w:t>a phân phối</w:t>
      </w:r>
    </w:p>
    <w:p w:rsidR="007477B5" w:rsidRPr="006158D2" w:rsidRDefault="00F6039D">
      <w:pPr>
        <w:spacing w:after="0" w:line="276" w:lineRule="auto"/>
        <w:ind w:firstLine="1080"/>
        <w:contextualSpacing/>
        <w:rPr>
          <w:color w:val="auto"/>
          <w:sz w:val="28"/>
          <w:szCs w:val="28"/>
        </w:rPr>
      </w:pPr>
      <w:r w:rsidRPr="006158D2">
        <w:rPr>
          <w:color w:val="auto"/>
          <w:sz w:val="28"/>
          <w:szCs w:val="28"/>
        </w:rPr>
        <w:t>Có TK 418 - Các quỹ thuộc vốn chủ sở hữu.</w:t>
      </w:r>
    </w:p>
    <w:p w:rsidR="007477B5" w:rsidRPr="006158D2" w:rsidRDefault="00F6039D">
      <w:pPr>
        <w:spacing w:after="0" w:line="276" w:lineRule="auto"/>
        <w:ind w:firstLine="567"/>
        <w:contextualSpacing/>
        <w:rPr>
          <w:color w:val="auto"/>
          <w:sz w:val="28"/>
          <w:szCs w:val="28"/>
        </w:rPr>
      </w:pPr>
      <w:r w:rsidRPr="006158D2">
        <w:rPr>
          <w:color w:val="auto"/>
          <w:sz w:val="28"/>
          <w:szCs w:val="28"/>
        </w:rPr>
        <w:t>3.2. Tr</w:t>
      </w:r>
      <w:r w:rsidRPr="006158D2">
        <w:rPr>
          <w:rFonts w:hint="eastAsia"/>
          <w:color w:val="auto"/>
          <w:sz w:val="28"/>
          <w:szCs w:val="28"/>
        </w:rPr>
        <w:t>ư</w:t>
      </w:r>
      <w:r w:rsidRPr="006158D2">
        <w:rPr>
          <w:color w:val="auto"/>
          <w:sz w:val="28"/>
          <w:szCs w:val="28"/>
        </w:rPr>
        <w:t xml:space="preserve">ờng hợp </w:t>
      </w:r>
      <w:r w:rsidRPr="006158D2">
        <w:rPr>
          <w:rFonts w:hint="eastAsia"/>
          <w:color w:val="auto"/>
          <w:sz w:val="28"/>
          <w:szCs w:val="28"/>
        </w:rPr>
        <w:t>đư</w:t>
      </w:r>
      <w:r w:rsidRPr="006158D2">
        <w:rPr>
          <w:color w:val="auto"/>
          <w:sz w:val="28"/>
          <w:szCs w:val="28"/>
        </w:rPr>
        <w:t xml:space="preserve">ợc dùng các quỹ thuộc vốn chủ </w:t>
      </w:r>
      <w:r w:rsidRPr="006158D2">
        <w:rPr>
          <w:rFonts w:hint="eastAsia"/>
          <w:color w:val="auto"/>
          <w:sz w:val="28"/>
          <w:szCs w:val="28"/>
        </w:rPr>
        <w:t>đ</w:t>
      </w:r>
      <w:r w:rsidRPr="006158D2">
        <w:rPr>
          <w:color w:val="auto"/>
          <w:sz w:val="28"/>
          <w:szCs w:val="28"/>
        </w:rPr>
        <w:t>ể bổ sung vốn góp của chủ sở hữu,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418 - Các quỹ thuộc vốn chủ sở hữu</w:t>
      </w:r>
    </w:p>
    <w:p w:rsidR="007477B5" w:rsidRPr="006158D2" w:rsidRDefault="00F6039D">
      <w:pPr>
        <w:spacing w:after="0" w:line="276" w:lineRule="auto"/>
        <w:ind w:firstLine="1080"/>
        <w:contextualSpacing/>
        <w:rPr>
          <w:color w:val="auto"/>
          <w:sz w:val="28"/>
          <w:szCs w:val="28"/>
        </w:rPr>
      </w:pPr>
      <w:r w:rsidRPr="006158D2">
        <w:rPr>
          <w:color w:val="auto"/>
          <w:sz w:val="28"/>
          <w:szCs w:val="28"/>
        </w:rPr>
        <w:t xml:space="preserve">Có TK 411 - Vốn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của chủ sở hữu (4118).</w:t>
      </w:r>
    </w:p>
    <w:p w:rsidR="007477B5" w:rsidRPr="006158D2" w:rsidRDefault="00F6039D">
      <w:pPr>
        <w:spacing w:after="0" w:line="276" w:lineRule="auto"/>
        <w:ind w:firstLine="567"/>
        <w:contextualSpacing/>
        <w:rPr>
          <w:color w:val="auto"/>
          <w:sz w:val="28"/>
          <w:szCs w:val="28"/>
        </w:rPr>
      </w:pPr>
      <w:r w:rsidRPr="006158D2">
        <w:rPr>
          <w:color w:val="auto"/>
          <w:sz w:val="28"/>
          <w:szCs w:val="28"/>
        </w:rPr>
        <w:t>3.3. Khi sử dụng các quỹ thuộc vốn chủ,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418 - Các quỹ thuộc vốn chủ sở hữu</w:t>
      </w:r>
    </w:p>
    <w:p w:rsidR="007477B5" w:rsidRPr="006158D2" w:rsidRDefault="00F6039D">
      <w:pPr>
        <w:spacing w:after="0" w:line="276" w:lineRule="auto"/>
        <w:ind w:firstLine="1080"/>
        <w:contextualSpacing/>
        <w:rPr>
          <w:color w:val="auto"/>
          <w:sz w:val="28"/>
          <w:szCs w:val="28"/>
        </w:rPr>
      </w:pPr>
      <w:r w:rsidRPr="006158D2">
        <w:rPr>
          <w:color w:val="auto"/>
          <w:sz w:val="28"/>
          <w:szCs w:val="28"/>
        </w:rPr>
        <w:t>Có các TK 111, 112….</w:t>
      </w: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7477B5">
      <w:pPr>
        <w:spacing w:after="0" w:line="276" w:lineRule="auto"/>
        <w:contextualSpacing/>
        <w:rPr>
          <w:color w:val="auto"/>
          <w:sz w:val="28"/>
          <w:szCs w:val="28"/>
        </w:rPr>
      </w:pPr>
    </w:p>
    <w:p w:rsidR="007477B5" w:rsidRPr="006158D2" w:rsidRDefault="00F6039D">
      <w:pPr>
        <w:widowControl/>
        <w:spacing w:after="0" w:line="276" w:lineRule="auto"/>
        <w:contextualSpacing/>
        <w:jc w:val="left"/>
        <w:rPr>
          <w:b/>
          <w:color w:val="auto"/>
          <w:sz w:val="28"/>
          <w:szCs w:val="28"/>
          <w:lang w:val="vi-VN"/>
        </w:rPr>
      </w:pPr>
      <w:r w:rsidRPr="006158D2">
        <w:rPr>
          <w:b/>
          <w:color w:val="auto"/>
          <w:sz w:val="28"/>
          <w:szCs w:val="28"/>
          <w:lang w:val="vi-VN"/>
        </w:rPr>
        <w:br w:type="page"/>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lastRenderedPageBreak/>
        <w:t>TÀI KHOẢN 421 - LỢI NHUẬN SAU THUẾ CH</w:t>
      </w:r>
      <w:r w:rsidRPr="006158D2">
        <w:rPr>
          <w:rFonts w:hint="eastAsia"/>
          <w:b/>
          <w:color w:val="auto"/>
          <w:sz w:val="28"/>
          <w:szCs w:val="28"/>
          <w:lang w:val="vi-VN"/>
        </w:rPr>
        <w:t>Ư</w:t>
      </w:r>
      <w:r w:rsidRPr="006158D2">
        <w:rPr>
          <w:b/>
          <w:color w:val="auto"/>
          <w:sz w:val="28"/>
          <w:szCs w:val="28"/>
          <w:lang w:val="vi-VN"/>
        </w:rPr>
        <w:t>A PHÂN PHỐI</w:t>
      </w:r>
    </w:p>
    <w:p w:rsidR="007477B5" w:rsidRPr="006158D2" w:rsidRDefault="007477B5">
      <w:pPr>
        <w:spacing w:after="0" w:line="276" w:lineRule="auto"/>
        <w:contextualSpacing/>
        <w:rPr>
          <w:color w:val="auto"/>
          <w:sz w:val="28"/>
          <w:szCs w:val="28"/>
          <w:lang w:val="vi-VN"/>
        </w:rPr>
      </w:pP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 xml:space="preserve">1. Nguyên tắc kế toán </w:t>
      </w:r>
    </w:p>
    <w:p w:rsidR="007477B5" w:rsidRPr="006158D2" w:rsidRDefault="00F6039D">
      <w:pPr>
        <w:spacing w:after="0" w:line="276" w:lineRule="auto"/>
        <w:ind w:firstLine="567"/>
        <w:contextualSpacing/>
        <w:rPr>
          <w:color w:val="auto"/>
          <w:sz w:val="28"/>
          <w:szCs w:val="28"/>
          <w:lang w:val="en-US"/>
        </w:rPr>
      </w:pPr>
      <w:r w:rsidRPr="006158D2">
        <w:rPr>
          <w:color w:val="auto"/>
          <w:sz w:val="28"/>
          <w:szCs w:val="28"/>
          <w:lang w:val="vi-VN"/>
        </w:rPr>
        <w:t xml:space="preserve">a) Tài khoản này dùng </w:t>
      </w:r>
      <w:r w:rsidRPr="006158D2">
        <w:rPr>
          <w:rFonts w:hint="eastAsia"/>
          <w:color w:val="auto"/>
          <w:sz w:val="28"/>
          <w:szCs w:val="28"/>
          <w:lang w:val="vi-VN"/>
        </w:rPr>
        <w:t>đ</w:t>
      </w:r>
      <w:r w:rsidRPr="006158D2">
        <w:rPr>
          <w:color w:val="auto"/>
          <w:sz w:val="28"/>
          <w:szCs w:val="28"/>
          <w:lang w:val="vi-VN"/>
        </w:rPr>
        <w:t>ể phản ánh kết quả kinh doanh (lãi, lỗ) sau thuế thu nhập doanh nghiệp và tình hình phân chia lợi nhuận hoặc xử lý lỗ của HTX</w:t>
      </w:r>
      <w:r w:rsidR="006158D2" w:rsidRPr="006158D2">
        <w:rPr>
          <w:color w:val="auto"/>
          <w:sz w:val="28"/>
          <w:szCs w:val="28"/>
          <w:lang w:val="en-US"/>
        </w:rPr>
        <w:t>;</w:t>
      </w:r>
    </w:p>
    <w:p w:rsidR="007477B5" w:rsidRPr="006158D2" w:rsidRDefault="00F6039D">
      <w:pPr>
        <w:spacing w:after="0" w:line="276" w:lineRule="auto"/>
        <w:ind w:firstLine="567"/>
        <w:contextualSpacing/>
        <w:rPr>
          <w:color w:val="auto"/>
          <w:sz w:val="28"/>
          <w:szCs w:val="28"/>
          <w:lang w:val="en-US"/>
        </w:rPr>
      </w:pPr>
      <w:r w:rsidRPr="006158D2">
        <w:rPr>
          <w:color w:val="auto"/>
          <w:sz w:val="28"/>
          <w:szCs w:val="28"/>
          <w:lang w:val="vi-VN"/>
        </w:rPr>
        <w:t xml:space="preserve">b) Việc phân chia lợi nhuận của HTX phải </w:t>
      </w:r>
      <w:r w:rsidRPr="006158D2">
        <w:rPr>
          <w:rFonts w:hint="eastAsia"/>
          <w:color w:val="auto"/>
          <w:sz w:val="28"/>
          <w:szCs w:val="28"/>
          <w:lang w:val="vi-VN"/>
        </w:rPr>
        <w:t>đ</w:t>
      </w:r>
      <w:r w:rsidRPr="006158D2">
        <w:rPr>
          <w:color w:val="auto"/>
          <w:sz w:val="28"/>
          <w:szCs w:val="28"/>
          <w:lang w:val="vi-VN"/>
        </w:rPr>
        <w:t xml:space="preserve">ảm bảo tuân thủ theo </w:t>
      </w:r>
      <w:r w:rsidRPr="006158D2">
        <w:rPr>
          <w:rFonts w:hint="eastAsia"/>
          <w:color w:val="auto"/>
          <w:sz w:val="28"/>
          <w:szCs w:val="28"/>
          <w:lang w:val="vi-VN"/>
        </w:rPr>
        <w:t>đú</w:t>
      </w:r>
      <w:r w:rsidRPr="006158D2">
        <w:rPr>
          <w:color w:val="auto"/>
          <w:sz w:val="28"/>
          <w:szCs w:val="28"/>
          <w:lang w:val="vi-VN"/>
        </w:rPr>
        <w:t xml:space="preserve">ng quy </w:t>
      </w:r>
      <w:r w:rsidRPr="006158D2">
        <w:rPr>
          <w:rFonts w:hint="eastAsia"/>
          <w:color w:val="auto"/>
          <w:sz w:val="28"/>
          <w:szCs w:val="28"/>
          <w:lang w:val="vi-VN"/>
        </w:rPr>
        <w:t>đ</w:t>
      </w:r>
      <w:r w:rsidRPr="006158D2">
        <w:rPr>
          <w:color w:val="auto"/>
          <w:sz w:val="28"/>
          <w:szCs w:val="28"/>
          <w:lang w:val="vi-VN"/>
        </w:rPr>
        <w:t>ịnh của pháp luật</w:t>
      </w:r>
      <w:r w:rsidR="006158D2" w:rsidRPr="006158D2">
        <w:rPr>
          <w:color w:val="auto"/>
          <w:sz w:val="28"/>
          <w:szCs w:val="28"/>
          <w:lang w:val="en-US"/>
        </w:rPr>
        <w:t>;</w:t>
      </w:r>
    </w:p>
    <w:p w:rsidR="007477B5" w:rsidRPr="006158D2" w:rsidRDefault="00F6039D">
      <w:pPr>
        <w:spacing w:after="0" w:line="276" w:lineRule="auto"/>
        <w:ind w:firstLine="567"/>
        <w:contextualSpacing/>
        <w:rPr>
          <w:color w:val="auto"/>
          <w:sz w:val="28"/>
          <w:szCs w:val="28"/>
          <w:lang w:val="en-US"/>
        </w:rPr>
      </w:pPr>
      <w:r w:rsidRPr="006158D2">
        <w:rPr>
          <w:color w:val="auto"/>
          <w:sz w:val="28"/>
          <w:szCs w:val="28"/>
          <w:lang w:val="vi-VN"/>
        </w:rPr>
        <w:t xml:space="preserve">c) Phải theo dõi chi tiết nguồn hình thành và từng nội dung phân chia lợi nhuận của HTX (trích lập quỹ chung không chia, trích lập các quỹ theo quyết </w:t>
      </w:r>
      <w:r w:rsidRPr="006158D2">
        <w:rPr>
          <w:rFonts w:hint="eastAsia"/>
          <w:color w:val="auto"/>
          <w:sz w:val="28"/>
          <w:szCs w:val="28"/>
          <w:lang w:val="vi-VN"/>
        </w:rPr>
        <w:t>đ</w:t>
      </w:r>
      <w:r w:rsidRPr="006158D2">
        <w:rPr>
          <w:color w:val="auto"/>
          <w:sz w:val="28"/>
          <w:szCs w:val="28"/>
          <w:lang w:val="vi-VN"/>
        </w:rPr>
        <w:t xml:space="preserve">inh của </w:t>
      </w:r>
      <w:r w:rsidRPr="006158D2">
        <w:rPr>
          <w:rFonts w:hint="eastAsia"/>
          <w:color w:val="auto"/>
          <w:sz w:val="28"/>
          <w:szCs w:val="28"/>
          <w:lang w:val="vi-VN"/>
        </w:rPr>
        <w:t>Đ</w:t>
      </w:r>
      <w:r w:rsidRPr="006158D2">
        <w:rPr>
          <w:color w:val="auto"/>
          <w:sz w:val="28"/>
          <w:szCs w:val="28"/>
          <w:lang w:val="vi-VN"/>
        </w:rPr>
        <w:t>ại hội thành viên, chia lợi nhuận cho các thành viên chính thức, thành viên liên kết….)</w:t>
      </w:r>
      <w:r w:rsidR="006158D2" w:rsidRPr="006158D2">
        <w:rPr>
          <w:color w:val="auto"/>
          <w:sz w:val="28"/>
          <w:szCs w:val="28"/>
          <w:lang w:val="en-US"/>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d) Khi phân phối lợi nhuận, HTX cần cân nhắc </w:t>
      </w:r>
      <w:r w:rsidRPr="006158D2">
        <w:rPr>
          <w:rFonts w:hint="eastAsia"/>
          <w:color w:val="auto"/>
          <w:sz w:val="28"/>
          <w:szCs w:val="28"/>
          <w:lang w:val="vi-VN"/>
        </w:rPr>
        <w:t>đ</w:t>
      </w:r>
      <w:r w:rsidRPr="006158D2">
        <w:rPr>
          <w:color w:val="auto"/>
          <w:sz w:val="28"/>
          <w:szCs w:val="28"/>
          <w:lang w:val="vi-VN"/>
        </w:rPr>
        <w:t>ến các khoản mục phi tiền tệ nằm trong lợi nhuận sau thuế ch</w:t>
      </w:r>
      <w:r w:rsidRPr="006158D2">
        <w:rPr>
          <w:rFonts w:hint="eastAsia"/>
          <w:color w:val="auto"/>
          <w:sz w:val="28"/>
          <w:szCs w:val="28"/>
          <w:lang w:val="vi-VN"/>
        </w:rPr>
        <w:t>ư</w:t>
      </w:r>
      <w:r w:rsidRPr="006158D2">
        <w:rPr>
          <w:color w:val="auto"/>
          <w:sz w:val="28"/>
          <w:szCs w:val="28"/>
          <w:lang w:val="vi-VN"/>
        </w:rPr>
        <w:t xml:space="preserve">a phân phối </w:t>
      </w:r>
      <w:r w:rsidRPr="006158D2">
        <w:rPr>
          <w:bCs/>
          <w:color w:val="auto"/>
          <w:sz w:val="28"/>
          <w:szCs w:val="28"/>
          <w:lang w:val="vi-VN"/>
        </w:rPr>
        <w:t xml:space="preserve">có thể </w:t>
      </w:r>
      <w:r w:rsidRPr="006158D2">
        <w:rPr>
          <w:color w:val="auto"/>
          <w:sz w:val="28"/>
          <w:szCs w:val="28"/>
          <w:lang w:val="vi-VN"/>
        </w:rPr>
        <w:t>ảnh h</w:t>
      </w:r>
      <w:r w:rsidRPr="006158D2">
        <w:rPr>
          <w:rFonts w:hint="eastAsia"/>
          <w:color w:val="auto"/>
          <w:sz w:val="28"/>
          <w:szCs w:val="28"/>
          <w:lang w:val="vi-VN"/>
        </w:rPr>
        <w:t>ư</w:t>
      </w:r>
      <w:r w:rsidRPr="006158D2">
        <w:rPr>
          <w:color w:val="auto"/>
          <w:sz w:val="28"/>
          <w:szCs w:val="28"/>
          <w:lang w:val="vi-VN"/>
        </w:rPr>
        <w:t xml:space="preserve">ởng </w:t>
      </w:r>
      <w:r w:rsidRPr="006158D2">
        <w:rPr>
          <w:rFonts w:hint="eastAsia"/>
          <w:color w:val="auto"/>
          <w:sz w:val="28"/>
          <w:szCs w:val="28"/>
          <w:lang w:val="vi-VN"/>
        </w:rPr>
        <w:t>đ</w:t>
      </w:r>
      <w:r w:rsidRPr="006158D2">
        <w:rPr>
          <w:color w:val="auto"/>
          <w:sz w:val="28"/>
          <w:szCs w:val="28"/>
          <w:lang w:val="vi-VN"/>
        </w:rPr>
        <w:t>ến khả n</w:t>
      </w:r>
      <w:r w:rsidRPr="006158D2">
        <w:rPr>
          <w:rFonts w:hint="eastAsia"/>
          <w:color w:val="auto"/>
          <w:sz w:val="28"/>
          <w:szCs w:val="28"/>
          <w:lang w:val="vi-VN"/>
        </w:rPr>
        <w:t>ă</w:t>
      </w:r>
      <w:r w:rsidRPr="006158D2">
        <w:rPr>
          <w:color w:val="auto"/>
          <w:sz w:val="28"/>
          <w:szCs w:val="28"/>
          <w:lang w:val="vi-VN"/>
        </w:rPr>
        <w:t>ng chi trả lợi nhuận của HTX, nh</w:t>
      </w:r>
      <w:r w:rsidRPr="006158D2">
        <w:rPr>
          <w:rFonts w:hint="eastAsia"/>
          <w:color w:val="auto"/>
          <w:sz w:val="28"/>
          <w:szCs w:val="28"/>
          <w:lang w:val="vi-VN"/>
        </w:rPr>
        <w:t>ư</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Khoản lãi do </w:t>
      </w:r>
      <w:r w:rsidRPr="006158D2">
        <w:rPr>
          <w:rFonts w:hint="eastAsia"/>
          <w:color w:val="auto"/>
          <w:sz w:val="28"/>
          <w:szCs w:val="28"/>
          <w:lang w:val="vi-VN"/>
        </w:rPr>
        <w:t>đá</w:t>
      </w:r>
      <w:r w:rsidRPr="006158D2">
        <w:rPr>
          <w:color w:val="auto"/>
          <w:sz w:val="28"/>
          <w:szCs w:val="28"/>
          <w:lang w:val="vi-VN"/>
        </w:rPr>
        <w:t xml:space="preserve">nh giá lại tài sản mang </w:t>
      </w:r>
      <w:r w:rsidRPr="006158D2">
        <w:rPr>
          <w:rFonts w:hint="eastAsia"/>
          <w:color w:val="auto"/>
          <w:sz w:val="28"/>
          <w:szCs w:val="28"/>
          <w:lang w:val="vi-VN"/>
        </w:rPr>
        <w:t>đ</w:t>
      </w:r>
      <w:r w:rsidRPr="006158D2">
        <w:rPr>
          <w:color w:val="auto"/>
          <w:sz w:val="28"/>
          <w:szCs w:val="28"/>
          <w:lang w:val="vi-VN"/>
        </w:rPr>
        <w:t xml:space="preserve">i góp vốn;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Khoản lãi do </w:t>
      </w:r>
      <w:r w:rsidRPr="006158D2">
        <w:rPr>
          <w:rFonts w:hint="eastAsia"/>
          <w:color w:val="auto"/>
          <w:sz w:val="28"/>
          <w:szCs w:val="28"/>
          <w:lang w:val="vi-VN"/>
        </w:rPr>
        <w:t>đá</w:t>
      </w:r>
      <w:r w:rsidRPr="006158D2">
        <w:rPr>
          <w:color w:val="auto"/>
          <w:sz w:val="28"/>
          <w:szCs w:val="28"/>
          <w:lang w:val="vi-VN"/>
        </w:rPr>
        <w:t xml:space="preserve">nh giá lại các khoản mục tiền tệ có gốc ngoại tệ;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Các khoản mục phi tiền tệ khác… </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2. Kết cấu và nội dung phản ánh của Tài khoản 421 - Lợi nhuận sau thuế ch</w:t>
      </w:r>
      <w:r w:rsidRPr="006158D2">
        <w:rPr>
          <w:rFonts w:hint="eastAsia"/>
          <w:b/>
          <w:color w:val="auto"/>
          <w:sz w:val="28"/>
          <w:szCs w:val="28"/>
          <w:lang w:val="vi-VN"/>
        </w:rPr>
        <w:t>ư</w:t>
      </w:r>
      <w:r w:rsidRPr="006158D2">
        <w:rPr>
          <w:b/>
          <w:color w:val="auto"/>
          <w:sz w:val="28"/>
          <w:szCs w:val="28"/>
          <w:lang w:val="vi-VN"/>
        </w:rPr>
        <w:t>a phân phối</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Nợ:</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Số lỗ về hoạt </w:t>
      </w:r>
      <w:r w:rsidRPr="006158D2">
        <w:rPr>
          <w:rFonts w:hint="eastAsia"/>
          <w:color w:val="auto"/>
          <w:sz w:val="28"/>
          <w:szCs w:val="28"/>
          <w:lang w:val="vi-VN"/>
        </w:rPr>
        <w:t>đ</w:t>
      </w:r>
      <w:r w:rsidRPr="006158D2">
        <w:rPr>
          <w:color w:val="auto"/>
          <w:sz w:val="28"/>
          <w:szCs w:val="28"/>
          <w:lang w:val="vi-VN"/>
        </w:rPr>
        <w:t>ộng kinh doanh của HTX;</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Trích lập các quỹ của HTX;</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Chia lợi nhuận cho các thành viên;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Bổ sung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 (nếu có).</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Số lợi nhuận thực tế hoạt </w:t>
      </w:r>
      <w:r w:rsidRPr="006158D2">
        <w:rPr>
          <w:rFonts w:hint="eastAsia"/>
          <w:color w:val="auto"/>
          <w:sz w:val="28"/>
          <w:szCs w:val="28"/>
          <w:lang w:val="vi-VN"/>
        </w:rPr>
        <w:t>đ</w:t>
      </w:r>
      <w:r w:rsidRPr="006158D2">
        <w:rPr>
          <w:color w:val="auto"/>
          <w:sz w:val="28"/>
          <w:szCs w:val="28"/>
          <w:lang w:val="vi-VN"/>
        </w:rPr>
        <w:t>ộng kinh doanh của HTX trong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Xử lý các khoản lỗ về hoạt </w:t>
      </w:r>
      <w:r w:rsidRPr="006158D2">
        <w:rPr>
          <w:rFonts w:hint="eastAsia"/>
          <w:color w:val="auto"/>
          <w:sz w:val="28"/>
          <w:szCs w:val="28"/>
          <w:lang w:val="vi-VN"/>
        </w:rPr>
        <w:t>đ</w:t>
      </w:r>
      <w:r w:rsidRPr="006158D2">
        <w:rPr>
          <w:color w:val="auto"/>
          <w:sz w:val="28"/>
          <w:szCs w:val="28"/>
          <w:lang w:val="vi-VN"/>
        </w:rPr>
        <w:t>ộng kinh doanh.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Tài khoản 421 có thể có số d</w:t>
      </w:r>
      <w:r w:rsidRPr="006158D2">
        <w:rPr>
          <w:rFonts w:hint="eastAsia"/>
          <w:color w:val="auto"/>
          <w:sz w:val="28"/>
          <w:szCs w:val="28"/>
          <w:lang w:val="vi-VN"/>
        </w:rPr>
        <w:t>ư</w:t>
      </w:r>
      <w:r w:rsidRPr="006158D2">
        <w:rPr>
          <w:color w:val="auto"/>
          <w:sz w:val="28"/>
          <w:szCs w:val="28"/>
          <w:lang w:val="vi-VN"/>
        </w:rPr>
        <w:t xml:space="preserve"> Nợ hoặc số d</w:t>
      </w:r>
      <w:r w:rsidRPr="006158D2">
        <w:rPr>
          <w:rFonts w:hint="eastAsia"/>
          <w:color w:val="auto"/>
          <w:sz w:val="28"/>
          <w:szCs w:val="28"/>
          <w:lang w:val="vi-VN"/>
        </w:rPr>
        <w:t>ư</w:t>
      </w:r>
      <w:r w:rsidRPr="006158D2">
        <w:rPr>
          <w:color w:val="auto"/>
          <w:sz w:val="28"/>
          <w:szCs w:val="28"/>
          <w:lang w:val="vi-VN"/>
        </w:rPr>
        <w:t xml:space="preserve"> Có.</w:t>
      </w: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Số d</w:t>
      </w:r>
      <w:r w:rsidRPr="006158D2">
        <w:rPr>
          <w:rFonts w:hint="eastAsia"/>
          <w:b/>
          <w:color w:val="auto"/>
          <w:sz w:val="28"/>
          <w:szCs w:val="28"/>
          <w:lang w:val="vi-VN"/>
        </w:rPr>
        <w:t>ư</w:t>
      </w:r>
      <w:r w:rsidRPr="006158D2">
        <w:rPr>
          <w:b/>
          <w:color w:val="auto"/>
          <w:sz w:val="28"/>
          <w:szCs w:val="28"/>
          <w:lang w:val="vi-VN"/>
        </w:rPr>
        <w:t xml:space="preserve"> bên Nợ: </w:t>
      </w:r>
      <w:r w:rsidRPr="006158D2">
        <w:rPr>
          <w:color w:val="auto"/>
          <w:sz w:val="28"/>
          <w:szCs w:val="28"/>
          <w:lang w:val="vi-VN"/>
        </w:rPr>
        <w:t xml:space="preserve">Số lỗ hoạt </w:t>
      </w:r>
      <w:r w:rsidRPr="006158D2">
        <w:rPr>
          <w:rFonts w:hint="eastAsia"/>
          <w:color w:val="auto"/>
          <w:sz w:val="28"/>
          <w:szCs w:val="28"/>
          <w:lang w:val="vi-VN"/>
        </w:rPr>
        <w:t>đ</w:t>
      </w:r>
      <w:r w:rsidRPr="006158D2">
        <w:rPr>
          <w:color w:val="auto"/>
          <w:sz w:val="28"/>
          <w:szCs w:val="28"/>
          <w:lang w:val="vi-VN"/>
        </w:rPr>
        <w:t>ộng kinh doanh ch</w:t>
      </w:r>
      <w:r w:rsidRPr="006158D2">
        <w:rPr>
          <w:rFonts w:hint="eastAsia"/>
          <w:color w:val="auto"/>
          <w:sz w:val="28"/>
          <w:szCs w:val="28"/>
          <w:lang w:val="vi-VN"/>
        </w:rPr>
        <w:t>ư</w:t>
      </w:r>
      <w:r w:rsidRPr="006158D2">
        <w:rPr>
          <w:color w:val="auto"/>
          <w:sz w:val="28"/>
          <w:szCs w:val="28"/>
          <w:lang w:val="vi-VN"/>
        </w:rPr>
        <w:t>a xử lý.</w:t>
      </w: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Số d</w:t>
      </w:r>
      <w:r w:rsidRPr="006158D2">
        <w:rPr>
          <w:rFonts w:hint="eastAsia"/>
          <w:b/>
          <w:color w:val="auto"/>
          <w:sz w:val="28"/>
          <w:szCs w:val="28"/>
          <w:lang w:val="vi-VN"/>
        </w:rPr>
        <w:t>ư</w:t>
      </w:r>
      <w:r w:rsidRPr="006158D2">
        <w:rPr>
          <w:b/>
          <w:color w:val="auto"/>
          <w:sz w:val="28"/>
          <w:szCs w:val="28"/>
          <w:lang w:val="vi-VN"/>
        </w:rPr>
        <w:t xml:space="preserve"> bên Có: </w:t>
      </w:r>
      <w:r w:rsidRPr="006158D2">
        <w:rPr>
          <w:color w:val="auto"/>
          <w:sz w:val="28"/>
          <w:szCs w:val="28"/>
          <w:lang w:val="vi-VN"/>
        </w:rPr>
        <w:t>Số lợi nhuận sau thuế ch</w:t>
      </w:r>
      <w:r w:rsidRPr="006158D2">
        <w:rPr>
          <w:rFonts w:hint="eastAsia"/>
          <w:color w:val="auto"/>
          <w:sz w:val="28"/>
          <w:szCs w:val="28"/>
          <w:lang w:val="vi-VN"/>
        </w:rPr>
        <w:t>ư</w:t>
      </w:r>
      <w:r w:rsidRPr="006158D2">
        <w:rPr>
          <w:color w:val="auto"/>
          <w:sz w:val="28"/>
          <w:szCs w:val="28"/>
          <w:lang w:val="vi-VN"/>
        </w:rPr>
        <w:t>a phân phối hoặc ch</w:t>
      </w:r>
      <w:r w:rsidRPr="006158D2">
        <w:rPr>
          <w:rFonts w:hint="eastAsia"/>
          <w:color w:val="auto"/>
          <w:sz w:val="28"/>
          <w:szCs w:val="28"/>
          <w:lang w:val="vi-VN"/>
        </w:rPr>
        <w:t>ư</w:t>
      </w:r>
      <w:r w:rsidRPr="006158D2">
        <w:rPr>
          <w:color w:val="auto"/>
          <w:sz w:val="28"/>
          <w:szCs w:val="28"/>
          <w:lang w:val="vi-VN"/>
        </w:rPr>
        <w:t>a sử dụng.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Tài khoản 421 - Lợi nhuận sau thuế ch</w:t>
      </w:r>
      <w:r w:rsidRPr="006158D2">
        <w:rPr>
          <w:rFonts w:hint="eastAsia"/>
          <w:color w:val="auto"/>
          <w:sz w:val="28"/>
          <w:szCs w:val="28"/>
          <w:lang w:val="vi-VN"/>
        </w:rPr>
        <w:t>ư</w:t>
      </w:r>
      <w:r w:rsidRPr="006158D2">
        <w:rPr>
          <w:color w:val="auto"/>
          <w:sz w:val="28"/>
          <w:szCs w:val="28"/>
          <w:lang w:val="vi-VN"/>
        </w:rPr>
        <w:t>a phân phối có 2 Tài khoản cấp 2:</w:t>
      </w:r>
    </w:p>
    <w:p w:rsidR="007477B5" w:rsidRPr="006158D2" w:rsidRDefault="00F6039D">
      <w:pPr>
        <w:spacing w:after="0" w:line="276" w:lineRule="auto"/>
        <w:ind w:firstLine="567"/>
        <w:rPr>
          <w:color w:val="auto"/>
          <w:sz w:val="28"/>
          <w:szCs w:val="28"/>
        </w:rPr>
      </w:pPr>
      <w:r w:rsidRPr="006158D2">
        <w:rPr>
          <w:i/>
          <w:color w:val="auto"/>
          <w:sz w:val="28"/>
          <w:szCs w:val="28"/>
          <w:lang w:val="vi-VN"/>
        </w:rPr>
        <w:t>- Tài khoản 4211 -</w:t>
      </w:r>
      <w:r w:rsidRPr="006158D2">
        <w:rPr>
          <w:color w:val="auto"/>
          <w:sz w:val="28"/>
          <w:szCs w:val="28"/>
          <w:lang w:val="vi-VN"/>
        </w:rPr>
        <w:t xml:space="preserve"> </w:t>
      </w:r>
      <w:r w:rsidRPr="006158D2">
        <w:rPr>
          <w:i/>
          <w:color w:val="auto"/>
          <w:sz w:val="28"/>
          <w:szCs w:val="28"/>
        </w:rPr>
        <w:t>Lợi nhuận sau thuế ch</w:t>
      </w:r>
      <w:r w:rsidRPr="006158D2">
        <w:rPr>
          <w:rFonts w:hint="eastAsia"/>
          <w:i/>
          <w:color w:val="auto"/>
          <w:sz w:val="28"/>
          <w:szCs w:val="28"/>
        </w:rPr>
        <w:t>ư</w:t>
      </w:r>
      <w:r w:rsidRPr="006158D2">
        <w:rPr>
          <w:i/>
          <w:color w:val="auto"/>
          <w:sz w:val="28"/>
          <w:szCs w:val="28"/>
        </w:rPr>
        <w:t>a phân phối của giao dịch bên ngoài</w:t>
      </w:r>
      <w:r w:rsidRPr="006158D2">
        <w:rPr>
          <w:color w:val="auto"/>
          <w:sz w:val="28"/>
          <w:szCs w:val="28"/>
          <w:lang w:val="vi-VN"/>
        </w:rPr>
        <w:t>: Tài khoản này dùng để phản ánh kết quả kinh doanh (lãi, lỗ) sau thuế thu nhập doanh nghiệp của giao dịch bên ngoài và tình hình phân chia lợi nhuận hoặc xử lý lỗ của HTX.</w:t>
      </w:r>
    </w:p>
    <w:p w:rsidR="007477B5" w:rsidRPr="006158D2" w:rsidRDefault="00F6039D">
      <w:pPr>
        <w:spacing w:after="0" w:line="276" w:lineRule="auto"/>
        <w:ind w:firstLine="567"/>
        <w:contextualSpacing/>
        <w:rPr>
          <w:color w:val="auto"/>
          <w:sz w:val="28"/>
          <w:szCs w:val="28"/>
          <w:lang w:val="vi-VN"/>
        </w:rPr>
      </w:pPr>
      <w:r w:rsidRPr="006158D2">
        <w:rPr>
          <w:i/>
          <w:color w:val="auto"/>
          <w:sz w:val="28"/>
          <w:szCs w:val="28"/>
        </w:rPr>
        <w:t>- Tài khoản 4212 - Lợi nhuận sau thuế ch</w:t>
      </w:r>
      <w:r w:rsidRPr="006158D2">
        <w:rPr>
          <w:rFonts w:hint="eastAsia"/>
          <w:i/>
          <w:color w:val="auto"/>
          <w:sz w:val="28"/>
          <w:szCs w:val="28"/>
        </w:rPr>
        <w:t>ư</w:t>
      </w:r>
      <w:r w:rsidRPr="006158D2">
        <w:rPr>
          <w:i/>
          <w:color w:val="auto"/>
          <w:sz w:val="28"/>
          <w:szCs w:val="28"/>
        </w:rPr>
        <w:t>a phân phối của giao dịch nội bộ</w:t>
      </w:r>
      <w:r w:rsidRPr="006158D2">
        <w:rPr>
          <w:color w:val="auto"/>
          <w:sz w:val="28"/>
          <w:szCs w:val="28"/>
          <w:lang w:val="vi-VN"/>
        </w:rPr>
        <w:t xml:space="preserve">: Tài khoản này dùng để phản ánh kết quả kinh doanh (lãi, lỗ) sau thuế thu nhập doanh nghiệp của giao dịch nội bộ và tình hình phân chia lợi nhuận hoặc </w:t>
      </w:r>
      <w:r w:rsidRPr="006158D2">
        <w:rPr>
          <w:color w:val="auto"/>
          <w:sz w:val="28"/>
          <w:szCs w:val="28"/>
          <w:lang w:val="vi-VN"/>
        </w:rPr>
        <w:lastRenderedPageBreak/>
        <w:t>xử lý lỗ của HTX.</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3. Ph</w:t>
      </w:r>
      <w:r w:rsidRPr="006158D2">
        <w:rPr>
          <w:rFonts w:hint="eastAsia"/>
          <w:b/>
          <w:color w:val="auto"/>
          <w:sz w:val="28"/>
          <w:szCs w:val="28"/>
          <w:lang w:val="vi-VN"/>
        </w:rPr>
        <w:t>ươ</w:t>
      </w:r>
      <w:r w:rsidRPr="006158D2">
        <w:rPr>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3.1. Cuối kỳ kế toán, kết chuyển kết quả hoạt </w:t>
      </w:r>
      <w:r w:rsidRPr="006158D2">
        <w:rPr>
          <w:rFonts w:hint="eastAsia"/>
          <w:color w:val="auto"/>
          <w:sz w:val="28"/>
          <w:szCs w:val="28"/>
          <w:lang w:val="vi-VN"/>
        </w:rPr>
        <w:t>đ</w:t>
      </w:r>
      <w:r w:rsidRPr="006158D2">
        <w:rPr>
          <w:color w:val="auto"/>
          <w:sz w:val="28"/>
          <w:szCs w:val="28"/>
          <w:lang w:val="vi-VN"/>
        </w:rPr>
        <w:t>ộng kinh doanh: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ờng hợp lãi,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911 - Xác </w:t>
      </w:r>
      <w:r w:rsidRPr="006158D2">
        <w:rPr>
          <w:rFonts w:hint="eastAsia"/>
          <w:color w:val="auto"/>
          <w:sz w:val="28"/>
          <w:szCs w:val="28"/>
          <w:lang w:val="vi-VN"/>
        </w:rPr>
        <w:t>đ</w:t>
      </w:r>
      <w:r w:rsidRPr="006158D2">
        <w:rPr>
          <w:color w:val="auto"/>
          <w:sz w:val="28"/>
          <w:szCs w:val="28"/>
          <w:lang w:val="vi-VN"/>
        </w:rPr>
        <w:t>ịnh kết quả kinh doanh (9111, 9112)</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421 - Lợi nhuận sau thuế ch</w:t>
      </w:r>
      <w:r w:rsidRPr="006158D2">
        <w:rPr>
          <w:rFonts w:hint="eastAsia"/>
          <w:color w:val="auto"/>
          <w:sz w:val="28"/>
          <w:szCs w:val="28"/>
          <w:lang w:val="vi-VN"/>
        </w:rPr>
        <w:t>ư</w:t>
      </w:r>
      <w:r w:rsidRPr="006158D2">
        <w:rPr>
          <w:color w:val="auto"/>
          <w:sz w:val="28"/>
          <w:szCs w:val="28"/>
          <w:lang w:val="vi-VN"/>
        </w:rPr>
        <w:t>a phân phối (4211, 4212).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ờng hợp lỗ,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421 - Lợi nhuận sau thuế ch</w:t>
      </w:r>
      <w:r w:rsidRPr="006158D2">
        <w:rPr>
          <w:rFonts w:hint="eastAsia"/>
          <w:color w:val="auto"/>
          <w:sz w:val="28"/>
          <w:szCs w:val="28"/>
          <w:lang w:val="vi-VN"/>
        </w:rPr>
        <w:t>ư</w:t>
      </w:r>
      <w:r w:rsidRPr="006158D2">
        <w:rPr>
          <w:color w:val="auto"/>
          <w:sz w:val="28"/>
          <w:szCs w:val="28"/>
          <w:lang w:val="vi-VN"/>
        </w:rPr>
        <w:t>a phân phối (4211, 4212)</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TK 911 - Xác </w:t>
      </w:r>
      <w:r w:rsidRPr="006158D2">
        <w:rPr>
          <w:rFonts w:hint="eastAsia"/>
          <w:color w:val="auto"/>
          <w:sz w:val="28"/>
          <w:szCs w:val="28"/>
          <w:lang w:val="vi-VN"/>
        </w:rPr>
        <w:t>đ</w:t>
      </w:r>
      <w:r w:rsidRPr="006158D2">
        <w:rPr>
          <w:color w:val="auto"/>
          <w:sz w:val="28"/>
          <w:szCs w:val="28"/>
          <w:lang w:val="vi-VN"/>
        </w:rPr>
        <w:t>ịnh kết quả kinh doanh (9111, 9112).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3.2. Khi có quyết </w:t>
      </w:r>
      <w:r w:rsidRPr="006158D2">
        <w:rPr>
          <w:rFonts w:hint="eastAsia"/>
          <w:color w:val="auto"/>
          <w:sz w:val="28"/>
          <w:szCs w:val="28"/>
          <w:lang w:val="vi-VN"/>
        </w:rPr>
        <w:t>đ</w:t>
      </w:r>
      <w:r w:rsidRPr="006158D2">
        <w:rPr>
          <w:color w:val="auto"/>
          <w:sz w:val="28"/>
          <w:szCs w:val="28"/>
          <w:lang w:val="vi-VN"/>
        </w:rPr>
        <w:t xml:space="preserve">ịnh hoặc thông báo trả lợi nhuận </w:t>
      </w:r>
      <w:r w:rsidRPr="006158D2">
        <w:rPr>
          <w:rFonts w:hint="eastAsia"/>
          <w:color w:val="auto"/>
          <w:sz w:val="28"/>
          <w:szCs w:val="28"/>
          <w:lang w:val="vi-VN"/>
        </w:rPr>
        <w:t>đư</w:t>
      </w:r>
      <w:r w:rsidRPr="006158D2">
        <w:rPr>
          <w:color w:val="auto"/>
          <w:sz w:val="28"/>
          <w:szCs w:val="28"/>
          <w:lang w:val="vi-VN"/>
        </w:rPr>
        <w:t>ợc chia cho các thành viên chính thức, thành viên liên kết,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421 - Lợi nhuận sau thuế ch</w:t>
      </w:r>
      <w:r w:rsidRPr="006158D2">
        <w:rPr>
          <w:rFonts w:hint="eastAsia"/>
          <w:color w:val="auto"/>
          <w:sz w:val="28"/>
          <w:szCs w:val="28"/>
          <w:lang w:val="vi-VN"/>
        </w:rPr>
        <w:t>ư</w:t>
      </w:r>
      <w:r w:rsidRPr="006158D2">
        <w:rPr>
          <w:color w:val="auto"/>
          <w:sz w:val="28"/>
          <w:szCs w:val="28"/>
          <w:lang w:val="vi-VN"/>
        </w:rPr>
        <w:t xml:space="preserve">a phân phối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338 - Phải trả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Khi trả lợi nhuận cho các thành viên chính thức, thành viên liên kết,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338 - Phải trả khác</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các TK 111, 112 (số tiền thực trả).</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3.3. Khi có quyết </w:t>
      </w:r>
      <w:r w:rsidRPr="006158D2">
        <w:rPr>
          <w:rFonts w:hint="eastAsia"/>
          <w:color w:val="auto"/>
          <w:sz w:val="28"/>
          <w:szCs w:val="28"/>
          <w:lang w:val="vi-VN"/>
        </w:rPr>
        <w:t>đ</w:t>
      </w:r>
      <w:r w:rsidRPr="006158D2">
        <w:rPr>
          <w:color w:val="auto"/>
          <w:sz w:val="28"/>
          <w:szCs w:val="28"/>
          <w:lang w:val="vi-VN"/>
        </w:rPr>
        <w:t xml:space="preserve">ịnh bổ sung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 từ lợi nhuận hoạt </w:t>
      </w:r>
      <w:r w:rsidRPr="006158D2">
        <w:rPr>
          <w:rFonts w:hint="eastAsia"/>
          <w:color w:val="auto"/>
          <w:sz w:val="28"/>
          <w:szCs w:val="28"/>
          <w:lang w:val="vi-VN"/>
        </w:rPr>
        <w:t>đ</w:t>
      </w:r>
      <w:r w:rsidRPr="006158D2">
        <w:rPr>
          <w:color w:val="auto"/>
          <w:sz w:val="28"/>
          <w:szCs w:val="28"/>
          <w:lang w:val="vi-VN"/>
        </w:rPr>
        <w:t xml:space="preserve">ộng kinh doanh (phần lợi nhuận </w:t>
      </w:r>
      <w:r w:rsidRPr="006158D2">
        <w:rPr>
          <w:rFonts w:hint="eastAsia"/>
          <w:color w:val="auto"/>
          <w:sz w:val="28"/>
          <w:szCs w:val="28"/>
          <w:lang w:val="vi-VN"/>
        </w:rPr>
        <w:t>đ</w:t>
      </w:r>
      <w:r w:rsidRPr="006158D2">
        <w:rPr>
          <w:color w:val="auto"/>
          <w:sz w:val="28"/>
          <w:szCs w:val="28"/>
          <w:lang w:val="vi-VN"/>
        </w:rPr>
        <w:t>ể lại của HTX),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421 - Lợi nhuận sau thuế ch</w:t>
      </w:r>
      <w:r w:rsidRPr="006158D2">
        <w:rPr>
          <w:rFonts w:hint="eastAsia"/>
          <w:color w:val="auto"/>
          <w:sz w:val="28"/>
          <w:szCs w:val="28"/>
          <w:lang w:val="vi-VN"/>
        </w:rPr>
        <w:t>ư</w:t>
      </w:r>
      <w:r w:rsidRPr="006158D2">
        <w:rPr>
          <w:color w:val="auto"/>
          <w:sz w:val="28"/>
          <w:szCs w:val="28"/>
          <w:lang w:val="vi-VN"/>
        </w:rPr>
        <w:t>a phân phối</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 xml:space="preserve">Có TK 411 -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của chủ sở hữu.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3.4. </w:t>
      </w:r>
      <w:r w:rsidRPr="006158D2">
        <w:rPr>
          <w:rFonts w:hint="eastAsia"/>
          <w:color w:val="auto"/>
          <w:sz w:val="28"/>
          <w:szCs w:val="28"/>
          <w:lang w:val="vi-VN"/>
        </w:rPr>
        <w:t>Đ</w:t>
      </w:r>
      <w:r w:rsidRPr="006158D2">
        <w:rPr>
          <w:color w:val="auto"/>
          <w:sz w:val="28"/>
          <w:szCs w:val="28"/>
          <w:lang w:val="vi-VN"/>
        </w:rPr>
        <w:t xml:space="preserve">ối với giá trị tài sản chung không chia nhận </w:t>
      </w:r>
      <w:r w:rsidRPr="006158D2">
        <w:rPr>
          <w:rFonts w:hint="eastAsia"/>
          <w:color w:val="auto"/>
          <w:sz w:val="28"/>
          <w:szCs w:val="28"/>
          <w:lang w:val="vi-VN"/>
        </w:rPr>
        <w:t>đư</w:t>
      </w:r>
      <w:r w:rsidRPr="006158D2">
        <w:rPr>
          <w:color w:val="auto"/>
          <w:sz w:val="28"/>
          <w:szCs w:val="28"/>
          <w:lang w:val="vi-VN"/>
        </w:rPr>
        <w:t xml:space="preserve">ợc từ quà biếu, tặng hợp pháp của các tổ chức, cá nhân sau khi thực hiện nghĩa vụ thuế theo quy </w:t>
      </w:r>
      <w:r w:rsidRPr="006158D2">
        <w:rPr>
          <w:rFonts w:hint="eastAsia"/>
          <w:color w:val="auto"/>
          <w:sz w:val="28"/>
          <w:szCs w:val="28"/>
          <w:lang w:val="vi-VN"/>
        </w:rPr>
        <w:t>đ</w:t>
      </w:r>
      <w:r w:rsidRPr="006158D2">
        <w:rPr>
          <w:color w:val="auto"/>
          <w:sz w:val="28"/>
          <w:szCs w:val="28"/>
          <w:lang w:val="vi-VN"/>
        </w:rPr>
        <w:t>ịnh của pháp luật về thuế (nếu có) thì phần còn lại HTX thực hiện ghi t</w:t>
      </w:r>
      <w:r w:rsidRPr="006158D2">
        <w:rPr>
          <w:rFonts w:hint="eastAsia"/>
          <w:color w:val="auto"/>
          <w:sz w:val="28"/>
          <w:szCs w:val="28"/>
          <w:lang w:val="vi-VN"/>
        </w:rPr>
        <w:t>ă</w:t>
      </w:r>
      <w:r w:rsidRPr="006158D2">
        <w:rPr>
          <w:color w:val="auto"/>
          <w:sz w:val="28"/>
          <w:szCs w:val="28"/>
          <w:lang w:val="vi-VN"/>
        </w:rPr>
        <w:t>ng nguồn hình thành quỹ chung không chia,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421 - Lợi nhuận sau thuế ch</w:t>
      </w:r>
      <w:r w:rsidRPr="006158D2">
        <w:rPr>
          <w:rFonts w:hint="eastAsia"/>
          <w:color w:val="auto"/>
          <w:sz w:val="28"/>
          <w:szCs w:val="28"/>
          <w:lang w:val="vi-VN"/>
        </w:rPr>
        <w:t>ư</w:t>
      </w:r>
      <w:r w:rsidRPr="006158D2">
        <w:rPr>
          <w:color w:val="auto"/>
          <w:sz w:val="28"/>
          <w:szCs w:val="28"/>
          <w:lang w:val="vi-VN"/>
        </w:rPr>
        <w:t>a phân phối</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4422 - Nguồn hình thành quỹ chung không chia.</w:t>
      </w:r>
    </w:p>
    <w:p w:rsidR="007477B5" w:rsidRPr="006158D2" w:rsidRDefault="00F6039D">
      <w:pPr>
        <w:spacing w:after="0" w:line="276" w:lineRule="auto"/>
        <w:ind w:firstLine="567"/>
        <w:contextualSpacing/>
        <w:rPr>
          <w:color w:val="auto"/>
          <w:sz w:val="28"/>
          <w:szCs w:val="28"/>
        </w:rPr>
      </w:pPr>
      <w:r w:rsidRPr="006158D2">
        <w:rPr>
          <w:color w:val="auto"/>
          <w:sz w:val="28"/>
          <w:szCs w:val="28"/>
        </w:rPr>
        <w:t>3.4. Khi HTX phân phối thu nh</w:t>
      </w:r>
      <w:r w:rsidRPr="006158D2">
        <w:rPr>
          <w:color w:val="auto"/>
          <w:sz w:val="28"/>
          <w:szCs w:val="28"/>
          <w:lang w:val="en-US"/>
        </w:rPr>
        <w:t xml:space="preserve">ập </w:t>
      </w:r>
      <w:r w:rsidRPr="006158D2">
        <w:rPr>
          <w:rFonts w:hint="eastAsia"/>
          <w:color w:val="auto"/>
          <w:sz w:val="28"/>
          <w:szCs w:val="28"/>
        </w:rPr>
        <w:t>đ</w:t>
      </w:r>
      <w:r w:rsidRPr="006158D2">
        <w:rPr>
          <w:color w:val="auto"/>
          <w:sz w:val="28"/>
          <w:szCs w:val="28"/>
        </w:rPr>
        <w:t>ể trích quỹ chung không chia</w:t>
      </w:r>
      <w:r w:rsidRPr="006158D2">
        <w:rPr>
          <w:color w:val="auto"/>
          <w:sz w:val="28"/>
          <w:szCs w:val="28"/>
          <w:lang w:val="en-US"/>
        </w:rPr>
        <w:t>,</w:t>
      </w:r>
      <w:r w:rsidRPr="006158D2">
        <w:rPr>
          <w:color w:val="auto"/>
          <w:sz w:val="28"/>
          <w:szCs w:val="28"/>
        </w:rPr>
        <w:t xml:space="preserve">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421- Lợi nhuận sau thuế ch</w:t>
      </w:r>
      <w:r w:rsidRPr="006158D2">
        <w:rPr>
          <w:rFonts w:hint="eastAsia"/>
          <w:color w:val="auto"/>
          <w:sz w:val="28"/>
          <w:szCs w:val="28"/>
        </w:rPr>
        <w:t>ư</w:t>
      </w:r>
      <w:r w:rsidRPr="006158D2">
        <w:rPr>
          <w:color w:val="auto"/>
          <w:sz w:val="28"/>
          <w:szCs w:val="28"/>
        </w:rPr>
        <w:t>a phân phối (4211, 4212)</w:t>
      </w:r>
    </w:p>
    <w:p w:rsidR="007477B5" w:rsidRPr="006158D2" w:rsidRDefault="00F6039D">
      <w:pPr>
        <w:tabs>
          <w:tab w:val="left" w:pos="1080"/>
        </w:tabs>
        <w:spacing w:after="0" w:line="276" w:lineRule="auto"/>
        <w:ind w:firstLine="1080"/>
        <w:contextualSpacing/>
        <w:rPr>
          <w:color w:val="auto"/>
          <w:sz w:val="28"/>
          <w:szCs w:val="28"/>
        </w:rPr>
      </w:pPr>
      <w:r w:rsidRPr="006158D2">
        <w:rPr>
          <w:color w:val="auto"/>
          <w:sz w:val="28"/>
          <w:szCs w:val="28"/>
        </w:rPr>
        <w:t>Có TK 442 - Quỹ chung không chia của HTX (4421).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w:t>
      </w:r>
      <w:r w:rsidRPr="006158D2">
        <w:rPr>
          <w:color w:val="auto"/>
          <w:sz w:val="28"/>
          <w:szCs w:val="28"/>
        </w:rPr>
        <w:t>5</w:t>
      </w:r>
      <w:r w:rsidRPr="006158D2">
        <w:rPr>
          <w:color w:val="auto"/>
          <w:sz w:val="28"/>
          <w:szCs w:val="28"/>
          <w:lang w:val="vi-VN"/>
        </w:rPr>
        <w:t xml:space="preserve">. Khi </w:t>
      </w:r>
      <w:r w:rsidRPr="006158D2">
        <w:rPr>
          <w:color w:val="auto"/>
          <w:sz w:val="28"/>
          <w:szCs w:val="28"/>
        </w:rPr>
        <w:t xml:space="preserve">thực hiện </w:t>
      </w:r>
      <w:r w:rsidRPr="006158D2">
        <w:rPr>
          <w:color w:val="auto"/>
          <w:sz w:val="28"/>
          <w:szCs w:val="28"/>
          <w:lang w:val="vi-VN"/>
        </w:rPr>
        <w:t xml:space="preserve">trích quỹ từ kết quả hoạt </w:t>
      </w:r>
      <w:r w:rsidRPr="006158D2">
        <w:rPr>
          <w:rFonts w:hint="eastAsia"/>
          <w:color w:val="auto"/>
          <w:sz w:val="28"/>
          <w:szCs w:val="28"/>
          <w:lang w:val="vi-VN"/>
        </w:rPr>
        <w:t>đ</w:t>
      </w:r>
      <w:r w:rsidRPr="006158D2">
        <w:rPr>
          <w:color w:val="auto"/>
          <w:sz w:val="28"/>
          <w:szCs w:val="28"/>
          <w:lang w:val="vi-VN"/>
        </w:rPr>
        <w:t xml:space="preserve">ộng kinh doanh (phần lợi nhuận </w:t>
      </w:r>
      <w:r w:rsidRPr="006158D2">
        <w:rPr>
          <w:rFonts w:hint="eastAsia"/>
          <w:color w:val="auto"/>
          <w:sz w:val="28"/>
          <w:szCs w:val="28"/>
          <w:lang w:val="vi-VN"/>
        </w:rPr>
        <w:t>đ</w:t>
      </w:r>
      <w:r w:rsidRPr="006158D2">
        <w:rPr>
          <w:color w:val="auto"/>
          <w:sz w:val="28"/>
          <w:szCs w:val="28"/>
          <w:lang w:val="vi-VN"/>
        </w:rPr>
        <w:t>ể lại của HTX)</w:t>
      </w:r>
      <w:r w:rsidRPr="006158D2">
        <w:rPr>
          <w:color w:val="auto"/>
          <w:sz w:val="28"/>
          <w:szCs w:val="28"/>
        </w:rPr>
        <w:t xml:space="preserve"> theo </w:t>
      </w:r>
      <w:r w:rsidRPr="006158D2">
        <w:rPr>
          <w:rFonts w:hint="eastAsia"/>
          <w:color w:val="auto"/>
          <w:sz w:val="28"/>
          <w:szCs w:val="28"/>
        </w:rPr>
        <w:t>Đ</w:t>
      </w:r>
      <w:r w:rsidRPr="006158D2">
        <w:rPr>
          <w:color w:val="auto"/>
          <w:sz w:val="28"/>
          <w:szCs w:val="28"/>
        </w:rPr>
        <w:t xml:space="preserve">iều lệ của HTX và phù hợp với quy </w:t>
      </w:r>
      <w:r w:rsidRPr="006158D2">
        <w:rPr>
          <w:rFonts w:hint="eastAsia"/>
          <w:color w:val="auto"/>
          <w:sz w:val="28"/>
          <w:szCs w:val="28"/>
        </w:rPr>
        <w:t>đ</w:t>
      </w:r>
      <w:r w:rsidRPr="006158D2">
        <w:rPr>
          <w:color w:val="auto"/>
          <w:sz w:val="28"/>
          <w:szCs w:val="28"/>
        </w:rPr>
        <w:t>ịnh hiện hành</w:t>
      </w:r>
      <w:r w:rsidRPr="006158D2">
        <w:rPr>
          <w:color w:val="auto"/>
          <w:sz w:val="28"/>
          <w:szCs w:val="28"/>
          <w:lang w:val="vi-VN"/>
        </w:rPr>
        <w: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421 - Lợi nhuận sau thuế ch</w:t>
      </w:r>
      <w:r w:rsidRPr="006158D2">
        <w:rPr>
          <w:rFonts w:hint="eastAsia"/>
          <w:color w:val="auto"/>
          <w:sz w:val="28"/>
          <w:szCs w:val="28"/>
          <w:lang w:val="vi-VN"/>
        </w:rPr>
        <w:t>ư</w:t>
      </w:r>
      <w:r w:rsidRPr="006158D2">
        <w:rPr>
          <w:color w:val="auto"/>
          <w:sz w:val="28"/>
          <w:szCs w:val="28"/>
          <w:lang w:val="vi-VN"/>
        </w:rPr>
        <w:t xml:space="preserve">a phân phối </w:t>
      </w:r>
    </w:p>
    <w:p w:rsidR="007477B5" w:rsidRPr="006158D2" w:rsidRDefault="00F6039D">
      <w:pPr>
        <w:spacing w:after="0" w:line="276" w:lineRule="auto"/>
        <w:ind w:leftChars="398" w:left="1075"/>
        <w:contextualSpacing/>
        <w:rPr>
          <w:color w:val="auto"/>
          <w:sz w:val="28"/>
          <w:szCs w:val="28"/>
          <w:lang w:val="vi-VN"/>
        </w:rPr>
      </w:pPr>
      <w:r w:rsidRPr="006158D2">
        <w:rPr>
          <w:color w:val="auto"/>
          <w:sz w:val="28"/>
          <w:szCs w:val="28"/>
          <w:lang w:val="vi-VN"/>
        </w:rPr>
        <w:t>Có TK 418 - Các quỹ thuộc vốn chủ sở hữu</w:t>
      </w:r>
    </w:p>
    <w:p w:rsidR="007477B5" w:rsidRPr="006158D2" w:rsidRDefault="00F6039D">
      <w:pPr>
        <w:spacing w:after="0" w:line="276" w:lineRule="auto"/>
        <w:ind w:leftChars="398" w:left="1075"/>
        <w:contextualSpacing/>
        <w:rPr>
          <w:color w:val="auto"/>
          <w:sz w:val="28"/>
          <w:szCs w:val="28"/>
          <w:lang w:val="it-IT"/>
        </w:rPr>
      </w:pPr>
      <w:r w:rsidRPr="006158D2">
        <w:rPr>
          <w:color w:val="auto"/>
          <w:sz w:val="28"/>
          <w:szCs w:val="28"/>
          <w:lang w:val="vi-VN"/>
        </w:rPr>
        <w:t>Có TK 353 - Quỹ khen th</w:t>
      </w:r>
      <w:r w:rsidRPr="006158D2">
        <w:rPr>
          <w:rFonts w:hint="eastAsia"/>
          <w:color w:val="auto"/>
          <w:sz w:val="28"/>
          <w:szCs w:val="28"/>
          <w:lang w:val="vi-VN"/>
        </w:rPr>
        <w:t>ư</w:t>
      </w:r>
      <w:r w:rsidRPr="006158D2">
        <w:rPr>
          <w:color w:val="auto"/>
          <w:sz w:val="28"/>
          <w:szCs w:val="28"/>
          <w:lang w:val="vi-VN"/>
        </w:rPr>
        <w:t>ởng, phúc lợi.</w:t>
      </w:r>
      <w:r w:rsidRPr="006158D2">
        <w:rPr>
          <w:color w:val="auto"/>
          <w:sz w:val="28"/>
          <w:szCs w:val="28"/>
          <w:lang w:val="it-IT"/>
        </w:rPr>
        <w:br w:type="page"/>
      </w:r>
    </w:p>
    <w:p w:rsidR="007477B5" w:rsidRPr="006158D2" w:rsidRDefault="00F6039D">
      <w:pPr>
        <w:spacing w:after="0" w:line="276" w:lineRule="auto"/>
        <w:contextualSpacing/>
        <w:jc w:val="center"/>
        <w:rPr>
          <w:b/>
          <w:color w:val="auto"/>
          <w:sz w:val="28"/>
          <w:szCs w:val="28"/>
          <w:lang w:val="it-IT"/>
        </w:rPr>
      </w:pPr>
      <w:r w:rsidRPr="006158D2">
        <w:rPr>
          <w:b/>
          <w:color w:val="auto"/>
          <w:sz w:val="28"/>
          <w:szCs w:val="28"/>
          <w:lang w:val="it-IT"/>
        </w:rPr>
        <w:lastRenderedPageBreak/>
        <w:t>TÀI KHOẢN 442 - QUỸ CHUNG KHÔNG CHIA CỦA HTX</w:t>
      </w:r>
    </w:p>
    <w:p w:rsidR="007477B5" w:rsidRPr="006158D2" w:rsidRDefault="007477B5">
      <w:pPr>
        <w:spacing w:after="0" w:line="276" w:lineRule="auto"/>
        <w:contextualSpacing/>
        <w:jc w:val="center"/>
        <w:rPr>
          <w:b/>
          <w:color w:val="auto"/>
          <w:sz w:val="28"/>
          <w:szCs w:val="28"/>
          <w:lang w:val="it-IT"/>
        </w:rPr>
      </w:pP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1. Nguyên tắc kế toán</w:t>
      </w:r>
    </w:p>
    <w:p w:rsidR="007477B5" w:rsidRPr="006158D2" w:rsidRDefault="00F6039D">
      <w:pPr>
        <w:spacing w:after="0" w:line="276" w:lineRule="auto"/>
        <w:ind w:firstLine="567"/>
        <w:contextualSpacing/>
        <w:rPr>
          <w:color w:val="auto"/>
          <w:sz w:val="28"/>
          <w:szCs w:val="28"/>
        </w:rPr>
      </w:pPr>
      <w:r w:rsidRPr="006158D2">
        <w:rPr>
          <w:color w:val="auto"/>
          <w:sz w:val="28"/>
          <w:szCs w:val="28"/>
          <w:lang w:val="vi-VN"/>
        </w:rPr>
        <w:t>a)</w:t>
      </w:r>
      <w:r w:rsidRPr="006158D2">
        <w:rPr>
          <w:b/>
          <w:color w:val="auto"/>
          <w:sz w:val="28"/>
          <w:szCs w:val="28"/>
          <w:lang w:val="vi-VN"/>
        </w:rPr>
        <w:t xml:space="preserve"> </w:t>
      </w:r>
      <w:r w:rsidRPr="006158D2">
        <w:rPr>
          <w:color w:val="auto"/>
          <w:sz w:val="28"/>
          <w:szCs w:val="28"/>
        </w:rPr>
        <w:t xml:space="preserve">Tài khoản này dùng </w:t>
      </w:r>
      <w:r w:rsidRPr="006158D2">
        <w:rPr>
          <w:rFonts w:hint="eastAsia"/>
          <w:color w:val="auto"/>
          <w:sz w:val="28"/>
          <w:szCs w:val="28"/>
        </w:rPr>
        <w:t>đ</w:t>
      </w:r>
      <w:r w:rsidRPr="006158D2">
        <w:rPr>
          <w:color w:val="auto"/>
          <w:sz w:val="28"/>
          <w:szCs w:val="28"/>
        </w:rPr>
        <w:t xml:space="preserve">ể phản </w:t>
      </w:r>
      <w:r w:rsidRPr="006158D2">
        <w:rPr>
          <w:rFonts w:hint="eastAsia"/>
          <w:color w:val="auto"/>
          <w:sz w:val="28"/>
          <w:szCs w:val="28"/>
        </w:rPr>
        <w:t>á</w:t>
      </w:r>
      <w:r w:rsidRPr="006158D2">
        <w:rPr>
          <w:color w:val="auto"/>
          <w:sz w:val="28"/>
          <w:szCs w:val="28"/>
        </w:rPr>
        <w:t xml:space="preserve">nh quỹ chung không chia của HTX bao gồm các khoản: Thu nhập từ giao dịch nội bộ của HTX </w:t>
      </w:r>
      <w:r w:rsidRPr="006158D2">
        <w:rPr>
          <w:rFonts w:hint="eastAsia"/>
          <w:color w:val="auto"/>
          <w:sz w:val="28"/>
          <w:szCs w:val="28"/>
        </w:rPr>
        <w:t>đư</w:t>
      </w:r>
      <w:r w:rsidRPr="006158D2">
        <w:rPr>
          <w:color w:val="auto"/>
          <w:sz w:val="28"/>
          <w:szCs w:val="28"/>
        </w:rPr>
        <w:t>ợc trích lập hàng n</w:t>
      </w:r>
      <w:r w:rsidRPr="006158D2">
        <w:rPr>
          <w:rFonts w:hint="eastAsia"/>
          <w:color w:val="auto"/>
          <w:sz w:val="28"/>
          <w:szCs w:val="28"/>
        </w:rPr>
        <w:t>ă</w:t>
      </w:r>
      <w:r w:rsidRPr="006158D2">
        <w:rPr>
          <w:color w:val="auto"/>
          <w:sz w:val="28"/>
          <w:szCs w:val="28"/>
        </w:rPr>
        <w:t xml:space="preserve">m theo tỷ lệ </w:t>
      </w:r>
      <w:r w:rsidRPr="006158D2">
        <w:rPr>
          <w:rFonts w:hint="eastAsia"/>
          <w:color w:val="auto"/>
          <w:sz w:val="28"/>
          <w:szCs w:val="28"/>
        </w:rPr>
        <w:t>đư</w:t>
      </w:r>
      <w:r w:rsidRPr="006158D2">
        <w:rPr>
          <w:color w:val="auto"/>
          <w:sz w:val="28"/>
          <w:szCs w:val="28"/>
        </w:rPr>
        <w:t xml:space="preserve">ợc quy </w:t>
      </w:r>
      <w:r w:rsidRPr="006158D2">
        <w:rPr>
          <w:rFonts w:hint="eastAsia"/>
          <w:color w:val="auto"/>
          <w:sz w:val="28"/>
          <w:szCs w:val="28"/>
        </w:rPr>
        <w:t>đ</w:t>
      </w:r>
      <w:r w:rsidRPr="006158D2">
        <w:rPr>
          <w:color w:val="auto"/>
          <w:sz w:val="28"/>
          <w:szCs w:val="28"/>
        </w:rPr>
        <w:t xml:space="preserve">ịnh trong </w:t>
      </w:r>
      <w:r w:rsidRPr="006158D2">
        <w:rPr>
          <w:rFonts w:hint="eastAsia"/>
          <w:color w:val="auto"/>
          <w:sz w:val="28"/>
          <w:szCs w:val="28"/>
        </w:rPr>
        <w:t>Đ</w:t>
      </w:r>
      <w:r w:rsidRPr="006158D2">
        <w:rPr>
          <w:color w:val="auto"/>
          <w:sz w:val="28"/>
          <w:szCs w:val="28"/>
        </w:rPr>
        <w:t xml:space="preserve">iều lệ của HTX; Thu nhập từ giao dịch bên ngoài của HTX; Thu nhập từ </w:t>
      </w:r>
      <w:r w:rsidRPr="006158D2">
        <w:rPr>
          <w:rFonts w:hint="eastAsia"/>
          <w:color w:val="auto"/>
          <w:sz w:val="28"/>
          <w:szCs w:val="28"/>
        </w:rPr>
        <w:t>đơ</w:t>
      </w:r>
      <w:r w:rsidRPr="006158D2">
        <w:rPr>
          <w:color w:val="auto"/>
          <w:sz w:val="28"/>
          <w:szCs w:val="28"/>
        </w:rPr>
        <w:t xml:space="preserve">n vị do HTX thành lập; Thu nhập từ góp vốn, mua cồ phần </w:t>
      </w:r>
      <w:r w:rsidRPr="006158D2">
        <w:rPr>
          <w:rFonts w:hint="eastAsia"/>
          <w:color w:val="auto"/>
          <w:sz w:val="28"/>
          <w:szCs w:val="28"/>
        </w:rPr>
        <w:t>đư</w:t>
      </w:r>
      <w:r w:rsidRPr="006158D2">
        <w:rPr>
          <w:color w:val="auto"/>
          <w:sz w:val="28"/>
          <w:szCs w:val="28"/>
        </w:rPr>
        <w:t>ợc trích lập hàng n</w:t>
      </w:r>
      <w:r w:rsidRPr="006158D2">
        <w:rPr>
          <w:rFonts w:hint="eastAsia"/>
          <w:color w:val="auto"/>
          <w:sz w:val="28"/>
          <w:szCs w:val="28"/>
        </w:rPr>
        <w:t>ă</w:t>
      </w:r>
      <w:r w:rsidRPr="006158D2">
        <w:rPr>
          <w:color w:val="auto"/>
          <w:sz w:val="28"/>
          <w:szCs w:val="28"/>
        </w:rPr>
        <w:t xml:space="preserve">m theo tỷ lệ quy </w:t>
      </w:r>
      <w:r w:rsidRPr="006158D2">
        <w:rPr>
          <w:rFonts w:hint="eastAsia"/>
          <w:color w:val="auto"/>
          <w:sz w:val="28"/>
          <w:szCs w:val="28"/>
        </w:rPr>
        <w:t>đ</w:t>
      </w:r>
      <w:r w:rsidRPr="006158D2">
        <w:rPr>
          <w:color w:val="auto"/>
          <w:sz w:val="28"/>
          <w:szCs w:val="28"/>
        </w:rPr>
        <w:t xml:space="preserve">ịnh tại </w:t>
      </w:r>
      <w:r w:rsidRPr="006158D2">
        <w:rPr>
          <w:rFonts w:hint="eastAsia"/>
          <w:color w:val="auto"/>
          <w:sz w:val="28"/>
          <w:szCs w:val="28"/>
        </w:rPr>
        <w:t>Đ</w:t>
      </w:r>
      <w:r w:rsidRPr="006158D2">
        <w:rPr>
          <w:color w:val="auto"/>
          <w:sz w:val="28"/>
          <w:szCs w:val="28"/>
        </w:rPr>
        <w:t>iều lệ của HTX; Thu nhập từ chuyển nh</w:t>
      </w:r>
      <w:r w:rsidRPr="006158D2">
        <w:rPr>
          <w:rFonts w:hint="eastAsia"/>
          <w:color w:val="auto"/>
          <w:sz w:val="28"/>
          <w:szCs w:val="28"/>
        </w:rPr>
        <w:t>ư</w:t>
      </w:r>
      <w:r w:rsidRPr="006158D2">
        <w:rPr>
          <w:color w:val="auto"/>
          <w:sz w:val="28"/>
          <w:szCs w:val="28"/>
        </w:rPr>
        <w:t xml:space="preserve">ợng, thanh lý tài sản chung không chia theo quy </w:t>
      </w:r>
      <w:r w:rsidRPr="006158D2">
        <w:rPr>
          <w:rFonts w:hint="eastAsia"/>
          <w:color w:val="auto"/>
          <w:sz w:val="28"/>
          <w:szCs w:val="28"/>
        </w:rPr>
        <w:t>đ</w:t>
      </w:r>
      <w:r w:rsidRPr="006158D2">
        <w:rPr>
          <w:color w:val="auto"/>
          <w:sz w:val="28"/>
          <w:szCs w:val="28"/>
        </w:rPr>
        <w:t>ịnh của Luật HTX và các v</w:t>
      </w:r>
      <w:r w:rsidRPr="006158D2">
        <w:rPr>
          <w:rFonts w:hint="eastAsia"/>
          <w:color w:val="auto"/>
          <w:sz w:val="28"/>
          <w:szCs w:val="28"/>
        </w:rPr>
        <w:t>ă</w:t>
      </w:r>
      <w:r w:rsidRPr="006158D2">
        <w:rPr>
          <w:color w:val="auto"/>
          <w:sz w:val="28"/>
          <w:szCs w:val="28"/>
        </w:rPr>
        <w:t xml:space="preserve">n bản sửa </w:t>
      </w:r>
      <w:r w:rsidRPr="006158D2">
        <w:rPr>
          <w:rFonts w:hint="eastAsia"/>
          <w:color w:val="auto"/>
          <w:sz w:val="28"/>
          <w:szCs w:val="28"/>
        </w:rPr>
        <w:t>đ</w:t>
      </w:r>
      <w:r w:rsidRPr="006158D2">
        <w:rPr>
          <w:color w:val="auto"/>
          <w:sz w:val="28"/>
          <w:szCs w:val="28"/>
        </w:rPr>
        <w:t xml:space="preserve">ổi, bổ sung (nếu có); Thu nhập từ khoản tặng cho, tài trợ hợp pháp của các cá nhân, tổ chức bằng </w:t>
      </w:r>
      <w:r w:rsidRPr="006158D2">
        <w:rPr>
          <w:rFonts w:hint="eastAsia"/>
          <w:color w:val="auto"/>
          <w:sz w:val="28"/>
          <w:szCs w:val="28"/>
        </w:rPr>
        <w:t>Đ</w:t>
      </w:r>
      <w:r w:rsidRPr="006158D2">
        <w:rPr>
          <w:color w:val="auto"/>
          <w:sz w:val="28"/>
          <w:szCs w:val="28"/>
        </w:rPr>
        <w:t>ồng Việt Nam hoặc ngoại tệ sau khi hoàn thành nghĩa vụ thuế với ngân sách nhà n</w:t>
      </w:r>
      <w:r w:rsidRPr="006158D2">
        <w:rPr>
          <w:rFonts w:hint="eastAsia"/>
          <w:color w:val="auto"/>
          <w:sz w:val="28"/>
          <w:szCs w:val="28"/>
        </w:rPr>
        <w:t>ư</w:t>
      </w:r>
      <w:r w:rsidRPr="006158D2">
        <w:rPr>
          <w:color w:val="auto"/>
          <w:sz w:val="28"/>
          <w:szCs w:val="28"/>
        </w:rPr>
        <w:t xml:space="preserve">ớc theo quy </w:t>
      </w:r>
      <w:r w:rsidRPr="006158D2">
        <w:rPr>
          <w:rFonts w:hint="eastAsia"/>
          <w:color w:val="auto"/>
          <w:sz w:val="28"/>
          <w:szCs w:val="28"/>
        </w:rPr>
        <w:t>đ</w:t>
      </w:r>
      <w:r w:rsidRPr="006158D2">
        <w:rPr>
          <w:color w:val="auto"/>
          <w:sz w:val="28"/>
          <w:szCs w:val="28"/>
        </w:rPr>
        <w:t xml:space="preserve">ịnh của pháp luật. </w:t>
      </w:r>
    </w:p>
    <w:p w:rsidR="007477B5" w:rsidRPr="006158D2" w:rsidRDefault="00F6039D">
      <w:pPr>
        <w:spacing w:after="0" w:line="276" w:lineRule="auto"/>
        <w:ind w:firstLine="567"/>
        <w:contextualSpacing/>
        <w:rPr>
          <w:color w:val="auto"/>
          <w:sz w:val="28"/>
          <w:szCs w:val="28"/>
        </w:rPr>
      </w:pPr>
      <w:r w:rsidRPr="006158D2">
        <w:rPr>
          <w:color w:val="auto"/>
          <w:sz w:val="28"/>
          <w:szCs w:val="28"/>
        </w:rPr>
        <w:t>Tài khoản này cũng phản ánh nguồn vốn t</w:t>
      </w:r>
      <w:r w:rsidRPr="006158D2">
        <w:rPr>
          <w:rFonts w:hint="eastAsia"/>
          <w:color w:val="auto"/>
          <w:sz w:val="28"/>
          <w:szCs w:val="28"/>
        </w:rPr>
        <w:t>ươ</w:t>
      </w:r>
      <w:r w:rsidRPr="006158D2">
        <w:rPr>
          <w:color w:val="auto"/>
          <w:sz w:val="28"/>
          <w:szCs w:val="28"/>
        </w:rPr>
        <w:t>ng ứng với tài sản chung không chia của HTX.</w:t>
      </w:r>
    </w:p>
    <w:p w:rsidR="007477B5" w:rsidRPr="006158D2" w:rsidRDefault="00F6039D">
      <w:pPr>
        <w:spacing w:after="0" w:line="276" w:lineRule="auto"/>
        <w:ind w:firstLine="567"/>
        <w:contextualSpacing/>
        <w:rPr>
          <w:color w:val="auto"/>
          <w:sz w:val="28"/>
          <w:szCs w:val="28"/>
        </w:rPr>
      </w:pPr>
      <w:r w:rsidRPr="006158D2">
        <w:rPr>
          <w:color w:val="auto"/>
          <w:sz w:val="28"/>
          <w:szCs w:val="28"/>
        </w:rPr>
        <w:t>b) HTX phải theo dõi riêng các nguồn hình thành quỹ chung không chia.</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c) Việc quản lý và sử dụng quỹ chung không chia của HTX </w:t>
      </w:r>
      <w:r w:rsidRPr="006158D2">
        <w:rPr>
          <w:rFonts w:hint="eastAsia"/>
          <w:color w:val="auto"/>
          <w:sz w:val="28"/>
          <w:szCs w:val="28"/>
        </w:rPr>
        <w:t>đư</w:t>
      </w:r>
      <w:r w:rsidRPr="006158D2">
        <w:rPr>
          <w:color w:val="auto"/>
          <w:sz w:val="28"/>
          <w:szCs w:val="28"/>
        </w:rPr>
        <w:t xml:space="preserve">ợc thực hiện theo quy </w:t>
      </w:r>
      <w:r w:rsidRPr="006158D2">
        <w:rPr>
          <w:rFonts w:hint="eastAsia"/>
          <w:color w:val="auto"/>
          <w:sz w:val="28"/>
          <w:szCs w:val="28"/>
        </w:rPr>
        <w:t>đ</w:t>
      </w:r>
      <w:r w:rsidRPr="006158D2">
        <w:rPr>
          <w:color w:val="auto"/>
          <w:sz w:val="28"/>
          <w:szCs w:val="28"/>
        </w:rPr>
        <w:t>ịnh của Luật HTX, các v</w:t>
      </w:r>
      <w:r w:rsidRPr="006158D2">
        <w:rPr>
          <w:rFonts w:hint="eastAsia"/>
          <w:color w:val="auto"/>
          <w:sz w:val="28"/>
          <w:szCs w:val="28"/>
        </w:rPr>
        <w:t>ă</w:t>
      </w:r>
      <w:r w:rsidRPr="006158D2">
        <w:rPr>
          <w:color w:val="auto"/>
          <w:sz w:val="28"/>
          <w:szCs w:val="28"/>
        </w:rPr>
        <w:t>n bản h</w:t>
      </w:r>
      <w:r w:rsidRPr="006158D2">
        <w:rPr>
          <w:rFonts w:hint="eastAsia"/>
          <w:color w:val="auto"/>
          <w:sz w:val="28"/>
          <w:szCs w:val="28"/>
        </w:rPr>
        <w:t>ư</w:t>
      </w:r>
      <w:r w:rsidRPr="006158D2">
        <w:rPr>
          <w:color w:val="auto"/>
          <w:sz w:val="28"/>
          <w:szCs w:val="28"/>
        </w:rPr>
        <w:t>ớng dẫn Luật HTX và các v</w:t>
      </w:r>
      <w:r w:rsidRPr="006158D2">
        <w:rPr>
          <w:rFonts w:hint="eastAsia"/>
          <w:color w:val="auto"/>
          <w:sz w:val="28"/>
          <w:szCs w:val="28"/>
        </w:rPr>
        <w:t>ă</w:t>
      </w:r>
      <w:r w:rsidRPr="006158D2">
        <w:rPr>
          <w:color w:val="auto"/>
          <w:sz w:val="28"/>
          <w:szCs w:val="28"/>
        </w:rPr>
        <w:t xml:space="preserve">n bản sửa </w:t>
      </w:r>
      <w:r w:rsidRPr="006158D2">
        <w:rPr>
          <w:rFonts w:hint="eastAsia"/>
          <w:color w:val="auto"/>
          <w:sz w:val="28"/>
          <w:szCs w:val="28"/>
        </w:rPr>
        <w:t>đ</w:t>
      </w:r>
      <w:r w:rsidRPr="006158D2">
        <w:rPr>
          <w:color w:val="auto"/>
          <w:sz w:val="28"/>
          <w:szCs w:val="28"/>
        </w:rPr>
        <w:t>ổi, bổ sung, thay thế (nếu có).</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2. Kết cấu và nội dung phản ánh Tài khoản 442 - Quỹ chung không chia của HTX</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 xml:space="preserve">Bên Nợ: </w:t>
      </w:r>
    </w:p>
    <w:p w:rsidR="007477B5" w:rsidRPr="006158D2" w:rsidRDefault="00F6039D">
      <w:pPr>
        <w:pStyle w:val="ListParagraph"/>
        <w:numPr>
          <w:ilvl w:val="0"/>
          <w:numId w:val="4"/>
        </w:numPr>
        <w:tabs>
          <w:tab w:val="left" w:pos="709"/>
        </w:tabs>
        <w:ind w:left="0" w:firstLine="567"/>
      </w:pPr>
      <w:r w:rsidRPr="006158D2">
        <w:rPr>
          <w:rFonts w:ascii="Times New Roman" w:hAnsi="Times New Roman"/>
          <w:color w:val="auto"/>
          <w:sz w:val="28"/>
        </w:rPr>
        <w:t xml:space="preserve">Quỹ chung không chia của HTX giảm do </w:t>
      </w:r>
      <w:r w:rsidRPr="006158D2">
        <w:rPr>
          <w:rFonts w:ascii="Times New Roman" w:hAnsi="Times New Roman" w:hint="eastAsia"/>
          <w:color w:val="auto"/>
          <w:sz w:val="28"/>
        </w:rPr>
        <w:t>đ</w:t>
      </w:r>
      <w:r w:rsidRPr="006158D2">
        <w:rPr>
          <w:rFonts w:ascii="Times New Roman" w:hAnsi="Times New Roman"/>
          <w:color w:val="auto"/>
          <w:sz w:val="28"/>
        </w:rPr>
        <w:t>ầu t</w:t>
      </w:r>
      <w:r w:rsidRPr="006158D2">
        <w:rPr>
          <w:rFonts w:ascii="Times New Roman" w:hAnsi="Times New Roman" w:hint="eastAsia"/>
          <w:color w:val="auto"/>
          <w:sz w:val="28"/>
        </w:rPr>
        <w:t>ư</w:t>
      </w:r>
      <w:r w:rsidRPr="006158D2">
        <w:rPr>
          <w:rFonts w:ascii="Times New Roman" w:hAnsi="Times New Roman"/>
          <w:color w:val="auto"/>
          <w:sz w:val="28"/>
        </w:rPr>
        <w:t xml:space="preserve"> tài sản chung không chia; do xử lý quỹ chung không chia theo quy định;</w:t>
      </w:r>
    </w:p>
    <w:p w:rsidR="007477B5" w:rsidRPr="006158D2" w:rsidRDefault="00F6039D">
      <w:pPr>
        <w:tabs>
          <w:tab w:val="left" w:pos="709"/>
        </w:tabs>
        <w:spacing w:after="0" w:line="276" w:lineRule="auto"/>
        <w:ind w:firstLine="567"/>
        <w:contextualSpacing/>
        <w:rPr>
          <w:color w:val="auto"/>
          <w:sz w:val="28"/>
          <w:szCs w:val="28"/>
        </w:rPr>
      </w:pPr>
      <w:r w:rsidRPr="006158D2">
        <w:rPr>
          <w:color w:val="auto"/>
          <w:sz w:val="28"/>
          <w:szCs w:val="28"/>
        </w:rPr>
        <w:t>- Nguồn vốn tương ứng với tài sản chung không chia của HTX giảm.</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 xml:space="preserve">Bên Có: </w:t>
      </w:r>
    </w:p>
    <w:p w:rsidR="007477B5" w:rsidRPr="006158D2" w:rsidRDefault="00F6039D">
      <w:pPr>
        <w:spacing w:after="0" w:line="276" w:lineRule="auto"/>
        <w:ind w:firstLine="567"/>
        <w:contextualSpacing/>
        <w:rPr>
          <w:color w:val="auto"/>
          <w:sz w:val="28"/>
          <w:szCs w:val="28"/>
        </w:rPr>
      </w:pPr>
      <w:r w:rsidRPr="006158D2">
        <w:rPr>
          <w:color w:val="auto"/>
          <w:sz w:val="28"/>
          <w:szCs w:val="28"/>
        </w:rPr>
        <w:t>- Quỹ chung không chia của HTX t</w:t>
      </w:r>
      <w:r w:rsidRPr="006158D2">
        <w:rPr>
          <w:rFonts w:hint="eastAsia"/>
          <w:color w:val="auto"/>
          <w:sz w:val="28"/>
          <w:szCs w:val="28"/>
        </w:rPr>
        <w:t>ă</w:t>
      </w:r>
      <w:r w:rsidRPr="006158D2">
        <w:rPr>
          <w:color w:val="auto"/>
          <w:sz w:val="28"/>
          <w:szCs w:val="28"/>
        </w:rPr>
        <w:t xml:space="preserve">ng do </w:t>
      </w:r>
      <w:r w:rsidRPr="006158D2">
        <w:rPr>
          <w:rFonts w:hint="eastAsia"/>
          <w:color w:val="auto"/>
          <w:sz w:val="28"/>
          <w:szCs w:val="28"/>
        </w:rPr>
        <w:t>đư</w:t>
      </w:r>
      <w:r w:rsidRPr="006158D2">
        <w:rPr>
          <w:color w:val="auto"/>
          <w:sz w:val="28"/>
          <w:szCs w:val="28"/>
        </w:rPr>
        <w:t>ợc phân phối thu nhập;</w:t>
      </w:r>
    </w:p>
    <w:p w:rsidR="007477B5" w:rsidRPr="006158D2" w:rsidRDefault="00F6039D">
      <w:pPr>
        <w:spacing w:after="0" w:line="276" w:lineRule="auto"/>
        <w:ind w:firstLine="567"/>
        <w:contextualSpacing/>
        <w:rPr>
          <w:color w:val="auto"/>
          <w:sz w:val="28"/>
          <w:szCs w:val="28"/>
        </w:rPr>
      </w:pPr>
      <w:r w:rsidRPr="006158D2">
        <w:rPr>
          <w:color w:val="auto"/>
          <w:sz w:val="28"/>
          <w:szCs w:val="28"/>
        </w:rPr>
        <w:t>- Nguồn vốn t</w:t>
      </w:r>
      <w:r w:rsidRPr="006158D2">
        <w:rPr>
          <w:rFonts w:hint="eastAsia"/>
          <w:color w:val="auto"/>
          <w:sz w:val="28"/>
          <w:szCs w:val="28"/>
        </w:rPr>
        <w:t>ươ</w:t>
      </w:r>
      <w:r w:rsidRPr="006158D2">
        <w:rPr>
          <w:color w:val="auto"/>
          <w:sz w:val="28"/>
          <w:szCs w:val="28"/>
        </w:rPr>
        <w:t>ng ứng với tài sản chung không chia của HTX t</w:t>
      </w:r>
      <w:r w:rsidRPr="006158D2">
        <w:rPr>
          <w:rFonts w:hint="eastAsia"/>
          <w:color w:val="auto"/>
          <w:sz w:val="28"/>
          <w:szCs w:val="28"/>
        </w:rPr>
        <w:t>ă</w:t>
      </w:r>
      <w:r w:rsidRPr="006158D2">
        <w:rPr>
          <w:color w:val="auto"/>
          <w:sz w:val="28"/>
          <w:szCs w:val="28"/>
        </w:rPr>
        <w:t>ng.</w:t>
      </w:r>
    </w:p>
    <w:p w:rsidR="007477B5" w:rsidRPr="006158D2" w:rsidRDefault="00F6039D">
      <w:pPr>
        <w:spacing w:after="0" w:line="276" w:lineRule="auto"/>
        <w:ind w:firstLine="567"/>
        <w:contextualSpacing/>
        <w:rPr>
          <w:b/>
          <w:color w:val="auto"/>
          <w:sz w:val="28"/>
          <w:szCs w:val="28"/>
        </w:rPr>
      </w:pPr>
      <w:r w:rsidRPr="006158D2">
        <w:rPr>
          <w:b/>
          <w:color w:val="auto"/>
          <w:sz w:val="28"/>
          <w:szCs w:val="28"/>
        </w:rPr>
        <w:t>Số d</w:t>
      </w:r>
      <w:r w:rsidRPr="006158D2">
        <w:rPr>
          <w:rFonts w:hint="eastAsia"/>
          <w:b/>
          <w:color w:val="auto"/>
          <w:sz w:val="28"/>
          <w:szCs w:val="28"/>
        </w:rPr>
        <w:t>ư</w:t>
      </w:r>
      <w:r w:rsidRPr="006158D2">
        <w:rPr>
          <w:b/>
          <w:color w:val="auto"/>
          <w:sz w:val="28"/>
          <w:szCs w:val="28"/>
        </w:rPr>
        <w:t xml:space="preserve"> bên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Quỹ chung không chia hiện có cuối kỳ.</w:t>
      </w:r>
    </w:p>
    <w:p w:rsidR="007477B5" w:rsidRPr="006158D2" w:rsidRDefault="00F6039D">
      <w:pPr>
        <w:spacing w:after="0" w:line="276" w:lineRule="auto"/>
        <w:ind w:firstLine="567"/>
        <w:contextualSpacing/>
        <w:rPr>
          <w:color w:val="auto"/>
          <w:sz w:val="28"/>
          <w:szCs w:val="28"/>
        </w:rPr>
      </w:pPr>
      <w:r w:rsidRPr="006158D2">
        <w:rPr>
          <w:color w:val="auto"/>
          <w:sz w:val="28"/>
          <w:szCs w:val="28"/>
        </w:rPr>
        <w:t>Tài khoản 442 - Quỹ chung không chia của HTX</w:t>
      </w:r>
      <w:r w:rsidR="006158D2" w:rsidRPr="006158D2">
        <w:rPr>
          <w:color w:val="auto"/>
          <w:sz w:val="28"/>
          <w:szCs w:val="28"/>
          <w:lang w:val="en-US"/>
        </w:rPr>
        <w:t xml:space="preserve"> </w:t>
      </w:r>
      <w:r w:rsidRPr="006158D2">
        <w:rPr>
          <w:color w:val="auto"/>
          <w:sz w:val="28"/>
          <w:szCs w:val="28"/>
          <w:lang w:val="en-US"/>
        </w:rPr>
        <w:t>có</w:t>
      </w:r>
      <w:r w:rsidRPr="006158D2">
        <w:rPr>
          <w:color w:val="auto"/>
          <w:sz w:val="28"/>
          <w:szCs w:val="28"/>
        </w:rPr>
        <w:t xml:space="preserve"> 2 tài khoản cấp 2:</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w:t>
      </w:r>
      <w:r w:rsidRPr="006158D2">
        <w:rPr>
          <w:i/>
          <w:color w:val="auto"/>
          <w:sz w:val="28"/>
          <w:szCs w:val="28"/>
        </w:rPr>
        <w:t>Tài khoản 4421 - Quỹ chung không chia</w:t>
      </w:r>
      <w:r w:rsidRPr="006158D2">
        <w:rPr>
          <w:color w:val="auto"/>
          <w:sz w:val="28"/>
          <w:szCs w:val="28"/>
        </w:rPr>
        <w:t>: Phản ánh Quỹ chung không chia của HTX t</w:t>
      </w:r>
      <w:r w:rsidRPr="006158D2">
        <w:rPr>
          <w:rFonts w:hint="eastAsia"/>
          <w:color w:val="auto"/>
          <w:sz w:val="28"/>
          <w:szCs w:val="28"/>
        </w:rPr>
        <w:t>ă</w:t>
      </w:r>
      <w:r w:rsidRPr="006158D2">
        <w:rPr>
          <w:color w:val="auto"/>
          <w:sz w:val="28"/>
          <w:szCs w:val="28"/>
        </w:rPr>
        <w:t>ng.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w:t>
      </w:r>
      <w:r w:rsidRPr="006158D2">
        <w:rPr>
          <w:i/>
          <w:color w:val="auto"/>
          <w:sz w:val="28"/>
          <w:szCs w:val="28"/>
        </w:rPr>
        <w:t>Tài khoản 4422 - Nguồn hình thành tài sản chung không chia</w:t>
      </w:r>
      <w:r w:rsidRPr="006158D2">
        <w:rPr>
          <w:color w:val="auto"/>
          <w:sz w:val="28"/>
          <w:szCs w:val="28"/>
        </w:rPr>
        <w:t>: Phản ánh nguồn vốn t</w:t>
      </w:r>
      <w:r w:rsidRPr="006158D2">
        <w:rPr>
          <w:rFonts w:hint="eastAsia"/>
          <w:color w:val="auto"/>
          <w:sz w:val="28"/>
          <w:szCs w:val="28"/>
        </w:rPr>
        <w:t>ươ</w:t>
      </w:r>
      <w:r w:rsidRPr="006158D2">
        <w:rPr>
          <w:color w:val="auto"/>
          <w:sz w:val="28"/>
          <w:szCs w:val="28"/>
        </w:rPr>
        <w:t xml:space="preserve">ng ứng với tài sản chung không chia của HTX. </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3. Ph</w:t>
      </w:r>
      <w:r w:rsidRPr="006158D2">
        <w:rPr>
          <w:rFonts w:hint="eastAsia"/>
          <w:b/>
          <w:color w:val="auto"/>
          <w:sz w:val="28"/>
          <w:szCs w:val="28"/>
          <w:lang w:val="vi-VN"/>
        </w:rPr>
        <w:t>ươ</w:t>
      </w:r>
      <w:r w:rsidRPr="006158D2">
        <w:rPr>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3.1. Khi HTX trích quỹ chung không chia theo quy </w:t>
      </w:r>
      <w:r w:rsidRPr="006158D2">
        <w:rPr>
          <w:rFonts w:hint="eastAsia"/>
          <w:color w:val="auto"/>
          <w:sz w:val="28"/>
          <w:szCs w:val="28"/>
        </w:rPr>
        <w:t>đ</w:t>
      </w:r>
      <w:r w:rsidRPr="006158D2">
        <w:rPr>
          <w:color w:val="auto"/>
          <w:sz w:val="28"/>
          <w:szCs w:val="28"/>
        </w:rPr>
        <w:t xml:space="preserve">ịnh, ghi: </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421- Lợi nhuận sau thuế ch</w:t>
      </w:r>
      <w:r w:rsidRPr="006158D2">
        <w:rPr>
          <w:rFonts w:hint="eastAsia"/>
          <w:color w:val="auto"/>
          <w:sz w:val="28"/>
          <w:szCs w:val="28"/>
        </w:rPr>
        <w:t>ư</w:t>
      </w:r>
      <w:r w:rsidRPr="006158D2">
        <w:rPr>
          <w:color w:val="auto"/>
          <w:sz w:val="28"/>
          <w:szCs w:val="28"/>
        </w:rPr>
        <w:t>a phân phối (4211, 4212)</w:t>
      </w:r>
    </w:p>
    <w:p w:rsidR="007477B5" w:rsidRPr="006158D2" w:rsidRDefault="00F6039D">
      <w:pPr>
        <w:tabs>
          <w:tab w:val="left" w:pos="1080"/>
        </w:tabs>
        <w:spacing w:after="0" w:line="276" w:lineRule="auto"/>
        <w:ind w:firstLine="1080"/>
        <w:contextualSpacing/>
        <w:rPr>
          <w:color w:val="auto"/>
          <w:sz w:val="28"/>
          <w:szCs w:val="28"/>
        </w:rPr>
      </w:pPr>
      <w:r w:rsidRPr="006158D2">
        <w:rPr>
          <w:color w:val="auto"/>
          <w:sz w:val="28"/>
          <w:szCs w:val="28"/>
        </w:rPr>
        <w:lastRenderedPageBreak/>
        <w:t>Có TK 442 - Quỹ chung không chia của HTX (4421).</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3.2. Khi phát sinh lãi từ việc HTX sử dụng quỹ chung không chia nhàn rỗi </w:t>
      </w:r>
      <w:r w:rsidRPr="006158D2">
        <w:rPr>
          <w:rFonts w:hint="eastAsia"/>
          <w:color w:val="auto"/>
          <w:sz w:val="28"/>
          <w:szCs w:val="28"/>
        </w:rPr>
        <w:t>đ</w:t>
      </w:r>
      <w:r w:rsidRPr="006158D2">
        <w:rPr>
          <w:color w:val="auto"/>
          <w:sz w:val="28"/>
          <w:szCs w:val="28"/>
        </w:rPr>
        <w:t>ể gửi tiết kiệm tại các tổ chức tín dụng,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112 - Tiền gửi ngân hàng</w:t>
      </w:r>
    </w:p>
    <w:p w:rsidR="007477B5" w:rsidRPr="006158D2" w:rsidRDefault="00F6039D">
      <w:pPr>
        <w:tabs>
          <w:tab w:val="left" w:pos="1080"/>
        </w:tabs>
        <w:spacing w:after="0" w:line="276" w:lineRule="auto"/>
        <w:ind w:firstLine="1080"/>
        <w:contextualSpacing/>
        <w:rPr>
          <w:color w:val="auto"/>
          <w:sz w:val="28"/>
          <w:szCs w:val="28"/>
        </w:rPr>
      </w:pPr>
      <w:r w:rsidRPr="006158D2">
        <w:rPr>
          <w:color w:val="auto"/>
          <w:sz w:val="28"/>
          <w:szCs w:val="28"/>
        </w:rPr>
        <w:t>Có TK 442 - Quỹ không chia của HTX</w:t>
      </w:r>
    </w:p>
    <w:p w:rsidR="007477B5" w:rsidRPr="006158D2" w:rsidRDefault="00F6039D">
      <w:pPr>
        <w:spacing w:after="0" w:line="276" w:lineRule="auto"/>
        <w:ind w:firstLine="567"/>
        <w:contextualSpacing/>
        <w:rPr>
          <w:color w:val="auto"/>
          <w:sz w:val="28"/>
          <w:szCs w:val="28"/>
        </w:rPr>
      </w:pPr>
      <w:r w:rsidRPr="006158D2">
        <w:rPr>
          <w:color w:val="auto"/>
          <w:sz w:val="28"/>
          <w:szCs w:val="28"/>
        </w:rPr>
        <w:t>3.3. Tr</w:t>
      </w:r>
      <w:r w:rsidRPr="006158D2">
        <w:rPr>
          <w:rFonts w:hint="eastAsia"/>
          <w:color w:val="auto"/>
          <w:sz w:val="28"/>
          <w:szCs w:val="28"/>
        </w:rPr>
        <w:t>ư</w:t>
      </w:r>
      <w:r w:rsidRPr="006158D2">
        <w:rPr>
          <w:color w:val="auto"/>
          <w:sz w:val="28"/>
          <w:szCs w:val="28"/>
        </w:rPr>
        <w:t xml:space="preserve">ờng hợp HTX </w:t>
      </w:r>
      <w:r w:rsidRPr="006158D2">
        <w:rPr>
          <w:rFonts w:hint="eastAsia"/>
          <w:color w:val="auto"/>
          <w:sz w:val="28"/>
          <w:szCs w:val="28"/>
        </w:rPr>
        <w:t>đư</w:t>
      </w:r>
      <w:r w:rsidRPr="006158D2">
        <w:rPr>
          <w:color w:val="auto"/>
          <w:sz w:val="28"/>
          <w:szCs w:val="28"/>
        </w:rPr>
        <w:t>ợc Nhà n</w:t>
      </w:r>
      <w:r w:rsidRPr="006158D2">
        <w:rPr>
          <w:rFonts w:hint="eastAsia"/>
          <w:color w:val="auto"/>
          <w:sz w:val="28"/>
          <w:szCs w:val="28"/>
        </w:rPr>
        <w:t>ư</w:t>
      </w:r>
      <w:r w:rsidRPr="006158D2">
        <w:rPr>
          <w:color w:val="auto"/>
          <w:sz w:val="28"/>
          <w:szCs w:val="28"/>
        </w:rPr>
        <w:t xml:space="preserve">ớc hỗ trợ không phải hoàn lại bằng tiền nếu </w:t>
      </w:r>
      <w:r w:rsidRPr="006158D2">
        <w:rPr>
          <w:rFonts w:hint="eastAsia"/>
          <w:color w:val="auto"/>
          <w:sz w:val="28"/>
          <w:szCs w:val="28"/>
        </w:rPr>
        <w:t>đư</w:t>
      </w:r>
      <w:r w:rsidRPr="006158D2">
        <w:rPr>
          <w:color w:val="auto"/>
          <w:sz w:val="28"/>
          <w:szCs w:val="28"/>
        </w:rPr>
        <w:t>ợc ghi t</w:t>
      </w:r>
      <w:r w:rsidRPr="006158D2">
        <w:rPr>
          <w:rFonts w:hint="eastAsia"/>
          <w:color w:val="auto"/>
          <w:sz w:val="28"/>
          <w:szCs w:val="28"/>
        </w:rPr>
        <w:t>ă</w:t>
      </w:r>
      <w:r w:rsidRPr="006158D2">
        <w:rPr>
          <w:color w:val="auto"/>
          <w:sz w:val="28"/>
          <w:szCs w:val="28"/>
        </w:rPr>
        <w:t xml:space="preserve">ng quỹ chung không chia theo quy </w:t>
      </w:r>
      <w:r w:rsidRPr="006158D2">
        <w:rPr>
          <w:rFonts w:hint="eastAsia"/>
          <w:color w:val="auto"/>
          <w:sz w:val="28"/>
          <w:szCs w:val="28"/>
        </w:rPr>
        <w:t>đ</w:t>
      </w:r>
      <w:r w:rsidRPr="006158D2">
        <w:rPr>
          <w:color w:val="auto"/>
          <w:sz w:val="28"/>
          <w:szCs w:val="28"/>
        </w:rPr>
        <w:t xml:space="preserve">ịnh, khi nhận </w:t>
      </w:r>
      <w:r w:rsidRPr="006158D2">
        <w:rPr>
          <w:rFonts w:hint="eastAsia"/>
          <w:color w:val="auto"/>
          <w:sz w:val="28"/>
          <w:szCs w:val="28"/>
        </w:rPr>
        <w:t>đư</w:t>
      </w:r>
      <w:r w:rsidRPr="006158D2">
        <w:rPr>
          <w:color w:val="auto"/>
          <w:sz w:val="28"/>
          <w:szCs w:val="28"/>
        </w:rPr>
        <w:t>ợc khoản hỗ trợ,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w:t>
      </w:r>
    </w:p>
    <w:p w:rsidR="007477B5" w:rsidRPr="006158D2" w:rsidRDefault="00F6039D">
      <w:pPr>
        <w:tabs>
          <w:tab w:val="left" w:pos="1080"/>
        </w:tabs>
        <w:spacing w:after="0" w:line="276" w:lineRule="auto"/>
        <w:ind w:firstLine="1080"/>
        <w:contextualSpacing/>
        <w:rPr>
          <w:color w:val="auto"/>
          <w:sz w:val="28"/>
          <w:szCs w:val="28"/>
        </w:rPr>
      </w:pPr>
      <w:r w:rsidRPr="006158D2">
        <w:rPr>
          <w:color w:val="auto"/>
          <w:sz w:val="28"/>
          <w:szCs w:val="28"/>
        </w:rPr>
        <w:t>Có TK 442 - Quỹ chung không chia của HTX (4421)</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3.4. Khi HTX nhận </w:t>
      </w:r>
      <w:r w:rsidRPr="006158D2">
        <w:rPr>
          <w:rFonts w:hint="eastAsia"/>
          <w:color w:val="auto"/>
          <w:sz w:val="28"/>
          <w:szCs w:val="28"/>
        </w:rPr>
        <w:t>đư</w:t>
      </w:r>
      <w:r w:rsidRPr="006158D2">
        <w:rPr>
          <w:color w:val="auto"/>
          <w:sz w:val="28"/>
          <w:szCs w:val="28"/>
        </w:rPr>
        <w:t xml:space="preserve">ợc các tài sản chung không chia thì HTX </w:t>
      </w:r>
      <w:r w:rsidRPr="006158D2">
        <w:rPr>
          <w:rFonts w:hint="eastAsia"/>
          <w:color w:val="auto"/>
          <w:sz w:val="28"/>
          <w:szCs w:val="28"/>
        </w:rPr>
        <w:t>đ</w:t>
      </w:r>
      <w:r w:rsidRPr="006158D2">
        <w:rPr>
          <w:color w:val="auto"/>
          <w:sz w:val="28"/>
          <w:szCs w:val="28"/>
        </w:rPr>
        <w:t>ồng thời phản ánh nguồn vốn t</w:t>
      </w:r>
      <w:r w:rsidRPr="006158D2">
        <w:rPr>
          <w:rFonts w:hint="eastAsia"/>
          <w:color w:val="auto"/>
          <w:sz w:val="28"/>
          <w:szCs w:val="28"/>
        </w:rPr>
        <w:t>ươ</w:t>
      </w:r>
      <w:r w:rsidRPr="006158D2">
        <w:rPr>
          <w:color w:val="auto"/>
          <w:sz w:val="28"/>
          <w:szCs w:val="28"/>
        </w:rPr>
        <w:t>ng ứng với tài sản chung không chia,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212 - Tài sản chung không chia</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 xml:space="preserve">Có TK 442 - Quỹ chung không chia của HTX (4422)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3.5. Khi nhận </w:t>
      </w:r>
      <w:r w:rsidRPr="006158D2">
        <w:rPr>
          <w:rFonts w:hint="eastAsia"/>
          <w:color w:val="auto"/>
          <w:sz w:val="28"/>
          <w:szCs w:val="28"/>
        </w:rPr>
        <w:t>đư</w:t>
      </w:r>
      <w:r w:rsidRPr="006158D2">
        <w:rPr>
          <w:color w:val="auto"/>
          <w:sz w:val="28"/>
          <w:szCs w:val="28"/>
        </w:rPr>
        <w:t xml:space="preserve">ợc các khoản tặng, cho, tài trợ hợp pháp của các tổ chức, cá nhân cho HTX, theo thỏa thuận </w:t>
      </w:r>
      <w:r w:rsidRPr="006158D2">
        <w:rPr>
          <w:rFonts w:hint="eastAsia"/>
          <w:color w:val="auto"/>
          <w:sz w:val="28"/>
          <w:szCs w:val="28"/>
        </w:rPr>
        <w:t>đư</w:t>
      </w:r>
      <w:r w:rsidRPr="006158D2">
        <w:rPr>
          <w:color w:val="auto"/>
          <w:sz w:val="28"/>
          <w:szCs w:val="28"/>
        </w:rPr>
        <w:t>ợc ghi t</w:t>
      </w:r>
      <w:r w:rsidRPr="006158D2">
        <w:rPr>
          <w:rFonts w:hint="eastAsia"/>
          <w:color w:val="auto"/>
          <w:sz w:val="28"/>
          <w:szCs w:val="28"/>
        </w:rPr>
        <w:t>ă</w:t>
      </w:r>
      <w:r w:rsidRPr="006158D2">
        <w:rPr>
          <w:color w:val="auto"/>
          <w:sz w:val="28"/>
          <w:szCs w:val="28"/>
        </w:rPr>
        <w:t>ng quỹ chung không chia của HTX,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 212...</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Có TK 558 - Thu nhập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Sau khi thực hiện nghĩa vụ với Ngân sách nhà n</w:t>
      </w:r>
      <w:r w:rsidRPr="006158D2">
        <w:rPr>
          <w:rFonts w:hint="eastAsia"/>
          <w:color w:val="auto"/>
          <w:sz w:val="28"/>
          <w:szCs w:val="28"/>
        </w:rPr>
        <w:t>ư</w:t>
      </w:r>
      <w:r w:rsidRPr="006158D2">
        <w:rPr>
          <w:color w:val="auto"/>
          <w:sz w:val="28"/>
          <w:szCs w:val="28"/>
        </w:rPr>
        <w:t xml:space="preserve">ớc theo quy </w:t>
      </w:r>
      <w:r w:rsidRPr="006158D2">
        <w:rPr>
          <w:rFonts w:hint="eastAsia"/>
          <w:color w:val="auto"/>
          <w:sz w:val="28"/>
          <w:szCs w:val="28"/>
        </w:rPr>
        <w:t>đ</w:t>
      </w:r>
      <w:r w:rsidRPr="006158D2">
        <w:rPr>
          <w:color w:val="auto"/>
          <w:sz w:val="28"/>
          <w:szCs w:val="28"/>
        </w:rPr>
        <w:t>ịnh (nếu có), HTX kết chuyển nguồn hình thành tài sản chung không chia, ghi:</w:t>
      </w:r>
    </w:p>
    <w:p w:rsidR="007477B5" w:rsidRPr="006158D2" w:rsidRDefault="00F6039D">
      <w:pPr>
        <w:pStyle w:val="cChar"/>
        <w:spacing w:before="0" w:after="0" w:line="276" w:lineRule="auto"/>
        <w:ind w:left="0" w:firstLine="567"/>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Nợ TK 421 - Lợi nhuận sau thuế chưa phân phối</w:t>
      </w:r>
    </w:p>
    <w:p w:rsidR="007477B5" w:rsidRPr="006158D2" w:rsidRDefault="00F6039D">
      <w:pPr>
        <w:pStyle w:val="cChar"/>
        <w:spacing w:before="0" w:after="0" w:line="276" w:lineRule="auto"/>
        <w:ind w:leftChars="400" w:left="1094" w:hangingChars="5" w:hanging="14"/>
        <w:contextualSpacing/>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ab/>
        <w:t>Có TK 442 - Quỹ chung không chia (4421, 4422).</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3.6. Khi có quyết </w:t>
      </w:r>
      <w:r w:rsidRPr="006158D2">
        <w:rPr>
          <w:rFonts w:hint="eastAsia"/>
          <w:color w:val="auto"/>
          <w:sz w:val="28"/>
          <w:szCs w:val="28"/>
        </w:rPr>
        <w:t>đ</w:t>
      </w:r>
      <w:r w:rsidRPr="006158D2">
        <w:rPr>
          <w:color w:val="auto"/>
          <w:sz w:val="28"/>
          <w:szCs w:val="28"/>
        </w:rPr>
        <w:t xml:space="preserve">ịnh về việc sử dụng quỹ chung không chia </w:t>
      </w:r>
      <w:r w:rsidRPr="006158D2">
        <w:rPr>
          <w:rFonts w:hint="eastAsia"/>
          <w:color w:val="auto"/>
          <w:sz w:val="28"/>
          <w:szCs w:val="28"/>
        </w:rPr>
        <w:t>đ</w:t>
      </w:r>
      <w:r w:rsidRPr="006158D2">
        <w:rPr>
          <w:color w:val="auto"/>
          <w:sz w:val="28"/>
          <w:szCs w:val="28"/>
        </w:rPr>
        <w:t xml:space="preserve">ể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tài sản chung không chia:</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 Nếu HTX mua tài sản chung không chia, ghi:</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212 - Tài sản chung không chia</w:t>
      </w:r>
    </w:p>
    <w:p w:rsidR="007477B5" w:rsidRPr="006158D2" w:rsidRDefault="00F6039D">
      <w:pPr>
        <w:pStyle w:val="1chinhtrangChar1Char"/>
        <w:spacing w:before="0"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t>Nợ TK 133 - Thuế GTGT được khấu trừ (nếu có)</w:t>
      </w:r>
    </w:p>
    <w:p w:rsidR="007477B5" w:rsidRPr="006158D2" w:rsidRDefault="00F6039D">
      <w:pPr>
        <w:spacing w:after="0" w:line="276" w:lineRule="auto"/>
        <w:ind w:leftChars="400" w:left="1094" w:hangingChars="5" w:hanging="14"/>
        <w:contextualSpacing/>
        <w:rPr>
          <w:color w:val="auto"/>
          <w:sz w:val="28"/>
          <w:szCs w:val="28"/>
          <w:lang w:val="it-IT"/>
        </w:rPr>
      </w:pPr>
      <w:r w:rsidRPr="006158D2">
        <w:rPr>
          <w:color w:val="auto"/>
          <w:sz w:val="28"/>
          <w:szCs w:val="28"/>
          <w:lang w:val="it-IT"/>
        </w:rPr>
        <w:t>Có các TK 111,112...</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ồng thời kết chuyển nguồn: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4421 - Quỹ chung không chia</w:t>
      </w:r>
    </w:p>
    <w:p w:rsidR="007477B5" w:rsidRPr="006158D2" w:rsidRDefault="00F6039D">
      <w:pPr>
        <w:spacing w:after="0" w:line="276" w:lineRule="auto"/>
        <w:ind w:leftChars="400" w:left="1094" w:hangingChars="5" w:hanging="14"/>
        <w:contextualSpacing/>
        <w:rPr>
          <w:color w:val="auto"/>
          <w:sz w:val="28"/>
          <w:szCs w:val="28"/>
        </w:rPr>
      </w:pPr>
      <w:r w:rsidRPr="006158D2">
        <w:rPr>
          <w:color w:val="auto"/>
          <w:sz w:val="28"/>
          <w:szCs w:val="28"/>
          <w:lang w:val="it-IT"/>
        </w:rPr>
        <w:tab/>
        <w:t>Có TK 4422 - Nguồn hình thành quỹ chung không chia</w:t>
      </w:r>
      <w:r w:rsidRPr="006158D2">
        <w:rPr>
          <w:color w:val="auto"/>
          <w:sz w:val="28"/>
          <w:szCs w:val="28"/>
        </w:rPr>
        <w:t>.</w:t>
      </w:r>
    </w:p>
    <w:p w:rsidR="007477B5" w:rsidRPr="006158D2" w:rsidRDefault="00F6039D">
      <w:pPr>
        <w:pStyle w:val="ListParagraph"/>
        <w:numPr>
          <w:ilvl w:val="0"/>
          <w:numId w:val="5"/>
        </w:numPr>
        <w:tabs>
          <w:tab w:val="left" w:pos="709"/>
        </w:tabs>
        <w:spacing w:after="0" w:line="276" w:lineRule="auto"/>
        <w:ind w:left="0" w:firstLine="567"/>
        <w:rPr>
          <w:rFonts w:ascii="Times New Roman" w:hAnsi="Times New Roman"/>
          <w:color w:val="auto"/>
          <w:sz w:val="28"/>
        </w:rPr>
      </w:pPr>
      <w:r w:rsidRPr="006158D2">
        <w:rPr>
          <w:rFonts w:ascii="Times New Roman" w:hAnsi="Times New Roman"/>
          <w:color w:val="auto"/>
          <w:sz w:val="28"/>
          <w:lang w:val="it-IT"/>
        </w:rPr>
        <w:t>Nếu tài sản chung không chia hình thành qua đầu tư XDCB:</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Khi phát sinh các chi phí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XDCB tài sản chung không chia,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242- Tài sản khác (2422)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133 - Thuế GTGT </w:t>
      </w:r>
      <w:r w:rsidRPr="006158D2">
        <w:rPr>
          <w:rFonts w:hint="eastAsia"/>
          <w:color w:val="auto"/>
          <w:sz w:val="28"/>
          <w:szCs w:val="28"/>
          <w:lang w:val="it-IT"/>
        </w:rPr>
        <w:t>đư</w:t>
      </w:r>
      <w:r w:rsidRPr="006158D2">
        <w:rPr>
          <w:color w:val="auto"/>
          <w:sz w:val="28"/>
          <w:szCs w:val="28"/>
          <w:lang w:val="it-IT"/>
        </w:rPr>
        <w:t>ợc khấu trừ (nếu có)</w:t>
      </w:r>
    </w:p>
    <w:p w:rsidR="007477B5" w:rsidRPr="006158D2" w:rsidRDefault="00F6039D">
      <w:pPr>
        <w:spacing w:after="0" w:line="276" w:lineRule="auto"/>
        <w:ind w:firstLine="1134"/>
        <w:contextualSpacing/>
        <w:rPr>
          <w:color w:val="auto"/>
          <w:sz w:val="28"/>
          <w:szCs w:val="28"/>
          <w:lang w:val="it-IT"/>
        </w:rPr>
      </w:pPr>
      <w:r w:rsidRPr="006158D2">
        <w:rPr>
          <w:color w:val="auto"/>
          <w:sz w:val="28"/>
          <w:szCs w:val="28"/>
          <w:lang w:val="it-IT"/>
        </w:rPr>
        <w:t>Có các TK 111, 112, 131...</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Khi công trình XDCB hoàn thành bàn giao,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lastRenderedPageBreak/>
        <w:t>Nợ TK 212 - Tài sản chung không chia</w:t>
      </w:r>
    </w:p>
    <w:p w:rsidR="007477B5" w:rsidRPr="006158D2" w:rsidRDefault="00F6039D">
      <w:pPr>
        <w:spacing w:after="0" w:line="276" w:lineRule="auto"/>
        <w:ind w:firstLine="1134"/>
        <w:contextualSpacing/>
        <w:rPr>
          <w:color w:val="auto"/>
          <w:sz w:val="28"/>
          <w:szCs w:val="28"/>
          <w:lang w:val="it-IT"/>
        </w:rPr>
      </w:pPr>
      <w:r w:rsidRPr="006158D2">
        <w:rPr>
          <w:color w:val="auto"/>
          <w:sz w:val="28"/>
          <w:szCs w:val="28"/>
          <w:lang w:val="it-IT"/>
        </w:rPr>
        <w:t>Có TK 242 - Tài sản khác (2422)</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ồng thời kết chuyển nguồn: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4421 - Quỹ chung không chia</w:t>
      </w:r>
    </w:p>
    <w:p w:rsidR="007477B5" w:rsidRPr="006158D2" w:rsidRDefault="00F6039D">
      <w:pPr>
        <w:spacing w:after="0" w:line="276" w:lineRule="auto"/>
        <w:ind w:leftChars="400" w:left="1094" w:hangingChars="5" w:hanging="14"/>
        <w:contextualSpacing/>
        <w:rPr>
          <w:color w:val="auto"/>
          <w:sz w:val="28"/>
          <w:szCs w:val="28"/>
        </w:rPr>
      </w:pPr>
      <w:r w:rsidRPr="006158D2">
        <w:rPr>
          <w:color w:val="auto"/>
          <w:sz w:val="28"/>
          <w:szCs w:val="28"/>
          <w:lang w:val="it-IT"/>
        </w:rPr>
        <w:t>Có TK 4422 - Nguồn hình thành quỹ chung không chia</w:t>
      </w:r>
      <w:r w:rsidRPr="006158D2">
        <w:rPr>
          <w:color w:val="auto"/>
          <w:sz w:val="28"/>
          <w:szCs w:val="28"/>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3.7. Khi HTX giải thể, phá sản, nếu có quyết </w:t>
      </w:r>
      <w:r w:rsidRPr="006158D2">
        <w:rPr>
          <w:rFonts w:hint="eastAsia"/>
          <w:color w:val="auto"/>
          <w:sz w:val="28"/>
          <w:szCs w:val="28"/>
        </w:rPr>
        <w:t>đ</w:t>
      </w:r>
      <w:r w:rsidRPr="006158D2">
        <w:rPr>
          <w:color w:val="auto"/>
          <w:sz w:val="28"/>
          <w:szCs w:val="28"/>
        </w:rPr>
        <w:t>ịnh xử lý về Quỹ chung không chia, c</w:t>
      </w:r>
      <w:r w:rsidRPr="006158D2">
        <w:rPr>
          <w:rFonts w:hint="eastAsia"/>
          <w:color w:val="auto"/>
          <w:sz w:val="28"/>
          <w:szCs w:val="28"/>
        </w:rPr>
        <w:t>ă</w:t>
      </w:r>
      <w:r w:rsidRPr="006158D2">
        <w:rPr>
          <w:color w:val="auto"/>
          <w:sz w:val="28"/>
          <w:szCs w:val="28"/>
        </w:rPr>
        <w:t xml:space="preserve">n cứ vào quyết </w:t>
      </w:r>
      <w:r w:rsidRPr="006158D2">
        <w:rPr>
          <w:rFonts w:hint="eastAsia"/>
          <w:color w:val="auto"/>
          <w:sz w:val="28"/>
          <w:szCs w:val="28"/>
        </w:rPr>
        <w:t>đ</w:t>
      </w:r>
      <w:r w:rsidRPr="006158D2">
        <w:rPr>
          <w:color w:val="auto"/>
          <w:sz w:val="28"/>
          <w:szCs w:val="28"/>
        </w:rPr>
        <w:t>ịnh xử lý,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442 - Quỹ chung không chia của HTX</w:t>
      </w:r>
    </w:p>
    <w:p w:rsidR="007477B5" w:rsidRPr="006158D2" w:rsidRDefault="00F6039D">
      <w:pPr>
        <w:spacing w:after="0" w:line="276" w:lineRule="auto"/>
        <w:ind w:leftChars="398" w:left="1075"/>
        <w:contextualSpacing/>
        <w:rPr>
          <w:color w:val="auto"/>
          <w:sz w:val="28"/>
          <w:szCs w:val="28"/>
        </w:rPr>
      </w:pPr>
      <w:r w:rsidRPr="006158D2">
        <w:rPr>
          <w:color w:val="auto"/>
          <w:sz w:val="28"/>
          <w:szCs w:val="28"/>
        </w:rPr>
        <w:t>Có các TK liên quan.</w:t>
      </w:r>
    </w:p>
    <w:p w:rsidR="007477B5" w:rsidRPr="006158D2" w:rsidRDefault="007477B5">
      <w:pPr>
        <w:spacing w:after="0" w:line="276" w:lineRule="auto"/>
        <w:ind w:left="720" w:firstLine="720"/>
        <w:contextualSpacing/>
        <w:rPr>
          <w:color w:val="auto"/>
          <w:sz w:val="28"/>
          <w:szCs w:val="28"/>
        </w:rPr>
      </w:pPr>
    </w:p>
    <w:p w:rsidR="007477B5" w:rsidRPr="006158D2" w:rsidRDefault="00F6039D">
      <w:pPr>
        <w:widowControl/>
        <w:spacing w:after="0" w:line="276" w:lineRule="auto"/>
        <w:contextualSpacing/>
        <w:jc w:val="left"/>
        <w:rPr>
          <w:b/>
          <w:color w:val="auto"/>
          <w:sz w:val="28"/>
          <w:szCs w:val="28"/>
          <w:lang w:val="it-IT"/>
        </w:rPr>
      </w:pPr>
      <w:r w:rsidRPr="006158D2">
        <w:rPr>
          <w:b/>
          <w:color w:val="auto"/>
          <w:sz w:val="28"/>
          <w:szCs w:val="28"/>
          <w:lang w:val="it-IT"/>
        </w:rPr>
        <w:br w:type="page"/>
      </w:r>
    </w:p>
    <w:p w:rsidR="007477B5" w:rsidRPr="006158D2" w:rsidRDefault="00F6039D">
      <w:pPr>
        <w:spacing w:after="0" w:line="276" w:lineRule="auto"/>
        <w:contextualSpacing/>
        <w:jc w:val="center"/>
        <w:rPr>
          <w:b/>
          <w:color w:val="auto"/>
          <w:sz w:val="28"/>
          <w:szCs w:val="28"/>
          <w:lang w:val="it-IT"/>
        </w:rPr>
      </w:pPr>
      <w:r w:rsidRPr="006158D2">
        <w:rPr>
          <w:b/>
          <w:color w:val="auto"/>
          <w:sz w:val="28"/>
          <w:szCs w:val="28"/>
          <w:lang w:val="it-IT"/>
        </w:rPr>
        <w:lastRenderedPageBreak/>
        <w:t>NGUYÊN TẮC KẾ TOÁN DOANH THU VÀ THU NHẬP KHÁC</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1. Doanh thu là lợi ích kinh tế thu </w:t>
      </w:r>
      <w:r w:rsidRPr="006158D2">
        <w:rPr>
          <w:rFonts w:hint="eastAsia"/>
          <w:color w:val="auto"/>
          <w:sz w:val="28"/>
          <w:szCs w:val="28"/>
          <w:lang w:val="it-IT"/>
        </w:rPr>
        <w:t>đư</w:t>
      </w:r>
      <w:r w:rsidRPr="006158D2">
        <w:rPr>
          <w:color w:val="auto"/>
          <w:sz w:val="28"/>
          <w:szCs w:val="28"/>
          <w:lang w:val="it-IT"/>
        </w:rPr>
        <w:t>ợc làm t</w:t>
      </w:r>
      <w:r w:rsidRPr="006158D2">
        <w:rPr>
          <w:rFonts w:hint="eastAsia"/>
          <w:color w:val="auto"/>
          <w:sz w:val="28"/>
          <w:szCs w:val="28"/>
          <w:lang w:val="it-IT"/>
        </w:rPr>
        <w:t>ă</w:t>
      </w:r>
      <w:r w:rsidRPr="006158D2">
        <w:rPr>
          <w:color w:val="auto"/>
          <w:sz w:val="28"/>
          <w:szCs w:val="28"/>
          <w:lang w:val="it-IT"/>
        </w:rPr>
        <w:t xml:space="preserve">ng vốn chủ sở hữu của HTX trừ phần vốn góp và góp thêm của các thành viên. Doanh thu </w:t>
      </w:r>
      <w:r w:rsidRPr="006158D2">
        <w:rPr>
          <w:rFonts w:hint="eastAsia"/>
          <w:color w:val="auto"/>
          <w:sz w:val="28"/>
          <w:szCs w:val="28"/>
          <w:lang w:val="it-IT"/>
        </w:rPr>
        <w:t>đư</w:t>
      </w:r>
      <w:r w:rsidRPr="006158D2">
        <w:rPr>
          <w:color w:val="auto"/>
          <w:sz w:val="28"/>
          <w:szCs w:val="28"/>
          <w:lang w:val="it-IT"/>
        </w:rPr>
        <w:t xml:space="preserve">ợc ghi nhận tại thời </w:t>
      </w:r>
      <w:r w:rsidRPr="006158D2">
        <w:rPr>
          <w:rFonts w:hint="eastAsia"/>
          <w:color w:val="auto"/>
          <w:sz w:val="28"/>
          <w:szCs w:val="28"/>
          <w:lang w:val="it-IT"/>
        </w:rPr>
        <w:t>đ</w:t>
      </w:r>
      <w:r w:rsidRPr="006158D2">
        <w:rPr>
          <w:color w:val="auto"/>
          <w:sz w:val="28"/>
          <w:szCs w:val="28"/>
          <w:lang w:val="it-IT"/>
        </w:rPr>
        <w:t xml:space="preserve">iểm giao dịch phát sinh, khi HTX chắc chắn thu </w:t>
      </w:r>
      <w:r w:rsidRPr="006158D2">
        <w:rPr>
          <w:rFonts w:hint="eastAsia"/>
          <w:color w:val="auto"/>
          <w:sz w:val="28"/>
          <w:szCs w:val="28"/>
          <w:lang w:val="it-IT"/>
        </w:rPr>
        <w:t>đư</w:t>
      </w:r>
      <w:r w:rsidRPr="006158D2">
        <w:rPr>
          <w:color w:val="auto"/>
          <w:sz w:val="28"/>
          <w:szCs w:val="28"/>
          <w:lang w:val="it-IT"/>
        </w:rPr>
        <w:t xml:space="preserve">ợc lợi ích kinh tế, không phân biệt </w:t>
      </w:r>
      <w:r w:rsidRPr="006158D2">
        <w:rPr>
          <w:rFonts w:hint="eastAsia"/>
          <w:color w:val="auto"/>
          <w:sz w:val="28"/>
          <w:szCs w:val="28"/>
          <w:lang w:val="it-IT"/>
        </w:rPr>
        <w:t>đã</w:t>
      </w:r>
      <w:r w:rsidRPr="006158D2">
        <w:rPr>
          <w:color w:val="auto"/>
          <w:sz w:val="28"/>
          <w:szCs w:val="28"/>
          <w:lang w:val="it-IT"/>
        </w:rPr>
        <w:t xml:space="preserve"> thu tiền hay sẽ thu </w:t>
      </w:r>
      <w:r w:rsidRPr="006158D2">
        <w:rPr>
          <w:rFonts w:hint="eastAsia"/>
          <w:color w:val="auto"/>
          <w:sz w:val="28"/>
          <w:szCs w:val="28"/>
          <w:lang w:val="it-IT"/>
        </w:rPr>
        <w:t>đư</w:t>
      </w:r>
      <w:r w:rsidRPr="006158D2">
        <w:rPr>
          <w:color w:val="auto"/>
          <w:sz w:val="28"/>
          <w:szCs w:val="28"/>
          <w:lang w:val="it-IT"/>
        </w:rPr>
        <w:t xml:space="preserve">ợc tiền. </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2. Doanh thu và thu nhập khác của HTX bao gồm:</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Doanh thu từ giao dịch bên ngoài: Là các khoản doanh thu phát sinh từ hoạt </w:t>
      </w:r>
      <w:r w:rsidRPr="006158D2">
        <w:rPr>
          <w:rFonts w:hint="eastAsia"/>
          <w:color w:val="auto"/>
          <w:sz w:val="28"/>
          <w:szCs w:val="28"/>
          <w:lang w:val="it-IT"/>
        </w:rPr>
        <w:t>đ</w:t>
      </w:r>
      <w:r w:rsidRPr="006158D2">
        <w:rPr>
          <w:color w:val="auto"/>
          <w:sz w:val="28"/>
          <w:szCs w:val="28"/>
          <w:lang w:val="it-IT"/>
        </w:rPr>
        <w:t>ộng bán sản phẩm, hàng hóa, cung cấp dịch vụ của HTX ra bên ngoài HTX;</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Doanh thu từ giao dịch nội bộ: Là các khoản doanh thu liên quan </w:t>
      </w:r>
      <w:r w:rsidRPr="006158D2">
        <w:rPr>
          <w:rFonts w:hint="eastAsia"/>
          <w:color w:val="auto"/>
          <w:sz w:val="28"/>
          <w:szCs w:val="28"/>
          <w:lang w:val="it-IT"/>
        </w:rPr>
        <w:t>đ</w:t>
      </w:r>
      <w:r w:rsidRPr="006158D2">
        <w:rPr>
          <w:color w:val="auto"/>
          <w:sz w:val="28"/>
          <w:szCs w:val="28"/>
          <w:lang w:val="it-IT"/>
        </w:rPr>
        <w:t xml:space="preserve">ến việc cung cấp sản phẩm, dịch vụ bao gồm cả dịch vụ tạo việc làm và hoạt </w:t>
      </w:r>
      <w:r w:rsidRPr="006158D2">
        <w:rPr>
          <w:rFonts w:hint="eastAsia"/>
          <w:color w:val="auto"/>
          <w:sz w:val="28"/>
          <w:szCs w:val="28"/>
          <w:lang w:val="it-IT"/>
        </w:rPr>
        <w:t>đ</w:t>
      </w:r>
      <w:r w:rsidRPr="006158D2">
        <w:rPr>
          <w:color w:val="auto"/>
          <w:sz w:val="28"/>
          <w:szCs w:val="28"/>
          <w:lang w:val="it-IT"/>
        </w:rPr>
        <w:t>ộng cho vay nội bộ của HTX cho thành viên chính thức theo thỏa thuận bằng v</w:t>
      </w:r>
      <w:r w:rsidRPr="006158D2">
        <w:rPr>
          <w:rFonts w:hint="eastAsia"/>
          <w:color w:val="auto"/>
          <w:sz w:val="28"/>
          <w:szCs w:val="28"/>
          <w:lang w:val="it-IT"/>
        </w:rPr>
        <w:t>ă</w:t>
      </w:r>
      <w:r w:rsidRPr="006158D2">
        <w:rPr>
          <w:color w:val="auto"/>
          <w:sz w:val="28"/>
          <w:szCs w:val="28"/>
          <w:lang w:val="it-IT"/>
        </w:rPr>
        <w:t>n bản;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Thu nhập khác: Là các khoản thu nhập ngoài doanh thu từ giao dịch bên ngoài và doanh thu từ giao dịch nội bộ. Thu nhập khác bao gồm: doanh thu hoạt </w:t>
      </w:r>
      <w:r w:rsidRPr="006158D2">
        <w:rPr>
          <w:rFonts w:hint="eastAsia"/>
          <w:color w:val="auto"/>
          <w:sz w:val="28"/>
          <w:szCs w:val="28"/>
          <w:lang w:val="it-IT"/>
        </w:rPr>
        <w:t>đ</w:t>
      </w:r>
      <w:r w:rsidRPr="006158D2">
        <w:rPr>
          <w:color w:val="auto"/>
          <w:sz w:val="28"/>
          <w:szCs w:val="28"/>
          <w:lang w:val="it-IT"/>
        </w:rPr>
        <w:t xml:space="preserve">ộng tài chính và thu nhập hoạt </w:t>
      </w:r>
      <w:r w:rsidRPr="006158D2">
        <w:rPr>
          <w:rFonts w:hint="eastAsia"/>
          <w:color w:val="auto"/>
          <w:sz w:val="28"/>
          <w:szCs w:val="28"/>
          <w:lang w:val="it-IT"/>
        </w:rPr>
        <w:t>đ</w:t>
      </w:r>
      <w:r w:rsidRPr="006158D2">
        <w:rPr>
          <w:color w:val="auto"/>
          <w:sz w:val="28"/>
          <w:szCs w:val="28"/>
          <w:lang w:val="it-IT"/>
        </w:rPr>
        <w:t>ộng khác.</w:t>
      </w:r>
    </w:p>
    <w:p w:rsidR="007477B5" w:rsidRPr="006158D2" w:rsidRDefault="00F6039D">
      <w:pPr>
        <w:pStyle w:val="aChar"/>
        <w:spacing w:after="0" w:line="276" w:lineRule="auto"/>
        <w:ind w:firstLine="567"/>
        <w:contextualSpacing/>
        <w:jc w:val="both"/>
        <w:rPr>
          <w:rFonts w:ascii="Times New Roman" w:hAnsi="Times New Roman"/>
          <w:b/>
          <w:i w:val="0"/>
          <w:color w:val="auto"/>
          <w:sz w:val="28"/>
          <w:szCs w:val="28"/>
          <w:lang w:val="it-IT"/>
        </w:rPr>
      </w:pPr>
      <w:r w:rsidRPr="006158D2">
        <w:rPr>
          <w:rFonts w:ascii="Times New Roman" w:hAnsi="Times New Roman"/>
          <w:i w:val="0"/>
          <w:color w:val="auto"/>
          <w:sz w:val="28"/>
          <w:szCs w:val="28"/>
          <w:lang w:val="it-IT"/>
        </w:rPr>
        <w:t xml:space="preserve">3. Thời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iểm, c</w:t>
      </w:r>
      <w:r w:rsidRPr="006158D2">
        <w:rPr>
          <w:rFonts w:ascii="Times New Roman" w:hAnsi="Times New Roman" w:hint="eastAsia"/>
          <w:i w:val="0"/>
          <w:color w:val="auto"/>
          <w:sz w:val="28"/>
          <w:szCs w:val="28"/>
          <w:lang w:val="it-IT"/>
        </w:rPr>
        <w:t>ă</w:t>
      </w:r>
      <w:r w:rsidRPr="006158D2">
        <w:rPr>
          <w:rFonts w:ascii="Times New Roman" w:hAnsi="Times New Roman"/>
          <w:i w:val="0"/>
          <w:color w:val="auto"/>
          <w:sz w:val="28"/>
          <w:szCs w:val="28"/>
          <w:lang w:val="it-IT"/>
        </w:rPr>
        <w:t xml:space="preserve">n cứ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ể ghi nhận doanh thu kế toán và doanh thu tính thuế có thể khác nhau tùy vào từng tình huống cụ thể. Doanh thu tính thuế chỉ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 xml:space="preserve">ợc sử dụng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ể xác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ịnh số thuế phải nộp theo quy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ịnh của pháp luật. Doanh thu ghi nhận trên sổ kế toán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ể lập Báo cáo tài chính phải tuân thủ các nguyên tắc kế toán. </w:t>
      </w:r>
      <w:r w:rsidRPr="006158D2">
        <w:rPr>
          <w:rFonts w:ascii="Times New Roman" w:hAnsi="Times New Roman"/>
          <w:b/>
          <w:i w:val="0"/>
          <w:color w:val="auto"/>
          <w:sz w:val="28"/>
          <w:szCs w:val="28"/>
          <w:lang w:val="it-IT"/>
        </w:rPr>
        <w:tab/>
      </w:r>
    </w:p>
    <w:p w:rsidR="007477B5" w:rsidRPr="006158D2" w:rsidRDefault="00F6039D">
      <w:pPr>
        <w:pStyle w:val="aChar"/>
        <w:spacing w:after="0" w:line="276" w:lineRule="auto"/>
        <w:ind w:firstLine="567"/>
        <w:contextualSpacing/>
        <w:jc w:val="both"/>
        <w:rPr>
          <w:rFonts w:ascii="Times New Roman" w:hAnsi="Times New Roman"/>
          <w:i w:val="0"/>
          <w:color w:val="auto"/>
          <w:sz w:val="28"/>
          <w:szCs w:val="28"/>
          <w:lang w:val="it-IT"/>
        </w:rPr>
      </w:pPr>
      <w:r w:rsidRPr="006158D2">
        <w:rPr>
          <w:rFonts w:ascii="Times New Roman" w:hAnsi="Times New Roman"/>
          <w:i w:val="0"/>
          <w:color w:val="auto"/>
          <w:sz w:val="28"/>
          <w:szCs w:val="28"/>
          <w:lang w:val="it-IT"/>
        </w:rPr>
        <w:t xml:space="preserve">4. Doanh thu </w:t>
      </w:r>
      <w:r w:rsidRPr="006158D2">
        <w:rPr>
          <w:rFonts w:ascii="Times New Roman" w:hAnsi="Times New Roman" w:hint="eastAsia"/>
          <w:i w:val="0"/>
          <w:color w:val="auto"/>
          <w:sz w:val="28"/>
          <w:szCs w:val="28"/>
          <w:lang w:val="it-IT"/>
        </w:rPr>
        <w:t>đư</w:t>
      </w:r>
      <w:r w:rsidRPr="006158D2">
        <w:rPr>
          <w:rFonts w:ascii="Times New Roman" w:hAnsi="Times New Roman"/>
          <w:i w:val="0"/>
          <w:color w:val="auto"/>
          <w:sz w:val="28"/>
          <w:szCs w:val="28"/>
          <w:lang w:val="it-IT"/>
        </w:rPr>
        <w:t>ợc ghi nhận chỉ bao gồm doanh thu của kỳ báo cáo. Các tài khoản phản ánh doanh thu không có số d</w:t>
      </w:r>
      <w:r w:rsidRPr="006158D2">
        <w:rPr>
          <w:rFonts w:ascii="Times New Roman" w:hAnsi="Times New Roman" w:hint="eastAsia"/>
          <w:i w:val="0"/>
          <w:color w:val="auto"/>
          <w:sz w:val="28"/>
          <w:szCs w:val="28"/>
          <w:lang w:val="it-IT"/>
        </w:rPr>
        <w:t>ư</w:t>
      </w:r>
      <w:r w:rsidRPr="006158D2">
        <w:rPr>
          <w:rFonts w:ascii="Times New Roman" w:hAnsi="Times New Roman"/>
          <w:i w:val="0"/>
          <w:color w:val="auto"/>
          <w:sz w:val="28"/>
          <w:szCs w:val="28"/>
          <w:lang w:val="it-IT"/>
        </w:rPr>
        <w:t xml:space="preserve">, cuối kỳ HTX phải kết chuyển doanh thu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ể xác </w:t>
      </w:r>
      <w:r w:rsidRPr="006158D2">
        <w:rPr>
          <w:rFonts w:ascii="Times New Roman" w:hAnsi="Times New Roman" w:hint="eastAsia"/>
          <w:i w:val="0"/>
          <w:color w:val="auto"/>
          <w:sz w:val="28"/>
          <w:szCs w:val="28"/>
          <w:lang w:val="it-IT"/>
        </w:rPr>
        <w:t>đ</w:t>
      </w:r>
      <w:r w:rsidRPr="006158D2">
        <w:rPr>
          <w:rFonts w:ascii="Times New Roman" w:hAnsi="Times New Roman"/>
          <w:i w:val="0"/>
          <w:color w:val="auto"/>
          <w:sz w:val="28"/>
          <w:szCs w:val="28"/>
          <w:lang w:val="it-IT"/>
        </w:rPr>
        <w:t xml:space="preserve">ịnh kết quả kinh doanh. </w:t>
      </w:r>
    </w:p>
    <w:p w:rsidR="007477B5" w:rsidRPr="006158D2" w:rsidRDefault="00F6039D">
      <w:pPr>
        <w:spacing w:after="0" w:line="276" w:lineRule="auto"/>
        <w:ind w:firstLine="567"/>
        <w:contextualSpacing/>
        <w:rPr>
          <w:color w:val="auto"/>
          <w:sz w:val="28"/>
          <w:szCs w:val="26"/>
          <w:lang w:val="it-IT"/>
        </w:rPr>
      </w:pPr>
      <w:r w:rsidRPr="006158D2">
        <w:rPr>
          <w:color w:val="auto"/>
          <w:sz w:val="28"/>
          <w:szCs w:val="26"/>
          <w:lang w:val="it-IT"/>
        </w:rPr>
        <w:t xml:space="preserve">5. </w:t>
      </w:r>
      <w:r w:rsidRPr="006158D2">
        <w:rPr>
          <w:rFonts w:hint="eastAsia"/>
          <w:color w:val="auto"/>
          <w:sz w:val="28"/>
          <w:szCs w:val="26"/>
          <w:lang w:val="it-IT"/>
        </w:rPr>
        <w:t>Đ</w:t>
      </w:r>
      <w:r w:rsidRPr="006158D2">
        <w:rPr>
          <w:color w:val="auto"/>
          <w:sz w:val="28"/>
          <w:szCs w:val="26"/>
          <w:lang w:val="it-IT"/>
        </w:rPr>
        <w:t>iều kiện ghi nhận doanh thu bán hàng và cung cấp dịch vụ của giao dịch bên ngoài và giao dịch nội bộ:</w:t>
      </w:r>
    </w:p>
    <w:p w:rsidR="007477B5" w:rsidRPr="006158D2" w:rsidRDefault="00F6039D">
      <w:pPr>
        <w:spacing w:after="0" w:line="276" w:lineRule="auto"/>
        <w:ind w:firstLine="567"/>
        <w:contextualSpacing/>
        <w:rPr>
          <w:color w:val="auto"/>
          <w:sz w:val="28"/>
          <w:szCs w:val="26"/>
          <w:lang w:val="it-IT"/>
        </w:rPr>
      </w:pPr>
      <w:r w:rsidRPr="006158D2">
        <w:rPr>
          <w:color w:val="auto"/>
          <w:sz w:val="28"/>
          <w:szCs w:val="26"/>
          <w:lang w:val="it-IT"/>
        </w:rPr>
        <w:t xml:space="preserve">a) HTX chỉ ghi nhận doanh thu bán hàng khi </w:t>
      </w:r>
      <w:r w:rsidRPr="006158D2">
        <w:rPr>
          <w:rFonts w:hint="eastAsia"/>
          <w:color w:val="auto"/>
          <w:sz w:val="28"/>
          <w:szCs w:val="26"/>
          <w:lang w:val="it-IT"/>
        </w:rPr>
        <w:t>đ</w:t>
      </w:r>
      <w:r w:rsidRPr="006158D2">
        <w:rPr>
          <w:color w:val="auto"/>
          <w:sz w:val="28"/>
          <w:szCs w:val="26"/>
          <w:lang w:val="it-IT"/>
        </w:rPr>
        <w:t xml:space="preserve">ồng thời thỏa mãn các </w:t>
      </w:r>
      <w:r w:rsidRPr="006158D2">
        <w:rPr>
          <w:rFonts w:hint="eastAsia"/>
          <w:color w:val="auto"/>
          <w:sz w:val="28"/>
          <w:szCs w:val="26"/>
          <w:lang w:val="it-IT"/>
        </w:rPr>
        <w:t>đ</w:t>
      </w:r>
      <w:r w:rsidRPr="006158D2">
        <w:rPr>
          <w:color w:val="auto"/>
          <w:sz w:val="28"/>
          <w:szCs w:val="26"/>
          <w:lang w:val="it-IT"/>
        </w:rPr>
        <w:t>iều kiện sau:</w:t>
      </w:r>
    </w:p>
    <w:p w:rsidR="007477B5" w:rsidRPr="006158D2" w:rsidRDefault="00F6039D">
      <w:pPr>
        <w:spacing w:after="0" w:line="276" w:lineRule="auto"/>
        <w:ind w:firstLine="567"/>
        <w:contextualSpacing/>
        <w:rPr>
          <w:color w:val="auto"/>
          <w:sz w:val="28"/>
          <w:szCs w:val="26"/>
          <w:lang w:val="it-IT"/>
        </w:rPr>
      </w:pPr>
      <w:r w:rsidRPr="006158D2">
        <w:rPr>
          <w:color w:val="auto"/>
          <w:sz w:val="28"/>
          <w:szCs w:val="26"/>
          <w:lang w:val="it-IT"/>
        </w:rPr>
        <w:t xml:space="preserve">- HTX </w:t>
      </w:r>
      <w:r w:rsidRPr="006158D2">
        <w:rPr>
          <w:rFonts w:hint="eastAsia"/>
          <w:color w:val="auto"/>
          <w:sz w:val="28"/>
          <w:szCs w:val="26"/>
          <w:lang w:val="it-IT"/>
        </w:rPr>
        <w:t>đã</w:t>
      </w:r>
      <w:r w:rsidRPr="006158D2">
        <w:rPr>
          <w:color w:val="auto"/>
          <w:sz w:val="28"/>
          <w:szCs w:val="26"/>
          <w:lang w:val="it-IT"/>
        </w:rPr>
        <w:t xml:space="preserve"> chuyển giao quyền sở hữu, quyền quản lý sản phẩm, hàng hóa cho ng</w:t>
      </w:r>
      <w:r w:rsidRPr="006158D2">
        <w:rPr>
          <w:rFonts w:hint="eastAsia"/>
          <w:color w:val="auto"/>
          <w:sz w:val="28"/>
          <w:szCs w:val="26"/>
          <w:lang w:val="it-IT"/>
        </w:rPr>
        <w:t>ư</w:t>
      </w:r>
      <w:r w:rsidRPr="006158D2">
        <w:rPr>
          <w:color w:val="auto"/>
          <w:sz w:val="28"/>
          <w:szCs w:val="26"/>
          <w:lang w:val="it-IT"/>
        </w:rPr>
        <w:t>ời mua;</w:t>
      </w:r>
    </w:p>
    <w:p w:rsidR="007477B5" w:rsidRPr="006158D2" w:rsidRDefault="00F6039D">
      <w:pPr>
        <w:spacing w:after="0" w:line="276" w:lineRule="auto"/>
        <w:ind w:firstLine="567"/>
        <w:contextualSpacing/>
        <w:rPr>
          <w:color w:val="auto"/>
          <w:sz w:val="28"/>
          <w:szCs w:val="26"/>
          <w:lang w:val="it-IT"/>
        </w:rPr>
      </w:pPr>
      <w:r w:rsidRPr="006158D2">
        <w:rPr>
          <w:color w:val="auto"/>
          <w:sz w:val="28"/>
          <w:szCs w:val="26"/>
          <w:lang w:val="it-IT"/>
        </w:rPr>
        <w:t xml:space="preserve">- Doanh thu </w:t>
      </w:r>
      <w:r w:rsidRPr="006158D2">
        <w:rPr>
          <w:rFonts w:hint="eastAsia"/>
          <w:color w:val="auto"/>
          <w:sz w:val="28"/>
          <w:szCs w:val="26"/>
          <w:lang w:val="it-IT"/>
        </w:rPr>
        <w:t>đư</w:t>
      </w:r>
      <w:r w:rsidRPr="006158D2">
        <w:rPr>
          <w:color w:val="auto"/>
          <w:sz w:val="28"/>
          <w:szCs w:val="26"/>
          <w:lang w:val="it-IT"/>
        </w:rPr>
        <w:t xml:space="preserve">ợc xác </w:t>
      </w:r>
      <w:r w:rsidRPr="006158D2">
        <w:rPr>
          <w:rFonts w:hint="eastAsia"/>
          <w:color w:val="auto"/>
          <w:sz w:val="28"/>
          <w:szCs w:val="26"/>
          <w:lang w:val="it-IT"/>
        </w:rPr>
        <w:t>đ</w:t>
      </w:r>
      <w:r w:rsidRPr="006158D2">
        <w:rPr>
          <w:color w:val="auto"/>
          <w:sz w:val="28"/>
          <w:szCs w:val="26"/>
          <w:lang w:val="it-IT"/>
        </w:rPr>
        <w:t>ịnh t</w:t>
      </w:r>
      <w:r w:rsidRPr="006158D2">
        <w:rPr>
          <w:rFonts w:hint="eastAsia"/>
          <w:color w:val="auto"/>
          <w:sz w:val="28"/>
          <w:szCs w:val="26"/>
          <w:lang w:val="it-IT"/>
        </w:rPr>
        <w:t>ươ</w:t>
      </w:r>
      <w:r w:rsidRPr="006158D2">
        <w:rPr>
          <w:color w:val="auto"/>
          <w:sz w:val="28"/>
          <w:szCs w:val="26"/>
          <w:lang w:val="it-IT"/>
        </w:rPr>
        <w:t xml:space="preserve">ng </w:t>
      </w:r>
      <w:r w:rsidRPr="006158D2">
        <w:rPr>
          <w:rFonts w:hint="eastAsia"/>
          <w:color w:val="auto"/>
          <w:sz w:val="28"/>
          <w:szCs w:val="26"/>
          <w:lang w:val="it-IT"/>
        </w:rPr>
        <w:t>đ</w:t>
      </w:r>
      <w:r w:rsidRPr="006158D2">
        <w:rPr>
          <w:color w:val="auto"/>
          <w:sz w:val="28"/>
          <w:szCs w:val="26"/>
          <w:lang w:val="it-IT"/>
        </w:rPr>
        <w:t xml:space="preserve">ối chắc chắn. </w:t>
      </w:r>
      <w:r w:rsidRPr="006158D2">
        <w:rPr>
          <w:color w:val="auto"/>
          <w:sz w:val="28"/>
          <w:szCs w:val="26"/>
          <w:lang w:val="vi-VN"/>
        </w:rPr>
        <w:t xml:space="preserve">Khi hợp </w:t>
      </w:r>
      <w:r w:rsidRPr="006158D2">
        <w:rPr>
          <w:rFonts w:hint="eastAsia"/>
          <w:color w:val="auto"/>
          <w:sz w:val="28"/>
          <w:szCs w:val="26"/>
          <w:lang w:val="vi-VN"/>
        </w:rPr>
        <w:t>đ</w:t>
      </w:r>
      <w:r w:rsidRPr="006158D2">
        <w:rPr>
          <w:color w:val="auto"/>
          <w:sz w:val="28"/>
          <w:szCs w:val="26"/>
          <w:lang w:val="vi-VN"/>
        </w:rPr>
        <w:t xml:space="preserve">ồng quy </w:t>
      </w:r>
      <w:r w:rsidRPr="006158D2">
        <w:rPr>
          <w:rFonts w:hint="eastAsia"/>
          <w:color w:val="auto"/>
          <w:sz w:val="28"/>
          <w:szCs w:val="26"/>
          <w:lang w:val="vi-VN"/>
        </w:rPr>
        <w:t>đ</w:t>
      </w:r>
      <w:r w:rsidRPr="006158D2">
        <w:rPr>
          <w:color w:val="auto"/>
          <w:sz w:val="28"/>
          <w:szCs w:val="26"/>
          <w:lang w:val="vi-VN"/>
        </w:rPr>
        <w:t>ịnh ng</w:t>
      </w:r>
      <w:r w:rsidRPr="006158D2">
        <w:rPr>
          <w:rFonts w:hint="eastAsia"/>
          <w:color w:val="auto"/>
          <w:sz w:val="28"/>
          <w:szCs w:val="26"/>
          <w:lang w:val="vi-VN"/>
        </w:rPr>
        <w:t>ư</w:t>
      </w:r>
      <w:r w:rsidRPr="006158D2">
        <w:rPr>
          <w:color w:val="auto"/>
          <w:sz w:val="28"/>
          <w:szCs w:val="26"/>
          <w:lang w:val="vi-VN"/>
        </w:rPr>
        <w:t xml:space="preserve">ời mua </w:t>
      </w:r>
      <w:r w:rsidRPr="006158D2">
        <w:rPr>
          <w:color w:val="auto"/>
          <w:sz w:val="28"/>
          <w:szCs w:val="26"/>
          <w:lang w:val="it-IT"/>
        </w:rPr>
        <w:t xml:space="preserve">có thể </w:t>
      </w:r>
      <w:r w:rsidRPr="006158D2">
        <w:rPr>
          <w:rFonts w:hint="eastAsia"/>
          <w:color w:val="auto"/>
          <w:sz w:val="28"/>
          <w:szCs w:val="26"/>
          <w:lang w:val="it-IT"/>
        </w:rPr>
        <w:t>đư</w:t>
      </w:r>
      <w:r w:rsidRPr="006158D2">
        <w:rPr>
          <w:color w:val="auto"/>
          <w:sz w:val="28"/>
          <w:szCs w:val="26"/>
          <w:lang w:val="it-IT"/>
        </w:rPr>
        <w:t>ợc t</w:t>
      </w:r>
      <w:r w:rsidRPr="006158D2">
        <w:rPr>
          <w:color w:val="auto"/>
          <w:sz w:val="28"/>
          <w:szCs w:val="26"/>
          <w:lang w:val="vi-VN"/>
        </w:rPr>
        <w:t xml:space="preserve">rả lại sản phẩm, hàng hoá </w:t>
      </w:r>
      <w:r w:rsidRPr="006158D2">
        <w:rPr>
          <w:rFonts w:hint="eastAsia"/>
          <w:color w:val="auto"/>
          <w:sz w:val="28"/>
          <w:szCs w:val="26"/>
          <w:lang w:val="vi-VN"/>
        </w:rPr>
        <w:t>đã</w:t>
      </w:r>
      <w:r w:rsidRPr="006158D2">
        <w:rPr>
          <w:color w:val="auto"/>
          <w:sz w:val="28"/>
          <w:szCs w:val="26"/>
          <w:lang w:val="vi-VN"/>
        </w:rPr>
        <w:t xml:space="preserve"> mua </w:t>
      </w:r>
      <w:r w:rsidRPr="006158D2">
        <w:rPr>
          <w:color w:val="auto"/>
          <w:sz w:val="28"/>
          <w:szCs w:val="26"/>
          <w:lang w:val="it-IT"/>
        </w:rPr>
        <w:t>thì</w:t>
      </w:r>
      <w:r w:rsidRPr="006158D2">
        <w:rPr>
          <w:color w:val="auto"/>
          <w:sz w:val="28"/>
          <w:szCs w:val="26"/>
          <w:lang w:val="vi-VN"/>
        </w:rPr>
        <w:t xml:space="preserve"> HTX chỉ </w:t>
      </w:r>
      <w:r w:rsidRPr="006158D2">
        <w:rPr>
          <w:rFonts w:hint="eastAsia"/>
          <w:color w:val="auto"/>
          <w:sz w:val="28"/>
          <w:szCs w:val="26"/>
          <w:lang w:val="vi-VN"/>
        </w:rPr>
        <w:t>đư</w:t>
      </w:r>
      <w:r w:rsidRPr="006158D2">
        <w:rPr>
          <w:color w:val="auto"/>
          <w:sz w:val="28"/>
          <w:szCs w:val="26"/>
          <w:lang w:val="vi-VN"/>
        </w:rPr>
        <w:t xml:space="preserve">ợc ghi nhận doanh thu khi những </w:t>
      </w:r>
      <w:r w:rsidRPr="006158D2">
        <w:rPr>
          <w:rFonts w:hint="eastAsia"/>
          <w:color w:val="auto"/>
          <w:sz w:val="28"/>
          <w:szCs w:val="26"/>
          <w:lang w:val="vi-VN"/>
        </w:rPr>
        <w:t>đ</w:t>
      </w:r>
      <w:r w:rsidRPr="006158D2">
        <w:rPr>
          <w:color w:val="auto"/>
          <w:sz w:val="28"/>
          <w:szCs w:val="26"/>
          <w:lang w:val="vi-VN"/>
        </w:rPr>
        <w:t xml:space="preserve">iều kiện cụ thể </w:t>
      </w:r>
      <w:r w:rsidRPr="006158D2">
        <w:rPr>
          <w:rFonts w:hint="eastAsia"/>
          <w:color w:val="auto"/>
          <w:sz w:val="28"/>
          <w:szCs w:val="26"/>
          <w:lang w:val="vi-VN"/>
        </w:rPr>
        <w:t>đó</w:t>
      </w:r>
      <w:r w:rsidRPr="006158D2">
        <w:rPr>
          <w:color w:val="auto"/>
          <w:sz w:val="28"/>
          <w:szCs w:val="26"/>
          <w:lang w:val="vi-VN"/>
        </w:rPr>
        <w:t xml:space="preserve"> không còn tồn tại và ng</w:t>
      </w:r>
      <w:r w:rsidRPr="006158D2">
        <w:rPr>
          <w:rFonts w:hint="eastAsia"/>
          <w:color w:val="auto"/>
          <w:sz w:val="28"/>
          <w:szCs w:val="26"/>
          <w:lang w:val="vi-VN"/>
        </w:rPr>
        <w:t>ư</w:t>
      </w:r>
      <w:r w:rsidRPr="006158D2">
        <w:rPr>
          <w:color w:val="auto"/>
          <w:sz w:val="28"/>
          <w:szCs w:val="26"/>
          <w:lang w:val="vi-VN"/>
        </w:rPr>
        <w:t xml:space="preserve">ời mua không </w:t>
      </w:r>
      <w:r w:rsidRPr="006158D2">
        <w:rPr>
          <w:color w:val="auto"/>
          <w:sz w:val="28"/>
          <w:szCs w:val="26"/>
          <w:lang w:val="it-IT"/>
        </w:rPr>
        <w:t xml:space="preserve">còn </w:t>
      </w:r>
      <w:r w:rsidRPr="006158D2">
        <w:rPr>
          <w:rFonts w:hint="eastAsia"/>
          <w:color w:val="auto"/>
          <w:sz w:val="28"/>
          <w:szCs w:val="26"/>
          <w:lang w:val="vi-VN"/>
        </w:rPr>
        <w:t>đư</w:t>
      </w:r>
      <w:r w:rsidRPr="006158D2">
        <w:rPr>
          <w:color w:val="auto"/>
          <w:sz w:val="28"/>
          <w:szCs w:val="26"/>
          <w:lang w:val="vi-VN"/>
        </w:rPr>
        <w:t xml:space="preserve">ợc quyền trả lại </w:t>
      </w:r>
      <w:r w:rsidRPr="006158D2">
        <w:rPr>
          <w:color w:val="auto"/>
          <w:sz w:val="28"/>
          <w:szCs w:val="26"/>
          <w:lang w:val="it-IT"/>
        </w:rPr>
        <w:t xml:space="preserve">sản phẩm, </w:t>
      </w:r>
      <w:r w:rsidRPr="006158D2">
        <w:rPr>
          <w:color w:val="auto"/>
          <w:sz w:val="28"/>
          <w:szCs w:val="26"/>
          <w:lang w:val="vi-VN"/>
        </w:rPr>
        <w:t>hàng hoá</w:t>
      </w:r>
      <w:r w:rsidRPr="006158D2">
        <w:rPr>
          <w:color w:val="auto"/>
          <w:sz w:val="28"/>
          <w:szCs w:val="26"/>
          <w:lang w:val="it-IT"/>
        </w:rPr>
        <w:t xml:space="preserve"> (trừ tr</w:t>
      </w:r>
      <w:r w:rsidRPr="006158D2">
        <w:rPr>
          <w:rFonts w:hint="eastAsia"/>
          <w:color w:val="auto"/>
          <w:sz w:val="28"/>
          <w:szCs w:val="26"/>
          <w:lang w:val="it-IT"/>
        </w:rPr>
        <w:t>ư</w:t>
      </w:r>
      <w:r w:rsidRPr="006158D2">
        <w:rPr>
          <w:color w:val="auto"/>
          <w:sz w:val="28"/>
          <w:szCs w:val="26"/>
          <w:lang w:val="it-IT"/>
        </w:rPr>
        <w:t>ờng hợp khách hàng có quyền trả lại hàng hóa d</w:t>
      </w:r>
      <w:r w:rsidRPr="006158D2">
        <w:rPr>
          <w:rFonts w:hint="eastAsia"/>
          <w:color w:val="auto"/>
          <w:sz w:val="28"/>
          <w:szCs w:val="26"/>
          <w:lang w:val="it-IT"/>
        </w:rPr>
        <w:t>ư</w:t>
      </w:r>
      <w:r w:rsidRPr="006158D2">
        <w:rPr>
          <w:color w:val="auto"/>
          <w:sz w:val="28"/>
          <w:szCs w:val="26"/>
          <w:lang w:val="it-IT"/>
        </w:rPr>
        <w:t xml:space="preserve">ới hình thức </w:t>
      </w:r>
      <w:r w:rsidRPr="006158D2">
        <w:rPr>
          <w:rFonts w:hint="eastAsia"/>
          <w:color w:val="auto"/>
          <w:sz w:val="28"/>
          <w:szCs w:val="26"/>
          <w:lang w:val="it-IT"/>
        </w:rPr>
        <w:t>đ</w:t>
      </w:r>
      <w:r w:rsidRPr="006158D2">
        <w:rPr>
          <w:color w:val="auto"/>
          <w:sz w:val="28"/>
          <w:szCs w:val="26"/>
          <w:lang w:val="it-IT"/>
        </w:rPr>
        <w:t xml:space="preserve">ổi lại </w:t>
      </w:r>
      <w:r w:rsidRPr="006158D2">
        <w:rPr>
          <w:rFonts w:hint="eastAsia"/>
          <w:color w:val="auto"/>
          <w:sz w:val="28"/>
          <w:szCs w:val="26"/>
          <w:lang w:val="it-IT"/>
        </w:rPr>
        <w:t>đ</w:t>
      </w:r>
      <w:r w:rsidRPr="006158D2">
        <w:rPr>
          <w:color w:val="auto"/>
          <w:sz w:val="28"/>
          <w:szCs w:val="26"/>
          <w:lang w:val="it-IT"/>
        </w:rPr>
        <w:t>ể lấy hàng hóa, dịch vụ khác);</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it-IT"/>
        </w:rPr>
        <w:t>-</w:t>
      </w:r>
      <w:r w:rsidRPr="006158D2">
        <w:rPr>
          <w:color w:val="auto"/>
          <w:sz w:val="28"/>
          <w:szCs w:val="26"/>
          <w:lang w:val="vi-VN"/>
        </w:rPr>
        <w:t xml:space="preserve"> HTX </w:t>
      </w:r>
      <w:r w:rsidRPr="006158D2">
        <w:rPr>
          <w:rFonts w:hint="eastAsia"/>
          <w:color w:val="auto"/>
          <w:sz w:val="28"/>
          <w:szCs w:val="26"/>
          <w:lang w:val="vi-VN"/>
        </w:rPr>
        <w:t>đã</w:t>
      </w:r>
      <w:r w:rsidRPr="006158D2">
        <w:rPr>
          <w:color w:val="auto"/>
          <w:sz w:val="28"/>
          <w:szCs w:val="26"/>
          <w:lang w:val="vi-VN"/>
        </w:rPr>
        <w:t xml:space="preserve"> </w:t>
      </w:r>
      <w:r w:rsidRPr="006158D2">
        <w:rPr>
          <w:color w:val="auto"/>
          <w:sz w:val="28"/>
          <w:szCs w:val="26"/>
          <w:lang w:val="it-IT"/>
        </w:rPr>
        <w:t xml:space="preserve">thu </w:t>
      </w:r>
      <w:r w:rsidRPr="006158D2">
        <w:rPr>
          <w:rFonts w:hint="eastAsia"/>
          <w:color w:val="auto"/>
          <w:sz w:val="28"/>
          <w:szCs w:val="26"/>
          <w:lang w:val="it-IT"/>
        </w:rPr>
        <w:t>đư</w:t>
      </w:r>
      <w:r w:rsidRPr="006158D2">
        <w:rPr>
          <w:color w:val="auto"/>
          <w:sz w:val="28"/>
          <w:szCs w:val="26"/>
          <w:lang w:val="it-IT"/>
        </w:rPr>
        <w:t xml:space="preserve">ợc hoặc sẽ thu </w:t>
      </w:r>
      <w:r w:rsidRPr="006158D2">
        <w:rPr>
          <w:rFonts w:hint="eastAsia"/>
          <w:color w:val="auto"/>
          <w:sz w:val="28"/>
          <w:szCs w:val="26"/>
          <w:lang w:val="it-IT"/>
        </w:rPr>
        <w:t>đư</w:t>
      </w:r>
      <w:r w:rsidRPr="006158D2">
        <w:rPr>
          <w:color w:val="auto"/>
          <w:sz w:val="28"/>
          <w:szCs w:val="26"/>
          <w:lang w:val="it-IT"/>
        </w:rPr>
        <w:t xml:space="preserve">ợc tiền bán hàng của khách hàng (khách hàng </w:t>
      </w:r>
      <w:r w:rsidRPr="006158D2">
        <w:rPr>
          <w:rFonts w:hint="eastAsia"/>
          <w:color w:val="auto"/>
          <w:sz w:val="28"/>
          <w:szCs w:val="26"/>
          <w:lang w:val="it-IT"/>
        </w:rPr>
        <w:t>đã</w:t>
      </w:r>
      <w:r w:rsidRPr="006158D2">
        <w:rPr>
          <w:color w:val="auto"/>
          <w:sz w:val="28"/>
          <w:szCs w:val="26"/>
          <w:lang w:val="it-IT"/>
        </w:rPr>
        <w:t xml:space="preserve"> chấp nhận thanh toán)</w:t>
      </w:r>
      <w:r w:rsidRPr="006158D2">
        <w:rPr>
          <w:color w:val="auto"/>
          <w:sz w:val="28"/>
          <w:szCs w:val="26"/>
          <w:lang w:val="vi-VN"/>
        </w:rPr>
        <w:t>;</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 Xác </w:t>
      </w:r>
      <w:r w:rsidRPr="006158D2">
        <w:rPr>
          <w:rFonts w:hint="eastAsia"/>
          <w:color w:val="auto"/>
          <w:sz w:val="28"/>
          <w:szCs w:val="26"/>
          <w:lang w:val="vi-VN"/>
        </w:rPr>
        <w:t>đ</w:t>
      </w:r>
      <w:r w:rsidRPr="006158D2">
        <w:rPr>
          <w:color w:val="auto"/>
          <w:sz w:val="28"/>
          <w:szCs w:val="26"/>
          <w:lang w:val="vi-VN"/>
        </w:rPr>
        <w:t xml:space="preserve">ịnh </w:t>
      </w:r>
      <w:r w:rsidRPr="006158D2">
        <w:rPr>
          <w:rFonts w:hint="eastAsia"/>
          <w:color w:val="auto"/>
          <w:sz w:val="28"/>
          <w:szCs w:val="26"/>
          <w:lang w:val="vi-VN"/>
        </w:rPr>
        <w:t>đư</w:t>
      </w:r>
      <w:r w:rsidRPr="006158D2">
        <w:rPr>
          <w:color w:val="auto"/>
          <w:sz w:val="28"/>
          <w:szCs w:val="26"/>
          <w:lang w:val="vi-VN"/>
        </w:rPr>
        <w:t xml:space="preserve">ợc các chi phí liên quan </w:t>
      </w:r>
      <w:r w:rsidRPr="006158D2">
        <w:rPr>
          <w:rFonts w:hint="eastAsia"/>
          <w:color w:val="auto"/>
          <w:sz w:val="28"/>
          <w:szCs w:val="26"/>
          <w:lang w:val="vi-VN"/>
        </w:rPr>
        <w:t>đ</w:t>
      </w:r>
      <w:r w:rsidRPr="006158D2">
        <w:rPr>
          <w:color w:val="auto"/>
          <w:sz w:val="28"/>
          <w:szCs w:val="26"/>
          <w:lang w:val="vi-VN"/>
        </w:rPr>
        <w:t>ến giao dịch bán hàng.</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b) HTX chỉ ghi nhận doanh thu cung cấp dịch vụ khi </w:t>
      </w:r>
      <w:r w:rsidRPr="006158D2">
        <w:rPr>
          <w:rFonts w:hint="eastAsia"/>
          <w:color w:val="auto"/>
          <w:sz w:val="28"/>
          <w:szCs w:val="26"/>
          <w:lang w:val="vi-VN"/>
        </w:rPr>
        <w:t>đ</w:t>
      </w:r>
      <w:r w:rsidRPr="006158D2">
        <w:rPr>
          <w:color w:val="auto"/>
          <w:sz w:val="28"/>
          <w:szCs w:val="26"/>
          <w:lang w:val="vi-VN"/>
        </w:rPr>
        <w:t xml:space="preserve">ồng thời thỏa mãn </w:t>
      </w:r>
      <w:r w:rsidRPr="006158D2">
        <w:rPr>
          <w:color w:val="auto"/>
          <w:sz w:val="28"/>
          <w:szCs w:val="26"/>
          <w:lang w:val="vi-VN"/>
        </w:rPr>
        <w:lastRenderedPageBreak/>
        <w:t xml:space="preserve">các </w:t>
      </w:r>
      <w:r w:rsidRPr="006158D2">
        <w:rPr>
          <w:rFonts w:hint="eastAsia"/>
          <w:color w:val="auto"/>
          <w:sz w:val="28"/>
          <w:szCs w:val="26"/>
          <w:lang w:val="vi-VN"/>
        </w:rPr>
        <w:t>đ</w:t>
      </w:r>
      <w:r w:rsidRPr="006158D2">
        <w:rPr>
          <w:color w:val="auto"/>
          <w:sz w:val="28"/>
          <w:szCs w:val="26"/>
          <w:lang w:val="vi-VN"/>
        </w:rPr>
        <w:t>iều kiện sau:</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 Doanh thu </w:t>
      </w:r>
      <w:r w:rsidRPr="006158D2">
        <w:rPr>
          <w:rFonts w:hint="eastAsia"/>
          <w:color w:val="auto"/>
          <w:sz w:val="28"/>
          <w:szCs w:val="26"/>
          <w:lang w:val="vi-VN"/>
        </w:rPr>
        <w:t>đư</w:t>
      </w:r>
      <w:r w:rsidRPr="006158D2">
        <w:rPr>
          <w:color w:val="auto"/>
          <w:sz w:val="28"/>
          <w:szCs w:val="26"/>
          <w:lang w:val="vi-VN"/>
        </w:rPr>
        <w:t xml:space="preserve">ợc xác </w:t>
      </w:r>
      <w:r w:rsidRPr="006158D2">
        <w:rPr>
          <w:rFonts w:hint="eastAsia"/>
          <w:color w:val="auto"/>
          <w:sz w:val="28"/>
          <w:szCs w:val="26"/>
          <w:lang w:val="vi-VN"/>
        </w:rPr>
        <w:t>đ</w:t>
      </w:r>
      <w:r w:rsidRPr="006158D2">
        <w:rPr>
          <w:color w:val="auto"/>
          <w:sz w:val="28"/>
          <w:szCs w:val="26"/>
          <w:lang w:val="vi-VN"/>
        </w:rPr>
        <w:t>ịnh t</w:t>
      </w:r>
      <w:r w:rsidRPr="006158D2">
        <w:rPr>
          <w:rFonts w:hint="eastAsia"/>
          <w:color w:val="auto"/>
          <w:sz w:val="28"/>
          <w:szCs w:val="26"/>
          <w:lang w:val="vi-VN"/>
        </w:rPr>
        <w:t>ươ</w:t>
      </w:r>
      <w:r w:rsidRPr="006158D2">
        <w:rPr>
          <w:color w:val="auto"/>
          <w:sz w:val="28"/>
          <w:szCs w:val="26"/>
          <w:lang w:val="vi-VN"/>
        </w:rPr>
        <w:t xml:space="preserve">ng </w:t>
      </w:r>
      <w:r w:rsidRPr="006158D2">
        <w:rPr>
          <w:rFonts w:hint="eastAsia"/>
          <w:color w:val="auto"/>
          <w:sz w:val="28"/>
          <w:szCs w:val="26"/>
          <w:lang w:val="vi-VN"/>
        </w:rPr>
        <w:t>đ</w:t>
      </w:r>
      <w:r w:rsidRPr="006158D2">
        <w:rPr>
          <w:color w:val="auto"/>
          <w:sz w:val="28"/>
          <w:szCs w:val="26"/>
          <w:lang w:val="vi-VN"/>
        </w:rPr>
        <w:t>ối chắc chắn;</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 HTX </w:t>
      </w:r>
      <w:r w:rsidRPr="006158D2">
        <w:rPr>
          <w:rFonts w:hint="eastAsia"/>
          <w:color w:val="auto"/>
          <w:sz w:val="28"/>
          <w:szCs w:val="26"/>
          <w:lang w:val="vi-VN"/>
        </w:rPr>
        <w:t>đã</w:t>
      </w:r>
      <w:r w:rsidRPr="006158D2">
        <w:rPr>
          <w:color w:val="auto"/>
          <w:sz w:val="28"/>
          <w:szCs w:val="26"/>
          <w:lang w:val="vi-VN"/>
        </w:rPr>
        <w:t xml:space="preserve"> </w:t>
      </w:r>
      <w:r w:rsidRPr="006158D2">
        <w:rPr>
          <w:color w:val="auto"/>
          <w:sz w:val="28"/>
          <w:szCs w:val="26"/>
          <w:lang w:val="it-IT"/>
        </w:rPr>
        <w:t xml:space="preserve">thu </w:t>
      </w:r>
      <w:r w:rsidRPr="006158D2">
        <w:rPr>
          <w:rFonts w:hint="eastAsia"/>
          <w:color w:val="auto"/>
          <w:sz w:val="28"/>
          <w:szCs w:val="26"/>
          <w:lang w:val="it-IT"/>
        </w:rPr>
        <w:t>đư</w:t>
      </w:r>
      <w:r w:rsidRPr="006158D2">
        <w:rPr>
          <w:color w:val="auto"/>
          <w:sz w:val="28"/>
          <w:szCs w:val="26"/>
          <w:lang w:val="it-IT"/>
        </w:rPr>
        <w:t xml:space="preserve">ợc hoặc sẽ thu </w:t>
      </w:r>
      <w:r w:rsidRPr="006158D2">
        <w:rPr>
          <w:rFonts w:hint="eastAsia"/>
          <w:color w:val="auto"/>
          <w:sz w:val="28"/>
          <w:szCs w:val="26"/>
          <w:lang w:val="it-IT"/>
        </w:rPr>
        <w:t>đư</w:t>
      </w:r>
      <w:r w:rsidRPr="006158D2">
        <w:rPr>
          <w:color w:val="auto"/>
          <w:sz w:val="28"/>
          <w:szCs w:val="26"/>
          <w:lang w:val="it-IT"/>
        </w:rPr>
        <w:t xml:space="preserve">ợc tiền bán hàng của khách hàng (khách hàng </w:t>
      </w:r>
      <w:r w:rsidRPr="006158D2">
        <w:rPr>
          <w:rFonts w:hint="eastAsia"/>
          <w:color w:val="auto"/>
          <w:sz w:val="28"/>
          <w:szCs w:val="26"/>
          <w:lang w:val="it-IT"/>
        </w:rPr>
        <w:t>đã</w:t>
      </w:r>
      <w:r w:rsidRPr="006158D2">
        <w:rPr>
          <w:color w:val="auto"/>
          <w:sz w:val="28"/>
          <w:szCs w:val="26"/>
          <w:lang w:val="it-IT"/>
        </w:rPr>
        <w:t xml:space="preserve"> chấp nhận thanh toán)</w:t>
      </w:r>
      <w:r w:rsidRPr="006158D2">
        <w:rPr>
          <w:color w:val="auto"/>
          <w:sz w:val="28"/>
          <w:szCs w:val="26"/>
          <w:lang w:val="vi-VN"/>
        </w:rPr>
        <w:t>;</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 Xác </w:t>
      </w:r>
      <w:r w:rsidRPr="006158D2">
        <w:rPr>
          <w:rFonts w:hint="eastAsia"/>
          <w:color w:val="auto"/>
          <w:sz w:val="28"/>
          <w:szCs w:val="26"/>
          <w:lang w:val="vi-VN"/>
        </w:rPr>
        <w:t>đ</w:t>
      </w:r>
      <w:r w:rsidRPr="006158D2">
        <w:rPr>
          <w:color w:val="auto"/>
          <w:sz w:val="28"/>
          <w:szCs w:val="26"/>
          <w:lang w:val="vi-VN"/>
        </w:rPr>
        <w:t xml:space="preserve">ịnh </w:t>
      </w:r>
      <w:r w:rsidRPr="006158D2">
        <w:rPr>
          <w:rFonts w:hint="eastAsia"/>
          <w:color w:val="auto"/>
          <w:sz w:val="28"/>
          <w:szCs w:val="26"/>
          <w:lang w:val="vi-VN"/>
        </w:rPr>
        <w:t>đư</w:t>
      </w:r>
      <w:r w:rsidRPr="006158D2">
        <w:rPr>
          <w:color w:val="auto"/>
          <w:sz w:val="28"/>
          <w:szCs w:val="26"/>
          <w:lang w:val="vi-VN"/>
        </w:rPr>
        <w:t xml:space="preserve">ợc phần công việc </w:t>
      </w:r>
      <w:r w:rsidRPr="006158D2">
        <w:rPr>
          <w:rFonts w:hint="eastAsia"/>
          <w:color w:val="auto"/>
          <w:sz w:val="28"/>
          <w:szCs w:val="26"/>
          <w:lang w:val="vi-VN"/>
        </w:rPr>
        <w:t>đã</w:t>
      </w:r>
      <w:r w:rsidRPr="006158D2">
        <w:rPr>
          <w:color w:val="auto"/>
          <w:sz w:val="28"/>
          <w:szCs w:val="26"/>
          <w:lang w:val="vi-VN"/>
        </w:rPr>
        <w:t xml:space="preserve"> hoàn thành vào thời </w:t>
      </w:r>
      <w:r w:rsidRPr="006158D2">
        <w:rPr>
          <w:rFonts w:hint="eastAsia"/>
          <w:color w:val="auto"/>
          <w:sz w:val="28"/>
          <w:szCs w:val="26"/>
          <w:lang w:val="vi-VN"/>
        </w:rPr>
        <w:t>đ</w:t>
      </w:r>
      <w:r w:rsidRPr="006158D2">
        <w:rPr>
          <w:color w:val="auto"/>
          <w:sz w:val="28"/>
          <w:szCs w:val="26"/>
          <w:lang w:val="vi-VN"/>
        </w:rPr>
        <w:t>iểm báo cáo;</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 Xác </w:t>
      </w:r>
      <w:r w:rsidRPr="006158D2">
        <w:rPr>
          <w:rFonts w:hint="eastAsia"/>
          <w:color w:val="auto"/>
          <w:sz w:val="28"/>
          <w:szCs w:val="26"/>
          <w:lang w:val="vi-VN"/>
        </w:rPr>
        <w:t>đ</w:t>
      </w:r>
      <w:r w:rsidRPr="006158D2">
        <w:rPr>
          <w:color w:val="auto"/>
          <w:sz w:val="28"/>
          <w:szCs w:val="26"/>
          <w:lang w:val="vi-VN"/>
        </w:rPr>
        <w:t xml:space="preserve">ịnh </w:t>
      </w:r>
      <w:r w:rsidRPr="006158D2">
        <w:rPr>
          <w:rFonts w:hint="eastAsia"/>
          <w:color w:val="auto"/>
          <w:sz w:val="28"/>
          <w:szCs w:val="26"/>
          <w:lang w:val="vi-VN"/>
        </w:rPr>
        <w:t>đư</w:t>
      </w:r>
      <w:r w:rsidRPr="006158D2">
        <w:rPr>
          <w:color w:val="auto"/>
          <w:sz w:val="28"/>
          <w:szCs w:val="26"/>
          <w:lang w:val="vi-VN"/>
        </w:rPr>
        <w:t xml:space="preserve">ợc chi phí phát sinh cho giao dịch và chi phí </w:t>
      </w:r>
      <w:r w:rsidRPr="006158D2">
        <w:rPr>
          <w:rFonts w:hint="eastAsia"/>
          <w:color w:val="auto"/>
          <w:sz w:val="28"/>
          <w:szCs w:val="26"/>
          <w:lang w:val="vi-VN"/>
        </w:rPr>
        <w:t>đ</w:t>
      </w:r>
      <w:r w:rsidRPr="006158D2">
        <w:rPr>
          <w:color w:val="auto"/>
          <w:sz w:val="28"/>
          <w:szCs w:val="26"/>
          <w:lang w:val="vi-VN"/>
        </w:rPr>
        <w:t xml:space="preserve">ể hoàn thành giao dịch cung cấp dịch vụ </w:t>
      </w:r>
      <w:r w:rsidRPr="006158D2">
        <w:rPr>
          <w:rFonts w:hint="eastAsia"/>
          <w:color w:val="auto"/>
          <w:sz w:val="28"/>
          <w:szCs w:val="26"/>
          <w:lang w:val="vi-VN"/>
        </w:rPr>
        <w:t>đó</w:t>
      </w:r>
      <w:r w:rsidRPr="006158D2">
        <w:rPr>
          <w:color w:val="auto"/>
          <w:sz w:val="28"/>
          <w:szCs w:val="26"/>
          <w:lang w:val="vi-VN"/>
        </w:rPr>
        <w:t>.</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xml:space="preserve">6. Tất cả các khoản doanh thu của HTX phải </w:t>
      </w:r>
      <w:r w:rsidRPr="006158D2">
        <w:rPr>
          <w:rFonts w:eastAsia=".VnTime" w:hint="cs"/>
          <w:color w:val="auto"/>
          <w:sz w:val="28"/>
          <w:szCs w:val="26"/>
        </w:rPr>
        <w:t>đư</w:t>
      </w:r>
      <w:r w:rsidRPr="006158D2">
        <w:rPr>
          <w:rFonts w:eastAsia=".VnTime"/>
          <w:color w:val="auto"/>
          <w:sz w:val="28"/>
          <w:szCs w:val="26"/>
        </w:rPr>
        <w:t xml:space="preserve">ợc ghi nhận bằng </w:t>
      </w:r>
      <w:r w:rsidRPr="006158D2">
        <w:rPr>
          <w:rFonts w:eastAsia=".VnTime" w:hint="cs"/>
          <w:color w:val="auto"/>
          <w:sz w:val="28"/>
          <w:szCs w:val="26"/>
        </w:rPr>
        <w:t>đơ</w:t>
      </w:r>
      <w:r w:rsidRPr="006158D2">
        <w:rPr>
          <w:rFonts w:eastAsia=".VnTime"/>
          <w:color w:val="auto"/>
          <w:sz w:val="28"/>
          <w:szCs w:val="26"/>
        </w:rPr>
        <w:t>n vị tiền tệ sử dụng trong kế toán. Tr</w:t>
      </w:r>
      <w:r w:rsidRPr="006158D2">
        <w:rPr>
          <w:rFonts w:eastAsia=".VnTime" w:hint="cs"/>
          <w:color w:val="auto"/>
          <w:sz w:val="28"/>
          <w:szCs w:val="26"/>
        </w:rPr>
        <w:t>ư</w:t>
      </w:r>
      <w:r w:rsidRPr="006158D2">
        <w:rPr>
          <w:rFonts w:eastAsia=".VnTime"/>
          <w:color w:val="auto"/>
          <w:sz w:val="28"/>
          <w:szCs w:val="26"/>
        </w:rPr>
        <w:t xml:space="preserve">ờng hợp </w:t>
      </w:r>
      <w:r w:rsidRPr="006158D2">
        <w:rPr>
          <w:rFonts w:eastAsia=".VnTime" w:hint="cs"/>
          <w:color w:val="auto"/>
          <w:sz w:val="28"/>
          <w:szCs w:val="26"/>
        </w:rPr>
        <w:t>đ</w:t>
      </w:r>
      <w:r w:rsidRPr="006158D2">
        <w:rPr>
          <w:rFonts w:eastAsia=".VnTime"/>
          <w:color w:val="auto"/>
          <w:sz w:val="28"/>
          <w:szCs w:val="26"/>
        </w:rPr>
        <w:t xml:space="preserve">ổi hàng hóa, dịch vụ thì phải quy </w:t>
      </w:r>
      <w:r w:rsidRPr="006158D2">
        <w:rPr>
          <w:rFonts w:eastAsia=".VnTime" w:hint="cs"/>
          <w:color w:val="auto"/>
          <w:sz w:val="28"/>
          <w:szCs w:val="26"/>
        </w:rPr>
        <w:t>đ</w:t>
      </w:r>
      <w:r w:rsidRPr="006158D2">
        <w:rPr>
          <w:rFonts w:eastAsia=".VnTime"/>
          <w:color w:val="auto"/>
          <w:sz w:val="28"/>
          <w:szCs w:val="26"/>
        </w:rPr>
        <w:t xml:space="preserve">ổi ra </w:t>
      </w:r>
      <w:r w:rsidRPr="006158D2">
        <w:rPr>
          <w:rFonts w:eastAsia=".VnTime" w:hint="cs"/>
          <w:color w:val="auto"/>
          <w:sz w:val="28"/>
          <w:szCs w:val="26"/>
        </w:rPr>
        <w:t>đơ</w:t>
      </w:r>
      <w:r w:rsidRPr="006158D2">
        <w:rPr>
          <w:rFonts w:eastAsia=".VnTime"/>
          <w:color w:val="auto"/>
          <w:sz w:val="28"/>
          <w:szCs w:val="26"/>
        </w:rPr>
        <w:t xml:space="preserve">n vị tiền tệ sử dụng trong kế toán tại thời </w:t>
      </w:r>
      <w:r w:rsidRPr="006158D2">
        <w:rPr>
          <w:rFonts w:eastAsia=".VnTime" w:hint="cs"/>
          <w:color w:val="auto"/>
          <w:sz w:val="28"/>
          <w:szCs w:val="26"/>
        </w:rPr>
        <w:t>đ</w:t>
      </w:r>
      <w:r w:rsidRPr="006158D2">
        <w:rPr>
          <w:rFonts w:eastAsia=".VnTime"/>
          <w:color w:val="auto"/>
          <w:sz w:val="28"/>
          <w:szCs w:val="26"/>
        </w:rPr>
        <w:t xml:space="preserve">iểm thanh toán hoặc chấp nhận thanh toán. </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xml:space="preserve">7. Toàn bộ doanh thu phát sinh trong kỳ phải có hóa </w:t>
      </w:r>
      <w:r w:rsidRPr="006158D2">
        <w:rPr>
          <w:rFonts w:eastAsia=".VnTime" w:hint="cs"/>
          <w:color w:val="auto"/>
          <w:sz w:val="28"/>
          <w:szCs w:val="26"/>
        </w:rPr>
        <w:t>đơ</w:t>
      </w:r>
      <w:r w:rsidRPr="006158D2">
        <w:rPr>
          <w:rFonts w:eastAsia=".VnTime"/>
          <w:color w:val="auto"/>
          <w:sz w:val="28"/>
          <w:szCs w:val="26"/>
        </w:rPr>
        <w:t xml:space="preserve">n, chứng từ và phải phản ánh kịp thời vào sổ kế toán theo từng loại doanh thu phục vụ cho việc quản lý và xác </w:t>
      </w:r>
      <w:r w:rsidRPr="006158D2">
        <w:rPr>
          <w:rFonts w:eastAsia=".VnTime" w:hint="cs"/>
          <w:color w:val="auto"/>
          <w:sz w:val="28"/>
          <w:szCs w:val="26"/>
        </w:rPr>
        <w:t>đ</w:t>
      </w:r>
      <w:r w:rsidRPr="006158D2">
        <w:rPr>
          <w:rFonts w:eastAsia=".VnTime"/>
          <w:color w:val="auto"/>
          <w:sz w:val="28"/>
          <w:szCs w:val="26"/>
        </w:rPr>
        <w:t>ịnh nghĩa vụ thuế của HTX với nhà n</w:t>
      </w:r>
      <w:r w:rsidRPr="006158D2">
        <w:rPr>
          <w:rFonts w:eastAsia=".VnTime" w:hint="cs"/>
          <w:color w:val="auto"/>
          <w:sz w:val="28"/>
          <w:szCs w:val="26"/>
        </w:rPr>
        <w:t>ư</w:t>
      </w:r>
      <w:r w:rsidRPr="006158D2">
        <w:rPr>
          <w:rFonts w:eastAsia=".VnTime"/>
          <w:color w:val="auto"/>
          <w:sz w:val="28"/>
          <w:szCs w:val="26"/>
        </w:rPr>
        <w:t>ớc.</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xml:space="preserve">8. </w:t>
      </w:r>
      <w:r w:rsidRPr="006158D2">
        <w:rPr>
          <w:rFonts w:eastAsia=".VnTime" w:hint="cs"/>
          <w:color w:val="auto"/>
          <w:sz w:val="28"/>
          <w:szCs w:val="26"/>
        </w:rPr>
        <w:t>Đ</w:t>
      </w:r>
      <w:r w:rsidRPr="006158D2">
        <w:rPr>
          <w:rFonts w:eastAsia=".VnTime"/>
          <w:color w:val="auto"/>
          <w:sz w:val="28"/>
          <w:szCs w:val="26"/>
        </w:rPr>
        <w:t xml:space="preserve">ối với sản phẩm, hàng hóa, dịch vụ thuộc </w:t>
      </w:r>
      <w:r w:rsidRPr="006158D2">
        <w:rPr>
          <w:rFonts w:eastAsia=".VnTime" w:hint="cs"/>
          <w:color w:val="auto"/>
          <w:sz w:val="28"/>
          <w:szCs w:val="26"/>
        </w:rPr>
        <w:t>đ</w:t>
      </w:r>
      <w:r w:rsidRPr="006158D2">
        <w:rPr>
          <w:rFonts w:eastAsia=".VnTime"/>
          <w:color w:val="auto"/>
          <w:sz w:val="28"/>
          <w:szCs w:val="26"/>
        </w:rPr>
        <w:t>ối t</w:t>
      </w:r>
      <w:r w:rsidRPr="006158D2">
        <w:rPr>
          <w:rFonts w:eastAsia=".VnTime" w:hint="cs"/>
          <w:color w:val="auto"/>
          <w:sz w:val="28"/>
          <w:szCs w:val="26"/>
        </w:rPr>
        <w:t>ư</w:t>
      </w:r>
      <w:r w:rsidRPr="006158D2">
        <w:rPr>
          <w:rFonts w:eastAsia=".VnTime"/>
          <w:color w:val="auto"/>
          <w:sz w:val="28"/>
          <w:szCs w:val="26"/>
        </w:rPr>
        <w:t>ợng chịu thuế GTGT theo ph</w:t>
      </w:r>
      <w:r w:rsidRPr="006158D2">
        <w:rPr>
          <w:rFonts w:eastAsia=".VnTime" w:hint="cs"/>
          <w:color w:val="auto"/>
          <w:sz w:val="28"/>
          <w:szCs w:val="26"/>
        </w:rPr>
        <w:t>ươ</w:t>
      </w:r>
      <w:r w:rsidRPr="006158D2">
        <w:rPr>
          <w:rFonts w:eastAsia=".VnTime"/>
          <w:color w:val="auto"/>
          <w:sz w:val="28"/>
          <w:szCs w:val="26"/>
        </w:rPr>
        <w:t>ng pháp khấu trừ, doanh thu bán hàng và cung cấp dịch vụ là giá bán ch</w:t>
      </w:r>
      <w:r w:rsidRPr="006158D2">
        <w:rPr>
          <w:rFonts w:eastAsia=".VnTime" w:hint="cs"/>
          <w:color w:val="auto"/>
          <w:sz w:val="28"/>
          <w:szCs w:val="26"/>
        </w:rPr>
        <w:t>ư</w:t>
      </w:r>
      <w:r w:rsidRPr="006158D2">
        <w:rPr>
          <w:rFonts w:eastAsia=".VnTime"/>
          <w:color w:val="auto"/>
          <w:sz w:val="28"/>
          <w:szCs w:val="26"/>
        </w:rPr>
        <w:t xml:space="preserve">a có thuế GTGT. </w:t>
      </w:r>
      <w:r w:rsidRPr="006158D2">
        <w:rPr>
          <w:rFonts w:eastAsia=".VnTime" w:hint="cs"/>
          <w:color w:val="auto"/>
          <w:sz w:val="28"/>
          <w:szCs w:val="26"/>
        </w:rPr>
        <w:t>Đ</w:t>
      </w:r>
      <w:r w:rsidRPr="006158D2">
        <w:rPr>
          <w:rFonts w:eastAsia=".VnTime"/>
          <w:color w:val="auto"/>
          <w:sz w:val="28"/>
          <w:szCs w:val="26"/>
        </w:rPr>
        <w:t xml:space="preserve">ối với sản phẩm, hàng hóa, dịch vụ không thuộc </w:t>
      </w:r>
      <w:r w:rsidRPr="006158D2">
        <w:rPr>
          <w:rFonts w:eastAsia=".VnTime" w:hint="cs"/>
          <w:color w:val="auto"/>
          <w:sz w:val="28"/>
          <w:szCs w:val="26"/>
        </w:rPr>
        <w:t>đ</w:t>
      </w:r>
      <w:r w:rsidRPr="006158D2">
        <w:rPr>
          <w:rFonts w:eastAsia=".VnTime"/>
          <w:color w:val="auto"/>
          <w:sz w:val="28"/>
          <w:szCs w:val="26"/>
        </w:rPr>
        <w:t>ối t</w:t>
      </w:r>
      <w:r w:rsidRPr="006158D2">
        <w:rPr>
          <w:rFonts w:eastAsia=".VnTime" w:hint="cs"/>
          <w:color w:val="auto"/>
          <w:sz w:val="28"/>
          <w:szCs w:val="26"/>
        </w:rPr>
        <w:t>ư</w:t>
      </w:r>
      <w:r w:rsidRPr="006158D2">
        <w:rPr>
          <w:rFonts w:eastAsia=".VnTime"/>
          <w:color w:val="auto"/>
          <w:sz w:val="28"/>
          <w:szCs w:val="26"/>
        </w:rPr>
        <w:t xml:space="preserve">ợng chịu thuế GTGT hoặc thuộc </w:t>
      </w:r>
      <w:r w:rsidRPr="006158D2">
        <w:rPr>
          <w:rFonts w:eastAsia=".VnTime" w:hint="cs"/>
          <w:color w:val="auto"/>
          <w:sz w:val="28"/>
          <w:szCs w:val="26"/>
        </w:rPr>
        <w:t>đ</w:t>
      </w:r>
      <w:r w:rsidRPr="006158D2">
        <w:rPr>
          <w:rFonts w:eastAsia=".VnTime"/>
          <w:color w:val="auto"/>
          <w:sz w:val="28"/>
          <w:szCs w:val="26"/>
        </w:rPr>
        <w:t>ối t</w:t>
      </w:r>
      <w:r w:rsidRPr="006158D2">
        <w:rPr>
          <w:rFonts w:eastAsia=".VnTime" w:hint="cs"/>
          <w:color w:val="auto"/>
          <w:sz w:val="28"/>
          <w:szCs w:val="26"/>
        </w:rPr>
        <w:t>ư</w:t>
      </w:r>
      <w:r w:rsidRPr="006158D2">
        <w:rPr>
          <w:rFonts w:eastAsia=".VnTime"/>
          <w:color w:val="auto"/>
          <w:sz w:val="28"/>
          <w:szCs w:val="26"/>
        </w:rPr>
        <w:t>ợng chịu thuế GTGT tính theo ph</w:t>
      </w:r>
      <w:r w:rsidRPr="006158D2">
        <w:rPr>
          <w:rFonts w:eastAsia=".VnTime" w:hint="cs"/>
          <w:color w:val="auto"/>
          <w:sz w:val="28"/>
          <w:szCs w:val="26"/>
        </w:rPr>
        <w:t>ươ</w:t>
      </w:r>
      <w:r w:rsidRPr="006158D2">
        <w:rPr>
          <w:rFonts w:eastAsia=".VnTime"/>
          <w:color w:val="auto"/>
          <w:sz w:val="28"/>
          <w:szCs w:val="26"/>
        </w:rPr>
        <w:t>ng pháp trực tiếp thì doanh thu bán hàng và cung cấp dịch vụ là tổng giá thanh toán.</w:t>
      </w:r>
    </w:p>
    <w:p w:rsidR="007477B5" w:rsidRPr="006158D2" w:rsidRDefault="00F6039D">
      <w:pPr>
        <w:spacing w:after="0" w:line="276" w:lineRule="auto"/>
        <w:ind w:firstLine="567"/>
        <w:contextualSpacing/>
        <w:rPr>
          <w:color w:val="auto"/>
          <w:sz w:val="28"/>
          <w:szCs w:val="26"/>
        </w:rPr>
      </w:pPr>
      <w:r w:rsidRPr="006158D2">
        <w:rPr>
          <w:color w:val="auto"/>
          <w:sz w:val="28"/>
          <w:szCs w:val="26"/>
        </w:rPr>
        <w:t>9.</w:t>
      </w:r>
      <w:r w:rsidRPr="006158D2">
        <w:rPr>
          <w:color w:val="auto"/>
          <w:sz w:val="28"/>
          <w:szCs w:val="26"/>
          <w:lang w:val="vi-VN"/>
        </w:rPr>
        <w:t xml:space="preserve"> Doanh thu bán hàng và cung cấp dịch vụ thuần mà HTX thực hiện </w:t>
      </w:r>
      <w:r w:rsidRPr="006158D2">
        <w:rPr>
          <w:rFonts w:hint="eastAsia"/>
          <w:color w:val="auto"/>
          <w:sz w:val="28"/>
          <w:szCs w:val="26"/>
          <w:lang w:val="vi-VN"/>
        </w:rPr>
        <w:t>đư</w:t>
      </w:r>
      <w:r w:rsidRPr="006158D2">
        <w:rPr>
          <w:color w:val="auto"/>
          <w:sz w:val="28"/>
          <w:szCs w:val="26"/>
          <w:lang w:val="vi-VN"/>
        </w:rPr>
        <w:t>ợc trong kỳ kế toán có thể thấp h</w:t>
      </w:r>
      <w:r w:rsidRPr="006158D2">
        <w:rPr>
          <w:rFonts w:hint="eastAsia"/>
          <w:color w:val="auto"/>
          <w:sz w:val="28"/>
          <w:szCs w:val="26"/>
          <w:lang w:val="vi-VN"/>
        </w:rPr>
        <w:t>ơ</w:t>
      </w:r>
      <w:r w:rsidRPr="006158D2">
        <w:rPr>
          <w:color w:val="auto"/>
          <w:sz w:val="28"/>
          <w:szCs w:val="26"/>
          <w:lang w:val="vi-VN"/>
        </w:rPr>
        <w:t xml:space="preserve">n doanh thu bán hàng và cung cấp dịch vụ ghi nhận ban </w:t>
      </w:r>
      <w:r w:rsidRPr="006158D2">
        <w:rPr>
          <w:rFonts w:hint="eastAsia"/>
          <w:color w:val="auto"/>
          <w:sz w:val="28"/>
          <w:szCs w:val="26"/>
          <w:lang w:val="vi-VN"/>
        </w:rPr>
        <w:t>đ</w:t>
      </w:r>
      <w:r w:rsidRPr="006158D2">
        <w:rPr>
          <w:color w:val="auto"/>
          <w:sz w:val="28"/>
          <w:szCs w:val="26"/>
          <w:lang w:val="vi-VN"/>
        </w:rPr>
        <w:t>ầu do</w:t>
      </w:r>
      <w:r w:rsidRPr="006158D2">
        <w:rPr>
          <w:color w:val="auto"/>
          <w:sz w:val="28"/>
          <w:szCs w:val="26"/>
        </w:rPr>
        <w:t xml:space="preserve"> phát sinh các khoản giảm trừ doanh thu nh</w:t>
      </w:r>
      <w:r w:rsidRPr="006158D2">
        <w:rPr>
          <w:rFonts w:hint="eastAsia"/>
          <w:color w:val="auto"/>
          <w:sz w:val="28"/>
          <w:szCs w:val="26"/>
        </w:rPr>
        <w:t>ư</w:t>
      </w:r>
      <w:r w:rsidRPr="006158D2">
        <w:rPr>
          <w:color w:val="auto"/>
          <w:sz w:val="28"/>
          <w:szCs w:val="26"/>
          <w:lang w:val="vi-VN"/>
        </w:rPr>
        <w:t xml:space="preserve">: </w:t>
      </w:r>
    </w:p>
    <w:p w:rsidR="007477B5" w:rsidRPr="006158D2" w:rsidRDefault="00F6039D">
      <w:pPr>
        <w:spacing w:after="0" w:line="276" w:lineRule="auto"/>
        <w:ind w:firstLine="567"/>
        <w:contextualSpacing/>
        <w:rPr>
          <w:color w:val="auto"/>
          <w:sz w:val="28"/>
          <w:szCs w:val="26"/>
        </w:rPr>
      </w:pPr>
      <w:r w:rsidRPr="006158D2">
        <w:rPr>
          <w:color w:val="auto"/>
          <w:sz w:val="28"/>
          <w:szCs w:val="26"/>
        </w:rPr>
        <w:t xml:space="preserve">- </w:t>
      </w:r>
      <w:r w:rsidRPr="006158D2">
        <w:rPr>
          <w:color w:val="auto"/>
          <w:sz w:val="28"/>
          <w:szCs w:val="26"/>
          <w:lang w:val="vi-VN"/>
        </w:rPr>
        <w:t xml:space="preserve">HTX </w:t>
      </w:r>
      <w:r w:rsidRPr="006158D2">
        <w:rPr>
          <w:color w:val="auto"/>
          <w:sz w:val="28"/>
          <w:szCs w:val="26"/>
        </w:rPr>
        <w:t xml:space="preserve">cho khách hàng </w:t>
      </w:r>
      <w:r w:rsidRPr="006158D2">
        <w:rPr>
          <w:rFonts w:hint="eastAsia"/>
          <w:color w:val="auto"/>
          <w:sz w:val="28"/>
          <w:szCs w:val="26"/>
        </w:rPr>
        <w:t>đư</w:t>
      </w:r>
      <w:r w:rsidRPr="006158D2">
        <w:rPr>
          <w:color w:val="auto"/>
          <w:sz w:val="28"/>
          <w:szCs w:val="26"/>
        </w:rPr>
        <w:t>ợc h</w:t>
      </w:r>
      <w:r w:rsidRPr="006158D2">
        <w:rPr>
          <w:rFonts w:hint="eastAsia"/>
          <w:color w:val="auto"/>
          <w:sz w:val="28"/>
          <w:szCs w:val="26"/>
        </w:rPr>
        <w:t>ư</w:t>
      </w:r>
      <w:r w:rsidRPr="006158D2">
        <w:rPr>
          <w:color w:val="auto"/>
          <w:sz w:val="28"/>
          <w:szCs w:val="26"/>
        </w:rPr>
        <w:t xml:space="preserve">ởng khoản </w:t>
      </w:r>
      <w:r w:rsidRPr="006158D2">
        <w:rPr>
          <w:color w:val="auto"/>
          <w:sz w:val="28"/>
          <w:szCs w:val="26"/>
          <w:lang w:val="vi-VN"/>
        </w:rPr>
        <w:t>chiết khấu th</w:t>
      </w:r>
      <w:r w:rsidRPr="006158D2">
        <w:rPr>
          <w:rFonts w:hint="eastAsia"/>
          <w:color w:val="auto"/>
          <w:sz w:val="28"/>
          <w:szCs w:val="26"/>
          <w:lang w:val="vi-VN"/>
        </w:rPr>
        <w:t>ươ</w:t>
      </w:r>
      <w:r w:rsidRPr="006158D2">
        <w:rPr>
          <w:color w:val="auto"/>
          <w:sz w:val="28"/>
          <w:szCs w:val="26"/>
          <w:lang w:val="vi-VN"/>
        </w:rPr>
        <w:t xml:space="preserve">ng mại, giảm giá hàng </w:t>
      </w:r>
      <w:r w:rsidRPr="006158D2">
        <w:rPr>
          <w:rFonts w:hint="eastAsia"/>
          <w:color w:val="auto"/>
          <w:sz w:val="28"/>
          <w:szCs w:val="26"/>
          <w:lang w:val="vi-VN"/>
        </w:rPr>
        <w:t>đã</w:t>
      </w:r>
      <w:r w:rsidRPr="006158D2">
        <w:rPr>
          <w:color w:val="auto"/>
          <w:sz w:val="28"/>
          <w:szCs w:val="26"/>
          <w:lang w:val="vi-VN"/>
        </w:rPr>
        <w:t xml:space="preserve"> bán cho khách hàng</w:t>
      </w:r>
      <w:r w:rsidRPr="006158D2">
        <w:rPr>
          <w:color w:val="auto"/>
          <w:sz w:val="28"/>
          <w:szCs w:val="26"/>
        </w:rPr>
        <w:t>;</w:t>
      </w:r>
    </w:p>
    <w:p w:rsidR="007477B5" w:rsidRPr="006158D2" w:rsidRDefault="00F6039D">
      <w:pPr>
        <w:spacing w:after="0" w:line="276" w:lineRule="auto"/>
        <w:ind w:firstLine="567"/>
        <w:contextualSpacing/>
        <w:rPr>
          <w:color w:val="auto"/>
          <w:sz w:val="28"/>
          <w:szCs w:val="26"/>
        </w:rPr>
      </w:pPr>
      <w:r w:rsidRPr="006158D2">
        <w:rPr>
          <w:color w:val="auto"/>
          <w:sz w:val="28"/>
          <w:szCs w:val="26"/>
        </w:rPr>
        <w:t xml:space="preserve">- Doanh thu </w:t>
      </w:r>
      <w:r w:rsidRPr="006158D2">
        <w:rPr>
          <w:color w:val="auto"/>
          <w:sz w:val="28"/>
          <w:szCs w:val="26"/>
          <w:lang w:val="vi-VN"/>
        </w:rPr>
        <w:t xml:space="preserve">hàng </w:t>
      </w:r>
      <w:r w:rsidRPr="006158D2">
        <w:rPr>
          <w:rFonts w:hint="eastAsia"/>
          <w:color w:val="auto"/>
          <w:sz w:val="28"/>
          <w:szCs w:val="26"/>
          <w:lang w:val="vi-VN"/>
        </w:rPr>
        <w:t>đã</w:t>
      </w:r>
      <w:r w:rsidRPr="006158D2">
        <w:rPr>
          <w:color w:val="auto"/>
          <w:sz w:val="28"/>
          <w:szCs w:val="26"/>
          <w:lang w:val="vi-VN"/>
        </w:rPr>
        <w:t xml:space="preserve"> bán bị trả lại (do không </w:t>
      </w:r>
      <w:r w:rsidRPr="006158D2">
        <w:rPr>
          <w:rFonts w:hint="eastAsia"/>
          <w:color w:val="auto"/>
          <w:sz w:val="28"/>
          <w:szCs w:val="26"/>
          <w:lang w:val="vi-VN"/>
        </w:rPr>
        <w:t>đ</w:t>
      </w:r>
      <w:r w:rsidRPr="006158D2">
        <w:rPr>
          <w:color w:val="auto"/>
          <w:sz w:val="28"/>
          <w:szCs w:val="26"/>
          <w:lang w:val="vi-VN"/>
        </w:rPr>
        <w:t xml:space="preserve">ảm bảo </w:t>
      </w:r>
      <w:r w:rsidRPr="006158D2">
        <w:rPr>
          <w:rFonts w:hint="eastAsia"/>
          <w:color w:val="auto"/>
          <w:sz w:val="28"/>
          <w:szCs w:val="26"/>
          <w:lang w:val="vi-VN"/>
        </w:rPr>
        <w:t>đ</w:t>
      </w:r>
      <w:r w:rsidRPr="006158D2">
        <w:rPr>
          <w:color w:val="auto"/>
          <w:sz w:val="28"/>
          <w:szCs w:val="26"/>
          <w:lang w:val="vi-VN"/>
        </w:rPr>
        <w:t xml:space="preserve">iều kiện về quy cách, phẩm chất ghi trong hợp </w:t>
      </w:r>
      <w:r w:rsidRPr="006158D2">
        <w:rPr>
          <w:rFonts w:hint="eastAsia"/>
          <w:color w:val="auto"/>
          <w:sz w:val="28"/>
          <w:szCs w:val="26"/>
          <w:lang w:val="vi-VN"/>
        </w:rPr>
        <w:t>đ</w:t>
      </w:r>
      <w:r w:rsidRPr="006158D2">
        <w:rPr>
          <w:color w:val="auto"/>
          <w:sz w:val="28"/>
          <w:szCs w:val="26"/>
          <w:lang w:val="vi-VN"/>
        </w:rPr>
        <w:t>ồng kinh tế);</w:t>
      </w:r>
    </w:p>
    <w:p w:rsidR="007477B5" w:rsidRPr="006158D2" w:rsidRDefault="00F6039D">
      <w:pPr>
        <w:spacing w:after="0" w:line="276" w:lineRule="auto"/>
        <w:ind w:firstLine="567"/>
        <w:contextualSpacing/>
        <w:rPr>
          <w:color w:val="auto"/>
          <w:sz w:val="28"/>
          <w:szCs w:val="26"/>
        </w:rPr>
      </w:pPr>
      <w:r w:rsidRPr="006158D2">
        <w:rPr>
          <w:color w:val="auto"/>
          <w:sz w:val="28"/>
          <w:szCs w:val="26"/>
        </w:rPr>
        <w:t xml:space="preserve">- Các khoản thuế tiêu thụ </w:t>
      </w:r>
      <w:r w:rsidRPr="006158D2">
        <w:rPr>
          <w:rFonts w:hint="eastAsia"/>
          <w:color w:val="auto"/>
          <w:sz w:val="28"/>
          <w:szCs w:val="26"/>
        </w:rPr>
        <w:t>đ</w:t>
      </w:r>
      <w:r w:rsidRPr="006158D2">
        <w:rPr>
          <w:color w:val="auto"/>
          <w:sz w:val="28"/>
          <w:szCs w:val="26"/>
        </w:rPr>
        <w:t>ặc biệt, thuế xuất khẩu, thuế bảo vệ môi tr</w:t>
      </w:r>
      <w:r w:rsidRPr="006158D2">
        <w:rPr>
          <w:rFonts w:hint="eastAsia"/>
          <w:color w:val="auto"/>
          <w:sz w:val="28"/>
          <w:szCs w:val="26"/>
        </w:rPr>
        <w:t>ư</w:t>
      </w:r>
      <w:r w:rsidRPr="006158D2">
        <w:rPr>
          <w:color w:val="auto"/>
          <w:sz w:val="28"/>
          <w:szCs w:val="26"/>
        </w:rPr>
        <w:t>ờng, thuế GTGT nộp theo ph</w:t>
      </w:r>
      <w:r w:rsidRPr="006158D2">
        <w:rPr>
          <w:rFonts w:hint="eastAsia"/>
          <w:color w:val="auto"/>
          <w:sz w:val="28"/>
          <w:szCs w:val="26"/>
        </w:rPr>
        <w:t>ươ</w:t>
      </w:r>
      <w:r w:rsidRPr="006158D2">
        <w:rPr>
          <w:color w:val="auto"/>
          <w:sz w:val="28"/>
          <w:szCs w:val="26"/>
        </w:rPr>
        <w:t>ng pháp trực tiếp (nếu có)</w:t>
      </w:r>
      <w:r w:rsidRPr="006158D2">
        <w:rPr>
          <w:color w:val="auto"/>
          <w:sz w:val="28"/>
          <w:szCs w:val="26"/>
          <w:lang w:val="vi-VN"/>
        </w:rPr>
        <w:t xml:space="preserve"> </w:t>
      </w:r>
      <w:r w:rsidRPr="006158D2">
        <w:rPr>
          <w:color w:val="auto"/>
          <w:sz w:val="28"/>
          <w:szCs w:val="26"/>
        </w:rPr>
        <w:t>phát sinh khi HTX bán hàng và cung cấp dịch vụ.</w:t>
      </w:r>
    </w:p>
    <w:p w:rsidR="007477B5" w:rsidRPr="006158D2" w:rsidRDefault="00F6039D">
      <w:pPr>
        <w:spacing w:after="0" w:line="276" w:lineRule="auto"/>
        <w:ind w:firstLine="567"/>
        <w:contextualSpacing/>
        <w:rPr>
          <w:color w:val="auto"/>
          <w:sz w:val="28"/>
          <w:szCs w:val="26"/>
        </w:rPr>
      </w:pPr>
      <w:r w:rsidRPr="006158D2">
        <w:rPr>
          <w:color w:val="auto"/>
          <w:sz w:val="28"/>
          <w:szCs w:val="26"/>
        </w:rPr>
        <w:t>10</w:t>
      </w:r>
      <w:r w:rsidRPr="006158D2">
        <w:rPr>
          <w:color w:val="auto"/>
          <w:sz w:val="28"/>
          <w:szCs w:val="26"/>
          <w:lang w:val="vi-VN"/>
        </w:rPr>
        <w:t>.</w:t>
      </w:r>
      <w:r w:rsidRPr="006158D2">
        <w:rPr>
          <w:color w:val="auto"/>
          <w:sz w:val="28"/>
          <w:szCs w:val="26"/>
        </w:rPr>
        <w:t xml:space="preserve"> T</w:t>
      </w:r>
      <w:r w:rsidRPr="006158D2">
        <w:rPr>
          <w:rFonts w:eastAsia=".VnTime"/>
          <w:color w:val="auto"/>
          <w:sz w:val="28"/>
          <w:szCs w:val="26"/>
        </w:rPr>
        <w:t>r</w:t>
      </w:r>
      <w:r w:rsidRPr="006158D2">
        <w:rPr>
          <w:rFonts w:eastAsia=".VnTime" w:hint="cs"/>
          <w:color w:val="auto"/>
          <w:sz w:val="28"/>
          <w:szCs w:val="26"/>
        </w:rPr>
        <w:t>ư</w:t>
      </w:r>
      <w:r w:rsidRPr="006158D2">
        <w:rPr>
          <w:rFonts w:eastAsia=".VnTime"/>
          <w:color w:val="auto"/>
          <w:sz w:val="28"/>
          <w:szCs w:val="26"/>
        </w:rPr>
        <w:t xml:space="preserve">ờng hợp cho thuê hoạt </w:t>
      </w:r>
      <w:r w:rsidRPr="006158D2">
        <w:rPr>
          <w:rFonts w:eastAsia=".VnTime" w:hint="cs"/>
          <w:color w:val="auto"/>
          <w:sz w:val="28"/>
          <w:szCs w:val="26"/>
        </w:rPr>
        <w:t>đ</w:t>
      </w:r>
      <w:r w:rsidRPr="006158D2">
        <w:rPr>
          <w:rFonts w:eastAsia=".VnTime"/>
          <w:color w:val="auto"/>
          <w:sz w:val="28"/>
          <w:szCs w:val="26"/>
        </w:rPr>
        <w:t>ộng tài sản có nhận tr</w:t>
      </w:r>
      <w:r w:rsidRPr="006158D2">
        <w:rPr>
          <w:rFonts w:eastAsia=".VnTime" w:hint="cs"/>
          <w:color w:val="auto"/>
          <w:sz w:val="28"/>
          <w:szCs w:val="26"/>
        </w:rPr>
        <w:t>ư</w:t>
      </w:r>
      <w:r w:rsidRPr="006158D2">
        <w:rPr>
          <w:rFonts w:eastAsia=".VnTime"/>
          <w:color w:val="auto"/>
          <w:sz w:val="28"/>
          <w:szCs w:val="26"/>
        </w:rPr>
        <w:t xml:space="preserve">ớc tiền cho thuê của nhiều kỳ thì doanh thu cho thuê tài sản ghi nhận của từng kỳ </w:t>
      </w:r>
      <w:r w:rsidRPr="006158D2">
        <w:rPr>
          <w:rFonts w:eastAsia=".VnTime" w:hint="cs"/>
          <w:color w:val="auto"/>
          <w:sz w:val="28"/>
          <w:szCs w:val="26"/>
        </w:rPr>
        <w:t>đư</w:t>
      </w:r>
      <w:r w:rsidRPr="006158D2">
        <w:rPr>
          <w:rFonts w:eastAsia=".VnTime"/>
          <w:color w:val="auto"/>
          <w:sz w:val="28"/>
          <w:szCs w:val="26"/>
        </w:rPr>
        <w:t xml:space="preserve">ợc xác </w:t>
      </w:r>
      <w:r w:rsidRPr="006158D2">
        <w:rPr>
          <w:rFonts w:eastAsia=".VnTime" w:hint="cs"/>
          <w:color w:val="auto"/>
          <w:sz w:val="28"/>
          <w:szCs w:val="26"/>
        </w:rPr>
        <w:t>đ</w:t>
      </w:r>
      <w:r w:rsidRPr="006158D2">
        <w:rPr>
          <w:rFonts w:eastAsia=".VnTime"/>
          <w:color w:val="auto"/>
          <w:sz w:val="28"/>
          <w:szCs w:val="26"/>
        </w:rPr>
        <w:t>ịnh trên c</w:t>
      </w:r>
      <w:r w:rsidRPr="006158D2">
        <w:rPr>
          <w:rFonts w:eastAsia=".VnTime" w:hint="cs"/>
          <w:color w:val="auto"/>
          <w:sz w:val="28"/>
          <w:szCs w:val="26"/>
        </w:rPr>
        <w:t>ơ</w:t>
      </w:r>
      <w:r w:rsidRPr="006158D2">
        <w:rPr>
          <w:rFonts w:eastAsia=".VnTime"/>
          <w:color w:val="auto"/>
          <w:sz w:val="28"/>
          <w:szCs w:val="26"/>
        </w:rPr>
        <w:t xml:space="preserve"> sở lấy tổng số tiền nhận </w:t>
      </w:r>
      <w:r w:rsidRPr="006158D2">
        <w:rPr>
          <w:rFonts w:eastAsia=".VnTime" w:hint="cs"/>
          <w:color w:val="auto"/>
          <w:sz w:val="28"/>
          <w:szCs w:val="26"/>
        </w:rPr>
        <w:t>đư</w:t>
      </w:r>
      <w:r w:rsidRPr="006158D2">
        <w:rPr>
          <w:rFonts w:eastAsia=".VnTime"/>
          <w:color w:val="auto"/>
          <w:sz w:val="28"/>
          <w:szCs w:val="26"/>
        </w:rPr>
        <w:t>ợc chia cho số kỳ nhận tr</w:t>
      </w:r>
      <w:r w:rsidRPr="006158D2">
        <w:rPr>
          <w:rFonts w:eastAsia=".VnTime" w:hint="cs"/>
          <w:color w:val="auto"/>
          <w:sz w:val="28"/>
          <w:szCs w:val="26"/>
        </w:rPr>
        <w:t>ư</w:t>
      </w:r>
      <w:r w:rsidRPr="006158D2">
        <w:rPr>
          <w:rFonts w:eastAsia=".VnTime"/>
          <w:color w:val="auto"/>
          <w:sz w:val="28"/>
          <w:szCs w:val="26"/>
        </w:rPr>
        <w:t>ớc tiền</w:t>
      </w:r>
      <w:r w:rsidRPr="006158D2">
        <w:rPr>
          <w:color w:val="auto"/>
          <w:sz w:val="28"/>
          <w:szCs w:val="26"/>
        </w:rPr>
        <w:t>.</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rPr>
        <w:t>12.</w:t>
      </w:r>
      <w:r w:rsidRPr="006158D2">
        <w:rPr>
          <w:color w:val="auto"/>
          <w:sz w:val="28"/>
          <w:szCs w:val="26"/>
          <w:lang w:val="vi-VN"/>
        </w:rPr>
        <w:t xml:space="preserve"> </w:t>
      </w:r>
      <w:r w:rsidRPr="006158D2">
        <w:rPr>
          <w:color w:val="auto"/>
          <w:sz w:val="28"/>
          <w:szCs w:val="26"/>
        </w:rPr>
        <w:t>T</w:t>
      </w:r>
      <w:r w:rsidRPr="006158D2">
        <w:rPr>
          <w:color w:val="auto"/>
          <w:sz w:val="28"/>
          <w:szCs w:val="26"/>
          <w:lang w:val="vi-VN"/>
        </w:rPr>
        <w:t>r</w:t>
      </w:r>
      <w:r w:rsidRPr="006158D2">
        <w:rPr>
          <w:rFonts w:hint="eastAsia"/>
          <w:color w:val="auto"/>
          <w:sz w:val="28"/>
          <w:szCs w:val="26"/>
          <w:lang w:val="vi-VN"/>
        </w:rPr>
        <w:t>ư</w:t>
      </w:r>
      <w:r w:rsidRPr="006158D2">
        <w:rPr>
          <w:color w:val="auto"/>
          <w:sz w:val="28"/>
          <w:szCs w:val="26"/>
          <w:lang w:val="vi-VN"/>
        </w:rPr>
        <w:t xml:space="preserve">ờng hợp </w:t>
      </w:r>
      <w:r w:rsidRPr="006158D2">
        <w:rPr>
          <w:color w:val="auto"/>
          <w:sz w:val="28"/>
          <w:szCs w:val="26"/>
        </w:rPr>
        <w:t xml:space="preserve">HTX </w:t>
      </w:r>
      <w:r w:rsidRPr="006158D2">
        <w:rPr>
          <w:color w:val="auto"/>
          <w:sz w:val="28"/>
          <w:szCs w:val="26"/>
          <w:lang w:val="vi-VN"/>
        </w:rPr>
        <w:t xml:space="preserve">xuất hàng hóa </w:t>
      </w:r>
      <w:r w:rsidRPr="006158D2">
        <w:rPr>
          <w:rFonts w:hint="eastAsia"/>
          <w:color w:val="auto"/>
          <w:sz w:val="28"/>
          <w:szCs w:val="26"/>
          <w:lang w:val="vi-VN"/>
        </w:rPr>
        <w:t>đ</w:t>
      </w:r>
      <w:r w:rsidRPr="006158D2">
        <w:rPr>
          <w:color w:val="auto"/>
          <w:sz w:val="28"/>
          <w:szCs w:val="26"/>
          <w:lang w:val="vi-VN"/>
        </w:rPr>
        <w:t xml:space="preserve">ể khuyến mại, quảng cáo </w:t>
      </w:r>
      <w:r w:rsidRPr="006158D2">
        <w:rPr>
          <w:color w:val="auto"/>
          <w:sz w:val="28"/>
          <w:szCs w:val="26"/>
        </w:rPr>
        <w:t xml:space="preserve">thì toàn bộ giá trị hàng khuyến mại, quảng cáo </w:t>
      </w:r>
      <w:r w:rsidRPr="006158D2">
        <w:rPr>
          <w:rFonts w:hint="eastAsia"/>
          <w:color w:val="auto"/>
          <w:sz w:val="28"/>
          <w:szCs w:val="26"/>
        </w:rPr>
        <w:t>đư</w:t>
      </w:r>
      <w:r w:rsidRPr="006158D2">
        <w:rPr>
          <w:color w:val="auto"/>
          <w:sz w:val="28"/>
          <w:szCs w:val="26"/>
        </w:rPr>
        <w:t>ợc hạch toán vào chi phí quản lý kinh doanh của HTX</w:t>
      </w:r>
      <w:r w:rsidRPr="006158D2">
        <w:rPr>
          <w:color w:val="auto"/>
          <w:sz w:val="28"/>
          <w:szCs w:val="26"/>
          <w:lang w:val="vi-VN"/>
        </w:rPr>
        <w:t xml:space="preserve">. </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13. </w:t>
      </w:r>
      <w:r w:rsidRPr="006158D2">
        <w:rPr>
          <w:rFonts w:hint="eastAsia"/>
          <w:color w:val="auto"/>
          <w:sz w:val="28"/>
          <w:szCs w:val="26"/>
          <w:lang w:val="vi-VN"/>
        </w:rPr>
        <w:t>Đ</w:t>
      </w:r>
      <w:r w:rsidRPr="006158D2">
        <w:rPr>
          <w:color w:val="auto"/>
          <w:sz w:val="28"/>
          <w:szCs w:val="26"/>
          <w:lang w:val="vi-VN"/>
        </w:rPr>
        <w:t xml:space="preserve">ối với hàng hoá nhận bán </w:t>
      </w:r>
      <w:r w:rsidRPr="006158D2">
        <w:rPr>
          <w:rFonts w:hint="eastAsia"/>
          <w:color w:val="auto"/>
          <w:sz w:val="28"/>
          <w:szCs w:val="26"/>
          <w:lang w:val="vi-VN"/>
        </w:rPr>
        <w:t>đ</w:t>
      </w:r>
      <w:r w:rsidRPr="006158D2">
        <w:rPr>
          <w:color w:val="auto"/>
          <w:sz w:val="28"/>
          <w:szCs w:val="26"/>
          <w:lang w:val="vi-VN"/>
        </w:rPr>
        <w:t>ại lý, ký gửi theo ph</w:t>
      </w:r>
      <w:r w:rsidRPr="006158D2">
        <w:rPr>
          <w:rFonts w:hint="eastAsia"/>
          <w:color w:val="auto"/>
          <w:sz w:val="28"/>
          <w:szCs w:val="26"/>
          <w:lang w:val="vi-VN"/>
        </w:rPr>
        <w:t>ươ</w:t>
      </w:r>
      <w:r w:rsidRPr="006158D2">
        <w:rPr>
          <w:color w:val="auto"/>
          <w:sz w:val="28"/>
          <w:szCs w:val="26"/>
          <w:lang w:val="vi-VN"/>
        </w:rPr>
        <w:t xml:space="preserve">ng thức bán </w:t>
      </w:r>
      <w:r w:rsidRPr="006158D2">
        <w:rPr>
          <w:rFonts w:hint="eastAsia"/>
          <w:color w:val="auto"/>
          <w:sz w:val="28"/>
          <w:szCs w:val="26"/>
          <w:lang w:val="vi-VN"/>
        </w:rPr>
        <w:t>đú</w:t>
      </w:r>
      <w:r w:rsidRPr="006158D2">
        <w:rPr>
          <w:color w:val="auto"/>
          <w:sz w:val="28"/>
          <w:szCs w:val="26"/>
          <w:lang w:val="vi-VN"/>
        </w:rPr>
        <w:t>ng giá h</w:t>
      </w:r>
      <w:r w:rsidRPr="006158D2">
        <w:rPr>
          <w:rFonts w:hint="eastAsia"/>
          <w:color w:val="auto"/>
          <w:sz w:val="28"/>
          <w:szCs w:val="26"/>
          <w:lang w:val="vi-VN"/>
        </w:rPr>
        <w:t>ư</w:t>
      </w:r>
      <w:r w:rsidRPr="006158D2">
        <w:rPr>
          <w:color w:val="auto"/>
          <w:sz w:val="28"/>
          <w:szCs w:val="26"/>
          <w:lang w:val="vi-VN"/>
        </w:rPr>
        <w:t>ởng hoa hồng,</w:t>
      </w:r>
      <w:r w:rsidR="006114A0">
        <w:rPr>
          <w:color w:val="auto"/>
          <w:sz w:val="28"/>
          <w:szCs w:val="26"/>
          <w:lang w:val="en-US"/>
        </w:rPr>
        <w:t xml:space="preserve"> </w:t>
      </w:r>
      <w:r w:rsidRPr="006158D2">
        <w:rPr>
          <w:color w:val="auto"/>
          <w:sz w:val="28"/>
          <w:szCs w:val="26"/>
          <w:lang w:val="vi-VN"/>
        </w:rPr>
        <w:t xml:space="preserve">doanh thu là phần hoa hồng bán hàng mà HTX </w:t>
      </w:r>
      <w:r w:rsidRPr="006158D2">
        <w:rPr>
          <w:rFonts w:hint="eastAsia"/>
          <w:color w:val="auto"/>
          <w:sz w:val="28"/>
          <w:szCs w:val="26"/>
          <w:lang w:val="vi-VN"/>
        </w:rPr>
        <w:t>đư</w:t>
      </w:r>
      <w:r w:rsidRPr="006158D2">
        <w:rPr>
          <w:color w:val="auto"/>
          <w:sz w:val="28"/>
          <w:szCs w:val="26"/>
          <w:lang w:val="vi-VN"/>
        </w:rPr>
        <w:t>ợc h</w:t>
      </w:r>
      <w:r w:rsidRPr="006158D2">
        <w:rPr>
          <w:rFonts w:hint="eastAsia"/>
          <w:color w:val="auto"/>
          <w:sz w:val="28"/>
          <w:szCs w:val="26"/>
          <w:lang w:val="vi-VN"/>
        </w:rPr>
        <w:t>ư</w:t>
      </w:r>
      <w:r w:rsidRPr="006158D2">
        <w:rPr>
          <w:color w:val="auto"/>
          <w:sz w:val="28"/>
          <w:szCs w:val="26"/>
          <w:lang w:val="vi-VN"/>
        </w:rPr>
        <w:t>ởng.</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lastRenderedPageBreak/>
        <w:t>14.</w:t>
      </w:r>
      <w:r w:rsidRPr="006158D2">
        <w:rPr>
          <w:b/>
          <w:color w:val="auto"/>
          <w:sz w:val="28"/>
          <w:szCs w:val="26"/>
          <w:lang w:val="vi-VN"/>
        </w:rPr>
        <w:t xml:space="preserve"> </w:t>
      </w:r>
      <w:r w:rsidRPr="006158D2">
        <w:rPr>
          <w:rFonts w:hint="eastAsia"/>
          <w:color w:val="auto"/>
          <w:sz w:val="28"/>
          <w:szCs w:val="26"/>
          <w:lang w:val="vi-VN"/>
        </w:rPr>
        <w:t>Đ</w:t>
      </w:r>
      <w:r w:rsidRPr="006158D2">
        <w:rPr>
          <w:color w:val="auto"/>
          <w:sz w:val="28"/>
          <w:szCs w:val="26"/>
          <w:lang w:val="vi-VN"/>
        </w:rPr>
        <w:t>ối với tr</w:t>
      </w:r>
      <w:r w:rsidRPr="006158D2">
        <w:rPr>
          <w:rFonts w:hint="eastAsia"/>
          <w:color w:val="auto"/>
          <w:sz w:val="28"/>
          <w:szCs w:val="26"/>
          <w:lang w:val="vi-VN"/>
        </w:rPr>
        <w:t>ư</w:t>
      </w:r>
      <w:r w:rsidRPr="006158D2">
        <w:rPr>
          <w:color w:val="auto"/>
          <w:sz w:val="28"/>
          <w:szCs w:val="26"/>
          <w:lang w:val="vi-VN"/>
        </w:rPr>
        <w:t>ờng hợp nhận gia công vật t</w:t>
      </w:r>
      <w:r w:rsidRPr="006158D2">
        <w:rPr>
          <w:rFonts w:hint="eastAsia"/>
          <w:color w:val="auto"/>
          <w:sz w:val="28"/>
          <w:szCs w:val="26"/>
          <w:lang w:val="vi-VN"/>
        </w:rPr>
        <w:t>ư</w:t>
      </w:r>
      <w:r w:rsidRPr="006158D2">
        <w:rPr>
          <w:color w:val="auto"/>
          <w:sz w:val="28"/>
          <w:szCs w:val="26"/>
          <w:lang w:val="vi-VN"/>
        </w:rPr>
        <w:t xml:space="preserve">, hàng hoá, doanh thu là số tiền gia công thực tế </w:t>
      </w:r>
      <w:r w:rsidRPr="006158D2">
        <w:rPr>
          <w:rFonts w:hint="eastAsia"/>
          <w:color w:val="auto"/>
          <w:sz w:val="28"/>
          <w:szCs w:val="26"/>
          <w:lang w:val="vi-VN"/>
        </w:rPr>
        <w:t>đư</w:t>
      </w:r>
      <w:r w:rsidRPr="006158D2">
        <w:rPr>
          <w:color w:val="auto"/>
          <w:sz w:val="28"/>
          <w:szCs w:val="26"/>
          <w:lang w:val="vi-VN"/>
        </w:rPr>
        <w:t>ợc h</w:t>
      </w:r>
      <w:r w:rsidRPr="006158D2">
        <w:rPr>
          <w:rFonts w:hint="eastAsia"/>
          <w:color w:val="auto"/>
          <w:sz w:val="28"/>
          <w:szCs w:val="26"/>
          <w:lang w:val="vi-VN"/>
        </w:rPr>
        <w:t>ư</w:t>
      </w:r>
      <w:r w:rsidRPr="006158D2">
        <w:rPr>
          <w:color w:val="auto"/>
          <w:sz w:val="28"/>
          <w:szCs w:val="26"/>
          <w:lang w:val="vi-VN"/>
        </w:rPr>
        <w:t>ởng, không bao gồm giá trị vật t</w:t>
      </w:r>
      <w:r w:rsidRPr="006158D2">
        <w:rPr>
          <w:rFonts w:hint="eastAsia"/>
          <w:color w:val="auto"/>
          <w:sz w:val="28"/>
          <w:szCs w:val="26"/>
          <w:lang w:val="vi-VN"/>
        </w:rPr>
        <w:t>ư</w:t>
      </w:r>
      <w:r w:rsidRPr="006158D2">
        <w:rPr>
          <w:color w:val="auto"/>
          <w:sz w:val="28"/>
          <w:szCs w:val="26"/>
          <w:lang w:val="vi-VN"/>
        </w:rPr>
        <w:t>, hàng hoá nhận gia công.</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15. Tr</w:t>
      </w:r>
      <w:r w:rsidRPr="006158D2">
        <w:rPr>
          <w:rFonts w:hint="eastAsia"/>
          <w:color w:val="auto"/>
          <w:sz w:val="28"/>
          <w:szCs w:val="26"/>
          <w:lang w:val="vi-VN"/>
        </w:rPr>
        <w:t>ư</w:t>
      </w:r>
      <w:r w:rsidRPr="006158D2">
        <w:rPr>
          <w:color w:val="auto"/>
          <w:sz w:val="28"/>
          <w:szCs w:val="26"/>
          <w:lang w:val="vi-VN"/>
        </w:rPr>
        <w:t>ờng hợp bán hàng theo ph</w:t>
      </w:r>
      <w:r w:rsidRPr="006158D2">
        <w:rPr>
          <w:rFonts w:hint="eastAsia"/>
          <w:color w:val="auto"/>
          <w:sz w:val="28"/>
          <w:szCs w:val="26"/>
          <w:lang w:val="vi-VN"/>
        </w:rPr>
        <w:t>ươ</w:t>
      </w:r>
      <w:r w:rsidRPr="006158D2">
        <w:rPr>
          <w:color w:val="auto"/>
          <w:sz w:val="28"/>
          <w:szCs w:val="26"/>
          <w:lang w:val="vi-VN"/>
        </w:rPr>
        <w:t xml:space="preserve">ng thức trả chậm, trả góp, doanh thu </w:t>
      </w:r>
      <w:r w:rsidRPr="006158D2">
        <w:rPr>
          <w:rFonts w:hint="eastAsia"/>
          <w:color w:val="auto"/>
          <w:sz w:val="28"/>
          <w:szCs w:val="26"/>
          <w:lang w:val="vi-VN"/>
        </w:rPr>
        <w:t>đư</w:t>
      </w:r>
      <w:r w:rsidRPr="006158D2">
        <w:rPr>
          <w:color w:val="auto"/>
          <w:sz w:val="28"/>
          <w:szCs w:val="26"/>
          <w:lang w:val="vi-VN"/>
        </w:rPr>
        <w:t xml:space="preserve">ợc xác </w:t>
      </w:r>
      <w:r w:rsidRPr="006158D2">
        <w:rPr>
          <w:rFonts w:hint="eastAsia"/>
          <w:color w:val="auto"/>
          <w:sz w:val="28"/>
          <w:szCs w:val="26"/>
          <w:lang w:val="vi-VN"/>
        </w:rPr>
        <w:t>đ</w:t>
      </w:r>
      <w:r w:rsidRPr="006158D2">
        <w:rPr>
          <w:color w:val="auto"/>
          <w:sz w:val="28"/>
          <w:szCs w:val="26"/>
          <w:lang w:val="vi-VN"/>
        </w:rPr>
        <w:t>ịnh theo giá bán trả tiền ngay.</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16. </w:t>
      </w:r>
      <w:r w:rsidRPr="006158D2">
        <w:rPr>
          <w:rFonts w:hint="eastAsia"/>
          <w:color w:val="auto"/>
          <w:sz w:val="28"/>
          <w:szCs w:val="28"/>
          <w:lang w:val="vi-VN"/>
        </w:rPr>
        <w:t>Đ</w:t>
      </w:r>
      <w:r w:rsidRPr="006158D2">
        <w:rPr>
          <w:color w:val="auto"/>
          <w:sz w:val="28"/>
          <w:szCs w:val="28"/>
          <w:lang w:val="vi-VN"/>
        </w:rPr>
        <w:t xml:space="preserve">ối với giao dịch hàng </w:t>
      </w:r>
      <w:r w:rsidRPr="006158D2">
        <w:rPr>
          <w:rFonts w:hint="eastAsia"/>
          <w:color w:val="auto"/>
          <w:sz w:val="28"/>
          <w:szCs w:val="28"/>
          <w:lang w:val="vi-VN"/>
        </w:rPr>
        <w:t>đ</w:t>
      </w:r>
      <w:r w:rsidRPr="006158D2">
        <w:rPr>
          <w:color w:val="auto"/>
          <w:sz w:val="28"/>
          <w:szCs w:val="28"/>
          <w:lang w:val="vi-VN"/>
        </w:rPr>
        <w:t>ổi hàng: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 xml:space="preserve">ờng hợp trao </w:t>
      </w:r>
      <w:r w:rsidRPr="006158D2">
        <w:rPr>
          <w:rFonts w:hint="eastAsia"/>
          <w:color w:val="auto"/>
          <w:sz w:val="28"/>
          <w:szCs w:val="28"/>
          <w:lang w:val="vi-VN"/>
        </w:rPr>
        <w:t>đ</w:t>
      </w:r>
      <w:r w:rsidRPr="006158D2">
        <w:rPr>
          <w:color w:val="auto"/>
          <w:sz w:val="28"/>
          <w:szCs w:val="28"/>
          <w:lang w:val="vi-VN"/>
        </w:rPr>
        <w:t>ổi hàng không t</w:t>
      </w:r>
      <w:r w:rsidRPr="006158D2">
        <w:rPr>
          <w:rFonts w:hint="eastAsia"/>
          <w:color w:val="auto"/>
          <w:sz w:val="28"/>
          <w:szCs w:val="28"/>
          <w:lang w:val="vi-VN"/>
        </w:rPr>
        <w:t>ươ</w:t>
      </w:r>
      <w:r w:rsidRPr="006158D2">
        <w:rPr>
          <w:color w:val="auto"/>
          <w:sz w:val="28"/>
          <w:szCs w:val="28"/>
          <w:lang w:val="vi-VN"/>
        </w:rPr>
        <w:t xml:space="preserve">ng tự: Doanh thu của hàng mang </w:t>
      </w:r>
      <w:r w:rsidRPr="006158D2">
        <w:rPr>
          <w:rFonts w:hint="eastAsia"/>
          <w:color w:val="auto"/>
          <w:sz w:val="28"/>
          <w:szCs w:val="28"/>
          <w:lang w:val="vi-VN"/>
        </w:rPr>
        <w:t>đ</w:t>
      </w:r>
      <w:r w:rsidRPr="006158D2">
        <w:rPr>
          <w:color w:val="auto"/>
          <w:sz w:val="28"/>
          <w:szCs w:val="28"/>
          <w:lang w:val="vi-VN"/>
        </w:rPr>
        <w:t xml:space="preserve">i </w:t>
      </w:r>
      <w:r w:rsidRPr="006158D2">
        <w:rPr>
          <w:rFonts w:hint="eastAsia"/>
          <w:color w:val="auto"/>
          <w:sz w:val="28"/>
          <w:szCs w:val="28"/>
          <w:lang w:val="vi-VN"/>
        </w:rPr>
        <w:t>đ</w:t>
      </w:r>
      <w:r w:rsidRPr="006158D2">
        <w:rPr>
          <w:color w:val="auto"/>
          <w:sz w:val="28"/>
          <w:szCs w:val="28"/>
          <w:lang w:val="vi-VN"/>
        </w:rPr>
        <w:t>ổi lấy vật t</w:t>
      </w:r>
      <w:r w:rsidRPr="006158D2">
        <w:rPr>
          <w:rFonts w:hint="eastAsia"/>
          <w:color w:val="auto"/>
          <w:sz w:val="28"/>
          <w:szCs w:val="28"/>
          <w:lang w:val="vi-VN"/>
        </w:rPr>
        <w:t>ư</w:t>
      </w:r>
      <w:r w:rsidRPr="006158D2">
        <w:rPr>
          <w:color w:val="auto"/>
          <w:sz w:val="28"/>
          <w:szCs w:val="28"/>
          <w:lang w:val="vi-VN"/>
        </w:rPr>
        <w:t>, hàng hoá, TSC</w:t>
      </w:r>
      <w:r w:rsidRPr="006158D2">
        <w:rPr>
          <w:rFonts w:hint="eastAsia"/>
          <w:color w:val="auto"/>
          <w:sz w:val="28"/>
          <w:szCs w:val="28"/>
          <w:lang w:val="vi-VN"/>
        </w:rPr>
        <w:t>Đ</w:t>
      </w:r>
      <w:r w:rsidRPr="006158D2">
        <w:rPr>
          <w:color w:val="auto"/>
          <w:sz w:val="28"/>
          <w:szCs w:val="28"/>
          <w:lang w:val="vi-VN"/>
        </w:rPr>
        <w:t xml:space="preserve"> khác là giá trị hợp lý của tài sản nhận về sau khi </w:t>
      </w:r>
      <w:r w:rsidRPr="006158D2">
        <w:rPr>
          <w:rFonts w:hint="eastAsia"/>
          <w:color w:val="auto"/>
          <w:sz w:val="28"/>
          <w:szCs w:val="28"/>
          <w:lang w:val="vi-VN"/>
        </w:rPr>
        <w:t>đ</w:t>
      </w:r>
      <w:r w:rsidRPr="006158D2">
        <w:rPr>
          <w:color w:val="auto"/>
          <w:sz w:val="28"/>
          <w:szCs w:val="28"/>
          <w:lang w:val="vi-VN"/>
        </w:rPr>
        <w:t>iều chỉnh các khoản tiền thu thêm hoặc trả thêm;</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 xml:space="preserve">ờng hợp trao </w:t>
      </w:r>
      <w:r w:rsidRPr="006158D2">
        <w:rPr>
          <w:rFonts w:hint="eastAsia"/>
          <w:color w:val="auto"/>
          <w:sz w:val="28"/>
          <w:szCs w:val="28"/>
          <w:lang w:val="vi-VN"/>
        </w:rPr>
        <w:t>đ</w:t>
      </w:r>
      <w:r w:rsidRPr="006158D2">
        <w:rPr>
          <w:color w:val="auto"/>
          <w:sz w:val="28"/>
          <w:szCs w:val="28"/>
          <w:lang w:val="vi-VN"/>
        </w:rPr>
        <w:t>ổi hàng t</w:t>
      </w:r>
      <w:r w:rsidRPr="006158D2">
        <w:rPr>
          <w:rFonts w:hint="eastAsia"/>
          <w:color w:val="auto"/>
          <w:sz w:val="28"/>
          <w:szCs w:val="28"/>
          <w:lang w:val="vi-VN"/>
        </w:rPr>
        <w:t>ươ</w:t>
      </w:r>
      <w:r w:rsidRPr="006158D2">
        <w:rPr>
          <w:color w:val="auto"/>
          <w:sz w:val="28"/>
          <w:szCs w:val="28"/>
          <w:lang w:val="vi-VN"/>
        </w:rPr>
        <w:t xml:space="preserve">ng tự: Doanh thu của hàng mang </w:t>
      </w:r>
      <w:r w:rsidRPr="006158D2">
        <w:rPr>
          <w:rFonts w:hint="eastAsia"/>
          <w:color w:val="auto"/>
          <w:sz w:val="28"/>
          <w:szCs w:val="28"/>
          <w:lang w:val="vi-VN"/>
        </w:rPr>
        <w:t>đ</w:t>
      </w:r>
      <w:r w:rsidRPr="006158D2">
        <w:rPr>
          <w:color w:val="auto"/>
          <w:sz w:val="28"/>
          <w:szCs w:val="28"/>
          <w:lang w:val="vi-VN"/>
        </w:rPr>
        <w:t xml:space="preserve">i </w:t>
      </w:r>
      <w:r w:rsidRPr="006158D2">
        <w:rPr>
          <w:rFonts w:hint="eastAsia"/>
          <w:color w:val="auto"/>
          <w:sz w:val="28"/>
          <w:szCs w:val="28"/>
          <w:lang w:val="vi-VN"/>
        </w:rPr>
        <w:t>đ</w:t>
      </w:r>
      <w:r w:rsidRPr="006158D2">
        <w:rPr>
          <w:color w:val="auto"/>
          <w:sz w:val="28"/>
          <w:szCs w:val="28"/>
          <w:lang w:val="vi-VN"/>
        </w:rPr>
        <w:t>ổi lấy vật t</w:t>
      </w:r>
      <w:r w:rsidRPr="006158D2">
        <w:rPr>
          <w:rFonts w:hint="eastAsia"/>
          <w:color w:val="auto"/>
          <w:sz w:val="28"/>
          <w:szCs w:val="28"/>
          <w:lang w:val="vi-VN"/>
        </w:rPr>
        <w:t>ư</w:t>
      </w:r>
      <w:r w:rsidRPr="006158D2">
        <w:rPr>
          <w:color w:val="auto"/>
          <w:sz w:val="28"/>
          <w:szCs w:val="28"/>
          <w:lang w:val="vi-VN"/>
        </w:rPr>
        <w:t>, hàng hóa, TSC</w:t>
      </w:r>
      <w:r w:rsidRPr="006158D2">
        <w:rPr>
          <w:rFonts w:hint="eastAsia"/>
          <w:color w:val="auto"/>
          <w:sz w:val="28"/>
          <w:szCs w:val="28"/>
          <w:lang w:val="vi-VN"/>
        </w:rPr>
        <w:t>Đ</w:t>
      </w:r>
      <w:r w:rsidRPr="006158D2">
        <w:rPr>
          <w:color w:val="auto"/>
          <w:sz w:val="28"/>
          <w:szCs w:val="28"/>
          <w:lang w:val="vi-VN"/>
        </w:rPr>
        <w:t xml:space="preserve"> khác là giá trị ghi sổ của tài sản mang </w:t>
      </w:r>
      <w:r w:rsidRPr="006158D2">
        <w:rPr>
          <w:rFonts w:hint="eastAsia"/>
          <w:color w:val="auto"/>
          <w:sz w:val="28"/>
          <w:szCs w:val="28"/>
          <w:lang w:val="vi-VN"/>
        </w:rPr>
        <w:t>đ</w:t>
      </w:r>
      <w:r w:rsidRPr="006158D2">
        <w:rPr>
          <w:color w:val="auto"/>
          <w:sz w:val="28"/>
          <w:szCs w:val="28"/>
          <w:lang w:val="vi-VN"/>
        </w:rPr>
        <w:t xml:space="preserve">i trao </w:t>
      </w:r>
      <w:r w:rsidRPr="006158D2">
        <w:rPr>
          <w:rFonts w:hint="eastAsia"/>
          <w:color w:val="auto"/>
          <w:sz w:val="28"/>
          <w:szCs w:val="28"/>
          <w:lang w:val="vi-VN"/>
        </w:rPr>
        <w:t>đ</w:t>
      </w:r>
      <w:r w:rsidRPr="006158D2">
        <w:rPr>
          <w:color w:val="auto"/>
          <w:sz w:val="28"/>
          <w:szCs w:val="28"/>
          <w:lang w:val="vi-VN"/>
        </w:rPr>
        <w:t>ổi.</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xml:space="preserve">17. </w:t>
      </w:r>
      <w:r w:rsidRPr="006158D2">
        <w:rPr>
          <w:rFonts w:eastAsia=".VnTime" w:hint="cs"/>
          <w:color w:val="auto"/>
          <w:sz w:val="28"/>
          <w:szCs w:val="26"/>
        </w:rPr>
        <w:t>Đ</w:t>
      </w:r>
      <w:r w:rsidRPr="006158D2">
        <w:rPr>
          <w:rFonts w:eastAsia=".VnTime"/>
          <w:color w:val="auto"/>
          <w:sz w:val="28"/>
          <w:szCs w:val="26"/>
        </w:rPr>
        <w:t>ối với các khoản giảm trừ doanh thu:</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Tr</w:t>
      </w:r>
      <w:r w:rsidRPr="006158D2">
        <w:rPr>
          <w:rFonts w:eastAsia=".VnTime" w:hint="cs"/>
          <w:color w:val="auto"/>
          <w:sz w:val="28"/>
          <w:szCs w:val="26"/>
        </w:rPr>
        <w:t>ư</w:t>
      </w:r>
      <w:r w:rsidRPr="006158D2">
        <w:rPr>
          <w:rFonts w:eastAsia=".VnTime"/>
          <w:color w:val="auto"/>
          <w:sz w:val="28"/>
          <w:szCs w:val="26"/>
        </w:rPr>
        <w:t xml:space="preserve">ờng hợp khoản giảm trừ doanh thu phát sinh ngay tại thời </w:t>
      </w:r>
      <w:r w:rsidRPr="006158D2">
        <w:rPr>
          <w:rFonts w:eastAsia=".VnTime" w:hint="cs"/>
          <w:color w:val="auto"/>
          <w:sz w:val="28"/>
          <w:szCs w:val="26"/>
        </w:rPr>
        <w:t>đ</w:t>
      </w:r>
      <w:r w:rsidRPr="006158D2">
        <w:rPr>
          <w:rFonts w:eastAsia=".VnTime"/>
          <w:color w:val="auto"/>
          <w:sz w:val="28"/>
          <w:szCs w:val="26"/>
        </w:rPr>
        <w:t xml:space="preserve">iểm bán hàng, cung cấp dịch vụ và khoản giảm trừ doanh thu </w:t>
      </w:r>
      <w:r w:rsidRPr="006158D2">
        <w:rPr>
          <w:rFonts w:eastAsia=".VnTime" w:hint="cs"/>
          <w:color w:val="auto"/>
          <w:sz w:val="28"/>
          <w:szCs w:val="26"/>
        </w:rPr>
        <w:t>đư</w:t>
      </w:r>
      <w:r w:rsidRPr="006158D2">
        <w:rPr>
          <w:rFonts w:eastAsia=".VnTime"/>
          <w:color w:val="auto"/>
          <w:sz w:val="28"/>
          <w:szCs w:val="26"/>
        </w:rPr>
        <w:t xml:space="preserve">ợc trừ ngay vào giá trị hàng bán trên hóa </w:t>
      </w:r>
      <w:r w:rsidRPr="006158D2">
        <w:rPr>
          <w:rFonts w:eastAsia=".VnTime" w:hint="cs"/>
          <w:color w:val="auto"/>
          <w:sz w:val="28"/>
          <w:szCs w:val="26"/>
        </w:rPr>
        <w:t>đơ</w:t>
      </w:r>
      <w:r w:rsidRPr="006158D2">
        <w:rPr>
          <w:rFonts w:eastAsia=".VnTime"/>
          <w:color w:val="auto"/>
          <w:sz w:val="28"/>
          <w:szCs w:val="26"/>
        </w:rPr>
        <w:t xml:space="preserve">n bán hàng thì doanh thu bán hàng và cung cấp dịch vụ là giá bán ghi trên hóa </w:t>
      </w:r>
      <w:r w:rsidRPr="006158D2">
        <w:rPr>
          <w:rFonts w:eastAsia=".VnTime" w:hint="cs"/>
          <w:color w:val="auto"/>
          <w:sz w:val="28"/>
          <w:szCs w:val="26"/>
        </w:rPr>
        <w:t>đơ</w:t>
      </w:r>
      <w:r w:rsidRPr="006158D2">
        <w:rPr>
          <w:rFonts w:eastAsia=".VnTime"/>
          <w:color w:val="auto"/>
          <w:sz w:val="28"/>
          <w:szCs w:val="26"/>
        </w:rPr>
        <w:t>n sau khi trừ các khoản giảm trừ doanh thu;</w:t>
      </w:r>
    </w:p>
    <w:p w:rsidR="007477B5" w:rsidRPr="006158D2" w:rsidRDefault="00F6039D">
      <w:pPr>
        <w:spacing w:after="0" w:line="276" w:lineRule="auto"/>
        <w:ind w:firstLine="567"/>
        <w:contextualSpacing/>
        <w:rPr>
          <w:color w:val="auto"/>
          <w:sz w:val="28"/>
          <w:szCs w:val="26"/>
        </w:rPr>
      </w:pPr>
      <w:r w:rsidRPr="006158D2">
        <w:rPr>
          <w:rFonts w:eastAsia=".VnTime"/>
          <w:color w:val="auto"/>
          <w:sz w:val="28"/>
          <w:szCs w:val="26"/>
        </w:rPr>
        <w:t>- Tr</w:t>
      </w:r>
      <w:r w:rsidRPr="006158D2">
        <w:rPr>
          <w:rFonts w:eastAsia=".VnTime" w:hint="cs"/>
          <w:color w:val="auto"/>
          <w:sz w:val="28"/>
          <w:szCs w:val="26"/>
        </w:rPr>
        <w:t>ư</w:t>
      </w:r>
      <w:r w:rsidRPr="006158D2">
        <w:rPr>
          <w:rFonts w:eastAsia=".VnTime"/>
          <w:color w:val="auto"/>
          <w:sz w:val="28"/>
          <w:szCs w:val="26"/>
        </w:rPr>
        <w:t xml:space="preserve">ờng hợp khoản giảm trừ doanh thu phát sinh sau khi bán hàng, cung cấp dịch vụ và các khoản giảm trừ ngoài hóa </w:t>
      </w:r>
      <w:r w:rsidRPr="006158D2">
        <w:rPr>
          <w:rFonts w:eastAsia=".VnTime" w:hint="cs"/>
          <w:color w:val="auto"/>
          <w:sz w:val="28"/>
          <w:szCs w:val="26"/>
        </w:rPr>
        <w:t>đơ</w:t>
      </w:r>
      <w:r w:rsidRPr="006158D2">
        <w:rPr>
          <w:rFonts w:eastAsia=".VnTime"/>
          <w:color w:val="auto"/>
          <w:sz w:val="28"/>
          <w:szCs w:val="26"/>
        </w:rPr>
        <w:t xml:space="preserve">n bán hàng (không ghi trên hóa </w:t>
      </w:r>
      <w:r w:rsidRPr="006158D2">
        <w:rPr>
          <w:rFonts w:eastAsia=".VnTime" w:hint="cs"/>
          <w:color w:val="auto"/>
          <w:sz w:val="28"/>
          <w:szCs w:val="26"/>
        </w:rPr>
        <w:t>đơ</w:t>
      </w:r>
      <w:r w:rsidRPr="006158D2">
        <w:rPr>
          <w:rFonts w:eastAsia=".VnTime"/>
          <w:color w:val="auto"/>
          <w:sz w:val="28"/>
          <w:szCs w:val="26"/>
        </w:rPr>
        <w:t xml:space="preserve">n bán hàng) thì các khoản giảm trừ doanh thu khi phát sinh </w:t>
      </w:r>
      <w:r w:rsidRPr="006158D2">
        <w:rPr>
          <w:rFonts w:eastAsia=".VnTime" w:hint="cs"/>
          <w:color w:val="auto"/>
          <w:sz w:val="28"/>
          <w:szCs w:val="26"/>
        </w:rPr>
        <w:t>đư</w:t>
      </w:r>
      <w:r w:rsidRPr="006158D2">
        <w:rPr>
          <w:rFonts w:eastAsia=".VnTime"/>
          <w:color w:val="auto"/>
          <w:sz w:val="28"/>
          <w:szCs w:val="26"/>
        </w:rPr>
        <w:t xml:space="preserve">ợc hạch toán vào TK 521 và cuối kỳ kết chuyển vào TK 511, 512 </w:t>
      </w:r>
      <w:r w:rsidRPr="006158D2">
        <w:rPr>
          <w:rFonts w:eastAsia=".VnTime" w:hint="cs"/>
          <w:color w:val="auto"/>
          <w:sz w:val="28"/>
          <w:szCs w:val="26"/>
        </w:rPr>
        <w:t>đ</w:t>
      </w:r>
      <w:r w:rsidRPr="006158D2">
        <w:rPr>
          <w:rFonts w:eastAsia=".VnTime"/>
          <w:color w:val="auto"/>
          <w:sz w:val="28"/>
          <w:szCs w:val="26"/>
        </w:rPr>
        <w:t xml:space="preserve">ể xác </w:t>
      </w:r>
      <w:r w:rsidRPr="006158D2">
        <w:rPr>
          <w:rFonts w:eastAsia=".VnTime" w:hint="cs"/>
          <w:color w:val="auto"/>
          <w:sz w:val="28"/>
          <w:szCs w:val="26"/>
        </w:rPr>
        <w:t>đ</w:t>
      </w:r>
      <w:r w:rsidRPr="006158D2">
        <w:rPr>
          <w:rFonts w:eastAsia=".VnTime"/>
          <w:color w:val="auto"/>
          <w:sz w:val="28"/>
          <w:szCs w:val="26"/>
        </w:rPr>
        <w:t>ịnh doanh thu thuần.</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rPr>
        <w:t xml:space="preserve">18. </w:t>
      </w:r>
      <w:r w:rsidRPr="006158D2">
        <w:rPr>
          <w:color w:val="auto"/>
          <w:sz w:val="28"/>
          <w:szCs w:val="26"/>
          <w:lang w:val="vi-VN"/>
        </w:rPr>
        <w:t xml:space="preserve">Không ghi nhận doanh thu bán hàng, cung cấp dịch vụ </w:t>
      </w:r>
      <w:r w:rsidRPr="006158D2">
        <w:rPr>
          <w:rFonts w:hint="eastAsia"/>
          <w:color w:val="auto"/>
          <w:sz w:val="28"/>
          <w:szCs w:val="26"/>
          <w:lang w:val="vi-VN"/>
        </w:rPr>
        <w:t>đ</w:t>
      </w:r>
      <w:r w:rsidRPr="006158D2">
        <w:rPr>
          <w:color w:val="auto"/>
          <w:sz w:val="28"/>
          <w:szCs w:val="26"/>
          <w:lang w:val="vi-VN"/>
        </w:rPr>
        <w:t>ối với:</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Trị giá hàng hóa, vật t</w:t>
      </w:r>
      <w:r w:rsidRPr="006158D2">
        <w:rPr>
          <w:rFonts w:eastAsia=".VnTime" w:hint="cs"/>
          <w:color w:val="auto"/>
          <w:sz w:val="28"/>
          <w:szCs w:val="26"/>
        </w:rPr>
        <w:t>ư</w:t>
      </w:r>
      <w:r w:rsidRPr="006158D2">
        <w:rPr>
          <w:rFonts w:eastAsia=".VnTime"/>
          <w:color w:val="auto"/>
          <w:sz w:val="28"/>
          <w:szCs w:val="26"/>
        </w:rPr>
        <w:t>, bán thành phẩm xuất giao cho bên ngoài gia công chế biến;</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xml:space="preserve">-Trị giá các sản phẩm, hàng hóa </w:t>
      </w:r>
      <w:r w:rsidRPr="006158D2">
        <w:rPr>
          <w:rFonts w:eastAsia=".VnTime" w:hint="cs"/>
          <w:color w:val="auto"/>
          <w:sz w:val="28"/>
          <w:szCs w:val="26"/>
        </w:rPr>
        <w:t>đ</w:t>
      </w:r>
      <w:r w:rsidRPr="006158D2">
        <w:rPr>
          <w:rFonts w:eastAsia=".VnTime"/>
          <w:color w:val="auto"/>
          <w:sz w:val="28"/>
          <w:szCs w:val="26"/>
        </w:rPr>
        <w:t xml:space="preserve">ang gửi bán; dịch vụ hoàn thành </w:t>
      </w:r>
      <w:r w:rsidRPr="006158D2">
        <w:rPr>
          <w:rFonts w:eastAsia=".VnTime" w:hint="cs"/>
          <w:color w:val="auto"/>
          <w:sz w:val="28"/>
          <w:szCs w:val="26"/>
        </w:rPr>
        <w:t>đ</w:t>
      </w:r>
      <w:r w:rsidRPr="006158D2">
        <w:rPr>
          <w:rFonts w:eastAsia=".VnTime" w:hint="eastAsia"/>
          <w:color w:val="auto"/>
          <w:sz w:val="28"/>
          <w:szCs w:val="26"/>
        </w:rPr>
        <w:t>ã</w:t>
      </w:r>
      <w:r w:rsidRPr="006158D2">
        <w:rPr>
          <w:rFonts w:eastAsia=".VnTime"/>
          <w:color w:val="auto"/>
          <w:sz w:val="28"/>
          <w:szCs w:val="26"/>
        </w:rPr>
        <w:t xml:space="preserve"> cung cấp cho khách hàng nh</w:t>
      </w:r>
      <w:r w:rsidRPr="006158D2">
        <w:rPr>
          <w:rFonts w:eastAsia=".VnTime" w:hint="cs"/>
          <w:color w:val="auto"/>
          <w:sz w:val="28"/>
          <w:szCs w:val="26"/>
        </w:rPr>
        <w:t>ư</w:t>
      </w:r>
      <w:r w:rsidRPr="006158D2">
        <w:rPr>
          <w:rFonts w:eastAsia=".VnTime"/>
          <w:color w:val="auto"/>
          <w:sz w:val="28"/>
          <w:szCs w:val="26"/>
        </w:rPr>
        <w:t>ng ch</w:t>
      </w:r>
      <w:r w:rsidRPr="006158D2">
        <w:rPr>
          <w:rFonts w:eastAsia=".VnTime" w:hint="cs"/>
          <w:color w:val="auto"/>
          <w:sz w:val="28"/>
          <w:szCs w:val="26"/>
        </w:rPr>
        <w:t>ư</w:t>
      </w:r>
      <w:r w:rsidRPr="006158D2">
        <w:rPr>
          <w:rFonts w:eastAsia=".VnTime"/>
          <w:color w:val="auto"/>
          <w:sz w:val="28"/>
          <w:szCs w:val="26"/>
        </w:rPr>
        <w:t xml:space="preserve">a </w:t>
      </w:r>
      <w:r w:rsidRPr="006158D2">
        <w:rPr>
          <w:rFonts w:eastAsia=".VnTime" w:hint="cs"/>
          <w:color w:val="auto"/>
          <w:sz w:val="28"/>
          <w:szCs w:val="26"/>
        </w:rPr>
        <w:t>đư</w:t>
      </w:r>
      <w:r w:rsidRPr="006158D2">
        <w:rPr>
          <w:rFonts w:eastAsia=".VnTime"/>
          <w:color w:val="auto"/>
          <w:sz w:val="28"/>
          <w:szCs w:val="26"/>
        </w:rPr>
        <w:t xml:space="preserve">ợc xác </w:t>
      </w:r>
      <w:r w:rsidRPr="006158D2">
        <w:rPr>
          <w:rFonts w:eastAsia=".VnTime" w:hint="cs"/>
          <w:color w:val="auto"/>
          <w:sz w:val="28"/>
          <w:szCs w:val="26"/>
        </w:rPr>
        <w:t>đ</w:t>
      </w:r>
      <w:r w:rsidRPr="006158D2">
        <w:rPr>
          <w:rFonts w:eastAsia=".VnTime"/>
          <w:color w:val="auto"/>
          <w:sz w:val="28"/>
          <w:szCs w:val="26"/>
        </w:rPr>
        <w:t xml:space="preserve">ịnh là </w:t>
      </w:r>
      <w:r w:rsidRPr="006158D2">
        <w:rPr>
          <w:rFonts w:eastAsia=".VnTime" w:hint="cs"/>
          <w:color w:val="auto"/>
          <w:sz w:val="28"/>
          <w:szCs w:val="26"/>
        </w:rPr>
        <w:t>đ</w:t>
      </w:r>
      <w:r w:rsidRPr="006158D2">
        <w:rPr>
          <w:rFonts w:eastAsia=".VnTime" w:hint="eastAsia"/>
          <w:color w:val="auto"/>
          <w:sz w:val="28"/>
          <w:szCs w:val="26"/>
        </w:rPr>
        <w:t>ã</w:t>
      </w:r>
      <w:r w:rsidRPr="006158D2">
        <w:rPr>
          <w:rFonts w:eastAsia=".VnTime"/>
          <w:color w:val="auto"/>
          <w:sz w:val="28"/>
          <w:szCs w:val="26"/>
        </w:rPr>
        <w:t xml:space="preserve"> bán;</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Trị giá hàng gửi bán theo ph</w:t>
      </w:r>
      <w:r w:rsidRPr="006158D2">
        <w:rPr>
          <w:rFonts w:eastAsia=".VnTime" w:hint="cs"/>
          <w:color w:val="auto"/>
          <w:sz w:val="28"/>
          <w:szCs w:val="26"/>
        </w:rPr>
        <w:t>ươ</w:t>
      </w:r>
      <w:r w:rsidRPr="006158D2">
        <w:rPr>
          <w:rFonts w:eastAsia=".VnTime"/>
          <w:color w:val="auto"/>
          <w:sz w:val="28"/>
          <w:szCs w:val="26"/>
        </w:rPr>
        <w:t xml:space="preserve">ng thức gửi bán </w:t>
      </w:r>
      <w:r w:rsidRPr="006158D2">
        <w:rPr>
          <w:rFonts w:eastAsia=".VnTime" w:hint="cs"/>
          <w:color w:val="auto"/>
          <w:sz w:val="28"/>
          <w:szCs w:val="26"/>
        </w:rPr>
        <w:t>đ</w:t>
      </w:r>
      <w:r w:rsidRPr="006158D2">
        <w:rPr>
          <w:rFonts w:eastAsia=".VnTime"/>
          <w:color w:val="auto"/>
          <w:sz w:val="28"/>
          <w:szCs w:val="26"/>
        </w:rPr>
        <w:t>ại lý, ký gửi (Ch</w:t>
      </w:r>
      <w:r w:rsidRPr="006158D2">
        <w:rPr>
          <w:rFonts w:eastAsia=".VnTime" w:hint="cs"/>
          <w:color w:val="auto"/>
          <w:sz w:val="28"/>
          <w:szCs w:val="26"/>
        </w:rPr>
        <w:t>ư</w:t>
      </w:r>
      <w:r w:rsidRPr="006158D2">
        <w:rPr>
          <w:rFonts w:eastAsia=".VnTime"/>
          <w:color w:val="auto"/>
          <w:sz w:val="28"/>
          <w:szCs w:val="26"/>
        </w:rPr>
        <w:t xml:space="preserve">a </w:t>
      </w:r>
      <w:r w:rsidRPr="006158D2">
        <w:rPr>
          <w:rFonts w:eastAsia=".VnTime" w:hint="cs"/>
          <w:color w:val="auto"/>
          <w:sz w:val="28"/>
          <w:szCs w:val="26"/>
        </w:rPr>
        <w:t>đư</w:t>
      </w:r>
      <w:r w:rsidRPr="006158D2">
        <w:rPr>
          <w:rFonts w:eastAsia=".VnTime"/>
          <w:color w:val="auto"/>
          <w:sz w:val="28"/>
          <w:szCs w:val="26"/>
        </w:rPr>
        <w:t xml:space="preserve">ợc xác </w:t>
      </w:r>
      <w:r w:rsidRPr="006158D2">
        <w:rPr>
          <w:rFonts w:eastAsia=".VnTime" w:hint="cs"/>
          <w:color w:val="auto"/>
          <w:sz w:val="28"/>
          <w:szCs w:val="26"/>
        </w:rPr>
        <w:t>đ</w:t>
      </w:r>
      <w:r w:rsidRPr="006158D2">
        <w:rPr>
          <w:rFonts w:eastAsia=".VnTime"/>
          <w:color w:val="auto"/>
          <w:sz w:val="28"/>
          <w:szCs w:val="26"/>
        </w:rPr>
        <w:t xml:space="preserve">ịnh là </w:t>
      </w:r>
      <w:r w:rsidRPr="006158D2">
        <w:rPr>
          <w:rFonts w:eastAsia=".VnTime" w:hint="cs"/>
          <w:color w:val="auto"/>
          <w:sz w:val="28"/>
          <w:szCs w:val="26"/>
        </w:rPr>
        <w:t>đ</w:t>
      </w:r>
      <w:r w:rsidRPr="006158D2">
        <w:rPr>
          <w:rFonts w:eastAsia=".VnTime" w:hint="eastAsia"/>
          <w:color w:val="auto"/>
          <w:sz w:val="28"/>
          <w:szCs w:val="26"/>
        </w:rPr>
        <w:t>ã</w:t>
      </w:r>
      <w:r w:rsidRPr="006158D2">
        <w:rPr>
          <w:rFonts w:eastAsia=".VnTime"/>
          <w:color w:val="auto"/>
          <w:sz w:val="28"/>
          <w:szCs w:val="26"/>
        </w:rPr>
        <w:t xml:space="preserve"> bán);</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Tiền thu hồi công nợ, thu tạm ứng, thu vốn góp của thành viên, thu vốn góp liên doanh của các tổ chức, cá nhân khác;</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Các khoản hỗ trợ của Nhà n</w:t>
      </w:r>
      <w:r w:rsidRPr="006158D2">
        <w:rPr>
          <w:rFonts w:eastAsia=".VnTime" w:hint="cs"/>
          <w:color w:val="auto"/>
          <w:sz w:val="28"/>
          <w:szCs w:val="26"/>
        </w:rPr>
        <w:t>ư</w:t>
      </w:r>
      <w:r w:rsidRPr="006158D2">
        <w:rPr>
          <w:rFonts w:eastAsia=".VnTime"/>
          <w:color w:val="auto"/>
          <w:sz w:val="28"/>
          <w:szCs w:val="26"/>
        </w:rPr>
        <w:t xml:space="preserve">ớc bằng hiện vật cho HTX. Sau khi tiếp nhận tài sản </w:t>
      </w:r>
      <w:r w:rsidRPr="006158D2">
        <w:rPr>
          <w:rFonts w:eastAsia=".VnTime" w:hint="cs"/>
          <w:color w:val="auto"/>
          <w:sz w:val="28"/>
          <w:szCs w:val="26"/>
        </w:rPr>
        <w:t>đ</w:t>
      </w:r>
      <w:r w:rsidRPr="006158D2">
        <w:rPr>
          <w:rFonts w:eastAsia=".VnTime"/>
          <w:color w:val="auto"/>
          <w:sz w:val="28"/>
          <w:szCs w:val="26"/>
        </w:rPr>
        <w:t xml:space="preserve">ể quản lý và sử dụng nếu theo quy </w:t>
      </w:r>
      <w:r w:rsidRPr="006158D2">
        <w:rPr>
          <w:rFonts w:eastAsia=".VnTime" w:hint="cs"/>
          <w:color w:val="auto"/>
          <w:sz w:val="28"/>
          <w:szCs w:val="26"/>
        </w:rPr>
        <w:t>đ</w:t>
      </w:r>
      <w:r w:rsidRPr="006158D2">
        <w:rPr>
          <w:rFonts w:eastAsia=".VnTime"/>
          <w:color w:val="auto"/>
          <w:sz w:val="28"/>
          <w:szCs w:val="26"/>
        </w:rPr>
        <w:t xml:space="preserve">ịnh </w:t>
      </w:r>
      <w:r w:rsidRPr="006158D2">
        <w:rPr>
          <w:rFonts w:eastAsia=".VnTime" w:hint="cs"/>
          <w:color w:val="auto"/>
          <w:sz w:val="28"/>
          <w:szCs w:val="26"/>
        </w:rPr>
        <w:t>đư</w:t>
      </w:r>
      <w:r w:rsidRPr="006158D2">
        <w:rPr>
          <w:rFonts w:eastAsia=".VnTime"/>
          <w:color w:val="auto"/>
          <w:sz w:val="28"/>
          <w:szCs w:val="26"/>
        </w:rPr>
        <w:t>a vào tài sản chung không chia thì hạch toán t</w:t>
      </w:r>
      <w:r w:rsidRPr="006158D2">
        <w:rPr>
          <w:rFonts w:eastAsia=".VnTime" w:hint="cs"/>
          <w:color w:val="auto"/>
          <w:sz w:val="28"/>
          <w:szCs w:val="26"/>
        </w:rPr>
        <w:t>ă</w:t>
      </w:r>
      <w:r w:rsidRPr="006158D2">
        <w:rPr>
          <w:rFonts w:eastAsia=".VnTime"/>
          <w:color w:val="auto"/>
          <w:sz w:val="28"/>
          <w:szCs w:val="26"/>
        </w:rPr>
        <w:t>ng tài sản chung không chia của HTX, liên hiệp HTX;</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Các khoản thu nhập từ thanh lý, nh</w:t>
      </w:r>
      <w:r w:rsidRPr="006158D2">
        <w:rPr>
          <w:rFonts w:eastAsia=".VnTime" w:hint="cs"/>
          <w:color w:val="auto"/>
          <w:sz w:val="28"/>
          <w:szCs w:val="26"/>
        </w:rPr>
        <w:t>ư</w:t>
      </w:r>
      <w:r w:rsidRPr="006158D2">
        <w:rPr>
          <w:rFonts w:eastAsia=".VnTime"/>
          <w:color w:val="auto"/>
          <w:sz w:val="28"/>
          <w:szCs w:val="26"/>
        </w:rPr>
        <w:t>ợng bán tài sản chung không chia</w:t>
      </w:r>
      <w:r w:rsidRPr="006158D2">
        <w:rPr>
          <w:rFonts w:eastAsia=".VnTime"/>
          <w:color w:val="auto"/>
          <w:sz w:val="28"/>
          <w:szCs w:val="26"/>
          <w:lang w:val="en-US"/>
        </w:rPr>
        <w:t xml:space="preserve"> </w:t>
      </w:r>
      <w:r w:rsidRPr="006158D2">
        <w:rPr>
          <w:rFonts w:eastAsia=".VnTime"/>
          <w:color w:val="auto"/>
          <w:sz w:val="28"/>
          <w:szCs w:val="26"/>
        </w:rPr>
        <w:t xml:space="preserve">theo quy </w:t>
      </w:r>
      <w:r w:rsidRPr="006158D2">
        <w:rPr>
          <w:rFonts w:eastAsia=".VnTime" w:hint="cs"/>
          <w:color w:val="auto"/>
          <w:sz w:val="28"/>
          <w:szCs w:val="26"/>
        </w:rPr>
        <w:t>đ</w:t>
      </w:r>
      <w:r w:rsidRPr="006158D2">
        <w:rPr>
          <w:rFonts w:eastAsia=".VnTime"/>
          <w:color w:val="auto"/>
          <w:sz w:val="28"/>
          <w:szCs w:val="26"/>
        </w:rPr>
        <w:t xml:space="preserve">ịnh </w:t>
      </w:r>
      <w:r w:rsidRPr="006158D2">
        <w:rPr>
          <w:rFonts w:eastAsia=".VnTime" w:hint="cs"/>
          <w:color w:val="auto"/>
          <w:sz w:val="28"/>
          <w:szCs w:val="26"/>
        </w:rPr>
        <w:t>đư</w:t>
      </w:r>
      <w:r w:rsidRPr="006158D2">
        <w:rPr>
          <w:rFonts w:eastAsia=".VnTime"/>
          <w:color w:val="auto"/>
          <w:sz w:val="28"/>
          <w:szCs w:val="26"/>
        </w:rPr>
        <w:t>ợc ghi t</w:t>
      </w:r>
      <w:r w:rsidRPr="006158D2">
        <w:rPr>
          <w:rFonts w:eastAsia=".VnTime" w:hint="cs"/>
          <w:color w:val="auto"/>
          <w:sz w:val="28"/>
          <w:szCs w:val="26"/>
        </w:rPr>
        <w:t>ă</w:t>
      </w:r>
      <w:r w:rsidRPr="006158D2">
        <w:rPr>
          <w:rFonts w:eastAsia=".VnTime"/>
          <w:color w:val="auto"/>
          <w:sz w:val="28"/>
          <w:szCs w:val="26"/>
        </w:rPr>
        <w:t>ng quỹ chung không chia của HTX;</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 Các khoản tặng, cho, tài trợ hợp pháp của các tổ chức, cá nhân cho HTX theo thỏa thuận là quỹ chung không chia.</w:t>
      </w:r>
    </w:p>
    <w:p w:rsidR="007477B5" w:rsidRPr="006158D2" w:rsidRDefault="00F6039D">
      <w:pPr>
        <w:pStyle w:val="aChar"/>
        <w:spacing w:after="0" w:line="276" w:lineRule="auto"/>
        <w:contextualSpacing/>
        <w:rPr>
          <w:rFonts w:ascii="Times New Roman" w:hAnsi="Times New Roman"/>
          <w:b/>
          <w:i w:val="0"/>
          <w:color w:val="auto"/>
          <w:sz w:val="28"/>
          <w:szCs w:val="28"/>
          <w:lang w:val="it-IT"/>
        </w:rPr>
      </w:pPr>
      <w:r w:rsidRPr="006158D2">
        <w:rPr>
          <w:rFonts w:ascii="Times New Roman" w:hAnsi="Times New Roman"/>
          <w:b/>
          <w:i w:val="0"/>
          <w:color w:val="auto"/>
          <w:sz w:val="28"/>
          <w:szCs w:val="28"/>
          <w:lang w:val="it-IT"/>
        </w:rPr>
        <w:lastRenderedPageBreak/>
        <w:t>TÀI KHOẢN 511 - DOANH THU TỪ GIAO DỊCH BÊN NGOÀI</w:t>
      </w:r>
    </w:p>
    <w:p w:rsidR="007477B5" w:rsidRPr="006158D2" w:rsidRDefault="007477B5">
      <w:pPr>
        <w:pStyle w:val="aChar"/>
        <w:spacing w:after="0" w:line="276" w:lineRule="auto"/>
        <w:contextualSpacing/>
        <w:rPr>
          <w:rFonts w:ascii="Times New Roman" w:hAnsi="Times New Roman"/>
          <w:color w:val="auto"/>
          <w:sz w:val="28"/>
          <w:szCs w:val="28"/>
          <w:lang w:val="it-IT"/>
        </w:rPr>
      </w:pPr>
    </w:p>
    <w:p w:rsidR="007477B5" w:rsidRPr="006158D2" w:rsidRDefault="00F6039D">
      <w:pPr>
        <w:pStyle w:val="ListParagraph"/>
        <w:spacing w:after="0" w:line="276" w:lineRule="auto"/>
        <w:ind w:left="0" w:firstLine="567"/>
        <w:rPr>
          <w:rFonts w:ascii="Times New Roman" w:hAnsi="Times New Roman"/>
          <w:b/>
          <w:color w:val="auto"/>
          <w:sz w:val="28"/>
          <w:szCs w:val="26"/>
          <w:lang w:val="it-IT"/>
        </w:rPr>
      </w:pPr>
      <w:r w:rsidRPr="006158D2">
        <w:rPr>
          <w:rFonts w:ascii="Times New Roman" w:hAnsi="Times New Roman"/>
          <w:b/>
          <w:color w:val="auto"/>
          <w:sz w:val="28"/>
          <w:szCs w:val="26"/>
          <w:lang w:val="it-IT"/>
        </w:rPr>
        <w:t>1. Nguyên tắc kế toán</w:t>
      </w:r>
    </w:p>
    <w:p w:rsidR="007477B5" w:rsidRPr="006158D2" w:rsidRDefault="00F6039D">
      <w:pPr>
        <w:tabs>
          <w:tab w:val="left" w:pos="360"/>
        </w:tabs>
        <w:spacing w:after="0" w:line="276" w:lineRule="auto"/>
        <w:ind w:firstLine="567"/>
        <w:contextualSpacing/>
        <w:rPr>
          <w:rFonts w:eastAsia=".VnTime"/>
          <w:color w:val="auto"/>
          <w:sz w:val="28"/>
          <w:szCs w:val="26"/>
        </w:rPr>
      </w:pPr>
      <w:r w:rsidRPr="006158D2">
        <w:rPr>
          <w:rFonts w:eastAsia=".VnTime"/>
          <w:color w:val="auto"/>
          <w:sz w:val="28"/>
          <w:szCs w:val="26"/>
        </w:rPr>
        <w:t xml:space="preserve">Tài khoản này dùng </w:t>
      </w:r>
      <w:r w:rsidRPr="006158D2">
        <w:rPr>
          <w:rFonts w:eastAsia=".VnTime" w:hint="cs"/>
          <w:color w:val="auto"/>
          <w:sz w:val="28"/>
          <w:szCs w:val="26"/>
        </w:rPr>
        <w:t>đ</w:t>
      </w:r>
      <w:r w:rsidRPr="006158D2">
        <w:rPr>
          <w:rFonts w:eastAsia=".VnTime"/>
          <w:color w:val="auto"/>
          <w:sz w:val="28"/>
          <w:szCs w:val="26"/>
        </w:rPr>
        <w:t xml:space="preserve">ể phản </w:t>
      </w:r>
      <w:r w:rsidRPr="006158D2">
        <w:rPr>
          <w:rFonts w:eastAsia=".VnTime" w:hint="eastAsia"/>
          <w:color w:val="auto"/>
          <w:sz w:val="28"/>
          <w:szCs w:val="26"/>
        </w:rPr>
        <w:t>á</w:t>
      </w:r>
      <w:r w:rsidRPr="006158D2">
        <w:rPr>
          <w:rFonts w:eastAsia=".VnTime"/>
          <w:color w:val="auto"/>
          <w:sz w:val="28"/>
          <w:szCs w:val="26"/>
        </w:rPr>
        <w:t>nh doanh thu từ giao dịch bên ngoài của HTX trong một kỳ kế toán. Doanh thu từ giao dịch bên ngoài của HTX từ các giao dịch và các nghiệp vụ sau:</w:t>
      </w:r>
    </w:p>
    <w:p w:rsidR="007477B5" w:rsidRPr="006158D2" w:rsidRDefault="00F6039D">
      <w:pPr>
        <w:tabs>
          <w:tab w:val="left" w:pos="360"/>
        </w:tabs>
        <w:spacing w:after="0" w:line="276" w:lineRule="auto"/>
        <w:ind w:firstLine="567"/>
        <w:contextualSpacing/>
        <w:rPr>
          <w:rFonts w:eastAsia=".VnTime"/>
          <w:color w:val="auto"/>
          <w:sz w:val="28"/>
          <w:szCs w:val="26"/>
        </w:rPr>
      </w:pPr>
      <w:r w:rsidRPr="006158D2">
        <w:rPr>
          <w:rFonts w:eastAsia=".VnTime"/>
          <w:color w:val="auto"/>
          <w:sz w:val="28"/>
          <w:szCs w:val="26"/>
        </w:rPr>
        <w:t xml:space="preserve">- Bán hàng hóa: Bán sản phẩm do HTX sản xuất ra, bán hàng hóa mua vào </w:t>
      </w:r>
      <w:r w:rsidRPr="006158D2">
        <w:rPr>
          <w:rFonts w:eastAsia=".VnTime" w:hint="cs"/>
          <w:color w:val="auto"/>
          <w:sz w:val="28"/>
          <w:szCs w:val="26"/>
        </w:rPr>
        <w:t>đ</w:t>
      </w:r>
      <w:r w:rsidRPr="006158D2">
        <w:rPr>
          <w:rFonts w:eastAsia=".VnTime"/>
          <w:color w:val="auto"/>
          <w:sz w:val="28"/>
          <w:szCs w:val="26"/>
        </w:rPr>
        <w:t>ể bán...</w:t>
      </w:r>
    </w:p>
    <w:p w:rsidR="007477B5" w:rsidRPr="006158D2" w:rsidRDefault="00F6039D">
      <w:pPr>
        <w:tabs>
          <w:tab w:val="left" w:pos="360"/>
        </w:tabs>
        <w:spacing w:after="0" w:line="276" w:lineRule="auto"/>
        <w:ind w:firstLine="567"/>
        <w:contextualSpacing/>
        <w:rPr>
          <w:rFonts w:eastAsia=".VnTime"/>
          <w:color w:val="auto"/>
          <w:sz w:val="28"/>
          <w:szCs w:val="26"/>
        </w:rPr>
      </w:pPr>
      <w:r w:rsidRPr="006158D2">
        <w:rPr>
          <w:rFonts w:eastAsia=".VnTime"/>
          <w:color w:val="auto"/>
          <w:sz w:val="28"/>
          <w:szCs w:val="26"/>
        </w:rPr>
        <w:t xml:space="preserve">- Cung cấp dịch vụ: Thực hiện công việc </w:t>
      </w:r>
      <w:r w:rsidRPr="006158D2">
        <w:rPr>
          <w:rFonts w:eastAsia=".VnTime" w:hint="cs"/>
          <w:color w:val="auto"/>
          <w:sz w:val="28"/>
          <w:szCs w:val="26"/>
        </w:rPr>
        <w:t>đ</w:t>
      </w:r>
      <w:r w:rsidRPr="006158D2">
        <w:rPr>
          <w:rFonts w:eastAsia=".VnTime" w:hint="eastAsia"/>
          <w:color w:val="auto"/>
          <w:sz w:val="28"/>
          <w:szCs w:val="26"/>
        </w:rPr>
        <w:t>ã</w:t>
      </w:r>
      <w:r w:rsidRPr="006158D2">
        <w:rPr>
          <w:rFonts w:eastAsia=".VnTime"/>
          <w:color w:val="auto"/>
          <w:sz w:val="28"/>
          <w:szCs w:val="26"/>
        </w:rPr>
        <w:t xml:space="preserve"> thỏa thuận theo hợp </w:t>
      </w:r>
      <w:r w:rsidRPr="006158D2">
        <w:rPr>
          <w:rFonts w:eastAsia=".VnTime" w:hint="cs"/>
          <w:color w:val="auto"/>
          <w:sz w:val="28"/>
          <w:szCs w:val="26"/>
        </w:rPr>
        <w:t>đ</w:t>
      </w:r>
      <w:r w:rsidRPr="006158D2">
        <w:rPr>
          <w:rFonts w:eastAsia=".VnTime"/>
          <w:color w:val="auto"/>
          <w:sz w:val="28"/>
          <w:szCs w:val="26"/>
        </w:rPr>
        <w:t>ồng trong một kỳ hoặc nhiều kỳ kế toán, nh</w:t>
      </w:r>
      <w:r w:rsidRPr="006158D2">
        <w:rPr>
          <w:rFonts w:eastAsia=".VnTime" w:hint="cs"/>
          <w:color w:val="auto"/>
          <w:sz w:val="28"/>
          <w:szCs w:val="26"/>
        </w:rPr>
        <w:t>ư</w:t>
      </w:r>
      <w:r w:rsidRPr="006158D2">
        <w:rPr>
          <w:rFonts w:eastAsia=".VnTime"/>
          <w:color w:val="auto"/>
          <w:sz w:val="28"/>
          <w:szCs w:val="26"/>
        </w:rPr>
        <w:t xml:space="preserve"> cung cấp dịch vụ vận tải, du lịch, dịch vụ ch</w:t>
      </w:r>
      <w:r w:rsidRPr="006158D2">
        <w:rPr>
          <w:rFonts w:eastAsia=".VnTime" w:hint="cs"/>
          <w:color w:val="auto"/>
          <w:sz w:val="28"/>
          <w:szCs w:val="26"/>
        </w:rPr>
        <w:t>ă</w:t>
      </w:r>
      <w:r w:rsidRPr="006158D2">
        <w:rPr>
          <w:rFonts w:eastAsia=".VnTime"/>
          <w:color w:val="auto"/>
          <w:sz w:val="28"/>
          <w:szCs w:val="26"/>
        </w:rPr>
        <w:t>m sóc ng</w:t>
      </w:r>
      <w:r w:rsidRPr="006158D2">
        <w:rPr>
          <w:rFonts w:eastAsia=".VnTime" w:hint="cs"/>
          <w:color w:val="auto"/>
          <w:sz w:val="28"/>
          <w:szCs w:val="26"/>
        </w:rPr>
        <w:t>ư</w:t>
      </w:r>
      <w:r w:rsidRPr="006158D2">
        <w:rPr>
          <w:rFonts w:eastAsia=".VnTime"/>
          <w:color w:val="auto"/>
          <w:sz w:val="28"/>
          <w:szCs w:val="26"/>
        </w:rPr>
        <w:t>ời cao tuổi, dịch vụ vệ sinh môi tr</w:t>
      </w:r>
      <w:r w:rsidRPr="006158D2">
        <w:rPr>
          <w:rFonts w:eastAsia=".VnTime" w:hint="cs"/>
          <w:color w:val="auto"/>
          <w:sz w:val="28"/>
          <w:szCs w:val="26"/>
        </w:rPr>
        <w:t>ư</w:t>
      </w:r>
      <w:r w:rsidRPr="006158D2">
        <w:rPr>
          <w:rFonts w:eastAsia=".VnTime"/>
          <w:color w:val="auto"/>
          <w:sz w:val="28"/>
          <w:szCs w:val="26"/>
        </w:rPr>
        <w:t>ờng, dịch vụ t</w:t>
      </w:r>
      <w:r w:rsidRPr="006158D2">
        <w:rPr>
          <w:rFonts w:eastAsia=".VnTime" w:hint="cs"/>
          <w:color w:val="auto"/>
          <w:sz w:val="28"/>
          <w:szCs w:val="26"/>
        </w:rPr>
        <w:t>ư</w:t>
      </w:r>
      <w:r w:rsidRPr="006158D2">
        <w:rPr>
          <w:rFonts w:eastAsia=".VnTime"/>
          <w:color w:val="auto"/>
          <w:sz w:val="28"/>
          <w:szCs w:val="26"/>
        </w:rPr>
        <w:t>ới tiêu...</w:t>
      </w:r>
    </w:p>
    <w:p w:rsidR="007477B5" w:rsidRPr="006158D2" w:rsidRDefault="00F6039D">
      <w:pPr>
        <w:spacing w:after="0" w:line="276" w:lineRule="auto"/>
        <w:ind w:firstLine="567"/>
        <w:contextualSpacing/>
        <w:rPr>
          <w:rFonts w:eastAsia=".VnTime"/>
          <w:color w:val="auto"/>
          <w:sz w:val="28"/>
          <w:szCs w:val="26"/>
        </w:rPr>
      </w:pPr>
      <w:r w:rsidRPr="006158D2">
        <w:rPr>
          <w:rFonts w:eastAsia=".VnTime"/>
          <w:color w:val="auto"/>
          <w:sz w:val="28"/>
          <w:szCs w:val="26"/>
        </w:rPr>
        <w:t>-</w:t>
      </w:r>
      <w:r w:rsidRPr="006158D2">
        <w:rPr>
          <w:rFonts w:eastAsia=".VnTime"/>
          <w:i/>
          <w:color w:val="auto"/>
          <w:sz w:val="28"/>
          <w:szCs w:val="26"/>
        </w:rPr>
        <w:t xml:space="preserve"> </w:t>
      </w:r>
      <w:r w:rsidRPr="006158D2">
        <w:rPr>
          <w:rFonts w:eastAsia=".VnTime"/>
          <w:color w:val="auto"/>
          <w:sz w:val="28"/>
          <w:szCs w:val="26"/>
        </w:rPr>
        <w:t xml:space="preserve">Doanh thu từ các hoạt </w:t>
      </w:r>
      <w:r w:rsidRPr="006158D2">
        <w:rPr>
          <w:rFonts w:eastAsia=".VnTime" w:hint="cs"/>
          <w:color w:val="auto"/>
          <w:sz w:val="28"/>
          <w:szCs w:val="26"/>
        </w:rPr>
        <w:t>đ</w:t>
      </w:r>
      <w:r w:rsidRPr="006158D2">
        <w:rPr>
          <w:rFonts w:eastAsia=".VnTime"/>
          <w:color w:val="auto"/>
          <w:sz w:val="28"/>
          <w:szCs w:val="26"/>
        </w:rPr>
        <w:t>ộng khác: Là các khoản thu hỗ trợ về giá của Nhà n</w:t>
      </w:r>
      <w:r w:rsidRPr="006158D2">
        <w:rPr>
          <w:rFonts w:eastAsia=".VnTime" w:hint="cs"/>
          <w:color w:val="auto"/>
          <w:sz w:val="28"/>
          <w:szCs w:val="26"/>
        </w:rPr>
        <w:t>ư</w:t>
      </w:r>
      <w:r w:rsidRPr="006158D2">
        <w:rPr>
          <w:rFonts w:eastAsia=".VnTime"/>
          <w:color w:val="auto"/>
          <w:sz w:val="28"/>
          <w:szCs w:val="26"/>
        </w:rPr>
        <w:t>ớc (nh</w:t>
      </w:r>
      <w:r w:rsidRPr="006158D2">
        <w:rPr>
          <w:rFonts w:eastAsia=".VnTime" w:hint="cs"/>
          <w:color w:val="auto"/>
          <w:sz w:val="28"/>
          <w:szCs w:val="26"/>
        </w:rPr>
        <w:t>ư</w:t>
      </w:r>
      <w:r w:rsidRPr="006158D2">
        <w:rPr>
          <w:rFonts w:eastAsia=".VnTime"/>
          <w:color w:val="auto"/>
          <w:sz w:val="28"/>
          <w:szCs w:val="26"/>
        </w:rPr>
        <w:t xml:space="preserve"> thu trợ cấp thuỷ lợi phí của Nhà n</w:t>
      </w:r>
      <w:r w:rsidRPr="006158D2">
        <w:rPr>
          <w:rFonts w:eastAsia=".VnTime" w:hint="cs"/>
          <w:color w:val="auto"/>
          <w:sz w:val="28"/>
          <w:szCs w:val="26"/>
        </w:rPr>
        <w:t>ư</w:t>
      </w:r>
      <w:r w:rsidRPr="006158D2">
        <w:rPr>
          <w:rFonts w:eastAsia=".VnTime"/>
          <w:color w:val="auto"/>
          <w:sz w:val="28"/>
          <w:szCs w:val="26"/>
        </w:rPr>
        <w:t xml:space="preserve">ớc; Trợ giá </w:t>
      </w:r>
      <w:r w:rsidRPr="006158D2">
        <w:rPr>
          <w:rFonts w:eastAsia=".VnTime" w:hint="cs"/>
          <w:color w:val="auto"/>
          <w:sz w:val="28"/>
          <w:szCs w:val="26"/>
        </w:rPr>
        <w:t>đ</w:t>
      </w:r>
      <w:r w:rsidRPr="006158D2">
        <w:rPr>
          <w:rFonts w:eastAsia=".VnTime"/>
          <w:color w:val="auto"/>
          <w:sz w:val="28"/>
          <w:szCs w:val="26"/>
        </w:rPr>
        <w:t xml:space="preserve">iện,..), và các khoản doanh thu khác nằm ngoài các khoản doanh thu </w:t>
      </w:r>
      <w:r w:rsidRPr="006158D2">
        <w:rPr>
          <w:rFonts w:eastAsia=".VnTime" w:hint="cs"/>
          <w:color w:val="auto"/>
          <w:sz w:val="28"/>
          <w:szCs w:val="26"/>
        </w:rPr>
        <w:t>đ</w:t>
      </w:r>
      <w:r w:rsidRPr="006158D2">
        <w:rPr>
          <w:rFonts w:eastAsia=".VnTime" w:hint="eastAsia"/>
          <w:color w:val="auto"/>
          <w:sz w:val="28"/>
          <w:szCs w:val="26"/>
        </w:rPr>
        <w:t>ã</w:t>
      </w:r>
      <w:r w:rsidRPr="006158D2">
        <w:rPr>
          <w:rFonts w:eastAsia=".VnTime"/>
          <w:color w:val="auto"/>
          <w:sz w:val="28"/>
          <w:szCs w:val="26"/>
        </w:rPr>
        <w:t xml:space="preserve"> nêu ở trên.</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6"/>
        </w:rPr>
      </w:pPr>
      <w:r w:rsidRPr="006158D2">
        <w:rPr>
          <w:rFonts w:ascii="Times New Roman" w:hAnsi="Times New Roman"/>
          <w:b/>
          <w:color w:val="auto"/>
          <w:sz w:val="28"/>
          <w:szCs w:val="26"/>
          <w:lang w:val="vi-VN"/>
        </w:rPr>
        <w:t xml:space="preserve">2. Kết cấu và nội dung phản ánh của Tài khoản 511 - Doanh thu </w:t>
      </w:r>
      <w:r w:rsidRPr="006158D2">
        <w:rPr>
          <w:rFonts w:ascii="Times New Roman" w:hAnsi="Times New Roman"/>
          <w:b/>
          <w:color w:val="auto"/>
          <w:sz w:val="28"/>
          <w:szCs w:val="26"/>
        </w:rPr>
        <w:t>từ giao dịch bên ngoài</w:t>
      </w:r>
    </w:p>
    <w:p w:rsidR="007477B5" w:rsidRPr="006158D2" w:rsidRDefault="00F6039D">
      <w:pPr>
        <w:spacing w:after="0" w:line="276" w:lineRule="auto"/>
        <w:ind w:firstLine="567"/>
        <w:contextualSpacing/>
        <w:rPr>
          <w:b/>
          <w:color w:val="auto"/>
          <w:sz w:val="28"/>
          <w:szCs w:val="26"/>
          <w:lang w:val="vi-VN"/>
        </w:rPr>
      </w:pPr>
      <w:r w:rsidRPr="006158D2">
        <w:rPr>
          <w:b/>
          <w:color w:val="auto"/>
          <w:sz w:val="28"/>
          <w:szCs w:val="26"/>
          <w:lang w:val="vi-VN"/>
        </w:rPr>
        <w:t>Bên Nợ:</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Các khoản thuế gián thu phải nộp (GTGT, TT</w:t>
      </w:r>
      <w:r w:rsidRPr="006158D2">
        <w:rPr>
          <w:rFonts w:hint="eastAsia"/>
          <w:color w:val="auto"/>
          <w:sz w:val="28"/>
          <w:szCs w:val="26"/>
          <w:lang w:val="vi-VN"/>
        </w:rPr>
        <w:t>Đ</w:t>
      </w:r>
      <w:r w:rsidRPr="006158D2">
        <w:rPr>
          <w:color w:val="auto"/>
          <w:sz w:val="28"/>
          <w:szCs w:val="26"/>
          <w:lang w:val="vi-VN"/>
        </w:rPr>
        <w:t>B, XK, BVMT);</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Các khoản giảm trừ doanh thu (doanh thu hàng bán bị trả lại; khoản giảm giá hàng bán, chiết khấu th</w:t>
      </w:r>
      <w:r w:rsidRPr="006158D2">
        <w:rPr>
          <w:rFonts w:hint="eastAsia"/>
          <w:color w:val="auto"/>
          <w:sz w:val="28"/>
          <w:szCs w:val="26"/>
          <w:lang w:val="vi-VN"/>
        </w:rPr>
        <w:t>ươ</w:t>
      </w:r>
      <w:r w:rsidRPr="006158D2">
        <w:rPr>
          <w:color w:val="auto"/>
          <w:sz w:val="28"/>
          <w:szCs w:val="26"/>
          <w:lang w:val="vi-VN"/>
        </w:rPr>
        <w:t>ng mại) kết chuyển cuối kỳ;</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 Kết chuyển doanh thu thuần vào tài khoản 911 "Xác </w:t>
      </w:r>
      <w:r w:rsidRPr="006158D2">
        <w:rPr>
          <w:rFonts w:hint="eastAsia"/>
          <w:color w:val="auto"/>
          <w:sz w:val="28"/>
          <w:szCs w:val="26"/>
          <w:lang w:val="vi-VN"/>
        </w:rPr>
        <w:t>đ</w:t>
      </w:r>
      <w:r w:rsidRPr="006158D2">
        <w:rPr>
          <w:color w:val="auto"/>
          <w:sz w:val="28"/>
          <w:szCs w:val="26"/>
          <w:lang w:val="vi-VN"/>
        </w:rPr>
        <w:t>ịnh kết quả kinh doanh".</w:t>
      </w:r>
    </w:p>
    <w:p w:rsidR="007477B5" w:rsidRPr="006158D2" w:rsidRDefault="00F6039D">
      <w:pPr>
        <w:spacing w:after="0" w:line="276" w:lineRule="auto"/>
        <w:ind w:firstLine="567"/>
        <w:contextualSpacing/>
        <w:rPr>
          <w:color w:val="auto"/>
          <w:sz w:val="28"/>
          <w:szCs w:val="26"/>
          <w:lang w:val="vi-VN"/>
        </w:rPr>
      </w:pPr>
      <w:r w:rsidRPr="006158D2">
        <w:rPr>
          <w:b/>
          <w:color w:val="auto"/>
          <w:sz w:val="28"/>
          <w:szCs w:val="26"/>
          <w:lang w:val="vi-VN"/>
        </w:rPr>
        <w:t xml:space="preserve">Bên Có: </w:t>
      </w:r>
      <w:r w:rsidRPr="006158D2">
        <w:rPr>
          <w:color w:val="auto"/>
          <w:sz w:val="28"/>
          <w:szCs w:val="26"/>
          <w:lang w:val="vi-VN"/>
        </w:rPr>
        <w:t xml:space="preserve">Doanh thu từ hoạt </w:t>
      </w:r>
      <w:r w:rsidRPr="006158D2">
        <w:rPr>
          <w:rFonts w:hint="eastAsia"/>
          <w:color w:val="auto"/>
          <w:sz w:val="28"/>
          <w:szCs w:val="26"/>
          <w:lang w:val="vi-VN"/>
        </w:rPr>
        <w:t>đ</w:t>
      </w:r>
      <w:r w:rsidRPr="006158D2">
        <w:rPr>
          <w:color w:val="auto"/>
          <w:sz w:val="28"/>
          <w:szCs w:val="26"/>
          <w:lang w:val="vi-VN"/>
        </w:rPr>
        <w:t>ộng bán sản phẩm, hàng hoá và cung cấp dịch vụ của HTX thực hiện trong kỳ kế toán.</w:t>
      </w:r>
    </w:p>
    <w:p w:rsidR="007477B5" w:rsidRPr="006158D2" w:rsidRDefault="00F6039D">
      <w:pPr>
        <w:spacing w:after="0" w:line="276" w:lineRule="auto"/>
        <w:ind w:firstLine="567"/>
        <w:contextualSpacing/>
        <w:rPr>
          <w:b/>
          <w:color w:val="auto"/>
          <w:sz w:val="28"/>
          <w:szCs w:val="26"/>
          <w:lang w:val="vi-VN"/>
        </w:rPr>
      </w:pPr>
      <w:r w:rsidRPr="006158D2">
        <w:rPr>
          <w:b/>
          <w:color w:val="auto"/>
          <w:sz w:val="28"/>
          <w:szCs w:val="26"/>
          <w:lang w:val="vi-VN"/>
        </w:rPr>
        <w:t>Tài khoản 511 không có số d</w:t>
      </w:r>
      <w:r w:rsidRPr="006158D2">
        <w:rPr>
          <w:rFonts w:hint="eastAsia"/>
          <w:b/>
          <w:color w:val="auto"/>
          <w:sz w:val="28"/>
          <w:szCs w:val="26"/>
          <w:lang w:val="vi-VN"/>
        </w:rPr>
        <w:t>ư</w:t>
      </w:r>
      <w:r w:rsidRPr="006158D2">
        <w:rPr>
          <w:b/>
          <w:color w:val="auto"/>
          <w:sz w:val="28"/>
          <w:szCs w:val="26"/>
          <w:lang w:val="vi-VN"/>
        </w:rPr>
        <w:t xml:space="preserve"> cuối kỳ.</w:t>
      </w:r>
    </w:p>
    <w:p w:rsidR="007477B5" w:rsidRPr="006158D2" w:rsidRDefault="00F6039D">
      <w:pPr>
        <w:spacing w:after="0" w:line="276" w:lineRule="auto"/>
        <w:ind w:firstLine="567"/>
        <w:contextualSpacing/>
        <w:rPr>
          <w:bCs/>
          <w:color w:val="auto"/>
          <w:sz w:val="28"/>
          <w:szCs w:val="26"/>
          <w:lang w:val="vi-VN"/>
        </w:rPr>
      </w:pPr>
      <w:r w:rsidRPr="006158D2">
        <w:rPr>
          <w:bCs/>
          <w:color w:val="auto"/>
          <w:sz w:val="28"/>
          <w:szCs w:val="26"/>
          <w:lang w:val="vi-VN"/>
        </w:rPr>
        <w:t>Tài khoản 511 - Doanh thu từ giao dịch bên ngoài</w:t>
      </w:r>
      <w:r w:rsidR="006158D2" w:rsidRPr="006158D2">
        <w:rPr>
          <w:bCs/>
          <w:color w:val="auto"/>
          <w:sz w:val="28"/>
          <w:szCs w:val="26"/>
          <w:lang w:val="en-US"/>
        </w:rPr>
        <w:t xml:space="preserve"> </w:t>
      </w:r>
      <w:r w:rsidRPr="006158D2">
        <w:rPr>
          <w:bCs/>
          <w:color w:val="auto"/>
          <w:sz w:val="28"/>
          <w:szCs w:val="26"/>
          <w:lang w:val="en-US"/>
        </w:rPr>
        <w:t>có</w:t>
      </w:r>
      <w:r w:rsidRPr="006158D2">
        <w:rPr>
          <w:bCs/>
          <w:color w:val="auto"/>
          <w:sz w:val="28"/>
          <w:szCs w:val="26"/>
          <w:lang w:val="vi-VN"/>
        </w:rPr>
        <w:t xml:space="preserve"> 4 tài khoản cấp 2:</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5111 - Doanh thu bán hàng hóa:</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doanh thu và doanh thu thuần của khối l</w:t>
      </w:r>
      <w:r w:rsidRPr="006158D2">
        <w:rPr>
          <w:rFonts w:hint="eastAsia"/>
          <w:bCs/>
          <w:color w:val="auto"/>
          <w:sz w:val="28"/>
          <w:szCs w:val="26"/>
          <w:lang w:val="vi-VN"/>
        </w:rPr>
        <w:t>ư</w:t>
      </w:r>
      <w:r w:rsidRPr="006158D2">
        <w:rPr>
          <w:bCs/>
          <w:color w:val="auto"/>
          <w:sz w:val="28"/>
          <w:szCs w:val="26"/>
          <w:lang w:val="vi-VN"/>
        </w:rPr>
        <w:t xml:space="preserve">ợng hàng hóa </w:t>
      </w:r>
      <w:r w:rsidRPr="006158D2">
        <w:rPr>
          <w:rFonts w:hint="eastAsia"/>
          <w:bCs/>
          <w:color w:val="auto"/>
          <w:sz w:val="28"/>
          <w:szCs w:val="26"/>
          <w:lang w:val="vi-VN"/>
        </w:rPr>
        <w:t>đư</w:t>
      </w:r>
      <w:r w:rsidRPr="006158D2">
        <w:rPr>
          <w:bCs/>
          <w:color w:val="auto"/>
          <w:sz w:val="28"/>
          <w:szCs w:val="26"/>
          <w:lang w:val="vi-VN"/>
        </w:rPr>
        <w:t xml:space="preserve">ợc xác </w:t>
      </w:r>
      <w:r w:rsidRPr="006158D2">
        <w:rPr>
          <w:rFonts w:hint="eastAsia"/>
          <w:bCs/>
          <w:color w:val="auto"/>
          <w:sz w:val="28"/>
          <w:szCs w:val="26"/>
          <w:lang w:val="vi-VN"/>
        </w:rPr>
        <w:t>đ</w:t>
      </w:r>
      <w:r w:rsidRPr="006158D2">
        <w:rPr>
          <w:bCs/>
          <w:color w:val="auto"/>
          <w:sz w:val="28"/>
          <w:szCs w:val="26"/>
          <w:lang w:val="vi-VN"/>
        </w:rPr>
        <w:t xml:space="preserve">ịnh là </w:t>
      </w:r>
      <w:r w:rsidRPr="006158D2">
        <w:rPr>
          <w:rFonts w:hint="eastAsia"/>
          <w:bCs/>
          <w:color w:val="auto"/>
          <w:sz w:val="28"/>
          <w:szCs w:val="26"/>
          <w:lang w:val="vi-VN"/>
        </w:rPr>
        <w:t>đã</w:t>
      </w:r>
      <w:r w:rsidRPr="006158D2">
        <w:rPr>
          <w:bCs/>
          <w:color w:val="auto"/>
          <w:sz w:val="28"/>
          <w:szCs w:val="26"/>
          <w:lang w:val="vi-VN"/>
        </w:rPr>
        <w:t xml:space="preserve"> bán trong một kỳ kế toán của HTX. Tài khoản này chủ yếu dùng cho các HTX kinh doanh hàng hóa, vật t</w:t>
      </w:r>
      <w:r w:rsidRPr="006158D2">
        <w:rPr>
          <w:rFonts w:hint="eastAsia"/>
          <w:bCs/>
          <w:color w:val="auto"/>
          <w:sz w:val="28"/>
          <w:szCs w:val="26"/>
          <w:lang w:val="vi-VN"/>
        </w:rPr>
        <w:t>ư</w:t>
      </w:r>
      <w:r w:rsidRPr="006158D2">
        <w:rPr>
          <w:bCs/>
          <w:color w:val="auto"/>
          <w:sz w:val="28"/>
          <w:szCs w:val="26"/>
          <w:lang w:val="vi-VN"/>
        </w:rPr>
        <w:t>, l</w:t>
      </w:r>
      <w:r w:rsidRPr="006158D2">
        <w:rPr>
          <w:rFonts w:hint="eastAsia"/>
          <w:bCs/>
          <w:color w:val="auto"/>
          <w:sz w:val="28"/>
          <w:szCs w:val="26"/>
          <w:lang w:val="vi-VN"/>
        </w:rPr>
        <w:t>ươ</w:t>
      </w:r>
      <w:r w:rsidRPr="006158D2">
        <w:rPr>
          <w:bCs/>
          <w:color w:val="auto"/>
          <w:sz w:val="28"/>
          <w:szCs w:val="26"/>
          <w:lang w:val="vi-VN"/>
        </w:rPr>
        <w:t>ng thực…</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5112 - Doanh thu bán sản phẩm:</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doanh thu và doanh thu thuần của khối l</w:t>
      </w:r>
      <w:r w:rsidRPr="006158D2">
        <w:rPr>
          <w:rFonts w:hint="eastAsia"/>
          <w:bCs/>
          <w:color w:val="auto"/>
          <w:sz w:val="28"/>
          <w:szCs w:val="26"/>
          <w:lang w:val="vi-VN"/>
        </w:rPr>
        <w:t>ư</w:t>
      </w:r>
      <w:r w:rsidRPr="006158D2">
        <w:rPr>
          <w:bCs/>
          <w:color w:val="auto"/>
          <w:sz w:val="28"/>
          <w:szCs w:val="26"/>
          <w:lang w:val="vi-VN"/>
        </w:rPr>
        <w:t xml:space="preserve">ợng sản phẩm (thành phẩm, bán thành phẩm) </w:t>
      </w:r>
      <w:r w:rsidRPr="006158D2">
        <w:rPr>
          <w:rFonts w:hint="eastAsia"/>
          <w:bCs/>
          <w:color w:val="auto"/>
          <w:sz w:val="28"/>
          <w:szCs w:val="26"/>
          <w:lang w:val="vi-VN"/>
        </w:rPr>
        <w:t>đư</w:t>
      </w:r>
      <w:r w:rsidRPr="006158D2">
        <w:rPr>
          <w:bCs/>
          <w:color w:val="auto"/>
          <w:sz w:val="28"/>
          <w:szCs w:val="26"/>
          <w:lang w:val="vi-VN"/>
        </w:rPr>
        <w:t xml:space="preserve">ợc xác </w:t>
      </w:r>
      <w:r w:rsidRPr="006158D2">
        <w:rPr>
          <w:rFonts w:hint="eastAsia"/>
          <w:bCs/>
          <w:color w:val="auto"/>
          <w:sz w:val="28"/>
          <w:szCs w:val="26"/>
          <w:lang w:val="vi-VN"/>
        </w:rPr>
        <w:t>đ</w:t>
      </w:r>
      <w:r w:rsidRPr="006158D2">
        <w:rPr>
          <w:bCs/>
          <w:color w:val="auto"/>
          <w:sz w:val="28"/>
          <w:szCs w:val="26"/>
          <w:lang w:val="vi-VN"/>
        </w:rPr>
        <w:t xml:space="preserve">ịnh là </w:t>
      </w:r>
      <w:r w:rsidRPr="006158D2">
        <w:rPr>
          <w:rFonts w:hint="eastAsia"/>
          <w:bCs/>
          <w:color w:val="auto"/>
          <w:sz w:val="28"/>
          <w:szCs w:val="26"/>
          <w:lang w:val="vi-VN"/>
        </w:rPr>
        <w:t>đã</w:t>
      </w:r>
      <w:r w:rsidRPr="006158D2">
        <w:rPr>
          <w:bCs/>
          <w:color w:val="auto"/>
          <w:sz w:val="28"/>
          <w:szCs w:val="26"/>
          <w:lang w:val="vi-VN"/>
        </w:rPr>
        <w:t xml:space="preserve"> bán trong một kỳ kế toán của HTX. Tài khoản này chủ yếu dùng cho các HTX kinh doanh trong lĩnh vực sản xuất vật chất nh</w:t>
      </w:r>
      <w:r w:rsidRPr="006158D2">
        <w:rPr>
          <w:rFonts w:hint="eastAsia"/>
          <w:bCs/>
          <w:color w:val="auto"/>
          <w:sz w:val="28"/>
          <w:szCs w:val="26"/>
          <w:lang w:val="vi-VN"/>
        </w:rPr>
        <w:t>ư</w:t>
      </w:r>
      <w:r w:rsidRPr="006158D2">
        <w:rPr>
          <w:bCs/>
          <w:color w:val="auto"/>
          <w:sz w:val="28"/>
          <w:szCs w:val="26"/>
          <w:lang w:val="vi-VN"/>
        </w:rPr>
        <w:t>: công nghiệp, nông nghiệp, ng</w:t>
      </w:r>
      <w:r w:rsidRPr="006158D2">
        <w:rPr>
          <w:rFonts w:hint="eastAsia"/>
          <w:bCs/>
          <w:color w:val="auto"/>
          <w:sz w:val="28"/>
          <w:szCs w:val="26"/>
          <w:lang w:val="vi-VN"/>
        </w:rPr>
        <w:t>ư</w:t>
      </w:r>
      <w:r w:rsidRPr="006158D2">
        <w:rPr>
          <w:bCs/>
          <w:color w:val="auto"/>
          <w:sz w:val="28"/>
          <w:szCs w:val="26"/>
          <w:lang w:val="vi-VN"/>
        </w:rPr>
        <w:t xml:space="preserve"> nghiệp, lâm nghiệp…</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5113 - Doanh thu cung cấp dịch vụ:</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doanh thu và doanh thu thuần của khối l</w:t>
      </w:r>
      <w:r w:rsidRPr="006158D2">
        <w:rPr>
          <w:rFonts w:hint="eastAsia"/>
          <w:bCs/>
          <w:color w:val="auto"/>
          <w:sz w:val="28"/>
          <w:szCs w:val="26"/>
          <w:lang w:val="vi-VN"/>
        </w:rPr>
        <w:t>ư</w:t>
      </w:r>
      <w:r w:rsidRPr="006158D2">
        <w:rPr>
          <w:bCs/>
          <w:color w:val="auto"/>
          <w:sz w:val="28"/>
          <w:szCs w:val="26"/>
          <w:lang w:val="vi-VN"/>
        </w:rPr>
        <w:t xml:space="preserve">ợng dịch vụ </w:t>
      </w:r>
      <w:r w:rsidRPr="006158D2">
        <w:rPr>
          <w:rFonts w:hint="eastAsia"/>
          <w:bCs/>
          <w:color w:val="auto"/>
          <w:sz w:val="28"/>
          <w:szCs w:val="26"/>
          <w:lang w:val="vi-VN"/>
        </w:rPr>
        <w:t>đã</w:t>
      </w:r>
      <w:r w:rsidRPr="006158D2">
        <w:rPr>
          <w:bCs/>
          <w:color w:val="auto"/>
          <w:sz w:val="28"/>
          <w:szCs w:val="26"/>
          <w:lang w:val="vi-VN"/>
        </w:rPr>
        <w:t xml:space="preserve"> hoàn thành, </w:t>
      </w:r>
      <w:r w:rsidRPr="006158D2">
        <w:rPr>
          <w:rFonts w:hint="eastAsia"/>
          <w:bCs/>
          <w:color w:val="auto"/>
          <w:sz w:val="28"/>
          <w:szCs w:val="26"/>
          <w:lang w:val="vi-VN"/>
        </w:rPr>
        <w:t>đã</w:t>
      </w:r>
      <w:r w:rsidRPr="006158D2">
        <w:rPr>
          <w:bCs/>
          <w:color w:val="auto"/>
          <w:sz w:val="28"/>
          <w:szCs w:val="26"/>
          <w:lang w:val="vi-VN"/>
        </w:rPr>
        <w:t xml:space="preserve"> cung cấp cho khách hàng và </w:t>
      </w:r>
      <w:r w:rsidRPr="006158D2">
        <w:rPr>
          <w:rFonts w:hint="eastAsia"/>
          <w:bCs/>
          <w:color w:val="auto"/>
          <w:sz w:val="28"/>
          <w:szCs w:val="26"/>
          <w:lang w:val="vi-VN"/>
        </w:rPr>
        <w:t>đư</w:t>
      </w:r>
      <w:r w:rsidRPr="006158D2">
        <w:rPr>
          <w:bCs/>
          <w:color w:val="auto"/>
          <w:sz w:val="28"/>
          <w:szCs w:val="26"/>
          <w:lang w:val="vi-VN"/>
        </w:rPr>
        <w:t xml:space="preserve">ợc xác </w:t>
      </w:r>
      <w:r w:rsidRPr="006158D2">
        <w:rPr>
          <w:rFonts w:hint="eastAsia"/>
          <w:bCs/>
          <w:color w:val="auto"/>
          <w:sz w:val="28"/>
          <w:szCs w:val="26"/>
          <w:lang w:val="vi-VN"/>
        </w:rPr>
        <w:t>đ</w:t>
      </w:r>
      <w:r w:rsidRPr="006158D2">
        <w:rPr>
          <w:bCs/>
          <w:color w:val="auto"/>
          <w:sz w:val="28"/>
          <w:szCs w:val="26"/>
          <w:lang w:val="vi-VN"/>
        </w:rPr>
        <w:t xml:space="preserve">ịnh là </w:t>
      </w:r>
      <w:r w:rsidRPr="006158D2">
        <w:rPr>
          <w:rFonts w:hint="eastAsia"/>
          <w:bCs/>
          <w:color w:val="auto"/>
          <w:sz w:val="28"/>
          <w:szCs w:val="26"/>
          <w:lang w:val="vi-VN"/>
        </w:rPr>
        <w:t>đã</w:t>
      </w:r>
      <w:r w:rsidRPr="006158D2">
        <w:rPr>
          <w:bCs/>
          <w:color w:val="auto"/>
          <w:sz w:val="28"/>
          <w:szCs w:val="26"/>
          <w:lang w:val="vi-VN"/>
        </w:rPr>
        <w:t xml:space="preserve"> bán trong một kỳ kế toán </w:t>
      </w:r>
      <w:r w:rsidRPr="006158D2">
        <w:rPr>
          <w:bCs/>
          <w:color w:val="auto"/>
          <w:sz w:val="28"/>
          <w:szCs w:val="26"/>
          <w:lang w:val="vi-VN"/>
        </w:rPr>
        <w:lastRenderedPageBreak/>
        <w:t>của HTX. Tài khoản này chủ yếu dùng cho các HTX kinh doanh dịch vụ nh</w:t>
      </w:r>
      <w:r w:rsidRPr="006158D2">
        <w:rPr>
          <w:rFonts w:hint="eastAsia"/>
          <w:bCs/>
          <w:color w:val="auto"/>
          <w:sz w:val="28"/>
          <w:szCs w:val="26"/>
          <w:lang w:val="vi-VN"/>
        </w:rPr>
        <w:t>ư</w:t>
      </w:r>
      <w:r w:rsidRPr="006158D2">
        <w:rPr>
          <w:bCs/>
          <w:color w:val="auto"/>
          <w:sz w:val="28"/>
          <w:szCs w:val="26"/>
          <w:lang w:val="vi-VN"/>
        </w:rPr>
        <w:t>: giao thông vận tải, du lịch, dịch vụ công cộng….</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5118 - Doanh thu khác:</w:t>
      </w:r>
      <w:r w:rsidRPr="006158D2">
        <w:rPr>
          <w:bCs/>
          <w:color w:val="auto"/>
          <w:sz w:val="28"/>
          <w:szCs w:val="26"/>
          <w:lang w:val="vi-VN"/>
        </w:rPr>
        <w:t xml:space="preserve"> Tài khoản này dùng để phản ánh doanh thu từ các khoản trợ cấp, trợ giá của nhà nước và các khoản doanh thu khác ngoài các khoản doanh thu bán hàng hóa, doanh thu bán sản phẩm, doanh thu cung cấp dịch vụ như:</w:t>
      </w:r>
      <w:r w:rsidR="006158D2" w:rsidRPr="006158D2">
        <w:rPr>
          <w:bCs/>
          <w:color w:val="auto"/>
          <w:sz w:val="28"/>
          <w:szCs w:val="26"/>
          <w:lang w:val="vi-VN"/>
        </w:rPr>
        <w:t xml:space="preserve"> </w:t>
      </w:r>
      <w:r w:rsidRPr="006158D2">
        <w:rPr>
          <w:bCs/>
          <w:color w:val="auto"/>
          <w:sz w:val="28"/>
          <w:szCs w:val="26"/>
          <w:lang w:val="vi-VN"/>
        </w:rPr>
        <w:t>Doanh thu bán vật liệu, phế liệu, nhượng bán công cụ, dụng cụ và các khoản doanh thu khác.</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3. Ph</w:t>
      </w:r>
      <w:r w:rsidRPr="006158D2">
        <w:rPr>
          <w:rFonts w:ascii="Times New Roman" w:hAnsi="Times New Roman" w:hint="eastAsia"/>
          <w:b/>
          <w:color w:val="auto"/>
          <w:sz w:val="28"/>
          <w:szCs w:val="28"/>
          <w:lang w:val="vi-VN"/>
        </w:rPr>
        <w:t>ươ</w:t>
      </w:r>
      <w:r w:rsidRPr="006158D2">
        <w:rPr>
          <w:rFonts w:ascii="Times New Roman" w:hAnsi="Times New Roman"/>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iCs/>
          <w:color w:val="auto"/>
          <w:sz w:val="28"/>
          <w:szCs w:val="28"/>
          <w:lang w:val="vi-VN"/>
        </w:rPr>
        <w:t xml:space="preserve">3.1. </w:t>
      </w:r>
      <w:r w:rsidRPr="006158D2">
        <w:rPr>
          <w:color w:val="auto"/>
          <w:sz w:val="28"/>
          <w:szCs w:val="28"/>
          <w:lang w:val="vi-VN"/>
        </w:rPr>
        <w:t>Doanh thu của khối l</w:t>
      </w:r>
      <w:r w:rsidRPr="006158D2">
        <w:rPr>
          <w:rFonts w:hint="eastAsia"/>
          <w:color w:val="auto"/>
          <w:sz w:val="28"/>
          <w:szCs w:val="28"/>
          <w:lang w:val="vi-VN"/>
        </w:rPr>
        <w:t>ư</w:t>
      </w:r>
      <w:r w:rsidRPr="006158D2">
        <w:rPr>
          <w:color w:val="auto"/>
          <w:sz w:val="28"/>
          <w:szCs w:val="28"/>
          <w:lang w:val="vi-VN"/>
        </w:rPr>
        <w:t xml:space="preserve">ợng sản phẩm (thành phẩm, bán thành phẩm), hàng hoá, dịch vụ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 xml:space="preserve">ịnh là </w:t>
      </w:r>
      <w:r w:rsidRPr="006158D2">
        <w:rPr>
          <w:rFonts w:hint="eastAsia"/>
          <w:color w:val="auto"/>
          <w:sz w:val="28"/>
          <w:szCs w:val="28"/>
          <w:lang w:val="vi-VN"/>
        </w:rPr>
        <w:t>đã</w:t>
      </w:r>
      <w:r w:rsidRPr="006158D2">
        <w:rPr>
          <w:color w:val="auto"/>
          <w:sz w:val="28"/>
          <w:szCs w:val="28"/>
          <w:lang w:val="vi-VN"/>
        </w:rPr>
        <w:t xml:space="preserve"> bán trong kỳ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ờng hợp tính và nộp thuế GTGT theo ph</w:t>
      </w:r>
      <w:r w:rsidRPr="006158D2">
        <w:rPr>
          <w:rFonts w:hint="eastAsia"/>
          <w:color w:val="auto"/>
          <w:sz w:val="28"/>
          <w:szCs w:val="28"/>
          <w:lang w:val="vi-VN"/>
        </w:rPr>
        <w:t>ươ</w:t>
      </w:r>
      <w:r w:rsidRPr="006158D2">
        <w:rPr>
          <w:color w:val="auto"/>
          <w:sz w:val="28"/>
          <w:szCs w:val="28"/>
          <w:lang w:val="vi-VN"/>
        </w:rPr>
        <w:t>ng pháp khấu trừ, c</w:t>
      </w:r>
      <w:r w:rsidRPr="006158D2">
        <w:rPr>
          <w:rFonts w:hint="eastAsia"/>
          <w:color w:val="auto"/>
          <w:sz w:val="28"/>
          <w:szCs w:val="28"/>
          <w:lang w:val="vi-VN"/>
        </w:rPr>
        <w:t>ă</w:t>
      </w:r>
      <w:r w:rsidRPr="006158D2">
        <w:rPr>
          <w:color w:val="auto"/>
          <w:sz w:val="28"/>
          <w:szCs w:val="28"/>
          <w:lang w:val="vi-VN"/>
        </w:rPr>
        <w:t xml:space="preserve">n cứ vào hóa </w:t>
      </w:r>
      <w:r w:rsidRPr="006158D2">
        <w:rPr>
          <w:rFonts w:hint="eastAsia"/>
          <w:color w:val="auto"/>
          <w:sz w:val="28"/>
          <w:szCs w:val="28"/>
          <w:lang w:val="vi-VN"/>
        </w:rPr>
        <w:t>đơ</w:t>
      </w:r>
      <w:r w:rsidRPr="006158D2">
        <w:rPr>
          <w:color w:val="auto"/>
          <w:sz w:val="28"/>
          <w:szCs w:val="28"/>
          <w:lang w:val="vi-VN"/>
        </w:rPr>
        <w:t>n GTGT,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w:t>
      </w:r>
      <w:r w:rsidRPr="006158D2">
        <w:rPr>
          <w:iCs/>
          <w:color w:val="auto"/>
          <w:sz w:val="28"/>
          <w:szCs w:val="28"/>
          <w:lang w:val="vi-VN"/>
        </w:rPr>
        <w:t>1</w:t>
      </w:r>
      <w:r w:rsidRPr="006158D2">
        <w:rPr>
          <w:color w:val="auto"/>
          <w:sz w:val="28"/>
          <w:szCs w:val="28"/>
          <w:lang w:val="vi-VN"/>
        </w:rPr>
        <w:t xml:space="preserve">1, </w:t>
      </w:r>
      <w:r w:rsidRPr="006158D2">
        <w:rPr>
          <w:iCs/>
          <w:color w:val="auto"/>
          <w:sz w:val="28"/>
          <w:szCs w:val="28"/>
          <w:lang w:val="vi-VN"/>
        </w:rPr>
        <w:t>1</w:t>
      </w:r>
      <w:r w:rsidRPr="006158D2">
        <w:rPr>
          <w:color w:val="auto"/>
          <w:sz w:val="28"/>
          <w:szCs w:val="28"/>
          <w:lang w:val="vi-VN"/>
        </w:rPr>
        <w:t>12, 131,... (tổng giá thanh toán)</w:t>
      </w:r>
    </w:p>
    <w:p w:rsidR="007477B5" w:rsidRPr="006158D2" w:rsidRDefault="00F6039D">
      <w:pPr>
        <w:pStyle w:val="coChar"/>
        <w:spacing w:before="0" w:after="0" w:line="276" w:lineRule="auto"/>
        <w:ind w:left="2694" w:hanging="16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511 - Doanh thu từ giao dịch bên ngoài (giá bán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có thuế GTGT) </w:t>
      </w:r>
    </w:p>
    <w:p w:rsidR="007477B5" w:rsidRPr="006158D2" w:rsidRDefault="00F6039D">
      <w:pPr>
        <w:pStyle w:val="coChar"/>
        <w:spacing w:before="0" w:after="0" w:line="276" w:lineRule="auto"/>
        <w:ind w:left="1097" w:hanging="1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333 - Thuế và các khoản phải nộp Nhà n</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(3331).</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Trường hợp tính và nộp thuế GTGT theo phương pháp trực tiếp hoặc không thuộc đối tượng chịu thuế GTGT, căn cứ vào hóa đơn bán hàng,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w:t>
      </w:r>
      <w:r w:rsidRPr="006158D2">
        <w:rPr>
          <w:iCs/>
          <w:color w:val="auto"/>
          <w:sz w:val="28"/>
          <w:szCs w:val="28"/>
          <w:lang w:val="vi-VN"/>
        </w:rPr>
        <w:t>1</w:t>
      </w:r>
      <w:r w:rsidRPr="006158D2">
        <w:rPr>
          <w:color w:val="auto"/>
          <w:sz w:val="28"/>
          <w:szCs w:val="28"/>
          <w:lang w:val="vi-VN"/>
        </w:rPr>
        <w:t xml:space="preserve">1, </w:t>
      </w:r>
      <w:r w:rsidRPr="006158D2">
        <w:rPr>
          <w:iCs/>
          <w:color w:val="auto"/>
          <w:sz w:val="28"/>
          <w:szCs w:val="28"/>
          <w:lang w:val="vi-VN"/>
        </w:rPr>
        <w:t>1</w:t>
      </w:r>
      <w:r w:rsidRPr="006158D2">
        <w:rPr>
          <w:color w:val="auto"/>
          <w:sz w:val="28"/>
          <w:szCs w:val="28"/>
          <w:lang w:val="vi-VN"/>
        </w:rPr>
        <w:t>12, 131,... (tổng giá thanh toán)</w:t>
      </w:r>
    </w:p>
    <w:p w:rsidR="007477B5" w:rsidRPr="006158D2" w:rsidRDefault="00F6039D">
      <w:pPr>
        <w:pStyle w:val="coChar"/>
        <w:spacing w:before="0" w:after="0" w:line="276" w:lineRule="auto"/>
        <w:ind w:left="1097" w:hanging="1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511 - Doanh thu từ giao dịch bên ngoài (tổng giá thanh toán).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3.2.</w:t>
      </w:r>
      <w:r w:rsidRPr="006158D2">
        <w:rPr>
          <w:b/>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 xml:space="preserve">ối với giao dịch hàng </w:t>
      </w:r>
      <w:r w:rsidRPr="006158D2">
        <w:rPr>
          <w:rFonts w:hint="eastAsia"/>
          <w:color w:val="auto"/>
          <w:sz w:val="28"/>
          <w:szCs w:val="28"/>
          <w:lang w:val="vi-VN"/>
        </w:rPr>
        <w:t>đ</w:t>
      </w:r>
      <w:r w:rsidRPr="006158D2">
        <w:rPr>
          <w:color w:val="auto"/>
          <w:sz w:val="28"/>
          <w:szCs w:val="28"/>
          <w:lang w:val="vi-VN"/>
        </w:rPr>
        <w:t>ổi hàng không t</w:t>
      </w:r>
      <w:r w:rsidRPr="006158D2">
        <w:rPr>
          <w:rFonts w:hint="eastAsia"/>
          <w:color w:val="auto"/>
          <w:sz w:val="28"/>
          <w:szCs w:val="28"/>
          <w:lang w:val="vi-VN"/>
        </w:rPr>
        <w:t>ươ</w:t>
      </w:r>
      <w:r w:rsidRPr="006158D2">
        <w:rPr>
          <w:color w:val="auto"/>
          <w:sz w:val="28"/>
          <w:szCs w:val="28"/>
          <w:lang w:val="vi-VN"/>
        </w:rPr>
        <w:t>ng tự:</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ghi nhận doanh thu của hàng mang </w:t>
      </w:r>
      <w:r w:rsidRPr="006158D2">
        <w:rPr>
          <w:rFonts w:hint="eastAsia"/>
          <w:color w:val="auto"/>
          <w:sz w:val="28"/>
          <w:szCs w:val="28"/>
          <w:lang w:val="vi-VN"/>
        </w:rPr>
        <w:t>đ</w:t>
      </w:r>
      <w:r w:rsidRPr="006158D2">
        <w:rPr>
          <w:color w:val="auto"/>
          <w:sz w:val="28"/>
          <w:szCs w:val="28"/>
          <w:lang w:val="vi-VN"/>
        </w:rPr>
        <w:t xml:space="preserve">i trao </w:t>
      </w:r>
      <w:r w:rsidRPr="006158D2">
        <w:rPr>
          <w:rFonts w:hint="eastAsia"/>
          <w:color w:val="auto"/>
          <w:sz w:val="28"/>
          <w:szCs w:val="28"/>
          <w:lang w:val="vi-VN"/>
        </w:rPr>
        <w:t>đ</w:t>
      </w:r>
      <w:r w:rsidRPr="006158D2">
        <w:rPr>
          <w:color w:val="auto"/>
          <w:sz w:val="28"/>
          <w:szCs w:val="28"/>
          <w:lang w:val="vi-VN"/>
        </w:rPr>
        <w:t>ổi,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13</w:t>
      </w:r>
      <w:r w:rsidRPr="006158D2">
        <w:rPr>
          <w:iCs/>
          <w:color w:val="auto"/>
          <w:sz w:val="28"/>
          <w:szCs w:val="28"/>
          <w:lang w:val="vi-VN"/>
        </w:rPr>
        <w:t xml:space="preserve">1 </w:t>
      </w:r>
      <w:r w:rsidRPr="006158D2">
        <w:rPr>
          <w:color w:val="auto"/>
          <w:sz w:val="28"/>
          <w:szCs w:val="28"/>
          <w:lang w:val="vi-VN"/>
        </w:rPr>
        <w:t xml:space="preserve">- Phải thu của khách hàng (tổng giá thanh toán) </w:t>
      </w:r>
    </w:p>
    <w:p w:rsidR="007477B5" w:rsidRPr="006158D2" w:rsidRDefault="00F6039D">
      <w:pPr>
        <w:pStyle w:val="coChar"/>
        <w:spacing w:before="0" w:after="0" w:line="276" w:lineRule="auto"/>
        <w:ind w:left="2694" w:hanging="16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511 - Doanh thu từ giao dịch bên ngoài (giá bán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có thuế GTGT) </w:t>
      </w:r>
    </w:p>
    <w:p w:rsidR="007477B5" w:rsidRPr="006158D2" w:rsidRDefault="00F6039D">
      <w:pPr>
        <w:pStyle w:val="coChar"/>
        <w:spacing w:before="0" w:after="0" w:line="276" w:lineRule="auto"/>
        <w:ind w:left="1097" w:hanging="1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333 - Thuế và các khoản phải nộp Nhà n</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(3331).</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ồng thời ghi nhận giá vốn của hàng mang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 xml:space="preserve">i trao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ổi, ghi:</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611 - Giá vốn hàng bán của giao dịch bên ngoài</w:t>
      </w:r>
    </w:p>
    <w:p w:rsidR="007477B5" w:rsidRPr="006158D2" w:rsidRDefault="00F6039D">
      <w:pPr>
        <w:pStyle w:val="coChar"/>
        <w:spacing w:before="0" w:after="0" w:line="276" w:lineRule="auto"/>
        <w:ind w:left="1097" w:hanging="1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nhận vật t</w:t>
      </w:r>
      <w:r w:rsidRPr="006158D2">
        <w:rPr>
          <w:rFonts w:hint="eastAsia"/>
          <w:color w:val="auto"/>
          <w:sz w:val="28"/>
          <w:szCs w:val="28"/>
          <w:lang w:val="vi-VN"/>
        </w:rPr>
        <w:t>ư</w:t>
      </w:r>
      <w:r w:rsidRPr="006158D2">
        <w:rPr>
          <w:color w:val="auto"/>
          <w:sz w:val="28"/>
          <w:szCs w:val="28"/>
          <w:lang w:val="vi-VN"/>
        </w:rPr>
        <w:t>, hàng hoá, TSC</w:t>
      </w:r>
      <w:r w:rsidRPr="006158D2">
        <w:rPr>
          <w:rFonts w:hint="eastAsia"/>
          <w:color w:val="auto"/>
          <w:sz w:val="28"/>
          <w:szCs w:val="28"/>
          <w:lang w:val="vi-VN"/>
        </w:rPr>
        <w:t>Đ</w:t>
      </w:r>
      <w:r w:rsidRPr="006158D2">
        <w:rPr>
          <w:color w:val="auto"/>
          <w:sz w:val="28"/>
          <w:szCs w:val="28"/>
          <w:lang w:val="vi-VN"/>
        </w:rPr>
        <w:t xml:space="preserve"> do trao </w:t>
      </w:r>
      <w:r w:rsidRPr="006158D2">
        <w:rPr>
          <w:rFonts w:hint="eastAsia"/>
          <w:color w:val="auto"/>
          <w:sz w:val="28"/>
          <w:szCs w:val="28"/>
          <w:lang w:val="vi-VN"/>
        </w:rPr>
        <w:t>đ</w:t>
      </w:r>
      <w:r w:rsidRPr="006158D2">
        <w:rPr>
          <w:color w:val="auto"/>
          <w:sz w:val="28"/>
          <w:szCs w:val="28"/>
          <w:lang w:val="vi-VN"/>
        </w:rPr>
        <w:t xml:space="preserve">ổi, kế toán phản </w:t>
      </w:r>
      <w:r w:rsidRPr="006158D2">
        <w:rPr>
          <w:rFonts w:hint="eastAsia"/>
          <w:color w:val="auto"/>
          <w:sz w:val="28"/>
          <w:szCs w:val="28"/>
          <w:lang w:val="vi-VN"/>
        </w:rPr>
        <w:t>á</w:t>
      </w:r>
      <w:r w:rsidRPr="006158D2">
        <w:rPr>
          <w:color w:val="auto"/>
          <w:sz w:val="28"/>
          <w:szCs w:val="28"/>
          <w:lang w:val="vi-VN"/>
        </w:rPr>
        <w:t>nh giá trị vật t</w:t>
      </w:r>
      <w:r w:rsidRPr="006158D2">
        <w:rPr>
          <w:rFonts w:hint="eastAsia"/>
          <w:color w:val="auto"/>
          <w:sz w:val="28"/>
          <w:szCs w:val="28"/>
          <w:lang w:val="vi-VN"/>
        </w:rPr>
        <w:t>ư</w:t>
      </w:r>
      <w:r w:rsidRPr="006158D2">
        <w:rPr>
          <w:color w:val="auto"/>
          <w:sz w:val="28"/>
          <w:szCs w:val="28"/>
          <w:lang w:val="vi-VN"/>
        </w:rPr>
        <w:t>, hàng hoá, TSC</w:t>
      </w:r>
      <w:r w:rsidRPr="006158D2">
        <w:rPr>
          <w:rFonts w:hint="eastAsia"/>
          <w:color w:val="auto"/>
          <w:sz w:val="28"/>
          <w:szCs w:val="28"/>
          <w:lang w:val="vi-VN"/>
        </w:rPr>
        <w:t>Đ</w:t>
      </w:r>
      <w:r w:rsidRPr="006158D2">
        <w:rPr>
          <w:color w:val="auto"/>
          <w:sz w:val="28"/>
          <w:szCs w:val="28"/>
          <w:lang w:val="vi-VN"/>
        </w:rPr>
        <w:t xml:space="preserve"> nhận </w:t>
      </w:r>
      <w:r w:rsidRPr="006158D2">
        <w:rPr>
          <w:rFonts w:hint="eastAsia"/>
          <w:color w:val="auto"/>
          <w:sz w:val="28"/>
          <w:szCs w:val="28"/>
          <w:lang w:val="vi-VN"/>
        </w:rPr>
        <w:t>đư</w:t>
      </w:r>
      <w:r w:rsidRPr="006158D2">
        <w:rPr>
          <w:color w:val="auto"/>
          <w:sz w:val="28"/>
          <w:szCs w:val="28"/>
          <w:lang w:val="vi-VN"/>
        </w:rPr>
        <w:t xml:space="preserve">ợc do trao </w:t>
      </w:r>
      <w:r w:rsidRPr="006158D2">
        <w:rPr>
          <w:rFonts w:hint="eastAsia"/>
          <w:color w:val="auto"/>
          <w:sz w:val="28"/>
          <w:szCs w:val="28"/>
          <w:lang w:val="vi-VN"/>
        </w:rPr>
        <w:t>đ</w:t>
      </w:r>
      <w:r w:rsidRPr="006158D2">
        <w:rPr>
          <w:color w:val="auto"/>
          <w:sz w:val="28"/>
          <w:szCs w:val="28"/>
          <w:lang w:val="vi-VN"/>
        </w:rPr>
        <w:t>ổi,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152,</w:t>
      </w:r>
      <w:r w:rsidRPr="006158D2">
        <w:rPr>
          <w:iCs/>
          <w:color w:val="auto"/>
          <w:sz w:val="28"/>
          <w:szCs w:val="28"/>
          <w:lang w:val="vi-VN"/>
        </w:rPr>
        <w:t xml:space="preserve"> 1</w:t>
      </w:r>
      <w:r w:rsidRPr="006158D2">
        <w:rPr>
          <w:color w:val="auto"/>
          <w:sz w:val="28"/>
          <w:szCs w:val="28"/>
          <w:lang w:val="vi-VN"/>
        </w:rPr>
        <w:t>56, 211</w:t>
      </w:r>
      <w:r w:rsidRPr="006158D2">
        <w:rPr>
          <w:iCs/>
          <w:color w:val="auto"/>
          <w:sz w:val="28"/>
          <w:szCs w:val="28"/>
          <w:lang w:val="vi-VN"/>
        </w:rPr>
        <w:t xml:space="preserve">,... </w:t>
      </w:r>
      <w:r w:rsidRPr="006158D2">
        <w:rPr>
          <w:color w:val="auto"/>
          <w:sz w:val="28"/>
          <w:szCs w:val="28"/>
          <w:lang w:val="vi-VN"/>
        </w:rPr>
        <w:t>(giá mua ch</w:t>
      </w:r>
      <w:r w:rsidRPr="006158D2">
        <w:rPr>
          <w:rFonts w:hint="eastAsia"/>
          <w:color w:val="auto"/>
          <w:sz w:val="28"/>
          <w:szCs w:val="28"/>
          <w:lang w:val="vi-VN"/>
        </w:rPr>
        <w:t>ư</w:t>
      </w:r>
      <w:r w:rsidRPr="006158D2">
        <w:rPr>
          <w:color w:val="auto"/>
          <w:sz w:val="28"/>
          <w:szCs w:val="28"/>
          <w:lang w:val="vi-VN"/>
        </w:rPr>
        <w:t xml:space="preserve">a có thuế GTGT)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ợc khấu trừ (nếu có)</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131 - Phải thu của khách hàng (tổng giá thanh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 xml:space="preserve">ờng hợp </w:t>
      </w:r>
      <w:r w:rsidRPr="006158D2">
        <w:rPr>
          <w:rFonts w:hint="eastAsia"/>
          <w:color w:val="auto"/>
          <w:sz w:val="28"/>
          <w:szCs w:val="28"/>
          <w:lang w:val="vi-VN"/>
        </w:rPr>
        <w:t>đư</w:t>
      </w:r>
      <w:r w:rsidRPr="006158D2">
        <w:rPr>
          <w:color w:val="auto"/>
          <w:sz w:val="28"/>
          <w:szCs w:val="28"/>
          <w:lang w:val="vi-VN"/>
        </w:rPr>
        <w:t>ợc thu thêm tiền do giá trị hợp lý của sản phẩm, hàng hoá, TSC</w:t>
      </w:r>
      <w:r w:rsidRPr="006158D2">
        <w:rPr>
          <w:rFonts w:hint="eastAsia"/>
          <w:color w:val="auto"/>
          <w:sz w:val="28"/>
          <w:szCs w:val="28"/>
          <w:lang w:val="vi-VN"/>
        </w:rPr>
        <w:t>Đ</w:t>
      </w:r>
      <w:r w:rsidRPr="006158D2">
        <w:rPr>
          <w:color w:val="auto"/>
          <w:sz w:val="28"/>
          <w:szCs w:val="28"/>
          <w:lang w:val="vi-VN"/>
        </w:rPr>
        <w:t xml:space="preserve"> </w:t>
      </w:r>
      <w:r w:rsidRPr="006158D2">
        <w:rPr>
          <w:rFonts w:hint="eastAsia"/>
          <w:color w:val="auto"/>
          <w:sz w:val="28"/>
          <w:szCs w:val="28"/>
          <w:lang w:val="vi-VN"/>
        </w:rPr>
        <w:t>đư</w:t>
      </w:r>
      <w:r w:rsidRPr="006158D2">
        <w:rPr>
          <w:color w:val="auto"/>
          <w:sz w:val="28"/>
          <w:szCs w:val="28"/>
          <w:lang w:val="vi-VN"/>
        </w:rPr>
        <w:t xml:space="preserve">a </w:t>
      </w:r>
      <w:r w:rsidRPr="006158D2">
        <w:rPr>
          <w:rFonts w:hint="eastAsia"/>
          <w:color w:val="auto"/>
          <w:sz w:val="28"/>
          <w:szCs w:val="28"/>
          <w:lang w:val="vi-VN"/>
        </w:rPr>
        <w:t>đ</w:t>
      </w:r>
      <w:r w:rsidRPr="006158D2">
        <w:rPr>
          <w:color w:val="auto"/>
          <w:sz w:val="28"/>
          <w:szCs w:val="28"/>
          <w:lang w:val="vi-VN"/>
        </w:rPr>
        <w:t xml:space="preserve">i trao </w:t>
      </w:r>
      <w:r w:rsidRPr="006158D2">
        <w:rPr>
          <w:rFonts w:hint="eastAsia"/>
          <w:color w:val="auto"/>
          <w:sz w:val="28"/>
          <w:szCs w:val="28"/>
          <w:lang w:val="vi-VN"/>
        </w:rPr>
        <w:t>đ</w:t>
      </w:r>
      <w:r w:rsidRPr="006158D2">
        <w:rPr>
          <w:color w:val="auto"/>
          <w:sz w:val="28"/>
          <w:szCs w:val="28"/>
          <w:lang w:val="vi-VN"/>
        </w:rPr>
        <w:t>ổi lớn h</w:t>
      </w:r>
      <w:r w:rsidRPr="006158D2">
        <w:rPr>
          <w:rFonts w:hint="eastAsia"/>
          <w:color w:val="auto"/>
          <w:sz w:val="28"/>
          <w:szCs w:val="28"/>
          <w:lang w:val="vi-VN"/>
        </w:rPr>
        <w:t>ơ</w:t>
      </w:r>
      <w:r w:rsidRPr="006158D2">
        <w:rPr>
          <w:color w:val="auto"/>
          <w:sz w:val="28"/>
          <w:szCs w:val="28"/>
          <w:lang w:val="vi-VN"/>
        </w:rPr>
        <w:t>n giá trị hợp lý của vật t</w:t>
      </w:r>
      <w:r w:rsidRPr="006158D2">
        <w:rPr>
          <w:rFonts w:hint="eastAsia"/>
          <w:color w:val="auto"/>
          <w:sz w:val="28"/>
          <w:szCs w:val="28"/>
          <w:lang w:val="vi-VN"/>
        </w:rPr>
        <w:t>ư</w:t>
      </w:r>
      <w:r w:rsidRPr="006158D2">
        <w:rPr>
          <w:color w:val="auto"/>
          <w:sz w:val="28"/>
          <w:szCs w:val="28"/>
          <w:lang w:val="vi-VN"/>
        </w:rPr>
        <w:t xml:space="preserve">, </w:t>
      </w:r>
      <w:bookmarkStart w:id="14" w:name="VNS0056"/>
      <w:r w:rsidRPr="006158D2">
        <w:rPr>
          <w:color w:val="auto"/>
          <w:sz w:val="28"/>
          <w:szCs w:val="28"/>
          <w:lang w:val="vi-VN"/>
        </w:rPr>
        <w:t>hàng hoá</w:t>
      </w:r>
      <w:bookmarkEnd w:id="14"/>
      <w:r w:rsidRPr="006158D2">
        <w:rPr>
          <w:color w:val="auto"/>
          <w:sz w:val="28"/>
          <w:szCs w:val="28"/>
          <w:lang w:val="vi-VN"/>
        </w:rPr>
        <w:t>, TSC</w:t>
      </w:r>
      <w:r w:rsidRPr="006158D2">
        <w:rPr>
          <w:rFonts w:hint="eastAsia"/>
          <w:color w:val="auto"/>
          <w:sz w:val="28"/>
          <w:szCs w:val="28"/>
          <w:lang w:val="vi-VN"/>
        </w:rPr>
        <w:t>Đ</w:t>
      </w:r>
      <w:r w:rsidRPr="006158D2">
        <w:rPr>
          <w:color w:val="auto"/>
          <w:sz w:val="28"/>
          <w:szCs w:val="28"/>
          <w:lang w:val="vi-VN"/>
        </w:rPr>
        <w:t xml:space="preserve"> nhận </w:t>
      </w:r>
      <w:r w:rsidRPr="006158D2">
        <w:rPr>
          <w:rFonts w:hint="eastAsia"/>
          <w:color w:val="auto"/>
          <w:sz w:val="28"/>
          <w:szCs w:val="28"/>
          <w:lang w:val="vi-VN"/>
        </w:rPr>
        <w:t>đư</w:t>
      </w:r>
      <w:r w:rsidRPr="006158D2">
        <w:rPr>
          <w:color w:val="auto"/>
          <w:sz w:val="28"/>
          <w:szCs w:val="28"/>
          <w:lang w:val="vi-VN"/>
        </w:rPr>
        <w:t xml:space="preserve">ợc do trao </w:t>
      </w:r>
      <w:r w:rsidRPr="006158D2">
        <w:rPr>
          <w:rFonts w:hint="eastAsia"/>
          <w:color w:val="auto"/>
          <w:sz w:val="28"/>
          <w:szCs w:val="28"/>
          <w:lang w:val="vi-VN"/>
        </w:rPr>
        <w:t>đ</w:t>
      </w:r>
      <w:r w:rsidRPr="006158D2">
        <w:rPr>
          <w:color w:val="auto"/>
          <w:sz w:val="28"/>
          <w:szCs w:val="28"/>
          <w:lang w:val="vi-VN"/>
        </w:rPr>
        <w:t xml:space="preserve">ổi thì khi nhận </w:t>
      </w:r>
      <w:r w:rsidRPr="006158D2">
        <w:rPr>
          <w:rFonts w:hint="eastAsia"/>
          <w:color w:val="auto"/>
          <w:sz w:val="28"/>
          <w:szCs w:val="28"/>
          <w:lang w:val="vi-VN"/>
        </w:rPr>
        <w:t>đư</w:t>
      </w:r>
      <w:r w:rsidRPr="006158D2">
        <w:rPr>
          <w:color w:val="auto"/>
          <w:sz w:val="28"/>
          <w:szCs w:val="28"/>
          <w:lang w:val="vi-VN"/>
        </w:rPr>
        <w:t xml:space="preserve">ợc tiền của bên </w:t>
      </w:r>
      <w:r w:rsidRPr="006158D2">
        <w:rPr>
          <w:rFonts w:hint="eastAsia"/>
          <w:color w:val="auto"/>
          <w:sz w:val="28"/>
          <w:szCs w:val="28"/>
          <w:lang w:val="vi-VN"/>
        </w:rPr>
        <w:t>đ</w:t>
      </w:r>
      <w:r w:rsidRPr="006158D2">
        <w:rPr>
          <w:color w:val="auto"/>
          <w:sz w:val="28"/>
          <w:szCs w:val="28"/>
          <w:lang w:val="vi-VN"/>
        </w:rPr>
        <w:t>ối tác,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111, 112 (số tiền </w:t>
      </w:r>
      <w:r w:rsidRPr="006158D2">
        <w:rPr>
          <w:rFonts w:hint="eastAsia"/>
          <w:color w:val="auto"/>
          <w:sz w:val="28"/>
          <w:szCs w:val="28"/>
          <w:lang w:val="vi-VN"/>
        </w:rPr>
        <w:t>đã</w:t>
      </w:r>
      <w:r w:rsidRPr="006158D2">
        <w:rPr>
          <w:color w:val="auto"/>
          <w:sz w:val="28"/>
          <w:szCs w:val="28"/>
          <w:lang w:val="vi-VN"/>
        </w:rPr>
        <w:t xml:space="preserve"> thu thêm)</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lastRenderedPageBreak/>
        <w:t>Có TK 131 - Phải thu của khách hàng.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ờng hợp phải trả thêm tiền do giá trị hợp lý của sản phẩm, hàng hoá, TSC</w:t>
      </w:r>
      <w:r w:rsidRPr="006158D2">
        <w:rPr>
          <w:rFonts w:hint="eastAsia"/>
          <w:color w:val="auto"/>
          <w:sz w:val="28"/>
          <w:szCs w:val="28"/>
          <w:lang w:val="vi-VN"/>
        </w:rPr>
        <w:t>Đ</w:t>
      </w:r>
      <w:r w:rsidRPr="006158D2">
        <w:rPr>
          <w:color w:val="auto"/>
          <w:sz w:val="28"/>
          <w:szCs w:val="28"/>
          <w:lang w:val="vi-VN"/>
        </w:rPr>
        <w:t xml:space="preserve"> </w:t>
      </w:r>
      <w:r w:rsidRPr="006158D2">
        <w:rPr>
          <w:rFonts w:hint="eastAsia"/>
          <w:color w:val="auto"/>
          <w:sz w:val="28"/>
          <w:szCs w:val="28"/>
          <w:lang w:val="vi-VN"/>
        </w:rPr>
        <w:t>đư</w:t>
      </w:r>
      <w:r w:rsidRPr="006158D2">
        <w:rPr>
          <w:color w:val="auto"/>
          <w:sz w:val="28"/>
          <w:szCs w:val="28"/>
          <w:lang w:val="vi-VN"/>
        </w:rPr>
        <w:t xml:space="preserve">a </w:t>
      </w:r>
      <w:r w:rsidRPr="006158D2">
        <w:rPr>
          <w:rFonts w:hint="eastAsia"/>
          <w:color w:val="auto"/>
          <w:sz w:val="28"/>
          <w:szCs w:val="28"/>
          <w:lang w:val="vi-VN"/>
        </w:rPr>
        <w:t>đ</w:t>
      </w:r>
      <w:r w:rsidRPr="006158D2">
        <w:rPr>
          <w:color w:val="auto"/>
          <w:sz w:val="28"/>
          <w:szCs w:val="28"/>
          <w:lang w:val="vi-VN"/>
        </w:rPr>
        <w:t xml:space="preserve">i trao </w:t>
      </w:r>
      <w:r w:rsidRPr="006158D2">
        <w:rPr>
          <w:rFonts w:hint="eastAsia"/>
          <w:color w:val="auto"/>
          <w:sz w:val="28"/>
          <w:szCs w:val="28"/>
          <w:lang w:val="vi-VN"/>
        </w:rPr>
        <w:t>đ</w:t>
      </w:r>
      <w:r w:rsidRPr="006158D2">
        <w:rPr>
          <w:color w:val="auto"/>
          <w:sz w:val="28"/>
          <w:szCs w:val="28"/>
          <w:lang w:val="vi-VN"/>
        </w:rPr>
        <w:t>ổi nhỏ h</w:t>
      </w:r>
      <w:r w:rsidRPr="006158D2">
        <w:rPr>
          <w:rFonts w:hint="eastAsia"/>
          <w:color w:val="auto"/>
          <w:sz w:val="28"/>
          <w:szCs w:val="28"/>
          <w:lang w:val="vi-VN"/>
        </w:rPr>
        <w:t>ơ</w:t>
      </w:r>
      <w:r w:rsidRPr="006158D2">
        <w:rPr>
          <w:color w:val="auto"/>
          <w:sz w:val="28"/>
          <w:szCs w:val="28"/>
          <w:lang w:val="vi-VN"/>
        </w:rPr>
        <w:t>n giá trị hợp lý của vật t</w:t>
      </w:r>
      <w:r w:rsidRPr="006158D2">
        <w:rPr>
          <w:rFonts w:hint="eastAsia"/>
          <w:color w:val="auto"/>
          <w:sz w:val="28"/>
          <w:szCs w:val="28"/>
          <w:lang w:val="vi-VN"/>
        </w:rPr>
        <w:t>ư</w:t>
      </w:r>
      <w:r w:rsidRPr="006158D2">
        <w:rPr>
          <w:color w:val="auto"/>
          <w:sz w:val="28"/>
          <w:szCs w:val="28"/>
          <w:lang w:val="vi-VN"/>
        </w:rPr>
        <w:t>, hàng hoá, TSC</w:t>
      </w:r>
      <w:r w:rsidRPr="006158D2">
        <w:rPr>
          <w:rFonts w:hint="eastAsia"/>
          <w:color w:val="auto"/>
          <w:sz w:val="28"/>
          <w:szCs w:val="28"/>
          <w:lang w:val="vi-VN"/>
        </w:rPr>
        <w:t>Đ</w:t>
      </w:r>
      <w:r w:rsidRPr="006158D2">
        <w:rPr>
          <w:color w:val="auto"/>
          <w:sz w:val="28"/>
          <w:szCs w:val="28"/>
          <w:lang w:val="vi-VN"/>
        </w:rPr>
        <w:t xml:space="preserve"> nhận </w:t>
      </w:r>
      <w:r w:rsidRPr="006158D2">
        <w:rPr>
          <w:rFonts w:hint="eastAsia"/>
          <w:color w:val="auto"/>
          <w:sz w:val="28"/>
          <w:szCs w:val="28"/>
          <w:lang w:val="vi-VN"/>
        </w:rPr>
        <w:t>đư</w:t>
      </w:r>
      <w:r w:rsidRPr="006158D2">
        <w:rPr>
          <w:color w:val="auto"/>
          <w:sz w:val="28"/>
          <w:szCs w:val="28"/>
          <w:lang w:val="vi-VN"/>
        </w:rPr>
        <w:t xml:space="preserve">ợc do trao </w:t>
      </w:r>
      <w:r w:rsidRPr="006158D2">
        <w:rPr>
          <w:rFonts w:hint="eastAsia"/>
          <w:color w:val="auto"/>
          <w:sz w:val="28"/>
          <w:szCs w:val="28"/>
          <w:lang w:val="vi-VN"/>
        </w:rPr>
        <w:t>đ</w:t>
      </w:r>
      <w:r w:rsidRPr="006158D2">
        <w:rPr>
          <w:color w:val="auto"/>
          <w:sz w:val="28"/>
          <w:szCs w:val="28"/>
          <w:lang w:val="vi-VN"/>
        </w:rPr>
        <w:t xml:space="preserve">ổi thì khi trả tiền cho </w:t>
      </w:r>
      <w:r w:rsidRPr="006158D2">
        <w:rPr>
          <w:rFonts w:hint="eastAsia"/>
          <w:color w:val="auto"/>
          <w:sz w:val="28"/>
          <w:szCs w:val="28"/>
          <w:lang w:val="vi-VN"/>
        </w:rPr>
        <w:t>đ</w:t>
      </w:r>
      <w:r w:rsidRPr="006158D2">
        <w:rPr>
          <w:color w:val="auto"/>
          <w:sz w:val="28"/>
          <w:szCs w:val="28"/>
          <w:lang w:val="vi-VN"/>
        </w:rPr>
        <w:t>ối tác,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131 - Phải thu của khách hàng</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3.3. Khi bán hàng hoá theo ph</w:t>
      </w:r>
      <w:r w:rsidRPr="006158D2">
        <w:rPr>
          <w:rFonts w:hint="eastAsia"/>
          <w:color w:val="auto"/>
          <w:sz w:val="28"/>
          <w:szCs w:val="28"/>
          <w:lang w:val="vi-VN"/>
        </w:rPr>
        <w:t>ươ</w:t>
      </w:r>
      <w:r w:rsidRPr="006158D2">
        <w:rPr>
          <w:color w:val="auto"/>
          <w:sz w:val="28"/>
          <w:szCs w:val="28"/>
          <w:lang w:val="vi-VN"/>
        </w:rPr>
        <w:t>ng thức trả chậm, trả góp: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bán hàng trả chậm, trả góp, kế toán phản ánh doanh thu bán hàng theo giá bán trả tiền ngay ch</w:t>
      </w:r>
      <w:r w:rsidRPr="006158D2">
        <w:rPr>
          <w:rFonts w:hint="eastAsia"/>
          <w:color w:val="auto"/>
          <w:sz w:val="28"/>
          <w:szCs w:val="28"/>
          <w:lang w:val="vi-VN"/>
        </w:rPr>
        <w:t>ư</w:t>
      </w:r>
      <w:r w:rsidRPr="006158D2">
        <w:rPr>
          <w:color w:val="auto"/>
          <w:sz w:val="28"/>
          <w:szCs w:val="28"/>
          <w:lang w:val="vi-VN"/>
        </w:rPr>
        <w:t>a có thuế,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131 - Phải thu của khách hàng</w:t>
      </w:r>
    </w:p>
    <w:p w:rsidR="007477B5" w:rsidRPr="006158D2" w:rsidRDefault="00F6039D">
      <w:pPr>
        <w:pStyle w:val="coChar"/>
        <w:spacing w:before="0" w:after="0" w:line="276" w:lineRule="auto"/>
        <w:ind w:leftChars="399" w:left="2691" w:hanging="16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511 - Doanh thu từ giao dịch bên ngoài (giá bán trả tiền ngay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có thuế)</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333 - Thuế và các khoản phải nộp Nhà n</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(3331)</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338 - Phải trả khác (chênh lệch giữa tổng số tiền theo giá bán trả chậm với giá bán trả tiền ngay).</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ịnh kỳ, ghi nhận doanh thu tiền lãi bán hàng trả chậm, trả góp trong kỳ,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338 - Phải trả khác</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558 - Thu nhập khác (lãi trả chậm, trả góp).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3.4. Khi cho thuê hoạt </w:t>
      </w:r>
      <w:r w:rsidRPr="006158D2">
        <w:rPr>
          <w:rFonts w:hint="eastAsia"/>
          <w:color w:val="auto"/>
          <w:sz w:val="28"/>
          <w:szCs w:val="28"/>
          <w:lang w:val="vi-VN"/>
        </w:rPr>
        <w:t>đ</w:t>
      </w:r>
      <w:r w:rsidRPr="006158D2">
        <w:rPr>
          <w:color w:val="auto"/>
          <w:sz w:val="28"/>
          <w:szCs w:val="28"/>
          <w:lang w:val="vi-VN"/>
        </w:rPr>
        <w:t>ộng TSC</w:t>
      </w:r>
      <w:r w:rsidRPr="006158D2">
        <w:rPr>
          <w:rFonts w:hint="eastAsia"/>
          <w:color w:val="auto"/>
          <w:sz w:val="28"/>
          <w:szCs w:val="28"/>
          <w:lang w:val="vi-VN"/>
        </w:rPr>
        <w:t>Đ</w:t>
      </w:r>
      <w:r w:rsidRPr="006158D2">
        <w:rPr>
          <w:color w:val="auto"/>
          <w:sz w:val="28"/>
          <w:szCs w:val="28"/>
          <w:lang w:val="vi-VN"/>
        </w:rPr>
        <w:t xml:space="preserve">, kế toán phản </w:t>
      </w:r>
      <w:r w:rsidRPr="006158D2">
        <w:rPr>
          <w:rFonts w:hint="eastAsia"/>
          <w:color w:val="auto"/>
          <w:sz w:val="28"/>
          <w:szCs w:val="28"/>
          <w:lang w:val="vi-VN"/>
        </w:rPr>
        <w:t>á</w:t>
      </w:r>
      <w:r w:rsidRPr="006158D2">
        <w:rPr>
          <w:color w:val="auto"/>
          <w:sz w:val="28"/>
          <w:szCs w:val="28"/>
          <w:lang w:val="vi-VN"/>
        </w:rPr>
        <w:t xml:space="preserve">nh doanh thu phải phù hợp với dịch vụ cho thuê hoạt </w:t>
      </w:r>
      <w:r w:rsidRPr="006158D2">
        <w:rPr>
          <w:rFonts w:hint="eastAsia"/>
          <w:color w:val="auto"/>
          <w:sz w:val="28"/>
          <w:szCs w:val="28"/>
          <w:lang w:val="vi-VN"/>
        </w:rPr>
        <w:t>đ</w:t>
      </w:r>
      <w:r w:rsidRPr="006158D2">
        <w:rPr>
          <w:color w:val="auto"/>
          <w:sz w:val="28"/>
          <w:szCs w:val="28"/>
          <w:lang w:val="vi-VN"/>
        </w:rPr>
        <w:t>ộng TSC</w:t>
      </w:r>
      <w:r w:rsidRPr="006158D2">
        <w:rPr>
          <w:rFonts w:hint="eastAsia"/>
          <w:color w:val="auto"/>
          <w:sz w:val="28"/>
          <w:szCs w:val="28"/>
          <w:lang w:val="vi-VN"/>
        </w:rPr>
        <w:t>Đ</w:t>
      </w:r>
      <w:r w:rsidRPr="006158D2">
        <w:rPr>
          <w:color w:val="auto"/>
          <w:sz w:val="28"/>
          <w:szCs w:val="28"/>
          <w:lang w:val="vi-VN"/>
        </w:rPr>
        <w:t xml:space="preserve"> </w:t>
      </w:r>
      <w:r w:rsidRPr="006158D2">
        <w:rPr>
          <w:rFonts w:hint="eastAsia"/>
          <w:color w:val="auto"/>
          <w:sz w:val="28"/>
          <w:szCs w:val="28"/>
          <w:lang w:val="vi-VN"/>
        </w:rPr>
        <w:t>đã</w:t>
      </w:r>
      <w:r w:rsidRPr="006158D2">
        <w:rPr>
          <w:color w:val="auto"/>
          <w:sz w:val="28"/>
          <w:szCs w:val="28"/>
          <w:lang w:val="vi-VN"/>
        </w:rPr>
        <w:t xml:space="preserve"> hoàn thành từng kỳ. Khi phát hành hoá </w:t>
      </w:r>
      <w:r w:rsidRPr="006158D2">
        <w:rPr>
          <w:rFonts w:hint="eastAsia"/>
          <w:color w:val="auto"/>
          <w:sz w:val="28"/>
          <w:szCs w:val="28"/>
          <w:lang w:val="vi-VN"/>
        </w:rPr>
        <w:t>đơ</w:t>
      </w:r>
      <w:r w:rsidRPr="006158D2">
        <w:rPr>
          <w:color w:val="auto"/>
          <w:sz w:val="28"/>
          <w:szCs w:val="28"/>
          <w:lang w:val="vi-VN"/>
        </w:rPr>
        <w:t xml:space="preserve">n thanh toán tiền thuê hoạt </w:t>
      </w:r>
      <w:r w:rsidRPr="006158D2">
        <w:rPr>
          <w:rFonts w:hint="eastAsia"/>
          <w:color w:val="auto"/>
          <w:sz w:val="28"/>
          <w:szCs w:val="28"/>
          <w:lang w:val="vi-VN"/>
        </w:rPr>
        <w:t>đ</w:t>
      </w:r>
      <w:r w:rsidRPr="006158D2">
        <w:rPr>
          <w:color w:val="auto"/>
          <w:sz w:val="28"/>
          <w:szCs w:val="28"/>
          <w:lang w:val="vi-VN"/>
        </w:rPr>
        <w:t>ộng TSC</w:t>
      </w:r>
      <w:r w:rsidRPr="006158D2">
        <w:rPr>
          <w:rFonts w:hint="eastAsia"/>
          <w:color w:val="auto"/>
          <w:sz w:val="28"/>
          <w:szCs w:val="28"/>
          <w:lang w:val="vi-VN"/>
        </w:rPr>
        <w:t>Đ</w:t>
      </w:r>
      <w:r w:rsidRPr="006158D2">
        <w:rPr>
          <w:color w:val="auto"/>
          <w:sz w:val="28"/>
          <w:szCs w:val="28"/>
          <w:lang w:val="vi-VN"/>
        </w:rPr>
        <w:t>, ghi:</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131 - Phải thu của khách hàng (nếu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nhận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ợc tiền ngay)</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111, 112 (nếu thu </w:t>
      </w:r>
      <w:r w:rsidRPr="006158D2">
        <w:rPr>
          <w:rFonts w:hint="eastAsia"/>
          <w:color w:val="auto"/>
          <w:sz w:val="28"/>
          <w:szCs w:val="28"/>
          <w:lang w:val="vi-VN"/>
        </w:rPr>
        <w:t>đư</w:t>
      </w:r>
      <w:r w:rsidRPr="006158D2">
        <w:rPr>
          <w:color w:val="auto"/>
          <w:sz w:val="28"/>
          <w:szCs w:val="28"/>
          <w:lang w:val="vi-VN"/>
        </w:rPr>
        <w:t>ợc tiền ngay)</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 xml:space="preserve">Có TK 511 - Doanh thu từ giao dịch bên ngoài </w:t>
      </w:r>
    </w:p>
    <w:p w:rsidR="007477B5" w:rsidRPr="006158D2" w:rsidRDefault="00F6039D">
      <w:pPr>
        <w:spacing w:after="0" w:line="276" w:lineRule="auto"/>
        <w:ind w:leftChars="399" w:left="1077"/>
        <w:contextualSpacing/>
        <w:rPr>
          <w:color w:val="auto"/>
          <w:sz w:val="28"/>
          <w:szCs w:val="28"/>
          <w:lang w:val="vi-VN"/>
        </w:rPr>
      </w:pPr>
      <w:r w:rsidRPr="006158D2">
        <w:rPr>
          <w:color w:val="auto"/>
          <w:sz w:val="28"/>
          <w:szCs w:val="28"/>
          <w:lang w:val="vi-VN"/>
        </w:rPr>
        <w:t>Có TK 3331 - Thuế GTGT phải nộp.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3.5. Tr</w:t>
      </w:r>
      <w:r w:rsidRPr="006158D2">
        <w:rPr>
          <w:rFonts w:hint="eastAsia"/>
          <w:color w:val="auto"/>
          <w:sz w:val="28"/>
          <w:szCs w:val="28"/>
          <w:lang w:val="vi-VN"/>
        </w:rPr>
        <w:t>ư</w:t>
      </w:r>
      <w:r w:rsidRPr="006158D2">
        <w:rPr>
          <w:color w:val="auto"/>
          <w:sz w:val="28"/>
          <w:szCs w:val="28"/>
          <w:lang w:val="vi-VN"/>
        </w:rPr>
        <w:t>ờng hợp thu tr</w:t>
      </w:r>
      <w:r w:rsidRPr="006158D2">
        <w:rPr>
          <w:rFonts w:hint="eastAsia"/>
          <w:color w:val="auto"/>
          <w:sz w:val="28"/>
          <w:szCs w:val="28"/>
          <w:lang w:val="vi-VN"/>
        </w:rPr>
        <w:t>ư</w:t>
      </w:r>
      <w:r w:rsidRPr="006158D2">
        <w:rPr>
          <w:color w:val="auto"/>
          <w:sz w:val="28"/>
          <w:szCs w:val="28"/>
          <w:lang w:val="vi-VN"/>
        </w:rPr>
        <w:t xml:space="preserve">ớc tiền nhiều kỳ về cho thuê hoạt </w:t>
      </w:r>
      <w:r w:rsidRPr="006158D2">
        <w:rPr>
          <w:rFonts w:hint="eastAsia"/>
          <w:color w:val="auto"/>
          <w:sz w:val="28"/>
          <w:szCs w:val="28"/>
          <w:lang w:val="vi-VN"/>
        </w:rPr>
        <w:t>đ</w:t>
      </w:r>
      <w:r w:rsidRPr="006158D2">
        <w:rPr>
          <w:color w:val="auto"/>
          <w:sz w:val="28"/>
          <w:szCs w:val="28"/>
          <w:lang w:val="vi-VN"/>
        </w:rPr>
        <w:t>ộng TSC</w:t>
      </w:r>
      <w:r w:rsidRPr="006158D2">
        <w:rPr>
          <w:rFonts w:hint="eastAsia"/>
          <w:color w:val="auto"/>
          <w:sz w:val="28"/>
          <w:szCs w:val="28"/>
          <w:lang w:val="vi-VN"/>
        </w:rPr>
        <w:t>Đ</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nhận tiền của khách hàng trả tr</w:t>
      </w:r>
      <w:r w:rsidRPr="006158D2">
        <w:rPr>
          <w:rFonts w:hint="eastAsia"/>
          <w:color w:val="auto"/>
          <w:sz w:val="28"/>
          <w:szCs w:val="28"/>
          <w:lang w:val="vi-VN"/>
        </w:rPr>
        <w:t>ư</w:t>
      </w:r>
      <w:r w:rsidRPr="006158D2">
        <w:rPr>
          <w:color w:val="auto"/>
          <w:sz w:val="28"/>
          <w:szCs w:val="28"/>
          <w:lang w:val="vi-VN"/>
        </w:rPr>
        <w:t xml:space="preserve">ớc về cho thuê hoạt </w:t>
      </w:r>
      <w:r w:rsidRPr="006158D2">
        <w:rPr>
          <w:rFonts w:hint="eastAsia"/>
          <w:color w:val="auto"/>
          <w:sz w:val="28"/>
          <w:szCs w:val="28"/>
          <w:lang w:val="vi-VN"/>
        </w:rPr>
        <w:t>đ</w:t>
      </w:r>
      <w:r w:rsidRPr="006158D2">
        <w:rPr>
          <w:color w:val="auto"/>
          <w:sz w:val="28"/>
          <w:szCs w:val="28"/>
          <w:lang w:val="vi-VN"/>
        </w:rPr>
        <w:t>ộng TSC</w:t>
      </w:r>
      <w:r w:rsidRPr="006158D2">
        <w:rPr>
          <w:rFonts w:hint="eastAsia"/>
          <w:color w:val="auto"/>
          <w:sz w:val="28"/>
          <w:szCs w:val="28"/>
          <w:lang w:val="vi-VN"/>
        </w:rPr>
        <w:t>Đ</w:t>
      </w:r>
      <w:r w:rsidRPr="006158D2">
        <w:rPr>
          <w:color w:val="auto"/>
          <w:sz w:val="28"/>
          <w:szCs w:val="28"/>
          <w:lang w:val="vi-VN"/>
        </w:rPr>
        <w:t xml:space="preserve"> cho nhiều kỳ, ghi:</w:t>
      </w:r>
    </w:p>
    <w:p w:rsidR="007477B5" w:rsidRPr="006158D2" w:rsidRDefault="00F6039D">
      <w:pPr>
        <w:pStyle w:val="no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các TK 111, 112 (tổng số tiền nhận tr</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338 - Phải trả khác (giá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có thuế GTGT)</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3331 - Thuế GTGT phải nộp.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ịnh kỳ, tính và kết chuyển doanh thu của kỳ kế toán,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338 - Phải trả khác</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511 - Doanh thu từ giao dịch bên ngoài.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3.6. Tr</w:t>
      </w:r>
      <w:r w:rsidRPr="006158D2">
        <w:rPr>
          <w:rFonts w:hint="eastAsia"/>
          <w:color w:val="auto"/>
          <w:sz w:val="28"/>
          <w:szCs w:val="28"/>
          <w:lang w:val="vi-VN"/>
        </w:rPr>
        <w:t>ư</w:t>
      </w:r>
      <w:r w:rsidRPr="006158D2">
        <w:rPr>
          <w:color w:val="auto"/>
          <w:sz w:val="28"/>
          <w:szCs w:val="28"/>
          <w:lang w:val="vi-VN"/>
        </w:rPr>
        <w:t xml:space="preserve">ờng hợp bán hàng thông qua </w:t>
      </w:r>
      <w:r w:rsidRPr="006158D2">
        <w:rPr>
          <w:rFonts w:hint="eastAsia"/>
          <w:color w:val="auto"/>
          <w:sz w:val="28"/>
          <w:szCs w:val="28"/>
          <w:lang w:val="vi-VN"/>
        </w:rPr>
        <w:t>đ</w:t>
      </w:r>
      <w:r w:rsidRPr="006158D2">
        <w:rPr>
          <w:color w:val="auto"/>
          <w:sz w:val="28"/>
          <w:szCs w:val="28"/>
          <w:lang w:val="vi-VN"/>
        </w:rPr>
        <w:t xml:space="preserve">ại lý bán </w:t>
      </w:r>
      <w:r w:rsidRPr="006158D2">
        <w:rPr>
          <w:rFonts w:hint="eastAsia"/>
          <w:color w:val="auto"/>
          <w:sz w:val="28"/>
          <w:szCs w:val="28"/>
          <w:lang w:val="vi-VN"/>
        </w:rPr>
        <w:t>đú</w:t>
      </w:r>
      <w:r w:rsidRPr="006158D2">
        <w:rPr>
          <w:color w:val="auto"/>
          <w:sz w:val="28"/>
          <w:szCs w:val="28"/>
          <w:lang w:val="vi-VN"/>
        </w:rPr>
        <w:t>ng giá h</w:t>
      </w:r>
      <w:r w:rsidRPr="006158D2">
        <w:rPr>
          <w:rFonts w:hint="eastAsia"/>
          <w:color w:val="auto"/>
          <w:sz w:val="28"/>
          <w:szCs w:val="28"/>
          <w:lang w:val="vi-VN"/>
        </w:rPr>
        <w:t>ư</w:t>
      </w:r>
      <w:r w:rsidRPr="006158D2">
        <w:rPr>
          <w:color w:val="auto"/>
          <w:sz w:val="28"/>
          <w:szCs w:val="28"/>
          <w:lang w:val="vi-VN"/>
        </w:rPr>
        <w:t>ởng hoa hồng</w:t>
      </w:r>
    </w:p>
    <w:p w:rsidR="007477B5" w:rsidRPr="006158D2" w:rsidRDefault="00F6039D">
      <w:pPr>
        <w:spacing w:after="0" w:line="276" w:lineRule="auto"/>
        <w:ind w:firstLine="567"/>
        <w:contextualSpacing/>
        <w:rPr>
          <w:color w:val="auto"/>
          <w:sz w:val="28"/>
          <w:szCs w:val="28"/>
          <w:lang w:val="vi-VN"/>
        </w:rPr>
      </w:pPr>
      <w:r w:rsidRPr="006158D2">
        <w:rPr>
          <w:iCs/>
          <w:color w:val="auto"/>
          <w:sz w:val="28"/>
          <w:szCs w:val="28"/>
          <w:lang w:val="vi-VN"/>
        </w:rPr>
        <w:t xml:space="preserve">a) </w:t>
      </w:r>
      <w:r w:rsidRPr="006158D2">
        <w:rPr>
          <w:color w:val="auto"/>
          <w:sz w:val="28"/>
          <w:szCs w:val="28"/>
          <w:lang w:val="vi-VN"/>
        </w:rPr>
        <w:t xml:space="preserve">Kế toán ở </w:t>
      </w:r>
      <w:r w:rsidRPr="006158D2">
        <w:rPr>
          <w:rFonts w:hint="eastAsia"/>
          <w:color w:val="auto"/>
          <w:sz w:val="28"/>
          <w:szCs w:val="28"/>
          <w:lang w:val="vi-VN"/>
        </w:rPr>
        <w:t>đơ</w:t>
      </w:r>
      <w:r w:rsidRPr="006158D2">
        <w:rPr>
          <w:color w:val="auto"/>
          <w:sz w:val="28"/>
          <w:szCs w:val="28"/>
          <w:lang w:val="vi-VN"/>
        </w:rPr>
        <w:t xml:space="preserve">n vị giao hàng </w:t>
      </w:r>
      <w:r w:rsidRPr="006158D2">
        <w:rPr>
          <w:rFonts w:hint="eastAsia"/>
          <w:color w:val="auto"/>
          <w:sz w:val="28"/>
          <w:szCs w:val="28"/>
          <w:lang w:val="vi-VN"/>
        </w:rPr>
        <w:t>đ</w:t>
      </w:r>
      <w:r w:rsidRPr="006158D2">
        <w:rPr>
          <w:color w:val="auto"/>
          <w:sz w:val="28"/>
          <w:szCs w:val="28"/>
          <w:lang w:val="vi-VN"/>
        </w:rPr>
        <w:t>ại lý:</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xuất kho sản phẩm, hàng hoá giao cho các </w:t>
      </w:r>
      <w:r w:rsidRPr="006158D2">
        <w:rPr>
          <w:rFonts w:hint="eastAsia"/>
          <w:color w:val="auto"/>
          <w:sz w:val="28"/>
          <w:szCs w:val="28"/>
          <w:lang w:val="vi-VN"/>
        </w:rPr>
        <w:t>đ</w:t>
      </w:r>
      <w:r w:rsidRPr="006158D2">
        <w:rPr>
          <w:color w:val="auto"/>
          <w:sz w:val="28"/>
          <w:szCs w:val="28"/>
          <w:lang w:val="vi-VN"/>
        </w:rPr>
        <w:t xml:space="preserve">ại lý phải lập Phiếu xuất </w:t>
      </w:r>
      <w:r w:rsidRPr="006158D2">
        <w:rPr>
          <w:color w:val="auto"/>
          <w:sz w:val="28"/>
          <w:szCs w:val="28"/>
          <w:lang w:val="vi-VN"/>
        </w:rPr>
        <w:lastRenderedPageBreak/>
        <w:t xml:space="preserve">kho hàng gửi bán </w:t>
      </w:r>
      <w:r w:rsidRPr="006158D2">
        <w:rPr>
          <w:rFonts w:hint="eastAsia"/>
          <w:color w:val="auto"/>
          <w:sz w:val="28"/>
          <w:szCs w:val="28"/>
          <w:lang w:val="vi-VN"/>
        </w:rPr>
        <w:t>đ</w:t>
      </w:r>
      <w:r w:rsidRPr="006158D2">
        <w:rPr>
          <w:color w:val="auto"/>
          <w:sz w:val="28"/>
          <w:szCs w:val="28"/>
          <w:lang w:val="vi-VN"/>
        </w:rPr>
        <w:t>ại lý. C</w:t>
      </w:r>
      <w:r w:rsidRPr="006158D2">
        <w:rPr>
          <w:rFonts w:hint="eastAsia"/>
          <w:color w:val="auto"/>
          <w:sz w:val="28"/>
          <w:szCs w:val="28"/>
          <w:lang w:val="vi-VN"/>
        </w:rPr>
        <w:t>ă</w:t>
      </w:r>
      <w:r w:rsidRPr="006158D2">
        <w:rPr>
          <w:color w:val="auto"/>
          <w:sz w:val="28"/>
          <w:szCs w:val="28"/>
          <w:lang w:val="vi-VN"/>
        </w:rPr>
        <w:t xml:space="preserve">n cứ vào phiếu xuất kho hàng gửi bán </w:t>
      </w:r>
      <w:r w:rsidRPr="006158D2">
        <w:rPr>
          <w:rFonts w:hint="eastAsia"/>
          <w:color w:val="auto"/>
          <w:sz w:val="28"/>
          <w:szCs w:val="28"/>
          <w:lang w:val="vi-VN"/>
        </w:rPr>
        <w:t>đ</w:t>
      </w:r>
      <w:r w:rsidRPr="006158D2">
        <w:rPr>
          <w:color w:val="auto"/>
          <w:sz w:val="28"/>
          <w:szCs w:val="28"/>
          <w:lang w:val="vi-VN"/>
        </w:rPr>
        <w:t>ại lý,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157 - Hàng gửi </w:t>
      </w:r>
      <w:r w:rsidRPr="006158D2">
        <w:rPr>
          <w:rFonts w:hint="eastAsia"/>
          <w:color w:val="auto"/>
          <w:sz w:val="28"/>
          <w:szCs w:val="28"/>
          <w:lang w:val="vi-VN"/>
        </w:rPr>
        <w:t>đ</w:t>
      </w:r>
      <w:r w:rsidRPr="006158D2">
        <w:rPr>
          <w:color w:val="auto"/>
          <w:sz w:val="28"/>
          <w:szCs w:val="28"/>
          <w:lang w:val="vi-VN"/>
        </w:rPr>
        <w:t>i bán</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hàng hoá giao cho </w:t>
      </w:r>
      <w:r w:rsidRPr="006158D2">
        <w:rPr>
          <w:rFonts w:hint="eastAsia"/>
          <w:color w:val="auto"/>
          <w:sz w:val="28"/>
          <w:szCs w:val="28"/>
          <w:lang w:val="vi-VN"/>
        </w:rPr>
        <w:t>đ</w:t>
      </w:r>
      <w:r w:rsidRPr="006158D2">
        <w:rPr>
          <w:color w:val="auto"/>
          <w:sz w:val="28"/>
          <w:szCs w:val="28"/>
          <w:lang w:val="vi-VN"/>
        </w:rPr>
        <w:t xml:space="preserve">ại lý </w:t>
      </w:r>
      <w:r w:rsidRPr="006158D2">
        <w:rPr>
          <w:rFonts w:hint="eastAsia"/>
          <w:color w:val="auto"/>
          <w:sz w:val="28"/>
          <w:szCs w:val="28"/>
          <w:lang w:val="vi-VN"/>
        </w:rPr>
        <w:t>đã</w:t>
      </w:r>
      <w:r w:rsidRPr="006158D2">
        <w:rPr>
          <w:color w:val="auto"/>
          <w:sz w:val="28"/>
          <w:szCs w:val="28"/>
          <w:lang w:val="vi-VN"/>
        </w:rPr>
        <w:t xml:space="preserve"> bán </w:t>
      </w:r>
      <w:r w:rsidRPr="006158D2">
        <w:rPr>
          <w:rFonts w:hint="eastAsia"/>
          <w:color w:val="auto"/>
          <w:sz w:val="28"/>
          <w:szCs w:val="28"/>
          <w:lang w:val="vi-VN"/>
        </w:rPr>
        <w:t>đư</w:t>
      </w:r>
      <w:r w:rsidRPr="006158D2">
        <w:rPr>
          <w:color w:val="auto"/>
          <w:sz w:val="28"/>
          <w:szCs w:val="28"/>
          <w:lang w:val="vi-VN"/>
        </w:rPr>
        <w:t>ợc, c</w:t>
      </w:r>
      <w:r w:rsidRPr="006158D2">
        <w:rPr>
          <w:rFonts w:hint="eastAsia"/>
          <w:color w:val="auto"/>
          <w:sz w:val="28"/>
          <w:szCs w:val="28"/>
          <w:lang w:val="vi-VN"/>
        </w:rPr>
        <w:t>ă</w:t>
      </w:r>
      <w:r w:rsidRPr="006158D2">
        <w:rPr>
          <w:color w:val="auto"/>
          <w:sz w:val="28"/>
          <w:szCs w:val="28"/>
          <w:lang w:val="vi-VN"/>
        </w:rPr>
        <w:t xml:space="preserve">n cứ vào Bảng kê hoá </w:t>
      </w:r>
      <w:r w:rsidRPr="006158D2">
        <w:rPr>
          <w:rFonts w:hint="eastAsia"/>
          <w:color w:val="auto"/>
          <w:sz w:val="28"/>
          <w:szCs w:val="28"/>
          <w:lang w:val="vi-VN"/>
        </w:rPr>
        <w:t>đơ</w:t>
      </w:r>
      <w:r w:rsidRPr="006158D2">
        <w:rPr>
          <w:color w:val="auto"/>
          <w:sz w:val="28"/>
          <w:szCs w:val="28"/>
          <w:lang w:val="vi-VN"/>
        </w:rPr>
        <w:t xml:space="preserve">n bán ra của hàng hoá </w:t>
      </w:r>
      <w:r w:rsidRPr="006158D2">
        <w:rPr>
          <w:rFonts w:hint="eastAsia"/>
          <w:color w:val="auto"/>
          <w:sz w:val="28"/>
          <w:szCs w:val="28"/>
          <w:lang w:val="vi-VN"/>
        </w:rPr>
        <w:t>đã</w:t>
      </w:r>
      <w:r w:rsidRPr="006158D2">
        <w:rPr>
          <w:color w:val="auto"/>
          <w:sz w:val="28"/>
          <w:szCs w:val="28"/>
          <w:lang w:val="vi-VN"/>
        </w:rPr>
        <w:t xml:space="preserve"> bán do các bên nhận </w:t>
      </w:r>
      <w:r w:rsidRPr="006158D2">
        <w:rPr>
          <w:rFonts w:hint="eastAsia"/>
          <w:color w:val="auto"/>
          <w:sz w:val="28"/>
          <w:szCs w:val="28"/>
          <w:lang w:val="vi-VN"/>
        </w:rPr>
        <w:t>đ</w:t>
      </w:r>
      <w:r w:rsidRPr="006158D2">
        <w:rPr>
          <w:color w:val="auto"/>
          <w:sz w:val="28"/>
          <w:szCs w:val="28"/>
          <w:lang w:val="vi-VN"/>
        </w:rPr>
        <w:t>ại lý h</w:t>
      </w:r>
      <w:r w:rsidRPr="006158D2">
        <w:rPr>
          <w:rFonts w:hint="eastAsia"/>
          <w:color w:val="auto"/>
          <w:sz w:val="28"/>
          <w:szCs w:val="28"/>
          <w:lang w:val="vi-VN"/>
        </w:rPr>
        <w:t>ư</w:t>
      </w:r>
      <w:r w:rsidRPr="006158D2">
        <w:rPr>
          <w:color w:val="auto"/>
          <w:sz w:val="28"/>
          <w:szCs w:val="28"/>
          <w:lang w:val="vi-VN"/>
        </w:rPr>
        <w:t xml:space="preserve">ởng hoa hồng lập gửi về kế toán phản </w:t>
      </w:r>
      <w:r w:rsidRPr="006158D2">
        <w:rPr>
          <w:rFonts w:hint="eastAsia"/>
          <w:color w:val="auto"/>
          <w:sz w:val="28"/>
          <w:szCs w:val="28"/>
          <w:lang w:val="vi-VN"/>
        </w:rPr>
        <w:t>á</w:t>
      </w:r>
      <w:r w:rsidRPr="006158D2">
        <w:rPr>
          <w:color w:val="auto"/>
          <w:sz w:val="28"/>
          <w:szCs w:val="28"/>
          <w:lang w:val="vi-VN"/>
        </w:rPr>
        <w:t>nh doanh thu bán hàng theo giá bán ch</w:t>
      </w:r>
      <w:r w:rsidRPr="006158D2">
        <w:rPr>
          <w:rFonts w:hint="eastAsia"/>
          <w:color w:val="auto"/>
          <w:sz w:val="28"/>
          <w:szCs w:val="28"/>
          <w:lang w:val="vi-VN"/>
        </w:rPr>
        <w:t>ư</w:t>
      </w:r>
      <w:r w:rsidRPr="006158D2">
        <w:rPr>
          <w:color w:val="auto"/>
          <w:sz w:val="28"/>
          <w:szCs w:val="28"/>
          <w:lang w:val="vi-VN"/>
        </w:rPr>
        <w:t>a có thuế GTGT,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w:t>
      </w:r>
      <w:r w:rsidRPr="006158D2">
        <w:rPr>
          <w:iCs/>
          <w:color w:val="auto"/>
          <w:sz w:val="28"/>
          <w:szCs w:val="28"/>
          <w:lang w:val="vi-VN"/>
        </w:rPr>
        <w:t>1</w:t>
      </w:r>
      <w:r w:rsidRPr="006158D2">
        <w:rPr>
          <w:color w:val="auto"/>
          <w:sz w:val="28"/>
          <w:szCs w:val="28"/>
          <w:lang w:val="vi-VN"/>
        </w:rPr>
        <w:t>1</w:t>
      </w:r>
      <w:r w:rsidRPr="006158D2">
        <w:rPr>
          <w:iCs/>
          <w:color w:val="auto"/>
          <w:sz w:val="28"/>
          <w:szCs w:val="28"/>
          <w:lang w:val="vi-VN"/>
        </w:rPr>
        <w:t>1</w:t>
      </w:r>
      <w:r w:rsidRPr="006158D2">
        <w:rPr>
          <w:color w:val="auto"/>
          <w:sz w:val="28"/>
          <w:szCs w:val="28"/>
          <w:lang w:val="vi-VN"/>
        </w:rPr>
        <w:t xml:space="preserve">, </w:t>
      </w:r>
      <w:r w:rsidRPr="006158D2">
        <w:rPr>
          <w:iCs/>
          <w:color w:val="auto"/>
          <w:sz w:val="28"/>
          <w:szCs w:val="28"/>
          <w:lang w:val="vi-VN"/>
        </w:rPr>
        <w:t>1</w:t>
      </w:r>
      <w:r w:rsidRPr="006158D2">
        <w:rPr>
          <w:color w:val="auto"/>
          <w:sz w:val="28"/>
          <w:szCs w:val="28"/>
          <w:lang w:val="vi-VN"/>
        </w:rPr>
        <w:t>12, 131,... (tổng giá thanh toán)</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511 - Doanh thu từ giao dịch bên ngoài </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3331 - Thuế GTGT phải nộp (nếu có).</w:t>
      </w:r>
    </w:p>
    <w:p w:rsidR="007477B5" w:rsidRPr="006158D2" w:rsidRDefault="00F6039D">
      <w:pPr>
        <w:spacing w:after="0" w:line="276" w:lineRule="auto"/>
        <w:ind w:firstLine="567"/>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 xml:space="preserve">ồng thời phản </w:t>
      </w:r>
      <w:r w:rsidRPr="006158D2">
        <w:rPr>
          <w:rFonts w:hint="eastAsia"/>
          <w:color w:val="auto"/>
          <w:sz w:val="28"/>
          <w:szCs w:val="28"/>
          <w:lang w:val="vi-VN"/>
        </w:rPr>
        <w:t>á</w:t>
      </w:r>
      <w:r w:rsidRPr="006158D2">
        <w:rPr>
          <w:color w:val="auto"/>
          <w:sz w:val="28"/>
          <w:szCs w:val="28"/>
          <w:lang w:val="vi-VN"/>
        </w:rPr>
        <w:t>nh giá vốn của hàng bán ra,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611 - Giá vốn hàng bán của giao dịch bên ngoài</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157 - Hàng gửi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i bán.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Số tiền hoa hồng phải trả cho </w:t>
      </w:r>
      <w:r w:rsidRPr="006158D2">
        <w:rPr>
          <w:rFonts w:hint="eastAsia"/>
          <w:color w:val="auto"/>
          <w:sz w:val="28"/>
          <w:szCs w:val="28"/>
          <w:lang w:val="vi-VN"/>
        </w:rPr>
        <w:t>đơ</w:t>
      </w:r>
      <w:r w:rsidRPr="006158D2">
        <w:rPr>
          <w:color w:val="auto"/>
          <w:sz w:val="28"/>
          <w:szCs w:val="28"/>
          <w:lang w:val="vi-VN"/>
        </w:rPr>
        <w:t xml:space="preserve">n vị nhận bán hàng </w:t>
      </w:r>
      <w:r w:rsidRPr="006158D2">
        <w:rPr>
          <w:rFonts w:hint="eastAsia"/>
          <w:color w:val="auto"/>
          <w:sz w:val="28"/>
          <w:szCs w:val="28"/>
          <w:lang w:val="vi-VN"/>
        </w:rPr>
        <w:t>đ</w:t>
      </w:r>
      <w:r w:rsidRPr="006158D2">
        <w:rPr>
          <w:color w:val="auto"/>
          <w:sz w:val="28"/>
          <w:szCs w:val="28"/>
          <w:lang w:val="vi-VN"/>
        </w:rPr>
        <w:t>ại lý h</w:t>
      </w:r>
      <w:r w:rsidRPr="006158D2">
        <w:rPr>
          <w:rFonts w:hint="eastAsia"/>
          <w:color w:val="auto"/>
          <w:sz w:val="28"/>
          <w:szCs w:val="28"/>
          <w:lang w:val="vi-VN"/>
        </w:rPr>
        <w:t>ư</w:t>
      </w:r>
      <w:r w:rsidRPr="006158D2">
        <w:rPr>
          <w:color w:val="auto"/>
          <w:sz w:val="28"/>
          <w:szCs w:val="28"/>
          <w:lang w:val="vi-VN"/>
        </w:rPr>
        <w:t>ởng hoa hồng,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642 - Chi phí quản lý kinh doanh (hoa hồng </w:t>
      </w:r>
      <w:r w:rsidRPr="006158D2">
        <w:rPr>
          <w:rFonts w:hint="eastAsia"/>
          <w:color w:val="auto"/>
          <w:sz w:val="28"/>
          <w:szCs w:val="28"/>
          <w:lang w:val="vi-VN"/>
        </w:rPr>
        <w:t>đ</w:t>
      </w:r>
      <w:r w:rsidRPr="006158D2">
        <w:rPr>
          <w:color w:val="auto"/>
          <w:sz w:val="28"/>
          <w:szCs w:val="28"/>
          <w:lang w:val="vi-VN"/>
        </w:rPr>
        <w:t>ại lý)</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ợc khấu trừ (nếu có)</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các TK 111, </w:t>
      </w:r>
      <w:r w:rsidRPr="006158D2">
        <w:rPr>
          <w:rFonts w:ascii="Times New Roman" w:hAnsi="Times New Roman"/>
          <w:iCs/>
          <w:color w:val="auto"/>
          <w:sz w:val="28"/>
          <w:szCs w:val="28"/>
          <w:lang w:val="vi-VN"/>
        </w:rPr>
        <w:t xml:space="preserve">112, </w:t>
      </w:r>
      <w:r w:rsidRPr="006158D2">
        <w:rPr>
          <w:rFonts w:ascii="Times New Roman" w:hAnsi="Times New Roman"/>
          <w:color w:val="auto"/>
          <w:sz w:val="28"/>
          <w:szCs w:val="28"/>
          <w:lang w:val="vi-VN"/>
        </w:rPr>
        <w:t xml:space="preserve">131, </w:t>
      </w:r>
      <w:r w:rsidRPr="006158D2">
        <w:rPr>
          <w:rFonts w:ascii="Times New Roman" w:hAnsi="Times New Roman"/>
          <w:iCs/>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b) Kế toán ở </w:t>
      </w:r>
      <w:r w:rsidRPr="006158D2">
        <w:rPr>
          <w:rFonts w:hint="eastAsia"/>
          <w:color w:val="auto"/>
          <w:sz w:val="28"/>
          <w:szCs w:val="28"/>
          <w:lang w:val="vi-VN"/>
        </w:rPr>
        <w:t>đơ</w:t>
      </w:r>
      <w:r w:rsidRPr="006158D2">
        <w:rPr>
          <w:color w:val="auto"/>
          <w:sz w:val="28"/>
          <w:szCs w:val="28"/>
          <w:lang w:val="vi-VN"/>
        </w:rPr>
        <w:t xml:space="preserve">n vị nhận </w:t>
      </w:r>
      <w:r w:rsidRPr="006158D2">
        <w:rPr>
          <w:rFonts w:hint="eastAsia"/>
          <w:color w:val="auto"/>
          <w:sz w:val="28"/>
          <w:szCs w:val="28"/>
          <w:lang w:val="vi-VN"/>
        </w:rPr>
        <w:t>đ</w:t>
      </w:r>
      <w:r w:rsidRPr="006158D2">
        <w:rPr>
          <w:color w:val="auto"/>
          <w:sz w:val="28"/>
          <w:szCs w:val="28"/>
          <w:lang w:val="vi-VN"/>
        </w:rPr>
        <w:t xml:space="preserve">ại lý, bán </w:t>
      </w:r>
      <w:r w:rsidRPr="006158D2">
        <w:rPr>
          <w:rFonts w:hint="eastAsia"/>
          <w:color w:val="auto"/>
          <w:sz w:val="28"/>
          <w:szCs w:val="28"/>
          <w:lang w:val="vi-VN"/>
        </w:rPr>
        <w:t>đú</w:t>
      </w:r>
      <w:r w:rsidRPr="006158D2">
        <w:rPr>
          <w:color w:val="auto"/>
          <w:sz w:val="28"/>
          <w:szCs w:val="28"/>
          <w:lang w:val="vi-VN"/>
        </w:rPr>
        <w:t>ng giá h</w:t>
      </w:r>
      <w:r w:rsidRPr="006158D2">
        <w:rPr>
          <w:rFonts w:hint="eastAsia"/>
          <w:color w:val="auto"/>
          <w:sz w:val="28"/>
          <w:szCs w:val="28"/>
          <w:lang w:val="vi-VN"/>
        </w:rPr>
        <w:t>ư</w:t>
      </w:r>
      <w:r w:rsidRPr="006158D2">
        <w:rPr>
          <w:color w:val="auto"/>
          <w:sz w:val="28"/>
          <w:szCs w:val="28"/>
          <w:lang w:val="vi-VN"/>
        </w:rPr>
        <w:t xml:space="preserve">ởng hoa hồng: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nhận hàng </w:t>
      </w:r>
      <w:r w:rsidRPr="006158D2">
        <w:rPr>
          <w:rFonts w:hint="eastAsia"/>
          <w:color w:val="auto"/>
          <w:sz w:val="28"/>
          <w:szCs w:val="28"/>
          <w:lang w:val="vi-VN"/>
        </w:rPr>
        <w:t>đ</w:t>
      </w:r>
      <w:r w:rsidRPr="006158D2">
        <w:rPr>
          <w:color w:val="auto"/>
          <w:sz w:val="28"/>
          <w:szCs w:val="28"/>
          <w:lang w:val="vi-VN"/>
        </w:rPr>
        <w:t xml:space="preserve">ại lý bán </w:t>
      </w:r>
      <w:r w:rsidRPr="006158D2">
        <w:rPr>
          <w:rFonts w:hint="eastAsia"/>
          <w:color w:val="auto"/>
          <w:sz w:val="28"/>
          <w:szCs w:val="28"/>
          <w:lang w:val="vi-VN"/>
        </w:rPr>
        <w:t>đú</w:t>
      </w:r>
      <w:r w:rsidRPr="006158D2">
        <w:rPr>
          <w:color w:val="auto"/>
          <w:sz w:val="28"/>
          <w:szCs w:val="28"/>
          <w:lang w:val="vi-VN"/>
        </w:rPr>
        <w:t>ng giá h</w:t>
      </w:r>
      <w:r w:rsidRPr="006158D2">
        <w:rPr>
          <w:rFonts w:hint="eastAsia"/>
          <w:color w:val="auto"/>
          <w:sz w:val="28"/>
          <w:szCs w:val="28"/>
          <w:lang w:val="vi-VN"/>
        </w:rPr>
        <w:t>ư</w:t>
      </w:r>
      <w:r w:rsidRPr="006158D2">
        <w:rPr>
          <w:color w:val="auto"/>
          <w:sz w:val="28"/>
          <w:szCs w:val="28"/>
          <w:lang w:val="vi-VN"/>
        </w:rPr>
        <w:t>ởng hoa hồng, ghi: Nợ TK 003 - Hàng hóa nhận bán hộ, nhận ký gửi.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hàng hoá nhận bán </w:t>
      </w:r>
      <w:r w:rsidRPr="006158D2">
        <w:rPr>
          <w:rFonts w:hint="eastAsia"/>
          <w:color w:val="auto"/>
          <w:sz w:val="28"/>
          <w:szCs w:val="28"/>
          <w:lang w:val="vi-VN"/>
        </w:rPr>
        <w:t>đ</w:t>
      </w:r>
      <w:r w:rsidRPr="006158D2">
        <w:rPr>
          <w:color w:val="auto"/>
          <w:sz w:val="28"/>
          <w:szCs w:val="28"/>
          <w:lang w:val="vi-VN"/>
        </w:rPr>
        <w:t xml:space="preserve">ại lý </w:t>
      </w:r>
      <w:r w:rsidRPr="006158D2">
        <w:rPr>
          <w:rFonts w:hint="eastAsia"/>
          <w:color w:val="auto"/>
          <w:sz w:val="28"/>
          <w:szCs w:val="28"/>
          <w:lang w:val="vi-VN"/>
        </w:rPr>
        <w:t>đã</w:t>
      </w:r>
      <w:r w:rsidRPr="006158D2">
        <w:rPr>
          <w:color w:val="auto"/>
          <w:sz w:val="28"/>
          <w:szCs w:val="28"/>
          <w:lang w:val="vi-VN"/>
        </w:rPr>
        <w:t xml:space="preserve"> bán </w:t>
      </w:r>
      <w:r w:rsidRPr="006158D2">
        <w:rPr>
          <w:rFonts w:hint="eastAsia"/>
          <w:color w:val="auto"/>
          <w:sz w:val="28"/>
          <w:szCs w:val="28"/>
          <w:lang w:val="vi-VN"/>
        </w:rPr>
        <w:t>đư</w:t>
      </w:r>
      <w:r w:rsidRPr="006158D2">
        <w:rPr>
          <w:color w:val="auto"/>
          <w:sz w:val="28"/>
          <w:szCs w:val="28"/>
          <w:lang w:val="vi-VN"/>
        </w:rPr>
        <w:t>ợc, c</w:t>
      </w:r>
      <w:r w:rsidRPr="006158D2">
        <w:rPr>
          <w:rFonts w:hint="eastAsia"/>
          <w:color w:val="auto"/>
          <w:sz w:val="28"/>
          <w:szCs w:val="28"/>
          <w:lang w:val="vi-VN"/>
        </w:rPr>
        <w:t>ă</w:t>
      </w:r>
      <w:r w:rsidRPr="006158D2">
        <w:rPr>
          <w:color w:val="auto"/>
          <w:sz w:val="28"/>
          <w:szCs w:val="28"/>
          <w:lang w:val="vi-VN"/>
        </w:rPr>
        <w:t xml:space="preserve">n cứ vào Hoá </w:t>
      </w:r>
      <w:r w:rsidRPr="006158D2">
        <w:rPr>
          <w:rFonts w:hint="eastAsia"/>
          <w:color w:val="auto"/>
          <w:sz w:val="28"/>
          <w:szCs w:val="28"/>
          <w:lang w:val="vi-VN"/>
        </w:rPr>
        <w:t>đơ</w:t>
      </w:r>
      <w:r w:rsidRPr="006158D2">
        <w:rPr>
          <w:color w:val="auto"/>
          <w:sz w:val="28"/>
          <w:szCs w:val="28"/>
          <w:lang w:val="vi-VN"/>
        </w:rPr>
        <w:t xml:space="preserve">n GTGT hoặc Hoá </w:t>
      </w:r>
      <w:r w:rsidRPr="006158D2">
        <w:rPr>
          <w:rFonts w:hint="eastAsia"/>
          <w:color w:val="auto"/>
          <w:sz w:val="28"/>
          <w:szCs w:val="28"/>
          <w:lang w:val="vi-VN"/>
        </w:rPr>
        <w:t>đơ</w:t>
      </w:r>
      <w:r w:rsidRPr="006158D2">
        <w:rPr>
          <w:color w:val="auto"/>
          <w:sz w:val="28"/>
          <w:szCs w:val="28"/>
          <w:lang w:val="vi-VN"/>
        </w:rPr>
        <w:t xml:space="preserve">n bán hàng và các chứng từ liên quan, kế toán phản </w:t>
      </w:r>
      <w:r w:rsidRPr="006158D2">
        <w:rPr>
          <w:rFonts w:hint="eastAsia"/>
          <w:color w:val="auto"/>
          <w:sz w:val="28"/>
          <w:szCs w:val="28"/>
          <w:lang w:val="vi-VN"/>
        </w:rPr>
        <w:t>á</w:t>
      </w:r>
      <w:r w:rsidRPr="006158D2">
        <w:rPr>
          <w:color w:val="auto"/>
          <w:sz w:val="28"/>
          <w:szCs w:val="28"/>
          <w:lang w:val="vi-VN"/>
        </w:rPr>
        <w:t xml:space="preserve">nh số tiền bán hàng </w:t>
      </w:r>
      <w:r w:rsidRPr="006158D2">
        <w:rPr>
          <w:rFonts w:hint="eastAsia"/>
          <w:color w:val="auto"/>
          <w:sz w:val="28"/>
          <w:szCs w:val="28"/>
          <w:lang w:val="vi-VN"/>
        </w:rPr>
        <w:t>đ</w:t>
      </w:r>
      <w:r w:rsidRPr="006158D2">
        <w:rPr>
          <w:color w:val="auto"/>
          <w:sz w:val="28"/>
          <w:szCs w:val="28"/>
          <w:lang w:val="vi-VN"/>
        </w:rPr>
        <w:t>ại lý phải trả cho bên giao hàng,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w:t>
      </w:r>
      <w:r w:rsidRPr="006158D2">
        <w:rPr>
          <w:iCs/>
          <w:color w:val="auto"/>
          <w:sz w:val="28"/>
          <w:szCs w:val="28"/>
          <w:lang w:val="vi-VN"/>
        </w:rPr>
        <w:t>1</w:t>
      </w:r>
      <w:r w:rsidRPr="006158D2">
        <w:rPr>
          <w:color w:val="auto"/>
          <w:sz w:val="28"/>
          <w:szCs w:val="28"/>
          <w:lang w:val="vi-VN"/>
        </w:rPr>
        <w:t>11, 112, 131, ...</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331 - Phải trả cho ng</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ời bán (tổng giá thanh toán).</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Đồng thời ghi Có TK 003 - Hàng hóa nhận bán hộ, nhận ký gửi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 xml:space="preserve">ịnh kỳ, khi xác </w:t>
      </w:r>
      <w:r w:rsidRPr="006158D2">
        <w:rPr>
          <w:rFonts w:hint="eastAsia"/>
          <w:color w:val="auto"/>
          <w:sz w:val="28"/>
          <w:szCs w:val="28"/>
          <w:lang w:val="vi-VN"/>
        </w:rPr>
        <w:t>đ</w:t>
      </w:r>
      <w:r w:rsidRPr="006158D2">
        <w:rPr>
          <w:color w:val="auto"/>
          <w:sz w:val="28"/>
          <w:szCs w:val="28"/>
          <w:lang w:val="vi-VN"/>
        </w:rPr>
        <w:t xml:space="preserve">ịnh doanh thu hoa hồng bán hàng </w:t>
      </w:r>
      <w:r w:rsidRPr="006158D2">
        <w:rPr>
          <w:rFonts w:hint="eastAsia"/>
          <w:color w:val="auto"/>
          <w:sz w:val="28"/>
          <w:szCs w:val="28"/>
          <w:lang w:val="vi-VN"/>
        </w:rPr>
        <w:t>đ</w:t>
      </w:r>
      <w:r w:rsidRPr="006158D2">
        <w:rPr>
          <w:color w:val="auto"/>
          <w:sz w:val="28"/>
          <w:szCs w:val="28"/>
          <w:lang w:val="vi-VN"/>
        </w:rPr>
        <w:t xml:space="preserve">ại lý </w:t>
      </w:r>
      <w:r w:rsidRPr="006158D2">
        <w:rPr>
          <w:rFonts w:hint="eastAsia"/>
          <w:color w:val="auto"/>
          <w:sz w:val="28"/>
          <w:szCs w:val="28"/>
          <w:lang w:val="vi-VN"/>
        </w:rPr>
        <w:t>đư</w:t>
      </w:r>
      <w:r w:rsidRPr="006158D2">
        <w:rPr>
          <w:color w:val="auto"/>
          <w:sz w:val="28"/>
          <w:szCs w:val="28"/>
          <w:lang w:val="vi-VN"/>
        </w:rPr>
        <w:t>ợc h</w:t>
      </w:r>
      <w:r w:rsidRPr="006158D2">
        <w:rPr>
          <w:rFonts w:hint="eastAsia"/>
          <w:color w:val="auto"/>
          <w:sz w:val="28"/>
          <w:szCs w:val="28"/>
          <w:lang w:val="vi-VN"/>
        </w:rPr>
        <w:t>ư</w:t>
      </w:r>
      <w:r w:rsidRPr="006158D2">
        <w:rPr>
          <w:color w:val="auto"/>
          <w:sz w:val="28"/>
          <w:szCs w:val="28"/>
          <w:lang w:val="vi-VN"/>
        </w:rPr>
        <w:t>ởng,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w:t>
      </w:r>
      <w:r w:rsidRPr="006158D2">
        <w:rPr>
          <w:iCs/>
          <w:color w:val="auto"/>
          <w:sz w:val="28"/>
          <w:szCs w:val="28"/>
          <w:lang w:val="vi-VN"/>
        </w:rPr>
        <w:t xml:space="preserve">1 </w:t>
      </w:r>
      <w:r w:rsidRPr="006158D2">
        <w:rPr>
          <w:color w:val="auto"/>
          <w:sz w:val="28"/>
          <w:szCs w:val="28"/>
          <w:lang w:val="vi-VN"/>
        </w:rPr>
        <w:t>- Phải trả cho ng</w:t>
      </w:r>
      <w:r w:rsidRPr="006158D2">
        <w:rPr>
          <w:rFonts w:hint="eastAsia"/>
          <w:color w:val="auto"/>
          <w:sz w:val="28"/>
          <w:szCs w:val="28"/>
          <w:lang w:val="vi-VN"/>
        </w:rPr>
        <w:t>ư</w:t>
      </w:r>
      <w:r w:rsidRPr="006158D2">
        <w:rPr>
          <w:color w:val="auto"/>
          <w:sz w:val="28"/>
          <w:szCs w:val="28"/>
          <w:lang w:val="vi-VN"/>
        </w:rPr>
        <w:t>ời bán</w:t>
      </w:r>
    </w:p>
    <w:p w:rsidR="007477B5" w:rsidRPr="006158D2" w:rsidRDefault="00F6039D">
      <w:pPr>
        <w:pStyle w:val="coChar"/>
        <w:spacing w:before="0" w:after="0" w:line="276" w:lineRule="auto"/>
        <w:ind w:leftChars="399" w:left="1077" w:firstLine="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511 - Doanh thu từ giao dịch bên ngoài</w:t>
      </w:r>
    </w:p>
    <w:p w:rsidR="007477B5" w:rsidRPr="006158D2" w:rsidRDefault="00F6039D">
      <w:pPr>
        <w:pStyle w:val="coChar"/>
        <w:spacing w:before="0" w:after="0" w:line="276" w:lineRule="auto"/>
        <w:ind w:leftChars="400" w:left="1094" w:hangingChars="5" w:hanging="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3331 - Thuế GTGT phải nộp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trả tiền bán hàng </w:t>
      </w:r>
      <w:r w:rsidRPr="006158D2">
        <w:rPr>
          <w:rFonts w:hint="eastAsia"/>
          <w:color w:val="auto"/>
          <w:sz w:val="28"/>
          <w:szCs w:val="28"/>
          <w:lang w:val="vi-VN"/>
        </w:rPr>
        <w:t>đ</w:t>
      </w:r>
      <w:r w:rsidRPr="006158D2">
        <w:rPr>
          <w:color w:val="auto"/>
          <w:sz w:val="28"/>
          <w:szCs w:val="28"/>
          <w:lang w:val="vi-VN"/>
        </w:rPr>
        <w:t>ại lý cho bên giao hàng,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331 - Phải trả cho ng</w:t>
      </w:r>
      <w:r w:rsidRPr="006158D2">
        <w:rPr>
          <w:rFonts w:hint="eastAsia"/>
          <w:color w:val="auto"/>
          <w:sz w:val="28"/>
          <w:szCs w:val="28"/>
          <w:lang w:val="vi-VN"/>
        </w:rPr>
        <w:t>ư</w:t>
      </w:r>
      <w:r w:rsidRPr="006158D2">
        <w:rPr>
          <w:color w:val="auto"/>
          <w:sz w:val="28"/>
          <w:szCs w:val="28"/>
          <w:lang w:val="vi-VN"/>
        </w:rPr>
        <w:t>ời bán</w:t>
      </w:r>
    </w:p>
    <w:p w:rsidR="007477B5" w:rsidRPr="006158D2" w:rsidRDefault="00F6039D">
      <w:pPr>
        <w:pStyle w:val="coChar"/>
        <w:spacing w:before="0" w:after="0" w:line="276" w:lineRule="auto"/>
        <w:ind w:leftChars="400" w:left="1094" w:hangingChars="5" w:hanging="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3.7. </w:t>
      </w:r>
      <w:r w:rsidRPr="006158D2">
        <w:rPr>
          <w:rFonts w:hint="eastAsia"/>
          <w:color w:val="auto"/>
          <w:sz w:val="28"/>
          <w:szCs w:val="28"/>
          <w:lang w:val="vi-VN"/>
        </w:rPr>
        <w:t>Đ</w:t>
      </w:r>
      <w:r w:rsidRPr="006158D2">
        <w:rPr>
          <w:color w:val="auto"/>
          <w:sz w:val="28"/>
          <w:szCs w:val="28"/>
          <w:lang w:val="vi-VN"/>
        </w:rPr>
        <w:t xml:space="preserve">ối với hoạt </w:t>
      </w:r>
      <w:r w:rsidRPr="006158D2">
        <w:rPr>
          <w:rFonts w:hint="eastAsia"/>
          <w:color w:val="auto"/>
          <w:sz w:val="28"/>
          <w:szCs w:val="28"/>
          <w:lang w:val="vi-VN"/>
        </w:rPr>
        <w:t>đ</w:t>
      </w:r>
      <w:r w:rsidRPr="006158D2">
        <w:rPr>
          <w:color w:val="auto"/>
          <w:sz w:val="28"/>
          <w:szCs w:val="28"/>
          <w:lang w:val="vi-VN"/>
        </w:rPr>
        <w:t xml:space="preserve">ộng gia công hàng hoá tại </w:t>
      </w:r>
      <w:r w:rsidRPr="006158D2">
        <w:rPr>
          <w:rFonts w:hint="eastAsia"/>
          <w:color w:val="auto"/>
          <w:sz w:val="28"/>
          <w:szCs w:val="28"/>
          <w:lang w:val="vi-VN"/>
        </w:rPr>
        <w:t>đơ</w:t>
      </w:r>
      <w:r w:rsidRPr="006158D2">
        <w:rPr>
          <w:color w:val="auto"/>
          <w:sz w:val="28"/>
          <w:szCs w:val="28"/>
          <w:lang w:val="vi-VN"/>
        </w:rPr>
        <w:t>n vị nhận gia công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nhận vật t</w:t>
      </w:r>
      <w:r w:rsidRPr="006158D2">
        <w:rPr>
          <w:rFonts w:hint="eastAsia"/>
          <w:color w:val="auto"/>
          <w:sz w:val="28"/>
          <w:szCs w:val="28"/>
          <w:lang w:val="vi-VN"/>
        </w:rPr>
        <w:t>ư</w:t>
      </w: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ể gia công, ghi: Nợ TK 002 - Vật t</w:t>
      </w:r>
      <w:r w:rsidRPr="006158D2">
        <w:rPr>
          <w:rFonts w:hint="eastAsia"/>
          <w:color w:val="auto"/>
          <w:sz w:val="28"/>
          <w:szCs w:val="28"/>
          <w:lang w:val="vi-VN"/>
        </w:rPr>
        <w:t>ư</w:t>
      </w:r>
      <w:r w:rsidRPr="006158D2">
        <w:rPr>
          <w:color w:val="auto"/>
          <w:sz w:val="28"/>
          <w:szCs w:val="28"/>
          <w:lang w:val="vi-VN"/>
        </w:rPr>
        <w:t>, hàng hóa</w:t>
      </w:r>
      <w:r w:rsidR="00F5015A">
        <w:rPr>
          <w:color w:val="auto"/>
          <w:sz w:val="28"/>
          <w:szCs w:val="28"/>
          <w:lang w:val="en-US"/>
        </w:rPr>
        <w:t>, TSCĐ</w:t>
      </w:r>
      <w:r w:rsidRPr="006158D2">
        <w:rPr>
          <w:color w:val="auto"/>
          <w:sz w:val="28"/>
          <w:szCs w:val="28"/>
          <w:lang w:val="vi-VN"/>
        </w:rPr>
        <w:t xml:space="preserve"> nhận giữ hộ, nhận gia công.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xuất vật t</w:t>
      </w:r>
      <w:r w:rsidRPr="006158D2">
        <w:rPr>
          <w:rFonts w:hint="eastAsia"/>
          <w:color w:val="auto"/>
          <w:sz w:val="28"/>
          <w:szCs w:val="28"/>
          <w:lang w:val="vi-VN"/>
        </w:rPr>
        <w:t>ư</w:t>
      </w: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ể thực hiện gia công, ghi: Có TK 002 - Vật t</w:t>
      </w:r>
      <w:r w:rsidRPr="006158D2">
        <w:rPr>
          <w:rFonts w:hint="eastAsia"/>
          <w:color w:val="auto"/>
          <w:sz w:val="28"/>
          <w:szCs w:val="28"/>
          <w:lang w:val="vi-VN"/>
        </w:rPr>
        <w:t>ư</w:t>
      </w:r>
      <w:r w:rsidRPr="006158D2">
        <w:rPr>
          <w:color w:val="auto"/>
          <w:sz w:val="28"/>
          <w:szCs w:val="28"/>
          <w:lang w:val="vi-VN"/>
        </w:rPr>
        <w:t>, hàng hóa</w:t>
      </w:r>
      <w:r w:rsidR="00F5015A">
        <w:rPr>
          <w:color w:val="auto"/>
          <w:sz w:val="28"/>
          <w:szCs w:val="28"/>
          <w:lang w:val="en-US"/>
        </w:rPr>
        <w:t xml:space="preserve">, </w:t>
      </w:r>
      <w:r w:rsidR="00F5015A">
        <w:rPr>
          <w:color w:val="auto"/>
          <w:sz w:val="28"/>
          <w:szCs w:val="28"/>
          <w:lang w:val="en-US"/>
        </w:rPr>
        <w:lastRenderedPageBreak/>
        <w:t>TSCĐ</w:t>
      </w:r>
      <w:r w:rsidRPr="006158D2">
        <w:rPr>
          <w:color w:val="auto"/>
          <w:sz w:val="28"/>
          <w:szCs w:val="28"/>
          <w:lang w:val="vi-VN"/>
        </w:rPr>
        <w:t xml:space="preserve"> nhận giữ hộ, nhận gia công.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xác </w:t>
      </w:r>
      <w:r w:rsidRPr="006158D2">
        <w:rPr>
          <w:rFonts w:hint="eastAsia"/>
          <w:color w:val="auto"/>
          <w:sz w:val="28"/>
          <w:szCs w:val="28"/>
          <w:lang w:val="vi-VN"/>
        </w:rPr>
        <w:t>đ</w:t>
      </w:r>
      <w:r w:rsidRPr="006158D2">
        <w:rPr>
          <w:color w:val="auto"/>
          <w:sz w:val="28"/>
          <w:szCs w:val="28"/>
          <w:lang w:val="vi-VN"/>
        </w:rPr>
        <w:t xml:space="preserve">ịnh doanh thu từ số tiền gia công thực tế </w:t>
      </w:r>
      <w:r w:rsidRPr="006158D2">
        <w:rPr>
          <w:rFonts w:hint="eastAsia"/>
          <w:color w:val="auto"/>
          <w:sz w:val="28"/>
          <w:szCs w:val="28"/>
          <w:lang w:val="vi-VN"/>
        </w:rPr>
        <w:t>đư</w:t>
      </w:r>
      <w:r w:rsidRPr="006158D2">
        <w:rPr>
          <w:color w:val="auto"/>
          <w:sz w:val="28"/>
          <w:szCs w:val="28"/>
          <w:lang w:val="vi-VN"/>
        </w:rPr>
        <w:t>ợc h</w:t>
      </w:r>
      <w:r w:rsidRPr="006158D2">
        <w:rPr>
          <w:rFonts w:hint="eastAsia"/>
          <w:color w:val="auto"/>
          <w:sz w:val="28"/>
          <w:szCs w:val="28"/>
          <w:lang w:val="vi-VN"/>
        </w:rPr>
        <w:t>ư</w:t>
      </w:r>
      <w:r w:rsidRPr="006158D2">
        <w:rPr>
          <w:color w:val="auto"/>
          <w:sz w:val="28"/>
          <w:szCs w:val="28"/>
          <w:lang w:val="vi-VN"/>
        </w:rPr>
        <w:t>ởng, ghi:</w:t>
      </w:r>
    </w:p>
    <w:p w:rsidR="007477B5" w:rsidRPr="006158D2" w:rsidRDefault="00F6039D">
      <w:pPr>
        <w:spacing w:after="0" w:line="276" w:lineRule="auto"/>
        <w:ind w:firstLine="567"/>
        <w:contextualSpacing/>
        <w:rPr>
          <w:color w:val="auto"/>
          <w:sz w:val="28"/>
          <w:szCs w:val="28"/>
          <w:lang w:val="vi-VN"/>
        </w:rPr>
      </w:pPr>
      <w:r w:rsidRPr="006158D2">
        <w:rPr>
          <w:iCs/>
          <w:color w:val="auto"/>
          <w:sz w:val="28"/>
          <w:szCs w:val="28"/>
          <w:lang w:val="vi-VN"/>
        </w:rPr>
        <w:t xml:space="preserve"> </w:t>
      </w:r>
      <w:r w:rsidRPr="006158D2">
        <w:rPr>
          <w:color w:val="auto"/>
          <w:sz w:val="28"/>
          <w:szCs w:val="28"/>
          <w:lang w:val="vi-VN"/>
        </w:rPr>
        <w:t xml:space="preserve">Nợ các TK </w:t>
      </w:r>
      <w:r w:rsidRPr="006158D2">
        <w:rPr>
          <w:iCs/>
          <w:color w:val="auto"/>
          <w:sz w:val="28"/>
          <w:szCs w:val="28"/>
          <w:lang w:val="vi-VN"/>
        </w:rPr>
        <w:t>1</w:t>
      </w:r>
      <w:r w:rsidRPr="006158D2">
        <w:rPr>
          <w:color w:val="auto"/>
          <w:sz w:val="28"/>
          <w:szCs w:val="28"/>
          <w:lang w:val="vi-VN"/>
        </w:rPr>
        <w:t>11, 112, 131, ...</w:t>
      </w:r>
    </w:p>
    <w:p w:rsidR="007477B5" w:rsidRPr="006158D2" w:rsidRDefault="00F6039D">
      <w:pPr>
        <w:pStyle w:val="coChar"/>
        <w:spacing w:before="0" w:after="0" w:line="276" w:lineRule="auto"/>
        <w:ind w:leftChars="400" w:left="1094" w:hangingChars="5" w:hanging="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511 - Doanh thu từ giao dịch bên ngoài </w:t>
      </w:r>
    </w:p>
    <w:p w:rsidR="007477B5" w:rsidRPr="006158D2" w:rsidRDefault="00F6039D">
      <w:pPr>
        <w:pStyle w:val="coChar"/>
        <w:spacing w:before="0" w:after="0" w:line="276" w:lineRule="auto"/>
        <w:ind w:leftChars="400" w:left="1094" w:hangingChars="5" w:hanging="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3331 - Thuế GTGT phải nộp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3.8. Tr</w:t>
      </w:r>
      <w:r w:rsidRPr="006158D2">
        <w:rPr>
          <w:rFonts w:hint="eastAsia"/>
          <w:color w:val="auto"/>
          <w:sz w:val="28"/>
          <w:szCs w:val="28"/>
          <w:lang w:val="vi-VN"/>
        </w:rPr>
        <w:t>ư</w:t>
      </w:r>
      <w:r w:rsidRPr="006158D2">
        <w:rPr>
          <w:color w:val="auto"/>
          <w:sz w:val="28"/>
          <w:szCs w:val="28"/>
          <w:lang w:val="vi-VN"/>
        </w:rPr>
        <w:t>ờng hợp trả l</w:t>
      </w:r>
      <w:r w:rsidRPr="006158D2">
        <w:rPr>
          <w:rFonts w:hint="eastAsia"/>
          <w:color w:val="auto"/>
          <w:sz w:val="28"/>
          <w:szCs w:val="28"/>
          <w:lang w:val="vi-VN"/>
        </w:rPr>
        <w:t>ươ</w:t>
      </w:r>
      <w:r w:rsidRPr="006158D2">
        <w:rPr>
          <w:color w:val="auto"/>
          <w:sz w:val="28"/>
          <w:szCs w:val="28"/>
          <w:lang w:val="vi-VN"/>
        </w:rPr>
        <w:t>ng cho thành viên và ng</w:t>
      </w:r>
      <w:r w:rsidRPr="006158D2">
        <w:rPr>
          <w:rFonts w:hint="eastAsia"/>
          <w:color w:val="auto"/>
          <w:sz w:val="28"/>
          <w:szCs w:val="28"/>
          <w:lang w:val="vi-VN"/>
        </w:rPr>
        <w:t>ư</w:t>
      </w:r>
      <w:r w:rsidRPr="006158D2">
        <w:rPr>
          <w:color w:val="auto"/>
          <w:sz w:val="28"/>
          <w:szCs w:val="28"/>
          <w:lang w:val="vi-VN"/>
        </w:rPr>
        <w:t xml:space="preserve">ời lao </w:t>
      </w:r>
      <w:r w:rsidRPr="006158D2">
        <w:rPr>
          <w:rFonts w:hint="eastAsia"/>
          <w:color w:val="auto"/>
          <w:sz w:val="28"/>
          <w:szCs w:val="28"/>
          <w:lang w:val="vi-VN"/>
        </w:rPr>
        <w:t>đ</w:t>
      </w:r>
      <w:r w:rsidRPr="006158D2">
        <w:rPr>
          <w:color w:val="auto"/>
          <w:sz w:val="28"/>
          <w:szCs w:val="28"/>
          <w:lang w:val="vi-VN"/>
        </w:rPr>
        <w:t xml:space="preserve">ộng khác bằng sản phẩm, hàng hoá: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Ghi nhận doanh thu </w:t>
      </w:r>
      <w:r w:rsidRPr="006158D2">
        <w:rPr>
          <w:rFonts w:hint="eastAsia"/>
          <w:color w:val="auto"/>
          <w:sz w:val="28"/>
          <w:szCs w:val="28"/>
          <w:lang w:val="vi-VN"/>
        </w:rPr>
        <w:t>đ</w:t>
      </w:r>
      <w:r w:rsidRPr="006158D2">
        <w:rPr>
          <w:color w:val="auto"/>
          <w:sz w:val="28"/>
          <w:szCs w:val="28"/>
          <w:lang w:val="vi-VN"/>
        </w:rPr>
        <w:t>ối với sản phẩm, hàng hóa nh</w:t>
      </w:r>
      <w:r w:rsidRPr="006158D2">
        <w:rPr>
          <w:rFonts w:hint="eastAsia"/>
          <w:color w:val="auto"/>
          <w:sz w:val="28"/>
          <w:szCs w:val="28"/>
          <w:lang w:val="vi-VN"/>
        </w:rPr>
        <w:t>ư</w:t>
      </w: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ối với giao dịch bán hàng thông th</w:t>
      </w:r>
      <w:r w:rsidRPr="006158D2">
        <w:rPr>
          <w:rFonts w:hint="eastAsia"/>
          <w:color w:val="auto"/>
          <w:sz w:val="28"/>
          <w:szCs w:val="28"/>
          <w:lang w:val="vi-VN"/>
        </w:rPr>
        <w:t>ư</w:t>
      </w:r>
      <w:r w:rsidRPr="006158D2">
        <w:rPr>
          <w:color w:val="auto"/>
          <w:sz w:val="28"/>
          <w:szCs w:val="28"/>
          <w:lang w:val="vi-VN"/>
        </w:rPr>
        <w:t>ờng,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334 - Phải trả ng</w:t>
      </w:r>
      <w:r w:rsidRPr="006158D2">
        <w:rPr>
          <w:rFonts w:hint="eastAsia"/>
          <w:color w:val="auto"/>
          <w:sz w:val="28"/>
          <w:szCs w:val="28"/>
          <w:lang w:val="vi-VN"/>
        </w:rPr>
        <w:t>ư</w:t>
      </w:r>
      <w:r w:rsidRPr="006158D2">
        <w:rPr>
          <w:color w:val="auto"/>
          <w:sz w:val="28"/>
          <w:szCs w:val="28"/>
          <w:lang w:val="vi-VN"/>
        </w:rPr>
        <w:t xml:space="preserve">ời lao </w:t>
      </w:r>
      <w:r w:rsidRPr="006158D2">
        <w:rPr>
          <w:rFonts w:hint="eastAsia"/>
          <w:color w:val="auto"/>
          <w:sz w:val="28"/>
          <w:szCs w:val="28"/>
          <w:lang w:val="vi-VN"/>
        </w:rPr>
        <w:t>đ</w:t>
      </w:r>
      <w:r w:rsidRPr="006158D2">
        <w:rPr>
          <w:color w:val="auto"/>
          <w:sz w:val="28"/>
          <w:szCs w:val="28"/>
          <w:lang w:val="vi-VN"/>
        </w:rPr>
        <w:t xml:space="preserve">ộng (tổng giá thanh toán) </w:t>
      </w:r>
    </w:p>
    <w:p w:rsidR="007477B5" w:rsidRPr="006158D2" w:rsidRDefault="00F6039D">
      <w:pPr>
        <w:spacing w:after="0" w:line="276" w:lineRule="auto"/>
        <w:ind w:leftChars="400" w:left="1094" w:hangingChars="5" w:hanging="14"/>
        <w:contextualSpacing/>
        <w:rPr>
          <w:color w:val="auto"/>
          <w:sz w:val="28"/>
          <w:szCs w:val="28"/>
          <w:lang w:val="vi-VN"/>
        </w:rPr>
      </w:pPr>
      <w:r w:rsidRPr="006158D2">
        <w:rPr>
          <w:color w:val="auto"/>
          <w:sz w:val="28"/>
          <w:szCs w:val="28"/>
          <w:lang w:val="vi-VN"/>
        </w:rPr>
        <w:t>Có TK 511 - Doanh thu từ giao dịch bên ngoài</w:t>
      </w:r>
    </w:p>
    <w:p w:rsidR="007477B5" w:rsidRPr="006158D2" w:rsidRDefault="00F6039D">
      <w:pPr>
        <w:spacing w:after="0" w:line="276" w:lineRule="auto"/>
        <w:ind w:leftChars="400" w:left="1094" w:hangingChars="5" w:hanging="14"/>
        <w:contextualSpacing/>
        <w:rPr>
          <w:color w:val="auto"/>
          <w:sz w:val="28"/>
          <w:szCs w:val="28"/>
          <w:lang w:val="vi-VN"/>
        </w:rPr>
      </w:pPr>
      <w:r w:rsidRPr="006158D2">
        <w:rPr>
          <w:color w:val="auto"/>
          <w:sz w:val="28"/>
          <w:szCs w:val="28"/>
          <w:lang w:val="vi-VN"/>
        </w:rPr>
        <w:t>Có TK 3331 - Thuế GTGT phải nộp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ồng thời ghi nhận giá vốn của sản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611 - Giá vốn hàng bán của giao dịch bên ngoài</w:t>
      </w:r>
    </w:p>
    <w:p w:rsidR="007477B5" w:rsidRPr="006158D2" w:rsidRDefault="00F6039D">
      <w:pPr>
        <w:spacing w:after="0" w:line="276" w:lineRule="auto"/>
        <w:ind w:leftChars="400" w:left="1094" w:hangingChars="5" w:hanging="14"/>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3.9. Tr</w:t>
      </w:r>
      <w:r w:rsidRPr="006158D2">
        <w:rPr>
          <w:rFonts w:hint="eastAsia"/>
          <w:color w:val="auto"/>
          <w:sz w:val="28"/>
          <w:szCs w:val="28"/>
          <w:lang w:val="vi-VN"/>
        </w:rPr>
        <w:t>ư</w:t>
      </w:r>
      <w:r w:rsidRPr="006158D2">
        <w:rPr>
          <w:color w:val="auto"/>
          <w:sz w:val="28"/>
          <w:szCs w:val="28"/>
          <w:lang w:val="vi-VN"/>
        </w:rPr>
        <w:t xml:space="preserve">ờng hợp sử dụng sản phẩm, hàng hoá </w:t>
      </w:r>
      <w:r w:rsidRPr="006158D2">
        <w:rPr>
          <w:rFonts w:hint="eastAsia"/>
          <w:color w:val="auto"/>
          <w:sz w:val="28"/>
          <w:szCs w:val="28"/>
          <w:lang w:val="vi-VN"/>
        </w:rPr>
        <w:t>đ</w:t>
      </w:r>
      <w:r w:rsidRPr="006158D2">
        <w:rPr>
          <w:color w:val="auto"/>
          <w:sz w:val="28"/>
          <w:szCs w:val="28"/>
          <w:lang w:val="vi-VN"/>
        </w:rPr>
        <w:t xml:space="preserve">ể biếu, tặng cho cán bộ thành viên </w:t>
      </w:r>
      <w:r w:rsidRPr="006158D2">
        <w:rPr>
          <w:rFonts w:hint="eastAsia"/>
          <w:color w:val="auto"/>
          <w:sz w:val="28"/>
          <w:szCs w:val="28"/>
          <w:lang w:val="vi-VN"/>
        </w:rPr>
        <w:t>đư</w:t>
      </w:r>
      <w:r w:rsidRPr="006158D2">
        <w:rPr>
          <w:color w:val="auto"/>
          <w:sz w:val="28"/>
          <w:szCs w:val="28"/>
          <w:lang w:val="vi-VN"/>
        </w:rPr>
        <w:t>ợc trang trải bằng quỹ khen th</w:t>
      </w:r>
      <w:r w:rsidRPr="006158D2">
        <w:rPr>
          <w:rFonts w:hint="eastAsia"/>
          <w:color w:val="auto"/>
          <w:sz w:val="28"/>
          <w:szCs w:val="28"/>
          <w:lang w:val="vi-VN"/>
        </w:rPr>
        <w:t>ư</w:t>
      </w:r>
      <w:r w:rsidRPr="006158D2">
        <w:rPr>
          <w:color w:val="auto"/>
          <w:sz w:val="28"/>
          <w:szCs w:val="28"/>
          <w:lang w:val="vi-VN"/>
        </w:rPr>
        <w:t xml:space="preserve">ởng, phúc lợi: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HTX phải ghi nhận doanh thu </w:t>
      </w:r>
      <w:r w:rsidRPr="006158D2">
        <w:rPr>
          <w:rFonts w:hint="eastAsia"/>
          <w:color w:val="auto"/>
          <w:sz w:val="28"/>
          <w:szCs w:val="28"/>
          <w:lang w:val="vi-VN"/>
        </w:rPr>
        <w:t>đ</w:t>
      </w:r>
      <w:r w:rsidRPr="006158D2">
        <w:rPr>
          <w:color w:val="auto"/>
          <w:sz w:val="28"/>
          <w:szCs w:val="28"/>
          <w:lang w:val="vi-VN"/>
        </w:rPr>
        <w:t>ối với sản phẩm, hàng hóa nh</w:t>
      </w:r>
      <w:r w:rsidRPr="006158D2">
        <w:rPr>
          <w:rFonts w:hint="eastAsia"/>
          <w:color w:val="auto"/>
          <w:sz w:val="28"/>
          <w:szCs w:val="28"/>
          <w:lang w:val="vi-VN"/>
        </w:rPr>
        <w:t>ư</w:t>
      </w: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ối với giao dịch bán hàng thông th</w:t>
      </w:r>
      <w:r w:rsidRPr="006158D2">
        <w:rPr>
          <w:rFonts w:hint="eastAsia"/>
          <w:color w:val="auto"/>
          <w:sz w:val="28"/>
          <w:szCs w:val="28"/>
          <w:lang w:val="vi-VN"/>
        </w:rPr>
        <w:t>ư</w:t>
      </w:r>
      <w:r w:rsidRPr="006158D2">
        <w:rPr>
          <w:color w:val="auto"/>
          <w:sz w:val="28"/>
          <w:szCs w:val="28"/>
          <w:lang w:val="vi-VN"/>
        </w:rPr>
        <w:t>ờng, ghi:</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353 - Quỹ khen th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ởng, phúc lợi </w:t>
      </w:r>
    </w:p>
    <w:p w:rsidR="007477B5" w:rsidRPr="006158D2" w:rsidRDefault="00F6039D">
      <w:pPr>
        <w:spacing w:after="0" w:line="276" w:lineRule="auto"/>
        <w:ind w:leftChars="400" w:left="1094" w:hangingChars="5" w:hanging="14"/>
        <w:contextualSpacing/>
        <w:rPr>
          <w:color w:val="auto"/>
          <w:sz w:val="28"/>
          <w:szCs w:val="28"/>
          <w:lang w:val="vi-VN"/>
        </w:rPr>
      </w:pPr>
      <w:r w:rsidRPr="006158D2">
        <w:rPr>
          <w:color w:val="auto"/>
          <w:sz w:val="28"/>
          <w:szCs w:val="28"/>
          <w:lang w:val="vi-VN"/>
        </w:rPr>
        <w:t>Có TK 511 - Doanh thu từ giao dịch bên ngoài</w:t>
      </w:r>
    </w:p>
    <w:p w:rsidR="007477B5" w:rsidRPr="006158D2" w:rsidRDefault="00F6039D">
      <w:pPr>
        <w:spacing w:after="0" w:line="276" w:lineRule="auto"/>
        <w:ind w:leftChars="400" w:left="1094" w:hangingChars="5" w:hanging="14"/>
        <w:contextualSpacing/>
        <w:rPr>
          <w:color w:val="auto"/>
          <w:sz w:val="28"/>
          <w:szCs w:val="28"/>
          <w:lang w:val="vi-VN"/>
        </w:rPr>
      </w:pPr>
      <w:r w:rsidRPr="006158D2">
        <w:rPr>
          <w:color w:val="auto"/>
          <w:sz w:val="28"/>
          <w:szCs w:val="28"/>
          <w:lang w:val="vi-VN"/>
        </w:rPr>
        <w:t>Có TK 3331 - Thuế GTGT phải nộp (nếu có).</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3.10. Kế toán các khoản giảm trừ doanh thu (ngoài hóa đơn):</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Khi phát sinh các khoản giảm trừ doanh thu, ghi:</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521 - Các khoản giảm trừ doanh thu</w:t>
      </w:r>
    </w:p>
    <w:p w:rsidR="007477B5" w:rsidRPr="006158D2" w:rsidRDefault="00F6039D">
      <w:pPr>
        <w:pStyle w:val="coChar"/>
        <w:spacing w:before="0" w:after="0" w:line="276" w:lineRule="auto"/>
        <w:ind w:left="2268" w:hanging="1701"/>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333 - Thuế và các khoản phải nộp Nhà n</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ớc (số thuế </w:t>
      </w:r>
      <w:r w:rsidRPr="006158D2">
        <w:rPr>
          <w:rFonts w:ascii="Times New Roman" w:hAnsi="Times New Roman" w:hint="eastAsia"/>
          <w:color w:val="auto"/>
          <w:sz w:val="28"/>
          <w:szCs w:val="28"/>
          <w:lang w:val="vi-VN"/>
        </w:rPr>
        <w:t>đư</w:t>
      </w:r>
      <w:r w:rsidRPr="006158D2">
        <w:rPr>
          <w:rFonts w:ascii="Times New Roman" w:hAnsi="Times New Roman"/>
          <w:color w:val="auto"/>
          <w:sz w:val="28"/>
          <w:szCs w:val="28"/>
          <w:lang w:val="vi-VN"/>
        </w:rPr>
        <w:t xml:space="preserve">ợc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iều chỉnh giảm)</w:t>
      </w:r>
    </w:p>
    <w:p w:rsidR="007477B5" w:rsidRPr="006158D2" w:rsidRDefault="00F6039D">
      <w:pPr>
        <w:pStyle w:val="coChar"/>
        <w:spacing w:before="0" w:after="0" w:line="276" w:lineRule="auto"/>
        <w:ind w:leftChars="400" w:left="1094" w:hangingChars="5" w:hanging="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các TK 111, 112, 131.</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Cuối kỳ, kết chuyển các khoản giảm trừ doanh thu từ TK 521 sang TK 511, ghi:</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511- Doanh thu từ giao dịch bên ngoài</w:t>
      </w:r>
    </w:p>
    <w:p w:rsidR="007477B5" w:rsidRPr="006158D2" w:rsidRDefault="00F6039D">
      <w:pPr>
        <w:pStyle w:val="coChar"/>
        <w:spacing w:before="0" w:after="0" w:line="276" w:lineRule="auto"/>
        <w:ind w:leftChars="400" w:left="1094" w:hangingChars="5" w:hanging="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521 - Các khoản giảm trừ doanh thu.</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3.11. Cuối kỳ kế toán, kết chuyển doanh thu thuần sang TK 911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kết quả kinh doanh”, ghi:</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511 - Doanh thu từ giao dịch bên ngoài (9111)</w:t>
      </w:r>
    </w:p>
    <w:p w:rsidR="007477B5" w:rsidRPr="006158D2" w:rsidRDefault="00F6039D">
      <w:pPr>
        <w:pStyle w:val="coChar"/>
        <w:spacing w:before="0" w:after="0" w:line="276" w:lineRule="auto"/>
        <w:ind w:left="0" w:firstLine="113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911 -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kết quả kinh doanh.</w:t>
      </w:r>
    </w:p>
    <w:p w:rsidR="007477B5" w:rsidRPr="006158D2" w:rsidRDefault="00F6039D">
      <w:pPr>
        <w:widowControl/>
        <w:spacing w:after="0" w:line="276" w:lineRule="auto"/>
        <w:ind w:firstLine="567"/>
        <w:contextualSpacing/>
        <w:jc w:val="left"/>
        <w:rPr>
          <w:color w:val="auto"/>
          <w:sz w:val="28"/>
          <w:szCs w:val="28"/>
          <w:lang w:val="vi-VN"/>
        </w:rPr>
      </w:pPr>
      <w:r w:rsidRPr="006158D2">
        <w:rPr>
          <w:color w:val="auto"/>
          <w:sz w:val="28"/>
          <w:szCs w:val="28"/>
          <w:lang w:val="vi-VN"/>
        </w:rPr>
        <w:br w:type="page"/>
      </w:r>
    </w:p>
    <w:p w:rsidR="007477B5" w:rsidRPr="006158D2" w:rsidRDefault="00F6039D">
      <w:pPr>
        <w:pStyle w:val="aChar"/>
        <w:spacing w:after="0" w:line="276" w:lineRule="auto"/>
        <w:contextualSpacing/>
        <w:rPr>
          <w:rFonts w:ascii="Times New Roman" w:hAnsi="Times New Roman"/>
          <w:b/>
          <w:i w:val="0"/>
          <w:color w:val="auto"/>
          <w:sz w:val="28"/>
          <w:szCs w:val="28"/>
          <w:lang w:val="it-IT"/>
        </w:rPr>
      </w:pPr>
      <w:r w:rsidRPr="006158D2">
        <w:rPr>
          <w:rFonts w:ascii="Times New Roman" w:hAnsi="Times New Roman"/>
          <w:b/>
          <w:i w:val="0"/>
          <w:color w:val="auto"/>
          <w:sz w:val="28"/>
          <w:szCs w:val="28"/>
          <w:lang w:val="it-IT"/>
        </w:rPr>
        <w:lastRenderedPageBreak/>
        <w:t>TÀI KHOẢN 512 - DOANH THU TỪ GIAO DỊCH NỘI BỘ</w:t>
      </w:r>
    </w:p>
    <w:p w:rsidR="007477B5" w:rsidRPr="006158D2" w:rsidRDefault="007477B5">
      <w:pPr>
        <w:pStyle w:val="aChar"/>
        <w:spacing w:after="0" w:line="276" w:lineRule="auto"/>
        <w:ind w:firstLine="567"/>
        <w:contextualSpacing/>
        <w:rPr>
          <w:rFonts w:ascii="Times New Roman" w:hAnsi="Times New Roman"/>
          <w:color w:val="auto"/>
          <w:sz w:val="28"/>
          <w:szCs w:val="28"/>
          <w:lang w:val="it-IT"/>
        </w:rPr>
      </w:pPr>
    </w:p>
    <w:p w:rsidR="007477B5" w:rsidRPr="006158D2" w:rsidRDefault="00F6039D">
      <w:pPr>
        <w:pStyle w:val="ListParagraph"/>
        <w:spacing w:after="0" w:line="276" w:lineRule="auto"/>
        <w:ind w:left="0" w:firstLine="567"/>
        <w:rPr>
          <w:rFonts w:ascii="Times New Roman" w:hAnsi="Times New Roman"/>
          <w:b/>
          <w:color w:val="auto"/>
          <w:sz w:val="28"/>
          <w:szCs w:val="26"/>
          <w:lang w:val="it-IT"/>
        </w:rPr>
      </w:pPr>
      <w:r w:rsidRPr="006158D2">
        <w:rPr>
          <w:rFonts w:ascii="Times New Roman" w:hAnsi="Times New Roman"/>
          <w:b/>
          <w:color w:val="auto"/>
          <w:sz w:val="28"/>
          <w:szCs w:val="26"/>
          <w:lang w:val="it-IT"/>
        </w:rPr>
        <w:t>1. Nguyên tắc kế toán</w:t>
      </w:r>
    </w:p>
    <w:p w:rsidR="007477B5" w:rsidRPr="006158D2" w:rsidRDefault="00F6039D">
      <w:pPr>
        <w:tabs>
          <w:tab w:val="left" w:pos="360"/>
        </w:tabs>
        <w:spacing w:after="0" w:line="276" w:lineRule="auto"/>
        <w:ind w:firstLine="567"/>
        <w:contextualSpacing/>
        <w:rPr>
          <w:rFonts w:eastAsia=".VnTime"/>
          <w:color w:val="auto"/>
          <w:sz w:val="28"/>
          <w:szCs w:val="26"/>
        </w:rPr>
      </w:pPr>
      <w:r w:rsidRPr="006158D2">
        <w:rPr>
          <w:rFonts w:eastAsia=".VnTime"/>
          <w:color w:val="auto"/>
          <w:sz w:val="28"/>
          <w:szCs w:val="26"/>
        </w:rPr>
        <w:t xml:space="preserve">1.1. Tài khoản này dùng </w:t>
      </w:r>
      <w:r w:rsidRPr="006158D2">
        <w:rPr>
          <w:rFonts w:eastAsia=".VnTime" w:hint="cs"/>
          <w:color w:val="auto"/>
          <w:sz w:val="28"/>
          <w:szCs w:val="26"/>
        </w:rPr>
        <w:t>đ</w:t>
      </w:r>
      <w:r w:rsidRPr="006158D2">
        <w:rPr>
          <w:rFonts w:eastAsia=".VnTime"/>
          <w:color w:val="auto"/>
          <w:sz w:val="28"/>
          <w:szCs w:val="26"/>
        </w:rPr>
        <w:t xml:space="preserve">ể phản </w:t>
      </w:r>
      <w:r w:rsidRPr="006158D2">
        <w:rPr>
          <w:rFonts w:eastAsia=".VnTime" w:hint="eastAsia"/>
          <w:color w:val="auto"/>
          <w:sz w:val="28"/>
          <w:szCs w:val="26"/>
        </w:rPr>
        <w:t>á</w:t>
      </w:r>
      <w:r w:rsidRPr="006158D2">
        <w:rPr>
          <w:rFonts w:eastAsia=".VnTime"/>
          <w:color w:val="auto"/>
          <w:sz w:val="28"/>
          <w:szCs w:val="26"/>
        </w:rPr>
        <w:t xml:space="preserve">nh doanh thu từ giao dịch nội bộ của HTX trong một kỳ kế toán. </w:t>
      </w:r>
    </w:p>
    <w:p w:rsidR="007477B5" w:rsidRPr="006158D2" w:rsidRDefault="00F6039D">
      <w:pPr>
        <w:tabs>
          <w:tab w:val="left" w:pos="360"/>
        </w:tabs>
        <w:spacing w:after="0" w:line="276" w:lineRule="auto"/>
        <w:ind w:firstLine="567"/>
        <w:contextualSpacing/>
        <w:rPr>
          <w:rFonts w:eastAsia=".VnTime"/>
          <w:color w:val="auto"/>
          <w:sz w:val="28"/>
          <w:szCs w:val="26"/>
        </w:rPr>
      </w:pPr>
      <w:r w:rsidRPr="006158D2">
        <w:rPr>
          <w:rFonts w:eastAsia=".VnTime"/>
          <w:color w:val="auto"/>
          <w:sz w:val="28"/>
          <w:szCs w:val="26"/>
        </w:rPr>
        <w:t>1.2. Doanh thu từ giao dịch nội bộ của HTX từ các giao dịch và các nghiệp vụ sau:</w:t>
      </w:r>
    </w:p>
    <w:p w:rsidR="007477B5" w:rsidRPr="006158D2" w:rsidRDefault="00F6039D">
      <w:pPr>
        <w:tabs>
          <w:tab w:val="left" w:pos="360"/>
        </w:tabs>
        <w:spacing w:after="0" w:line="276" w:lineRule="auto"/>
        <w:ind w:firstLine="567"/>
        <w:contextualSpacing/>
        <w:rPr>
          <w:rFonts w:eastAsia=".VnTime"/>
          <w:color w:val="auto"/>
          <w:sz w:val="28"/>
          <w:szCs w:val="26"/>
        </w:rPr>
      </w:pPr>
      <w:r w:rsidRPr="006158D2">
        <w:rPr>
          <w:rFonts w:eastAsia=".VnTime"/>
          <w:color w:val="auto"/>
          <w:sz w:val="28"/>
          <w:szCs w:val="26"/>
        </w:rPr>
        <w:t>a) Cung ứng sản phẩm, vật t</w:t>
      </w:r>
      <w:r w:rsidRPr="006158D2">
        <w:rPr>
          <w:rFonts w:eastAsia=".VnTime" w:hint="cs"/>
          <w:color w:val="auto"/>
          <w:sz w:val="28"/>
          <w:szCs w:val="26"/>
        </w:rPr>
        <w:t>ư</w:t>
      </w:r>
      <w:r w:rsidRPr="006158D2">
        <w:rPr>
          <w:rFonts w:eastAsia=".VnTime"/>
          <w:color w:val="auto"/>
          <w:sz w:val="28"/>
          <w:szCs w:val="26"/>
        </w:rPr>
        <w:t>: HTX cung ứng sản phẩm, vật t</w:t>
      </w:r>
      <w:r w:rsidRPr="006158D2">
        <w:rPr>
          <w:rFonts w:eastAsia=".VnTime" w:hint="cs"/>
          <w:color w:val="auto"/>
          <w:sz w:val="28"/>
          <w:szCs w:val="26"/>
        </w:rPr>
        <w:t>ư</w:t>
      </w:r>
      <w:r w:rsidRPr="006158D2">
        <w:rPr>
          <w:rFonts w:eastAsia=".VnTime"/>
          <w:color w:val="auto"/>
          <w:sz w:val="28"/>
          <w:szCs w:val="26"/>
        </w:rPr>
        <w:t xml:space="preserve"> do HTX sản xuất hoặc mua ngoài cho thành viên chính thức trực tiếp sản xuất theo </w:t>
      </w:r>
      <w:r w:rsidRPr="006158D2">
        <w:rPr>
          <w:rFonts w:eastAsia=".VnTime" w:hint="cs"/>
          <w:color w:val="auto"/>
          <w:sz w:val="28"/>
          <w:szCs w:val="26"/>
        </w:rPr>
        <w:t>đ</w:t>
      </w:r>
      <w:r w:rsidRPr="006158D2">
        <w:rPr>
          <w:rFonts w:eastAsia=".VnTime"/>
          <w:color w:val="auto"/>
          <w:sz w:val="28"/>
          <w:szCs w:val="26"/>
        </w:rPr>
        <w:t>ịnh h</w:t>
      </w:r>
      <w:r w:rsidRPr="006158D2">
        <w:rPr>
          <w:rFonts w:eastAsia=".VnTime" w:hint="cs"/>
          <w:color w:val="auto"/>
          <w:sz w:val="28"/>
          <w:szCs w:val="26"/>
        </w:rPr>
        <w:t>ư</w:t>
      </w:r>
      <w:r w:rsidRPr="006158D2">
        <w:rPr>
          <w:rFonts w:eastAsia=".VnTime"/>
          <w:color w:val="auto"/>
          <w:sz w:val="28"/>
          <w:szCs w:val="26"/>
        </w:rPr>
        <w:t xml:space="preserve">ớng chung của HTX hoặc phục vụ nhu cầu </w:t>
      </w:r>
      <w:r w:rsidRPr="006158D2">
        <w:rPr>
          <w:rFonts w:eastAsia=".VnTime" w:hint="cs"/>
          <w:color w:val="auto"/>
          <w:sz w:val="28"/>
          <w:szCs w:val="26"/>
        </w:rPr>
        <w:t>đ</w:t>
      </w:r>
      <w:r w:rsidRPr="006158D2">
        <w:rPr>
          <w:rFonts w:eastAsia=".VnTime"/>
          <w:color w:val="auto"/>
          <w:sz w:val="28"/>
          <w:szCs w:val="26"/>
        </w:rPr>
        <w:t xml:space="preserve">ời sống của thành viên chính thức và hộ gia </w:t>
      </w:r>
      <w:r w:rsidRPr="006158D2">
        <w:rPr>
          <w:rFonts w:eastAsia=".VnTime" w:hint="cs"/>
          <w:color w:val="auto"/>
          <w:sz w:val="28"/>
          <w:szCs w:val="26"/>
        </w:rPr>
        <w:t>đ</w:t>
      </w:r>
      <w:r w:rsidRPr="006158D2">
        <w:rPr>
          <w:rFonts w:eastAsia=".VnTime" w:hint="eastAsia"/>
          <w:color w:val="auto"/>
          <w:sz w:val="28"/>
          <w:szCs w:val="26"/>
        </w:rPr>
        <w:t>ì</w:t>
      </w:r>
      <w:r w:rsidRPr="006158D2">
        <w:rPr>
          <w:rFonts w:eastAsia=".VnTime"/>
          <w:color w:val="auto"/>
          <w:sz w:val="28"/>
          <w:szCs w:val="26"/>
        </w:rPr>
        <w:t>nh thành viên chính thức.</w:t>
      </w:r>
      <w:r w:rsidRPr="006158D2">
        <w:rPr>
          <w:rFonts w:eastAsia=".VnTime"/>
          <w:color w:val="auto"/>
          <w:sz w:val="28"/>
          <w:szCs w:val="26"/>
        </w:rPr>
        <w:tab/>
      </w:r>
    </w:p>
    <w:p w:rsidR="007477B5" w:rsidRPr="006158D2" w:rsidRDefault="00F6039D">
      <w:pPr>
        <w:tabs>
          <w:tab w:val="left" w:pos="360"/>
        </w:tabs>
        <w:spacing w:after="0" w:line="276" w:lineRule="auto"/>
        <w:ind w:firstLine="567"/>
        <w:contextualSpacing/>
        <w:rPr>
          <w:rFonts w:eastAsia=".VnTime"/>
          <w:color w:val="auto"/>
          <w:sz w:val="28"/>
          <w:szCs w:val="26"/>
        </w:rPr>
      </w:pPr>
      <w:r w:rsidRPr="006158D2">
        <w:rPr>
          <w:rFonts w:eastAsia=".VnTime"/>
          <w:color w:val="auto"/>
          <w:sz w:val="28"/>
          <w:szCs w:val="26"/>
        </w:rPr>
        <w:t xml:space="preserve">b) Cung cấp dịch vụ: HTX trực tiếp cung cấp dịch vụ hoặc thuê bên ngoài cung cấp dịch vụ phục vụ hoạt </w:t>
      </w:r>
      <w:r w:rsidRPr="006158D2">
        <w:rPr>
          <w:rFonts w:eastAsia=".VnTime" w:hint="cs"/>
          <w:color w:val="auto"/>
          <w:sz w:val="28"/>
          <w:szCs w:val="26"/>
        </w:rPr>
        <w:t>đ</w:t>
      </w:r>
      <w:r w:rsidRPr="006158D2">
        <w:rPr>
          <w:rFonts w:eastAsia=".VnTime"/>
          <w:color w:val="auto"/>
          <w:sz w:val="28"/>
          <w:szCs w:val="26"/>
        </w:rPr>
        <w:t xml:space="preserve">ộng sản xuất của thành viên chính thức theo </w:t>
      </w:r>
      <w:r w:rsidRPr="006158D2">
        <w:rPr>
          <w:rFonts w:eastAsia=".VnTime" w:hint="cs"/>
          <w:color w:val="auto"/>
          <w:sz w:val="28"/>
          <w:szCs w:val="26"/>
        </w:rPr>
        <w:t>đ</w:t>
      </w:r>
      <w:r w:rsidRPr="006158D2">
        <w:rPr>
          <w:rFonts w:eastAsia=".VnTime"/>
          <w:color w:val="auto"/>
          <w:sz w:val="28"/>
          <w:szCs w:val="26"/>
        </w:rPr>
        <w:t>ịnh h</w:t>
      </w:r>
      <w:r w:rsidRPr="006158D2">
        <w:rPr>
          <w:rFonts w:eastAsia=".VnTime" w:hint="cs"/>
          <w:color w:val="auto"/>
          <w:sz w:val="28"/>
          <w:szCs w:val="26"/>
        </w:rPr>
        <w:t>ư</w:t>
      </w:r>
      <w:r w:rsidRPr="006158D2">
        <w:rPr>
          <w:rFonts w:eastAsia=".VnTime"/>
          <w:color w:val="auto"/>
          <w:sz w:val="28"/>
          <w:szCs w:val="26"/>
        </w:rPr>
        <w:t xml:space="preserve">ớng của HTX hoặc phục vụ nhu cầu </w:t>
      </w:r>
      <w:r w:rsidRPr="006158D2">
        <w:rPr>
          <w:rFonts w:eastAsia=".VnTime" w:hint="cs"/>
          <w:color w:val="auto"/>
          <w:sz w:val="28"/>
          <w:szCs w:val="26"/>
        </w:rPr>
        <w:t>đ</w:t>
      </w:r>
      <w:r w:rsidRPr="006158D2">
        <w:rPr>
          <w:rFonts w:eastAsia=".VnTime"/>
          <w:color w:val="auto"/>
          <w:sz w:val="28"/>
          <w:szCs w:val="26"/>
        </w:rPr>
        <w:t xml:space="preserve">ời sống của thành viên chính thức và hộ gia </w:t>
      </w:r>
      <w:r w:rsidRPr="006158D2">
        <w:rPr>
          <w:rFonts w:eastAsia=".VnTime" w:hint="cs"/>
          <w:color w:val="auto"/>
          <w:sz w:val="28"/>
          <w:szCs w:val="26"/>
        </w:rPr>
        <w:t>đ</w:t>
      </w:r>
      <w:r w:rsidRPr="006158D2">
        <w:rPr>
          <w:rFonts w:eastAsia=".VnTime" w:hint="eastAsia"/>
          <w:color w:val="auto"/>
          <w:sz w:val="28"/>
          <w:szCs w:val="26"/>
        </w:rPr>
        <w:t>ì</w:t>
      </w:r>
      <w:r w:rsidRPr="006158D2">
        <w:rPr>
          <w:rFonts w:eastAsia=".VnTime"/>
          <w:color w:val="auto"/>
          <w:sz w:val="28"/>
          <w:szCs w:val="26"/>
        </w:rPr>
        <w:t xml:space="preserve">nh thành viên chính thức; Bảo trợ cho thành viên chính thức </w:t>
      </w:r>
      <w:r w:rsidRPr="006158D2">
        <w:rPr>
          <w:rFonts w:eastAsia=".VnTime" w:hint="cs"/>
          <w:color w:val="auto"/>
          <w:sz w:val="28"/>
          <w:szCs w:val="26"/>
        </w:rPr>
        <w:t>đ</w:t>
      </w:r>
      <w:r w:rsidRPr="006158D2">
        <w:rPr>
          <w:rFonts w:eastAsia=".VnTime"/>
          <w:color w:val="auto"/>
          <w:sz w:val="28"/>
          <w:szCs w:val="26"/>
        </w:rPr>
        <w:t xml:space="preserve">ể tiêu thụ sản phẩm do thành viên chính thức sản xuất ra thông qua xúc tiến hợp </w:t>
      </w:r>
      <w:r w:rsidRPr="006158D2">
        <w:rPr>
          <w:rFonts w:eastAsia=".VnTime" w:hint="cs"/>
          <w:color w:val="auto"/>
          <w:sz w:val="28"/>
          <w:szCs w:val="26"/>
        </w:rPr>
        <w:t>đ</w:t>
      </w:r>
      <w:r w:rsidRPr="006158D2">
        <w:rPr>
          <w:rFonts w:eastAsia=".VnTime"/>
          <w:color w:val="auto"/>
          <w:sz w:val="28"/>
          <w:szCs w:val="26"/>
        </w:rPr>
        <w:t xml:space="preserve">ồng giữa thành viên chính thức và </w:t>
      </w:r>
      <w:r w:rsidRPr="006158D2">
        <w:rPr>
          <w:rFonts w:eastAsia=".VnTime" w:hint="cs"/>
          <w:color w:val="auto"/>
          <w:sz w:val="28"/>
          <w:szCs w:val="26"/>
        </w:rPr>
        <w:t>đơ</w:t>
      </w:r>
      <w:r w:rsidRPr="006158D2">
        <w:rPr>
          <w:rFonts w:eastAsia=".VnTime"/>
          <w:color w:val="auto"/>
          <w:sz w:val="28"/>
          <w:szCs w:val="26"/>
        </w:rPr>
        <w:t xml:space="preserve">n vị cung cấp, thu mua sản phẩm. </w:t>
      </w:r>
    </w:p>
    <w:p w:rsidR="007477B5" w:rsidRPr="006158D2" w:rsidRDefault="00F6039D">
      <w:pPr>
        <w:tabs>
          <w:tab w:val="left" w:pos="360"/>
        </w:tabs>
        <w:spacing w:after="0" w:line="276" w:lineRule="auto"/>
        <w:ind w:firstLine="567"/>
        <w:contextualSpacing/>
        <w:rPr>
          <w:rFonts w:eastAsia=".VnTime"/>
          <w:color w:val="auto"/>
          <w:sz w:val="28"/>
          <w:szCs w:val="26"/>
        </w:rPr>
      </w:pPr>
      <w:r w:rsidRPr="006158D2">
        <w:rPr>
          <w:rFonts w:eastAsia=".VnTime"/>
          <w:color w:val="auto"/>
          <w:sz w:val="28"/>
          <w:szCs w:val="26"/>
        </w:rPr>
        <w:t xml:space="preserve">c) Cho vay nội bộ: HTX cho thành viên chính thức vay vốn theo thời hạn quy </w:t>
      </w:r>
      <w:r w:rsidRPr="006158D2">
        <w:rPr>
          <w:rFonts w:eastAsia=".VnTime" w:hint="cs"/>
          <w:color w:val="auto"/>
          <w:sz w:val="28"/>
          <w:szCs w:val="26"/>
        </w:rPr>
        <w:t>đ</w:t>
      </w:r>
      <w:r w:rsidRPr="006158D2">
        <w:rPr>
          <w:rFonts w:eastAsia=".VnTime"/>
          <w:color w:val="auto"/>
          <w:sz w:val="28"/>
          <w:szCs w:val="26"/>
        </w:rPr>
        <w:t xml:space="preserve">ịnh nhằm hỗ trợ sản xuất, kinh doanh và </w:t>
      </w:r>
      <w:r w:rsidRPr="006158D2">
        <w:rPr>
          <w:rFonts w:eastAsia=".VnTime" w:hint="cs"/>
          <w:color w:val="auto"/>
          <w:sz w:val="28"/>
          <w:szCs w:val="26"/>
        </w:rPr>
        <w:t>đ</w:t>
      </w:r>
      <w:r w:rsidRPr="006158D2">
        <w:rPr>
          <w:rFonts w:eastAsia=".VnTime"/>
          <w:color w:val="auto"/>
          <w:sz w:val="28"/>
          <w:szCs w:val="26"/>
        </w:rPr>
        <w:t xml:space="preserve">ời sống. HTX có hoạt </w:t>
      </w:r>
      <w:r w:rsidRPr="006158D2">
        <w:rPr>
          <w:rFonts w:eastAsia=".VnTime" w:hint="cs"/>
          <w:color w:val="auto"/>
          <w:sz w:val="28"/>
          <w:szCs w:val="26"/>
        </w:rPr>
        <w:t>đ</w:t>
      </w:r>
      <w:r w:rsidRPr="006158D2">
        <w:rPr>
          <w:rFonts w:eastAsia=".VnTime"/>
          <w:color w:val="auto"/>
          <w:sz w:val="28"/>
          <w:szCs w:val="26"/>
        </w:rPr>
        <w:t>ộng cho vay nội bộ phải tuân thủ các nguyên tắc sau:</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 Tiền lãi hoạt </w:t>
      </w:r>
      <w:r w:rsidRPr="006158D2">
        <w:rPr>
          <w:rFonts w:hint="eastAsia"/>
          <w:color w:val="auto"/>
          <w:sz w:val="28"/>
          <w:szCs w:val="26"/>
          <w:lang w:val="vi-VN"/>
        </w:rPr>
        <w:t>đ</w:t>
      </w:r>
      <w:r w:rsidRPr="006158D2">
        <w:rPr>
          <w:color w:val="auto"/>
          <w:sz w:val="28"/>
          <w:szCs w:val="26"/>
          <w:lang w:val="vi-VN"/>
        </w:rPr>
        <w:t xml:space="preserve">ộng cho vay nội bộ của HTX có thể </w:t>
      </w:r>
      <w:r w:rsidRPr="006158D2">
        <w:rPr>
          <w:rFonts w:hint="eastAsia"/>
          <w:color w:val="auto"/>
          <w:sz w:val="28"/>
          <w:szCs w:val="26"/>
          <w:lang w:val="vi-VN"/>
        </w:rPr>
        <w:t>đư</w:t>
      </w:r>
      <w:r w:rsidRPr="006158D2">
        <w:rPr>
          <w:color w:val="auto"/>
          <w:sz w:val="28"/>
          <w:szCs w:val="26"/>
          <w:lang w:val="vi-VN"/>
        </w:rPr>
        <w:t xml:space="preserve">ợc các thành viên trả theo </w:t>
      </w:r>
      <w:r w:rsidRPr="006158D2">
        <w:rPr>
          <w:rFonts w:hint="eastAsia"/>
          <w:color w:val="auto"/>
          <w:sz w:val="28"/>
          <w:szCs w:val="26"/>
          <w:lang w:val="vi-VN"/>
        </w:rPr>
        <w:t>đ</w:t>
      </w:r>
      <w:r w:rsidRPr="006158D2">
        <w:rPr>
          <w:color w:val="auto"/>
          <w:sz w:val="28"/>
          <w:szCs w:val="26"/>
          <w:lang w:val="vi-VN"/>
        </w:rPr>
        <w:t>ịnh kỳ, trả sau hoặc trả tr</w:t>
      </w:r>
      <w:r w:rsidRPr="006158D2">
        <w:rPr>
          <w:rFonts w:hint="eastAsia"/>
          <w:color w:val="auto"/>
          <w:sz w:val="28"/>
          <w:szCs w:val="26"/>
          <w:lang w:val="vi-VN"/>
        </w:rPr>
        <w:t>ư</w:t>
      </w:r>
      <w:r w:rsidRPr="006158D2">
        <w:rPr>
          <w:color w:val="auto"/>
          <w:sz w:val="28"/>
          <w:szCs w:val="26"/>
          <w:lang w:val="vi-VN"/>
        </w:rPr>
        <w:t xml:space="preserve">ớc. Tiền lãi của hoạt </w:t>
      </w:r>
      <w:r w:rsidRPr="006158D2">
        <w:rPr>
          <w:rFonts w:hint="eastAsia"/>
          <w:color w:val="auto"/>
          <w:sz w:val="28"/>
          <w:szCs w:val="26"/>
          <w:lang w:val="vi-VN"/>
        </w:rPr>
        <w:t>đ</w:t>
      </w:r>
      <w:r w:rsidRPr="006158D2">
        <w:rPr>
          <w:color w:val="auto"/>
          <w:sz w:val="28"/>
          <w:szCs w:val="26"/>
          <w:lang w:val="vi-VN"/>
        </w:rPr>
        <w:t xml:space="preserve">ộng cho vay nội bộ </w:t>
      </w:r>
      <w:r w:rsidRPr="006158D2">
        <w:rPr>
          <w:rFonts w:hint="eastAsia"/>
          <w:color w:val="auto"/>
          <w:sz w:val="28"/>
          <w:szCs w:val="26"/>
          <w:lang w:val="vi-VN"/>
        </w:rPr>
        <w:t>đư</w:t>
      </w:r>
      <w:r w:rsidRPr="006158D2">
        <w:rPr>
          <w:color w:val="auto"/>
          <w:sz w:val="28"/>
          <w:szCs w:val="26"/>
          <w:lang w:val="vi-VN"/>
        </w:rPr>
        <w:t xml:space="preserve">ợc ghi nhận theo từng kỳ phát sinh, không phụ thuộc vào việc </w:t>
      </w:r>
      <w:r w:rsidRPr="006158D2">
        <w:rPr>
          <w:rFonts w:hint="eastAsia"/>
          <w:color w:val="auto"/>
          <w:sz w:val="28"/>
          <w:szCs w:val="26"/>
          <w:lang w:val="vi-VN"/>
        </w:rPr>
        <w:t>đã</w:t>
      </w:r>
      <w:r w:rsidRPr="006158D2">
        <w:rPr>
          <w:color w:val="auto"/>
          <w:sz w:val="28"/>
          <w:szCs w:val="26"/>
          <w:lang w:val="vi-VN"/>
        </w:rPr>
        <w:t xml:space="preserve"> thu </w:t>
      </w:r>
      <w:r w:rsidRPr="006158D2">
        <w:rPr>
          <w:rFonts w:hint="eastAsia"/>
          <w:color w:val="auto"/>
          <w:sz w:val="28"/>
          <w:szCs w:val="26"/>
          <w:lang w:val="vi-VN"/>
        </w:rPr>
        <w:t>đư</w:t>
      </w:r>
      <w:r w:rsidRPr="006158D2">
        <w:rPr>
          <w:color w:val="auto"/>
          <w:sz w:val="28"/>
          <w:szCs w:val="26"/>
          <w:lang w:val="vi-VN"/>
        </w:rPr>
        <w:t>ợc tiền hay ch</w:t>
      </w:r>
      <w:r w:rsidRPr="006158D2">
        <w:rPr>
          <w:rFonts w:hint="eastAsia"/>
          <w:color w:val="auto"/>
          <w:sz w:val="28"/>
          <w:szCs w:val="26"/>
          <w:lang w:val="vi-VN"/>
        </w:rPr>
        <w:t>ư</w:t>
      </w:r>
      <w:r w:rsidRPr="006158D2">
        <w:rPr>
          <w:color w:val="auto"/>
          <w:sz w:val="28"/>
          <w:szCs w:val="26"/>
          <w:lang w:val="vi-VN"/>
        </w:rPr>
        <w:t xml:space="preserve">a thu </w:t>
      </w:r>
      <w:r w:rsidRPr="006158D2">
        <w:rPr>
          <w:rFonts w:hint="eastAsia"/>
          <w:color w:val="auto"/>
          <w:sz w:val="28"/>
          <w:szCs w:val="26"/>
          <w:lang w:val="vi-VN"/>
        </w:rPr>
        <w:t>đư</w:t>
      </w:r>
      <w:r w:rsidRPr="006158D2">
        <w:rPr>
          <w:color w:val="auto"/>
          <w:sz w:val="28"/>
          <w:szCs w:val="26"/>
          <w:lang w:val="vi-VN"/>
        </w:rPr>
        <w:t>ợc tiền của các thành viên.</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Tr</w:t>
      </w:r>
      <w:r w:rsidRPr="006158D2">
        <w:rPr>
          <w:rFonts w:hint="eastAsia"/>
          <w:color w:val="auto"/>
          <w:sz w:val="28"/>
          <w:szCs w:val="26"/>
          <w:lang w:val="vi-VN"/>
        </w:rPr>
        <w:t>ư</w:t>
      </w:r>
      <w:r w:rsidRPr="006158D2">
        <w:rPr>
          <w:color w:val="auto"/>
          <w:sz w:val="28"/>
          <w:szCs w:val="26"/>
          <w:lang w:val="vi-VN"/>
        </w:rPr>
        <w:t xml:space="preserve">ờng hợp lãi trả theo </w:t>
      </w:r>
      <w:r w:rsidRPr="006158D2">
        <w:rPr>
          <w:rFonts w:hint="eastAsia"/>
          <w:color w:val="auto"/>
          <w:sz w:val="28"/>
          <w:szCs w:val="26"/>
          <w:lang w:val="vi-VN"/>
        </w:rPr>
        <w:t>đ</w:t>
      </w:r>
      <w:r w:rsidRPr="006158D2">
        <w:rPr>
          <w:color w:val="auto"/>
          <w:sz w:val="28"/>
          <w:szCs w:val="26"/>
          <w:lang w:val="vi-VN"/>
        </w:rPr>
        <w:t xml:space="preserve">ịnh kỳ, doanh thu tiền lãi hoạt </w:t>
      </w:r>
      <w:r w:rsidRPr="006158D2">
        <w:rPr>
          <w:rFonts w:hint="eastAsia"/>
          <w:color w:val="auto"/>
          <w:sz w:val="28"/>
          <w:szCs w:val="26"/>
          <w:lang w:val="vi-VN"/>
        </w:rPr>
        <w:t>đ</w:t>
      </w:r>
      <w:r w:rsidRPr="006158D2">
        <w:rPr>
          <w:color w:val="auto"/>
          <w:sz w:val="28"/>
          <w:szCs w:val="26"/>
          <w:lang w:val="vi-VN"/>
        </w:rPr>
        <w:t xml:space="preserve">ộng cho vay nội bộ </w:t>
      </w:r>
      <w:r w:rsidRPr="006158D2">
        <w:rPr>
          <w:rFonts w:hint="eastAsia"/>
          <w:color w:val="auto"/>
          <w:sz w:val="28"/>
          <w:szCs w:val="26"/>
          <w:lang w:val="vi-VN"/>
        </w:rPr>
        <w:t>đư</w:t>
      </w:r>
      <w:r w:rsidRPr="006158D2">
        <w:rPr>
          <w:color w:val="auto"/>
          <w:sz w:val="28"/>
          <w:szCs w:val="26"/>
          <w:lang w:val="vi-VN"/>
        </w:rPr>
        <w:t xml:space="preserve">ợc ghi nhận tại các thời </w:t>
      </w:r>
      <w:r w:rsidRPr="006158D2">
        <w:rPr>
          <w:rFonts w:hint="eastAsia"/>
          <w:color w:val="auto"/>
          <w:sz w:val="28"/>
          <w:szCs w:val="26"/>
          <w:lang w:val="vi-VN"/>
        </w:rPr>
        <w:t>đ</w:t>
      </w:r>
      <w:r w:rsidRPr="006158D2">
        <w:rPr>
          <w:color w:val="auto"/>
          <w:sz w:val="28"/>
          <w:szCs w:val="26"/>
          <w:lang w:val="vi-VN"/>
        </w:rPr>
        <w:t>iểm HTX thu tiền lãi của thành viên;</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Tr</w:t>
      </w:r>
      <w:r w:rsidRPr="006158D2">
        <w:rPr>
          <w:rFonts w:hint="eastAsia"/>
          <w:color w:val="auto"/>
          <w:sz w:val="28"/>
          <w:szCs w:val="26"/>
          <w:lang w:val="vi-VN"/>
        </w:rPr>
        <w:t>ư</w:t>
      </w:r>
      <w:r w:rsidRPr="006158D2">
        <w:rPr>
          <w:color w:val="auto"/>
          <w:sz w:val="28"/>
          <w:szCs w:val="26"/>
          <w:lang w:val="vi-VN"/>
        </w:rPr>
        <w:t>ờng hợp lãi trả tr</w:t>
      </w:r>
      <w:r w:rsidRPr="006158D2">
        <w:rPr>
          <w:rFonts w:hint="eastAsia"/>
          <w:color w:val="auto"/>
          <w:sz w:val="28"/>
          <w:szCs w:val="26"/>
          <w:lang w:val="vi-VN"/>
        </w:rPr>
        <w:t>ư</w:t>
      </w:r>
      <w:r w:rsidRPr="006158D2">
        <w:rPr>
          <w:color w:val="auto"/>
          <w:sz w:val="28"/>
          <w:szCs w:val="26"/>
          <w:lang w:val="vi-VN"/>
        </w:rPr>
        <w:t xml:space="preserve">ớc: Toàn bộ tiền lãi nhận ban </w:t>
      </w:r>
      <w:r w:rsidRPr="006158D2">
        <w:rPr>
          <w:rFonts w:hint="eastAsia"/>
          <w:color w:val="auto"/>
          <w:sz w:val="28"/>
          <w:szCs w:val="26"/>
          <w:lang w:val="vi-VN"/>
        </w:rPr>
        <w:t>đ</w:t>
      </w:r>
      <w:r w:rsidRPr="006158D2">
        <w:rPr>
          <w:color w:val="auto"/>
          <w:sz w:val="28"/>
          <w:szCs w:val="26"/>
          <w:lang w:val="vi-VN"/>
        </w:rPr>
        <w:t xml:space="preserve">ầu phải phản ánh vào tài khoản 338 “Phải trả khác” và </w:t>
      </w:r>
      <w:r w:rsidRPr="006158D2">
        <w:rPr>
          <w:rFonts w:hint="eastAsia"/>
          <w:color w:val="auto"/>
          <w:sz w:val="28"/>
          <w:szCs w:val="26"/>
          <w:lang w:val="vi-VN"/>
        </w:rPr>
        <w:t>đ</w:t>
      </w:r>
      <w:r w:rsidRPr="006158D2">
        <w:rPr>
          <w:color w:val="auto"/>
          <w:sz w:val="28"/>
          <w:szCs w:val="26"/>
          <w:lang w:val="vi-VN"/>
        </w:rPr>
        <w:t xml:space="preserve">ịnh kỳ </w:t>
      </w:r>
      <w:r w:rsidRPr="006158D2">
        <w:rPr>
          <w:rFonts w:hint="eastAsia"/>
          <w:color w:val="auto"/>
          <w:sz w:val="28"/>
          <w:szCs w:val="26"/>
          <w:lang w:val="vi-VN"/>
        </w:rPr>
        <w:t>đư</w:t>
      </w:r>
      <w:r w:rsidRPr="006158D2">
        <w:rPr>
          <w:color w:val="auto"/>
          <w:sz w:val="28"/>
          <w:szCs w:val="26"/>
          <w:lang w:val="vi-VN"/>
        </w:rPr>
        <w:t xml:space="preserve">ợc phân bổ </w:t>
      </w:r>
      <w:r w:rsidRPr="006158D2">
        <w:rPr>
          <w:rFonts w:hint="eastAsia"/>
          <w:color w:val="auto"/>
          <w:sz w:val="28"/>
          <w:szCs w:val="26"/>
          <w:lang w:val="vi-VN"/>
        </w:rPr>
        <w:t>đ</w:t>
      </w:r>
      <w:r w:rsidRPr="006158D2">
        <w:rPr>
          <w:color w:val="auto"/>
          <w:sz w:val="28"/>
          <w:szCs w:val="26"/>
          <w:lang w:val="vi-VN"/>
        </w:rPr>
        <w:t xml:space="preserve">ều vào doanh thu hoạt </w:t>
      </w:r>
      <w:r w:rsidRPr="006158D2">
        <w:rPr>
          <w:rFonts w:hint="eastAsia"/>
          <w:color w:val="auto"/>
          <w:sz w:val="28"/>
          <w:szCs w:val="26"/>
          <w:lang w:val="vi-VN"/>
        </w:rPr>
        <w:t>đ</w:t>
      </w:r>
      <w:r w:rsidRPr="006158D2">
        <w:rPr>
          <w:color w:val="auto"/>
          <w:sz w:val="28"/>
          <w:szCs w:val="26"/>
          <w:lang w:val="vi-VN"/>
        </w:rPr>
        <w:t>ộng cho vay nội bộ của từng kỳ;</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Tr</w:t>
      </w:r>
      <w:r w:rsidRPr="006158D2">
        <w:rPr>
          <w:rFonts w:hint="eastAsia"/>
          <w:color w:val="auto"/>
          <w:sz w:val="28"/>
          <w:szCs w:val="26"/>
          <w:lang w:val="vi-VN"/>
        </w:rPr>
        <w:t>ư</w:t>
      </w:r>
      <w:r w:rsidRPr="006158D2">
        <w:rPr>
          <w:color w:val="auto"/>
          <w:sz w:val="28"/>
          <w:szCs w:val="26"/>
          <w:lang w:val="vi-VN"/>
        </w:rPr>
        <w:t xml:space="preserve">ờng hợp lãi nhận sau: Số tiền lãi sẽ </w:t>
      </w:r>
      <w:r w:rsidRPr="006158D2">
        <w:rPr>
          <w:rFonts w:hint="eastAsia"/>
          <w:color w:val="auto"/>
          <w:sz w:val="28"/>
          <w:szCs w:val="26"/>
          <w:lang w:val="vi-VN"/>
        </w:rPr>
        <w:t>đư</w:t>
      </w:r>
      <w:r w:rsidRPr="006158D2">
        <w:rPr>
          <w:color w:val="auto"/>
          <w:sz w:val="28"/>
          <w:szCs w:val="26"/>
          <w:lang w:val="vi-VN"/>
        </w:rPr>
        <w:t xml:space="preserve">ợc các thành viên trả vào kỳ cuối cùng khi thanh toán cả gốc và lãi do </w:t>
      </w:r>
      <w:r w:rsidRPr="006158D2">
        <w:rPr>
          <w:rFonts w:hint="eastAsia"/>
          <w:color w:val="auto"/>
          <w:sz w:val="28"/>
          <w:szCs w:val="26"/>
          <w:lang w:val="vi-VN"/>
        </w:rPr>
        <w:t>đó</w:t>
      </w:r>
      <w:r w:rsidRPr="006158D2">
        <w:rPr>
          <w:color w:val="auto"/>
          <w:sz w:val="28"/>
          <w:szCs w:val="26"/>
          <w:lang w:val="vi-VN"/>
        </w:rPr>
        <w:t xml:space="preserve"> số tiền lãi từng kỳ phải </w:t>
      </w:r>
      <w:r w:rsidRPr="006158D2">
        <w:rPr>
          <w:rFonts w:hint="eastAsia"/>
          <w:color w:val="auto"/>
          <w:sz w:val="28"/>
          <w:szCs w:val="26"/>
          <w:lang w:val="vi-VN"/>
        </w:rPr>
        <w:t>đư</w:t>
      </w:r>
      <w:r w:rsidRPr="006158D2">
        <w:rPr>
          <w:color w:val="auto"/>
          <w:sz w:val="28"/>
          <w:szCs w:val="26"/>
          <w:lang w:val="vi-VN"/>
        </w:rPr>
        <w:t>ợc ghi nhận là một khoản nợ phải thu (TK 13212) t</w:t>
      </w:r>
      <w:r w:rsidRPr="006158D2">
        <w:rPr>
          <w:rFonts w:hint="eastAsia"/>
          <w:color w:val="auto"/>
          <w:sz w:val="28"/>
          <w:szCs w:val="26"/>
          <w:lang w:val="vi-VN"/>
        </w:rPr>
        <w:t>ươ</w:t>
      </w:r>
      <w:r w:rsidRPr="006158D2">
        <w:rPr>
          <w:color w:val="auto"/>
          <w:sz w:val="28"/>
          <w:szCs w:val="26"/>
          <w:lang w:val="vi-VN"/>
        </w:rPr>
        <w:t>ng ứng với doanh thu tiền lãi của từng kỳ.</w:t>
      </w:r>
    </w:p>
    <w:p w:rsidR="007477B5" w:rsidRPr="006158D2" w:rsidRDefault="00F6039D">
      <w:pPr>
        <w:spacing w:after="0" w:line="276" w:lineRule="auto"/>
        <w:ind w:firstLine="567"/>
        <w:contextualSpacing/>
        <w:rPr>
          <w:rFonts w:eastAsia=".VnTime"/>
          <w:color w:val="auto"/>
          <w:sz w:val="28"/>
          <w:szCs w:val="26"/>
          <w:lang w:val="vi-VN"/>
        </w:rPr>
      </w:pPr>
      <w:r w:rsidRPr="006158D2">
        <w:rPr>
          <w:color w:val="auto"/>
          <w:sz w:val="28"/>
          <w:szCs w:val="26"/>
          <w:lang w:val="vi-VN"/>
        </w:rPr>
        <w:t xml:space="preserve">- Lãi hoạt </w:t>
      </w:r>
      <w:r w:rsidRPr="006158D2">
        <w:rPr>
          <w:rFonts w:hint="eastAsia"/>
          <w:color w:val="auto"/>
          <w:sz w:val="28"/>
          <w:szCs w:val="26"/>
          <w:lang w:val="vi-VN"/>
        </w:rPr>
        <w:t>đ</w:t>
      </w:r>
      <w:r w:rsidRPr="006158D2">
        <w:rPr>
          <w:color w:val="auto"/>
          <w:sz w:val="28"/>
          <w:szCs w:val="26"/>
          <w:lang w:val="vi-VN"/>
        </w:rPr>
        <w:t xml:space="preserve">ộng cho vay nội bộ chỉ </w:t>
      </w:r>
      <w:r w:rsidRPr="006158D2">
        <w:rPr>
          <w:rFonts w:hint="eastAsia"/>
          <w:color w:val="auto"/>
          <w:sz w:val="28"/>
          <w:szCs w:val="26"/>
          <w:lang w:val="vi-VN"/>
        </w:rPr>
        <w:t>đư</w:t>
      </w:r>
      <w:r w:rsidRPr="006158D2">
        <w:rPr>
          <w:color w:val="auto"/>
          <w:sz w:val="28"/>
          <w:szCs w:val="26"/>
          <w:lang w:val="vi-VN"/>
        </w:rPr>
        <w:t>ợc ghi nhận doanh thu khi có khả n</w:t>
      </w:r>
      <w:r w:rsidRPr="006158D2">
        <w:rPr>
          <w:rFonts w:hint="eastAsia"/>
          <w:color w:val="auto"/>
          <w:sz w:val="28"/>
          <w:szCs w:val="26"/>
          <w:lang w:val="vi-VN"/>
        </w:rPr>
        <w:t>ă</w:t>
      </w:r>
      <w:r w:rsidRPr="006158D2">
        <w:rPr>
          <w:color w:val="auto"/>
          <w:sz w:val="28"/>
          <w:szCs w:val="26"/>
          <w:lang w:val="vi-VN"/>
        </w:rPr>
        <w:t xml:space="preserve">ng chắc chắn thu </w:t>
      </w:r>
      <w:r w:rsidRPr="006158D2">
        <w:rPr>
          <w:rFonts w:hint="eastAsia"/>
          <w:color w:val="auto"/>
          <w:sz w:val="28"/>
          <w:szCs w:val="26"/>
          <w:lang w:val="vi-VN"/>
        </w:rPr>
        <w:t>đư</w:t>
      </w:r>
      <w:r w:rsidRPr="006158D2">
        <w:rPr>
          <w:color w:val="auto"/>
          <w:sz w:val="28"/>
          <w:szCs w:val="26"/>
          <w:lang w:val="vi-VN"/>
        </w:rPr>
        <w:t xml:space="preserve">ợc tiền lãi. </w:t>
      </w:r>
      <w:r w:rsidRPr="006158D2">
        <w:rPr>
          <w:rFonts w:hint="eastAsia"/>
          <w:color w:val="auto"/>
          <w:sz w:val="28"/>
          <w:szCs w:val="26"/>
          <w:lang w:val="vi-VN"/>
        </w:rPr>
        <w:t>Đ</w:t>
      </w:r>
      <w:r w:rsidRPr="006158D2">
        <w:rPr>
          <w:color w:val="auto"/>
          <w:sz w:val="28"/>
          <w:szCs w:val="26"/>
          <w:lang w:val="vi-VN"/>
        </w:rPr>
        <w:t xml:space="preserve">ối với các khoản nợ gốc </w:t>
      </w:r>
      <w:r w:rsidRPr="006158D2">
        <w:rPr>
          <w:rFonts w:hint="eastAsia"/>
          <w:color w:val="auto"/>
          <w:sz w:val="28"/>
          <w:szCs w:val="26"/>
          <w:lang w:val="vi-VN"/>
        </w:rPr>
        <w:t>đã</w:t>
      </w:r>
      <w:r w:rsidRPr="006158D2">
        <w:rPr>
          <w:color w:val="auto"/>
          <w:sz w:val="28"/>
          <w:szCs w:val="26"/>
          <w:lang w:val="vi-VN"/>
        </w:rPr>
        <w:t xml:space="preserve"> quá hạn và nếu không có thêm bằng chứng về khả n</w:t>
      </w:r>
      <w:r w:rsidRPr="006158D2">
        <w:rPr>
          <w:rFonts w:hint="eastAsia"/>
          <w:color w:val="auto"/>
          <w:sz w:val="28"/>
          <w:szCs w:val="26"/>
          <w:lang w:val="vi-VN"/>
        </w:rPr>
        <w:t>ă</w:t>
      </w:r>
      <w:r w:rsidRPr="006158D2">
        <w:rPr>
          <w:color w:val="auto"/>
          <w:sz w:val="28"/>
          <w:szCs w:val="26"/>
          <w:lang w:val="vi-VN"/>
        </w:rPr>
        <w:t xml:space="preserve">ng thanh toán tiền lãi của thành viên, HTX chỉ </w:t>
      </w:r>
      <w:r w:rsidRPr="006158D2">
        <w:rPr>
          <w:rFonts w:hint="eastAsia"/>
          <w:color w:val="auto"/>
          <w:sz w:val="28"/>
          <w:szCs w:val="26"/>
          <w:lang w:val="vi-VN"/>
        </w:rPr>
        <w:t>đư</w:t>
      </w:r>
      <w:r w:rsidRPr="006158D2">
        <w:rPr>
          <w:color w:val="auto"/>
          <w:sz w:val="28"/>
          <w:szCs w:val="26"/>
          <w:lang w:val="vi-VN"/>
        </w:rPr>
        <w:t>ợc ghi nhận số lãi dự thu vào TK 008 - Lãi cho vay quá hạn khó có khả n</w:t>
      </w:r>
      <w:r w:rsidRPr="006158D2">
        <w:rPr>
          <w:rFonts w:hint="eastAsia"/>
          <w:color w:val="auto"/>
          <w:sz w:val="28"/>
          <w:szCs w:val="26"/>
          <w:lang w:val="vi-VN"/>
        </w:rPr>
        <w:t>ă</w:t>
      </w:r>
      <w:r w:rsidRPr="006158D2">
        <w:rPr>
          <w:color w:val="auto"/>
          <w:sz w:val="28"/>
          <w:szCs w:val="26"/>
          <w:lang w:val="vi-VN"/>
        </w:rPr>
        <w:t xml:space="preserve">ng thu </w:t>
      </w:r>
      <w:r w:rsidRPr="006158D2">
        <w:rPr>
          <w:rFonts w:hint="eastAsia"/>
          <w:color w:val="auto"/>
          <w:sz w:val="28"/>
          <w:szCs w:val="26"/>
          <w:lang w:val="vi-VN"/>
        </w:rPr>
        <w:t>đư</w:t>
      </w:r>
      <w:r w:rsidRPr="006158D2">
        <w:rPr>
          <w:color w:val="auto"/>
          <w:sz w:val="28"/>
          <w:szCs w:val="26"/>
          <w:lang w:val="vi-VN"/>
        </w:rPr>
        <w:t xml:space="preserve">ợc. Khi thu hồi </w:t>
      </w:r>
      <w:r w:rsidRPr="006158D2">
        <w:rPr>
          <w:rFonts w:hint="eastAsia"/>
          <w:color w:val="auto"/>
          <w:sz w:val="28"/>
          <w:szCs w:val="26"/>
          <w:lang w:val="vi-VN"/>
        </w:rPr>
        <w:t>đư</w:t>
      </w:r>
      <w:r w:rsidRPr="006158D2">
        <w:rPr>
          <w:color w:val="auto"/>
          <w:sz w:val="28"/>
          <w:szCs w:val="26"/>
          <w:lang w:val="vi-VN"/>
        </w:rPr>
        <w:t>ợc khoản lãi cho vay quá hạn này, ghi Có TK 008</w:t>
      </w:r>
      <w:r w:rsidRPr="006158D2">
        <w:rPr>
          <w:rFonts w:eastAsia=".VnTime"/>
          <w:color w:val="auto"/>
          <w:sz w:val="28"/>
          <w:szCs w:val="26"/>
          <w:lang w:val="vi-VN"/>
        </w:rPr>
        <w:t>.</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lastRenderedPageBreak/>
        <w:t>d)</w:t>
      </w:r>
      <w:r w:rsidRPr="006158D2">
        <w:rPr>
          <w:b/>
          <w:color w:val="auto"/>
          <w:sz w:val="28"/>
          <w:szCs w:val="26"/>
          <w:lang w:val="vi-VN"/>
        </w:rPr>
        <w:t xml:space="preserve"> </w:t>
      </w:r>
      <w:r w:rsidRPr="006158D2">
        <w:rPr>
          <w:rFonts w:hint="eastAsia"/>
          <w:color w:val="auto"/>
          <w:sz w:val="28"/>
          <w:szCs w:val="26"/>
          <w:lang w:val="vi-VN"/>
        </w:rPr>
        <w:t>Đ</w:t>
      </w:r>
      <w:r w:rsidRPr="006158D2">
        <w:rPr>
          <w:color w:val="auto"/>
          <w:sz w:val="28"/>
          <w:szCs w:val="26"/>
          <w:lang w:val="vi-VN"/>
        </w:rPr>
        <w:t>ối với tr</w:t>
      </w:r>
      <w:r w:rsidRPr="006158D2">
        <w:rPr>
          <w:rFonts w:hint="eastAsia"/>
          <w:color w:val="auto"/>
          <w:sz w:val="28"/>
          <w:szCs w:val="26"/>
          <w:lang w:val="vi-VN"/>
        </w:rPr>
        <w:t>ư</w:t>
      </w:r>
      <w:r w:rsidRPr="006158D2">
        <w:rPr>
          <w:color w:val="auto"/>
          <w:sz w:val="28"/>
          <w:szCs w:val="26"/>
          <w:lang w:val="vi-VN"/>
        </w:rPr>
        <w:t xml:space="preserve">ờng hợp </w:t>
      </w:r>
      <w:r w:rsidRPr="006158D2">
        <w:rPr>
          <w:color w:val="auto"/>
          <w:sz w:val="28"/>
          <w:szCs w:val="26"/>
        </w:rPr>
        <w:t xml:space="preserve">HTX bảo trợ cho thành viên chính thức với </w:t>
      </w:r>
      <w:r w:rsidRPr="006158D2">
        <w:rPr>
          <w:rFonts w:hint="eastAsia"/>
          <w:color w:val="auto"/>
          <w:sz w:val="28"/>
          <w:szCs w:val="26"/>
        </w:rPr>
        <w:t>đơ</w:t>
      </w:r>
      <w:r w:rsidRPr="006158D2">
        <w:rPr>
          <w:color w:val="auto"/>
          <w:sz w:val="28"/>
          <w:szCs w:val="26"/>
        </w:rPr>
        <w:t xml:space="preserve">n vị cung cấp sản phẩm và dịch vụ </w:t>
      </w:r>
      <w:r w:rsidRPr="006158D2">
        <w:rPr>
          <w:rFonts w:hint="eastAsia"/>
          <w:color w:val="auto"/>
          <w:sz w:val="28"/>
          <w:szCs w:val="26"/>
        </w:rPr>
        <w:t>đ</w:t>
      </w:r>
      <w:r w:rsidRPr="006158D2">
        <w:rPr>
          <w:color w:val="auto"/>
          <w:sz w:val="28"/>
          <w:szCs w:val="26"/>
        </w:rPr>
        <w:t>ầu vào, thu mua nhằm tiêu thụ sản phẩm do thành viên chính thức làm ra thì</w:t>
      </w:r>
      <w:r w:rsidRPr="006158D2">
        <w:rPr>
          <w:color w:val="auto"/>
          <w:sz w:val="28"/>
          <w:szCs w:val="26"/>
          <w:lang w:val="vi-VN"/>
        </w:rPr>
        <w:t xml:space="preserve"> doanh thu là số tiền phí thực tế mà HTX </w:t>
      </w:r>
      <w:r w:rsidRPr="006158D2">
        <w:rPr>
          <w:rFonts w:hint="eastAsia"/>
          <w:color w:val="auto"/>
          <w:sz w:val="28"/>
          <w:szCs w:val="26"/>
          <w:lang w:val="vi-VN"/>
        </w:rPr>
        <w:t>đư</w:t>
      </w:r>
      <w:r w:rsidRPr="006158D2">
        <w:rPr>
          <w:color w:val="auto"/>
          <w:sz w:val="28"/>
          <w:szCs w:val="26"/>
          <w:lang w:val="vi-VN"/>
        </w:rPr>
        <w:t>ợc h</w:t>
      </w:r>
      <w:r w:rsidRPr="006158D2">
        <w:rPr>
          <w:rFonts w:hint="eastAsia"/>
          <w:color w:val="auto"/>
          <w:sz w:val="28"/>
          <w:szCs w:val="26"/>
          <w:lang w:val="vi-VN"/>
        </w:rPr>
        <w:t>ư</w:t>
      </w:r>
      <w:r w:rsidRPr="006158D2">
        <w:rPr>
          <w:color w:val="auto"/>
          <w:sz w:val="28"/>
          <w:szCs w:val="26"/>
          <w:lang w:val="vi-VN"/>
        </w:rPr>
        <w:t>ởng.</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6"/>
        </w:rPr>
      </w:pPr>
      <w:r w:rsidRPr="006158D2">
        <w:rPr>
          <w:rFonts w:ascii="Times New Roman" w:hAnsi="Times New Roman"/>
          <w:b/>
          <w:color w:val="auto"/>
          <w:sz w:val="28"/>
          <w:szCs w:val="26"/>
          <w:lang w:val="vi-VN"/>
        </w:rPr>
        <w:t>2. Kết cấu và nội dung phản ánh của Tài khoản 51</w:t>
      </w:r>
      <w:r w:rsidRPr="006158D2">
        <w:rPr>
          <w:rFonts w:ascii="Times New Roman" w:hAnsi="Times New Roman"/>
          <w:b/>
          <w:color w:val="auto"/>
          <w:sz w:val="28"/>
          <w:szCs w:val="26"/>
        </w:rPr>
        <w:t>2</w:t>
      </w:r>
      <w:r w:rsidRPr="006158D2">
        <w:rPr>
          <w:rFonts w:ascii="Times New Roman" w:hAnsi="Times New Roman"/>
          <w:b/>
          <w:color w:val="auto"/>
          <w:sz w:val="28"/>
          <w:szCs w:val="26"/>
          <w:lang w:val="vi-VN"/>
        </w:rPr>
        <w:t xml:space="preserve"> - Doanh thu </w:t>
      </w:r>
      <w:r w:rsidRPr="006158D2">
        <w:rPr>
          <w:rFonts w:ascii="Times New Roman" w:hAnsi="Times New Roman"/>
          <w:b/>
          <w:color w:val="auto"/>
          <w:sz w:val="28"/>
          <w:szCs w:val="26"/>
        </w:rPr>
        <w:t>từ giao dịch nội bộ</w:t>
      </w:r>
    </w:p>
    <w:p w:rsidR="007477B5" w:rsidRPr="006158D2" w:rsidRDefault="00F6039D">
      <w:pPr>
        <w:spacing w:after="0" w:line="276" w:lineRule="auto"/>
        <w:ind w:firstLine="567"/>
        <w:contextualSpacing/>
        <w:rPr>
          <w:b/>
          <w:color w:val="auto"/>
          <w:sz w:val="28"/>
          <w:szCs w:val="26"/>
          <w:lang w:val="vi-VN"/>
        </w:rPr>
      </w:pPr>
      <w:r w:rsidRPr="006158D2">
        <w:rPr>
          <w:b/>
          <w:color w:val="auto"/>
          <w:sz w:val="28"/>
          <w:szCs w:val="26"/>
          <w:lang w:val="vi-VN"/>
        </w:rPr>
        <w:t>Bên Nợ:</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Các khoản thuế gián thu phải nộp (GTGT, TT</w:t>
      </w:r>
      <w:r w:rsidRPr="006158D2">
        <w:rPr>
          <w:rFonts w:hint="eastAsia"/>
          <w:color w:val="auto"/>
          <w:sz w:val="28"/>
          <w:szCs w:val="26"/>
          <w:lang w:val="vi-VN"/>
        </w:rPr>
        <w:t>Đ</w:t>
      </w:r>
      <w:r w:rsidRPr="006158D2">
        <w:rPr>
          <w:color w:val="auto"/>
          <w:sz w:val="28"/>
          <w:szCs w:val="26"/>
          <w:lang w:val="vi-VN"/>
        </w:rPr>
        <w:t>B, XK, BVMT);</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Các khoản giảm trừ doanh thu (doanh thu hàng bán bị trả lại; khoản giảm giá hàng bán, chiết khấu th</w:t>
      </w:r>
      <w:r w:rsidRPr="006158D2">
        <w:rPr>
          <w:rFonts w:hint="eastAsia"/>
          <w:color w:val="auto"/>
          <w:sz w:val="28"/>
          <w:szCs w:val="26"/>
          <w:lang w:val="vi-VN"/>
        </w:rPr>
        <w:t>ươ</w:t>
      </w:r>
      <w:r w:rsidRPr="006158D2">
        <w:rPr>
          <w:color w:val="auto"/>
          <w:sz w:val="28"/>
          <w:szCs w:val="26"/>
          <w:lang w:val="vi-VN"/>
        </w:rPr>
        <w:t>ng mại) kết chuyển cuối kỳ;</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 Kết chuyển doanh thu thuần vào tài khoản 911 "Xác </w:t>
      </w:r>
      <w:r w:rsidRPr="006158D2">
        <w:rPr>
          <w:rFonts w:hint="eastAsia"/>
          <w:color w:val="auto"/>
          <w:sz w:val="28"/>
          <w:szCs w:val="26"/>
          <w:lang w:val="vi-VN"/>
        </w:rPr>
        <w:t>đ</w:t>
      </w:r>
      <w:r w:rsidRPr="006158D2">
        <w:rPr>
          <w:color w:val="auto"/>
          <w:sz w:val="28"/>
          <w:szCs w:val="26"/>
          <w:lang w:val="vi-VN"/>
        </w:rPr>
        <w:t>ịnh kết quả kinh doanh".</w:t>
      </w:r>
    </w:p>
    <w:p w:rsidR="007477B5" w:rsidRPr="006158D2" w:rsidRDefault="00F6039D">
      <w:pPr>
        <w:spacing w:after="0" w:line="276" w:lineRule="auto"/>
        <w:ind w:firstLine="567"/>
        <w:contextualSpacing/>
        <w:rPr>
          <w:color w:val="auto"/>
          <w:sz w:val="28"/>
          <w:szCs w:val="26"/>
          <w:lang w:val="vi-VN"/>
        </w:rPr>
      </w:pPr>
      <w:r w:rsidRPr="006158D2">
        <w:rPr>
          <w:b/>
          <w:color w:val="auto"/>
          <w:sz w:val="28"/>
          <w:szCs w:val="26"/>
          <w:lang w:val="vi-VN"/>
        </w:rPr>
        <w:t xml:space="preserve">Bên Có: </w:t>
      </w:r>
      <w:r w:rsidRPr="006158D2">
        <w:rPr>
          <w:color w:val="auto"/>
          <w:sz w:val="28"/>
          <w:szCs w:val="26"/>
          <w:lang w:val="vi-VN"/>
        </w:rPr>
        <w:t xml:space="preserve">Doanh thu giao dịch nội bộ từ hoạt </w:t>
      </w:r>
      <w:r w:rsidRPr="006158D2">
        <w:rPr>
          <w:rFonts w:hint="eastAsia"/>
          <w:color w:val="auto"/>
          <w:sz w:val="28"/>
          <w:szCs w:val="26"/>
          <w:lang w:val="vi-VN"/>
        </w:rPr>
        <w:t>đ</w:t>
      </w:r>
      <w:r w:rsidRPr="006158D2">
        <w:rPr>
          <w:color w:val="auto"/>
          <w:sz w:val="28"/>
          <w:szCs w:val="26"/>
          <w:lang w:val="vi-VN"/>
        </w:rPr>
        <w:t>ộng bán sản phẩm, hàng hoá và cung cấp dịch vụ của HTX thực hiện trong kỳ kế toán.</w:t>
      </w:r>
    </w:p>
    <w:p w:rsidR="007477B5" w:rsidRPr="006158D2" w:rsidRDefault="00F6039D">
      <w:pPr>
        <w:spacing w:after="0" w:line="276" w:lineRule="auto"/>
        <w:ind w:firstLine="567"/>
        <w:contextualSpacing/>
        <w:rPr>
          <w:b/>
          <w:color w:val="auto"/>
          <w:sz w:val="28"/>
          <w:szCs w:val="26"/>
          <w:lang w:val="vi-VN"/>
        </w:rPr>
      </w:pPr>
      <w:r w:rsidRPr="006158D2">
        <w:rPr>
          <w:b/>
          <w:color w:val="auto"/>
          <w:sz w:val="28"/>
          <w:szCs w:val="26"/>
          <w:lang w:val="vi-VN"/>
        </w:rPr>
        <w:t>Tài khoản 512 không có số d</w:t>
      </w:r>
      <w:r w:rsidRPr="006158D2">
        <w:rPr>
          <w:rFonts w:hint="eastAsia"/>
          <w:b/>
          <w:color w:val="auto"/>
          <w:sz w:val="28"/>
          <w:szCs w:val="26"/>
          <w:lang w:val="vi-VN"/>
        </w:rPr>
        <w:t>ư</w:t>
      </w:r>
      <w:r w:rsidRPr="006158D2">
        <w:rPr>
          <w:b/>
          <w:color w:val="auto"/>
          <w:sz w:val="28"/>
          <w:szCs w:val="26"/>
          <w:lang w:val="vi-VN"/>
        </w:rPr>
        <w:t xml:space="preserve"> cuối kỳ.</w:t>
      </w:r>
    </w:p>
    <w:p w:rsidR="007477B5" w:rsidRPr="006158D2" w:rsidRDefault="00F6039D">
      <w:pPr>
        <w:spacing w:after="0" w:line="276" w:lineRule="auto"/>
        <w:ind w:firstLine="567"/>
        <w:contextualSpacing/>
        <w:rPr>
          <w:b/>
          <w:color w:val="auto"/>
          <w:sz w:val="28"/>
          <w:szCs w:val="26"/>
          <w:lang w:val="vi-VN"/>
        </w:rPr>
      </w:pPr>
      <w:r w:rsidRPr="006158D2">
        <w:rPr>
          <w:b/>
          <w:color w:val="auto"/>
          <w:sz w:val="28"/>
          <w:szCs w:val="26"/>
          <w:lang w:val="vi-VN"/>
        </w:rPr>
        <w:t>Tài khoản 512 - Doanh thu từ giao dịch nội bộ có 4 tài khoản cấp 2</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5121 - Doanh thu bán sản phẩm, vật t</w:t>
      </w:r>
      <w:r w:rsidRPr="006158D2">
        <w:rPr>
          <w:rFonts w:hint="eastAsia"/>
          <w:bCs/>
          <w:i/>
          <w:color w:val="auto"/>
          <w:sz w:val="28"/>
          <w:szCs w:val="26"/>
          <w:lang w:val="vi-VN"/>
        </w:rPr>
        <w:t>ư</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doanh thu và doanh thu thuần của khối l</w:t>
      </w:r>
      <w:r w:rsidRPr="006158D2">
        <w:rPr>
          <w:rFonts w:hint="eastAsia"/>
          <w:bCs/>
          <w:color w:val="auto"/>
          <w:sz w:val="28"/>
          <w:szCs w:val="26"/>
          <w:lang w:val="vi-VN"/>
        </w:rPr>
        <w:t>ư</w:t>
      </w:r>
      <w:r w:rsidRPr="006158D2">
        <w:rPr>
          <w:bCs/>
          <w:color w:val="auto"/>
          <w:sz w:val="28"/>
          <w:szCs w:val="26"/>
          <w:lang w:val="vi-VN"/>
        </w:rPr>
        <w:t>ợng sản phẩm, vật t</w:t>
      </w:r>
      <w:r w:rsidRPr="006158D2">
        <w:rPr>
          <w:rFonts w:hint="eastAsia"/>
          <w:bCs/>
          <w:color w:val="auto"/>
          <w:sz w:val="28"/>
          <w:szCs w:val="26"/>
          <w:lang w:val="vi-VN"/>
        </w:rPr>
        <w:t>ư</w:t>
      </w:r>
      <w:r w:rsidRPr="006158D2">
        <w:rPr>
          <w:bCs/>
          <w:color w:val="auto"/>
          <w:sz w:val="28"/>
          <w:szCs w:val="26"/>
          <w:lang w:val="vi-VN"/>
        </w:rPr>
        <w:t xml:space="preserve"> </w:t>
      </w:r>
      <w:r w:rsidRPr="006158D2">
        <w:rPr>
          <w:rFonts w:hint="eastAsia"/>
          <w:bCs/>
          <w:color w:val="auto"/>
          <w:sz w:val="28"/>
          <w:szCs w:val="26"/>
          <w:lang w:val="vi-VN"/>
        </w:rPr>
        <w:t>đ</w:t>
      </w:r>
      <w:r w:rsidRPr="006158D2">
        <w:rPr>
          <w:bCs/>
          <w:color w:val="auto"/>
          <w:sz w:val="28"/>
          <w:szCs w:val="26"/>
          <w:lang w:val="vi-VN"/>
        </w:rPr>
        <w:t xml:space="preserve">ầu vào HTX cung ứng cho thành viên chính thức </w:t>
      </w:r>
      <w:r w:rsidRPr="006158D2">
        <w:rPr>
          <w:rFonts w:hint="eastAsia"/>
          <w:bCs/>
          <w:color w:val="auto"/>
          <w:sz w:val="28"/>
          <w:szCs w:val="26"/>
          <w:lang w:val="vi-VN"/>
        </w:rPr>
        <w:t>đư</w:t>
      </w:r>
      <w:r w:rsidRPr="006158D2">
        <w:rPr>
          <w:bCs/>
          <w:color w:val="auto"/>
          <w:sz w:val="28"/>
          <w:szCs w:val="26"/>
          <w:lang w:val="vi-VN"/>
        </w:rPr>
        <w:t xml:space="preserve">ợc xác </w:t>
      </w:r>
      <w:r w:rsidRPr="006158D2">
        <w:rPr>
          <w:rFonts w:hint="eastAsia"/>
          <w:bCs/>
          <w:color w:val="auto"/>
          <w:sz w:val="28"/>
          <w:szCs w:val="26"/>
          <w:lang w:val="vi-VN"/>
        </w:rPr>
        <w:t>đ</w:t>
      </w:r>
      <w:r w:rsidRPr="006158D2">
        <w:rPr>
          <w:bCs/>
          <w:color w:val="auto"/>
          <w:sz w:val="28"/>
          <w:szCs w:val="26"/>
          <w:lang w:val="vi-VN"/>
        </w:rPr>
        <w:t xml:space="preserve">ịnh là </w:t>
      </w:r>
      <w:r w:rsidRPr="006158D2">
        <w:rPr>
          <w:rFonts w:hint="eastAsia"/>
          <w:bCs/>
          <w:color w:val="auto"/>
          <w:sz w:val="28"/>
          <w:szCs w:val="26"/>
          <w:lang w:val="vi-VN"/>
        </w:rPr>
        <w:t>đã</w:t>
      </w:r>
      <w:r w:rsidRPr="006158D2">
        <w:rPr>
          <w:bCs/>
          <w:color w:val="auto"/>
          <w:sz w:val="28"/>
          <w:szCs w:val="26"/>
          <w:lang w:val="vi-VN"/>
        </w:rPr>
        <w:t xml:space="preserve"> bán trong một kỳ kế toán của HTX. </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5122 - Doanh thu cung cấp dịch vụ:</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doanh thu và doanh thu thuần của khối l</w:t>
      </w:r>
      <w:r w:rsidRPr="006158D2">
        <w:rPr>
          <w:rFonts w:hint="eastAsia"/>
          <w:bCs/>
          <w:color w:val="auto"/>
          <w:sz w:val="28"/>
          <w:szCs w:val="26"/>
          <w:lang w:val="vi-VN"/>
        </w:rPr>
        <w:t>ư</w:t>
      </w:r>
      <w:r w:rsidRPr="006158D2">
        <w:rPr>
          <w:bCs/>
          <w:color w:val="auto"/>
          <w:sz w:val="28"/>
          <w:szCs w:val="26"/>
          <w:lang w:val="vi-VN"/>
        </w:rPr>
        <w:t xml:space="preserve">ợng dịch vụ </w:t>
      </w:r>
      <w:r w:rsidRPr="006158D2">
        <w:rPr>
          <w:rFonts w:hint="eastAsia"/>
          <w:bCs/>
          <w:color w:val="auto"/>
          <w:sz w:val="28"/>
          <w:szCs w:val="26"/>
          <w:lang w:val="vi-VN"/>
        </w:rPr>
        <w:t>đã</w:t>
      </w:r>
      <w:r w:rsidRPr="006158D2">
        <w:rPr>
          <w:bCs/>
          <w:color w:val="auto"/>
          <w:sz w:val="28"/>
          <w:szCs w:val="26"/>
          <w:lang w:val="vi-VN"/>
        </w:rPr>
        <w:t xml:space="preserve"> hoàn thành, </w:t>
      </w:r>
      <w:r w:rsidRPr="006158D2">
        <w:rPr>
          <w:rFonts w:hint="eastAsia"/>
          <w:bCs/>
          <w:color w:val="auto"/>
          <w:sz w:val="28"/>
          <w:szCs w:val="26"/>
          <w:lang w:val="vi-VN"/>
        </w:rPr>
        <w:t>đã</w:t>
      </w:r>
      <w:r w:rsidRPr="006158D2">
        <w:rPr>
          <w:bCs/>
          <w:color w:val="auto"/>
          <w:sz w:val="28"/>
          <w:szCs w:val="26"/>
          <w:lang w:val="vi-VN"/>
        </w:rPr>
        <w:t xml:space="preserve"> cung cấp cho thành viên chính thức và </w:t>
      </w:r>
      <w:r w:rsidRPr="006158D2">
        <w:rPr>
          <w:rFonts w:hint="eastAsia"/>
          <w:bCs/>
          <w:color w:val="auto"/>
          <w:sz w:val="28"/>
          <w:szCs w:val="26"/>
          <w:lang w:val="vi-VN"/>
        </w:rPr>
        <w:t>đư</w:t>
      </w:r>
      <w:r w:rsidRPr="006158D2">
        <w:rPr>
          <w:bCs/>
          <w:color w:val="auto"/>
          <w:sz w:val="28"/>
          <w:szCs w:val="26"/>
          <w:lang w:val="vi-VN"/>
        </w:rPr>
        <w:t xml:space="preserve">ợc xác </w:t>
      </w:r>
      <w:r w:rsidRPr="006158D2">
        <w:rPr>
          <w:rFonts w:hint="eastAsia"/>
          <w:bCs/>
          <w:color w:val="auto"/>
          <w:sz w:val="28"/>
          <w:szCs w:val="26"/>
          <w:lang w:val="vi-VN"/>
        </w:rPr>
        <w:t>đ</w:t>
      </w:r>
      <w:r w:rsidRPr="006158D2">
        <w:rPr>
          <w:bCs/>
          <w:color w:val="auto"/>
          <w:sz w:val="28"/>
          <w:szCs w:val="26"/>
          <w:lang w:val="vi-VN"/>
        </w:rPr>
        <w:t xml:space="preserve">ịnh là </w:t>
      </w:r>
      <w:r w:rsidRPr="006158D2">
        <w:rPr>
          <w:rFonts w:hint="eastAsia"/>
          <w:bCs/>
          <w:color w:val="auto"/>
          <w:sz w:val="28"/>
          <w:szCs w:val="26"/>
          <w:lang w:val="vi-VN"/>
        </w:rPr>
        <w:t>đã</w:t>
      </w:r>
      <w:r w:rsidRPr="006158D2">
        <w:rPr>
          <w:bCs/>
          <w:color w:val="auto"/>
          <w:sz w:val="28"/>
          <w:szCs w:val="26"/>
          <w:lang w:val="vi-VN"/>
        </w:rPr>
        <w:t xml:space="preserve"> bán trong một kỳ kế toán của HTX</w:t>
      </w:r>
    </w:p>
    <w:p w:rsidR="007477B5" w:rsidRPr="006158D2" w:rsidRDefault="00F6039D">
      <w:pPr>
        <w:spacing w:after="0" w:line="276" w:lineRule="auto"/>
        <w:ind w:firstLine="567"/>
        <w:contextualSpacing/>
        <w:rPr>
          <w:color w:val="auto"/>
          <w:sz w:val="28"/>
          <w:szCs w:val="26"/>
          <w:lang w:val="vi-VN"/>
        </w:rPr>
      </w:pPr>
      <w:r w:rsidRPr="006158D2">
        <w:rPr>
          <w:bCs/>
          <w:i/>
          <w:color w:val="auto"/>
          <w:sz w:val="28"/>
          <w:szCs w:val="26"/>
          <w:lang w:val="vi-VN"/>
        </w:rPr>
        <w:t xml:space="preserve">- Tài khoản 5123 - Doanh thu hoạt </w:t>
      </w:r>
      <w:r w:rsidRPr="006158D2">
        <w:rPr>
          <w:rFonts w:hint="eastAsia"/>
          <w:bCs/>
          <w:i/>
          <w:color w:val="auto"/>
          <w:sz w:val="28"/>
          <w:szCs w:val="26"/>
          <w:lang w:val="vi-VN"/>
        </w:rPr>
        <w:t>đ</w:t>
      </w:r>
      <w:r w:rsidRPr="006158D2">
        <w:rPr>
          <w:bCs/>
          <w:i/>
          <w:color w:val="auto"/>
          <w:sz w:val="28"/>
          <w:szCs w:val="26"/>
          <w:lang w:val="vi-VN"/>
        </w:rPr>
        <w:t>ộng cho vay nội bộ:</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 xml:space="preserve">ể phản ánh doanh thu từ tiền lãi thu </w:t>
      </w:r>
      <w:r w:rsidRPr="006158D2">
        <w:rPr>
          <w:rFonts w:hint="eastAsia"/>
          <w:bCs/>
          <w:color w:val="auto"/>
          <w:sz w:val="28"/>
          <w:szCs w:val="26"/>
          <w:lang w:val="vi-VN"/>
        </w:rPr>
        <w:t>đư</w:t>
      </w:r>
      <w:r w:rsidRPr="006158D2">
        <w:rPr>
          <w:bCs/>
          <w:color w:val="auto"/>
          <w:sz w:val="28"/>
          <w:szCs w:val="26"/>
          <w:lang w:val="vi-VN"/>
        </w:rPr>
        <w:t xml:space="preserve">ợc từ việc HTX cho thành viên chính thức vay theo thời hạn quy </w:t>
      </w:r>
      <w:r w:rsidRPr="006158D2">
        <w:rPr>
          <w:rFonts w:hint="eastAsia"/>
          <w:bCs/>
          <w:color w:val="auto"/>
          <w:sz w:val="28"/>
          <w:szCs w:val="26"/>
          <w:lang w:val="vi-VN"/>
        </w:rPr>
        <w:t>đ</w:t>
      </w:r>
      <w:r w:rsidRPr="006158D2">
        <w:rPr>
          <w:bCs/>
          <w:color w:val="auto"/>
          <w:sz w:val="28"/>
          <w:szCs w:val="26"/>
          <w:lang w:val="vi-VN"/>
        </w:rPr>
        <w:t xml:space="preserve">ịnh nhằm hỗ trợ sản xuất, kinh doanh. </w:t>
      </w:r>
      <w:r w:rsidRPr="006158D2">
        <w:rPr>
          <w:color w:val="auto"/>
          <w:sz w:val="28"/>
          <w:szCs w:val="26"/>
          <w:lang w:val="vi-VN"/>
        </w:rPr>
        <w:t>Tài khoản này bao gồm lãi cho vay trong hạn, lãi cho vay quá hạn.</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 </w:t>
      </w:r>
      <w:r w:rsidRPr="006158D2">
        <w:rPr>
          <w:i/>
          <w:color w:val="auto"/>
          <w:sz w:val="28"/>
          <w:szCs w:val="26"/>
          <w:lang w:val="vi-VN"/>
        </w:rPr>
        <w:t>Tài khoản 5128 - Doanh thu khác</w:t>
      </w:r>
      <w:r w:rsidRPr="006158D2">
        <w:rPr>
          <w:color w:val="auto"/>
          <w:sz w:val="28"/>
          <w:szCs w:val="26"/>
          <w:lang w:val="vi-VN"/>
        </w:rPr>
        <w:t>: Phản ánh các khoản doanh thu khác từ giao dịch nội bộ ngoài các khoản doanh thu nêu trên.</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3. Ph</w:t>
      </w:r>
      <w:r w:rsidRPr="006158D2">
        <w:rPr>
          <w:rFonts w:ascii="Times New Roman" w:hAnsi="Times New Roman" w:hint="eastAsia"/>
          <w:b/>
          <w:color w:val="auto"/>
          <w:sz w:val="28"/>
          <w:szCs w:val="28"/>
          <w:lang w:val="vi-VN"/>
        </w:rPr>
        <w:t>ươ</w:t>
      </w:r>
      <w:r w:rsidRPr="006158D2">
        <w:rPr>
          <w:rFonts w:ascii="Times New Roman" w:hAnsi="Times New Roman"/>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iCs/>
          <w:color w:val="auto"/>
          <w:sz w:val="28"/>
          <w:szCs w:val="28"/>
          <w:lang w:val="vi-VN"/>
        </w:rPr>
        <w:t xml:space="preserve">3.1. </w:t>
      </w:r>
      <w:r w:rsidRPr="006158D2">
        <w:rPr>
          <w:color w:val="auto"/>
          <w:sz w:val="28"/>
          <w:szCs w:val="28"/>
          <w:lang w:val="vi-VN"/>
        </w:rPr>
        <w:t>Doanh thu của khối l</w:t>
      </w:r>
      <w:r w:rsidRPr="006158D2">
        <w:rPr>
          <w:rFonts w:hint="eastAsia"/>
          <w:color w:val="auto"/>
          <w:sz w:val="28"/>
          <w:szCs w:val="28"/>
          <w:lang w:val="vi-VN"/>
        </w:rPr>
        <w:t>ư</w:t>
      </w:r>
      <w:r w:rsidRPr="006158D2">
        <w:rPr>
          <w:color w:val="auto"/>
          <w:sz w:val="28"/>
          <w:szCs w:val="28"/>
          <w:lang w:val="vi-VN"/>
        </w:rPr>
        <w:t>ợng sản phẩm, vật t</w:t>
      </w:r>
      <w:r w:rsidRPr="006158D2">
        <w:rPr>
          <w:rFonts w:hint="eastAsia"/>
          <w:color w:val="auto"/>
          <w:sz w:val="28"/>
          <w:szCs w:val="28"/>
          <w:lang w:val="vi-VN"/>
        </w:rPr>
        <w:t>ư</w:t>
      </w:r>
      <w:r w:rsidRPr="006158D2">
        <w:rPr>
          <w:color w:val="auto"/>
          <w:sz w:val="28"/>
          <w:szCs w:val="28"/>
          <w:lang w:val="vi-VN"/>
        </w:rPr>
        <w:t xml:space="preserve">, dịch vụ </w:t>
      </w:r>
      <w:r w:rsidRPr="006158D2">
        <w:rPr>
          <w:rFonts w:hint="eastAsia"/>
          <w:color w:val="auto"/>
          <w:sz w:val="28"/>
          <w:szCs w:val="28"/>
          <w:lang w:val="vi-VN"/>
        </w:rPr>
        <w:t>đư</w:t>
      </w:r>
      <w:r w:rsidRPr="006158D2">
        <w:rPr>
          <w:color w:val="auto"/>
          <w:sz w:val="28"/>
          <w:szCs w:val="28"/>
          <w:lang w:val="vi-VN"/>
        </w:rPr>
        <w:t xml:space="preserve">ợc xác </w:t>
      </w:r>
      <w:r w:rsidRPr="006158D2">
        <w:rPr>
          <w:rFonts w:hint="eastAsia"/>
          <w:color w:val="auto"/>
          <w:sz w:val="28"/>
          <w:szCs w:val="28"/>
          <w:lang w:val="vi-VN"/>
        </w:rPr>
        <w:t>đ</w:t>
      </w:r>
      <w:r w:rsidRPr="006158D2">
        <w:rPr>
          <w:color w:val="auto"/>
          <w:sz w:val="28"/>
          <w:szCs w:val="28"/>
          <w:lang w:val="vi-VN"/>
        </w:rPr>
        <w:t xml:space="preserve">ịnh là </w:t>
      </w:r>
      <w:r w:rsidRPr="006158D2">
        <w:rPr>
          <w:rFonts w:hint="eastAsia"/>
          <w:color w:val="auto"/>
          <w:sz w:val="28"/>
          <w:szCs w:val="28"/>
          <w:lang w:val="vi-VN"/>
        </w:rPr>
        <w:t>đã</w:t>
      </w:r>
      <w:r w:rsidRPr="006158D2">
        <w:rPr>
          <w:color w:val="auto"/>
          <w:sz w:val="28"/>
          <w:szCs w:val="28"/>
          <w:lang w:val="vi-VN"/>
        </w:rPr>
        <w:t xml:space="preserve"> bán, </w:t>
      </w:r>
      <w:r w:rsidRPr="006158D2">
        <w:rPr>
          <w:rFonts w:hint="eastAsia"/>
          <w:color w:val="auto"/>
          <w:sz w:val="28"/>
          <w:szCs w:val="28"/>
          <w:lang w:val="vi-VN"/>
        </w:rPr>
        <w:t>đã</w:t>
      </w:r>
      <w:r w:rsidRPr="006158D2">
        <w:rPr>
          <w:color w:val="auto"/>
          <w:sz w:val="28"/>
          <w:szCs w:val="28"/>
          <w:lang w:val="vi-VN"/>
        </w:rPr>
        <w:t xml:space="preserve"> cung cấp trong kỳ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ờng hợp tính và nộp thuế GTGT theo ph</w:t>
      </w:r>
      <w:r w:rsidRPr="006158D2">
        <w:rPr>
          <w:rFonts w:hint="eastAsia"/>
          <w:color w:val="auto"/>
          <w:sz w:val="28"/>
          <w:szCs w:val="28"/>
          <w:lang w:val="vi-VN"/>
        </w:rPr>
        <w:t>ươ</w:t>
      </w:r>
      <w:r w:rsidRPr="006158D2">
        <w:rPr>
          <w:color w:val="auto"/>
          <w:sz w:val="28"/>
          <w:szCs w:val="28"/>
          <w:lang w:val="vi-VN"/>
        </w:rPr>
        <w:t>ng pháp khấu trừ, c</w:t>
      </w:r>
      <w:r w:rsidRPr="006158D2">
        <w:rPr>
          <w:rFonts w:hint="eastAsia"/>
          <w:color w:val="auto"/>
          <w:sz w:val="28"/>
          <w:szCs w:val="28"/>
          <w:lang w:val="vi-VN"/>
        </w:rPr>
        <w:t>ă</w:t>
      </w:r>
      <w:r w:rsidRPr="006158D2">
        <w:rPr>
          <w:color w:val="auto"/>
          <w:sz w:val="28"/>
          <w:szCs w:val="28"/>
          <w:lang w:val="vi-VN"/>
        </w:rPr>
        <w:t xml:space="preserve">n cứ vào hóa </w:t>
      </w:r>
      <w:r w:rsidRPr="006158D2">
        <w:rPr>
          <w:rFonts w:hint="eastAsia"/>
          <w:color w:val="auto"/>
          <w:sz w:val="28"/>
          <w:szCs w:val="28"/>
          <w:lang w:val="vi-VN"/>
        </w:rPr>
        <w:t>đơ</w:t>
      </w:r>
      <w:r w:rsidRPr="006158D2">
        <w:rPr>
          <w:color w:val="auto"/>
          <w:sz w:val="28"/>
          <w:szCs w:val="28"/>
          <w:lang w:val="vi-VN"/>
        </w:rPr>
        <w:t>n GTGT,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w:t>
      </w:r>
      <w:r w:rsidRPr="006158D2">
        <w:rPr>
          <w:iCs/>
          <w:color w:val="auto"/>
          <w:sz w:val="28"/>
          <w:szCs w:val="28"/>
          <w:lang w:val="vi-VN"/>
        </w:rPr>
        <w:t>1</w:t>
      </w:r>
      <w:r w:rsidRPr="006158D2">
        <w:rPr>
          <w:color w:val="auto"/>
          <w:sz w:val="28"/>
          <w:szCs w:val="28"/>
          <w:lang w:val="vi-VN"/>
        </w:rPr>
        <w:t xml:space="preserve">1, </w:t>
      </w:r>
      <w:r w:rsidRPr="006158D2">
        <w:rPr>
          <w:iCs/>
          <w:color w:val="auto"/>
          <w:sz w:val="28"/>
          <w:szCs w:val="28"/>
          <w:lang w:val="vi-VN"/>
        </w:rPr>
        <w:t>1</w:t>
      </w:r>
      <w:r w:rsidRPr="006158D2">
        <w:rPr>
          <w:color w:val="auto"/>
          <w:sz w:val="28"/>
          <w:szCs w:val="28"/>
          <w:lang w:val="vi-VN"/>
        </w:rPr>
        <w:t>12, 131,... (tổng giá thanh toán)</w:t>
      </w:r>
    </w:p>
    <w:p w:rsidR="007477B5" w:rsidRPr="006158D2" w:rsidRDefault="00F6039D" w:rsidP="006B2D92">
      <w:pPr>
        <w:pStyle w:val="coChar"/>
        <w:spacing w:before="0" w:after="0" w:line="276" w:lineRule="auto"/>
        <w:ind w:leftChars="400" w:left="2693" w:hangingChars="576" w:hanging="1613"/>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512 - Doanh thu từ giao dịch nội bộ (giá bán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 xml:space="preserve">a có thuế GTGT) </w:t>
      </w:r>
    </w:p>
    <w:p w:rsidR="007477B5" w:rsidRPr="006158D2" w:rsidRDefault="00F6039D">
      <w:pPr>
        <w:pStyle w:val="coChar"/>
        <w:spacing w:before="0" w:after="0" w:line="276" w:lineRule="auto"/>
        <w:ind w:leftChars="400" w:left="1094" w:hangingChars="5" w:hanging="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lastRenderedPageBreak/>
        <w:t>Có TK 333 - Thuế và các khoản phải nộp Nhà n</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(3331).</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Trường hợp tính và nộp thuế GTGT theo phương pháp trực tiếp hoặc không thuộc đối tượng chịu thuế GTGT, căn cứ vào hóa đơn bán hàng,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w:t>
      </w:r>
      <w:r w:rsidRPr="006158D2">
        <w:rPr>
          <w:iCs/>
          <w:color w:val="auto"/>
          <w:sz w:val="28"/>
          <w:szCs w:val="28"/>
          <w:lang w:val="vi-VN"/>
        </w:rPr>
        <w:t>1</w:t>
      </w:r>
      <w:r w:rsidRPr="006158D2">
        <w:rPr>
          <w:color w:val="auto"/>
          <w:sz w:val="28"/>
          <w:szCs w:val="28"/>
          <w:lang w:val="vi-VN"/>
        </w:rPr>
        <w:t xml:space="preserve">1, </w:t>
      </w:r>
      <w:r w:rsidRPr="006158D2">
        <w:rPr>
          <w:iCs/>
          <w:color w:val="auto"/>
          <w:sz w:val="28"/>
          <w:szCs w:val="28"/>
          <w:lang w:val="vi-VN"/>
        </w:rPr>
        <w:t>1</w:t>
      </w:r>
      <w:r w:rsidRPr="006158D2">
        <w:rPr>
          <w:color w:val="auto"/>
          <w:sz w:val="28"/>
          <w:szCs w:val="28"/>
          <w:lang w:val="vi-VN"/>
        </w:rPr>
        <w:t>12, 131,... (tổng giá thanh toán)</w:t>
      </w:r>
    </w:p>
    <w:p w:rsidR="007477B5" w:rsidRPr="006158D2" w:rsidRDefault="00F6039D">
      <w:pPr>
        <w:pStyle w:val="coChar"/>
        <w:spacing w:before="0" w:after="0" w:line="276" w:lineRule="auto"/>
        <w:ind w:leftChars="400" w:left="1094" w:hangingChars="5" w:hanging="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512 - Doanh thu từ giao dịch nội bộ (tổng giá thanh toán).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3.2. Khi bán hàng hoá theo ph</w:t>
      </w:r>
      <w:r w:rsidRPr="006158D2">
        <w:rPr>
          <w:rFonts w:hint="eastAsia"/>
          <w:color w:val="auto"/>
          <w:sz w:val="28"/>
          <w:szCs w:val="28"/>
          <w:lang w:val="vi-VN"/>
        </w:rPr>
        <w:t>ươ</w:t>
      </w:r>
      <w:r w:rsidRPr="006158D2">
        <w:rPr>
          <w:color w:val="auto"/>
          <w:sz w:val="28"/>
          <w:szCs w:val="28"/>
          <w:lang w:val="vi-VN"/>
        </w:rPr>
        <w:t>ng thức trả chậm, trả góp: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bán hàng trả chậm, trả góp, kế toán phản ánh doanh thu bán hàng theo giá bán trả tiền ngay ch</w:t>
      </w:r>
      <w:r w:rsidRPr="006158D2">
        <w:rPr>
          <w:rFonts w:hint="eastAsia"/>
          <w:color w:val="auto"/>
          <w:sz w:val="28"/>
          <w:szCs w:val="28"/>
          <w:lang w:val="vi-VN"/>
        </w:rPr>
        <w:t>ư</w:t>
      </w:r>
      <w:r w:rsidRPr="006158D2">
        <w:rPr>
          <w:color w:val="auto"/>
          <w:sz w:val="28"/>
          <w:szCs w:val="28"/>
          <w:lang w:val="vi-VN"/>
        </w:rPr>
        <w:t>a có thuế,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131 - Phải thu của khách hàng</w:t>
      </w:r>
    </w:p>
    <w:p w:rsidR="007477B5" w:rsidRPr="006158D2" w:rsidRDefault="00F6039D">
      <w:pPr>
        <w:pStyle w:val="coChar"/>
        <w:spacing w:before="0" w:after="0" w:line="276" w:lineRule="auto"/>
        <w:ind w:leftChars="400" w:left="2550" w:hangingChars="525" w:hanging="147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512 - Doanh thu từ giao dịch nội bộ (giá bán trả tiền ngay ch</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a có thuế)</w:t>
      </w:r>
    </w:p>
    <w:p w:rsidR="007477B5" w:rsidRPr="006158D2" w:rsidRDefault="00F6039D">
      <w:pPr>
        <w:pStyle w:val="coChar"/>
        <w:spacing w:before="0" w:after="0" w:line="276" w:lineRule="auto"/>
        <w:ind w:leftChars="400" w:left="2550" w:hangingChars="525" w:hanging="147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333 - Thuế và các khoản phải nộp Nhà n</w:t>
      </w:r>
      <w:r w:rsidRPr="006158D2">
        <w:rPr>
          <w:rFonts w:ascii="Times New Roman" w:hAnsi="Times New Roman" w:hint="eastAsia"/>
          <w:color w:val="auto"/>
          <w:sz w:val="28"/>
          <w:szCs w:val="28"/>
          <w:lang w:val="vi-VN"/>
        </w:rPr>
        <w:t>ư</w:t>
      </w:r>
      <w:r w:rsidRPr="006158D2">
        <w:rPr>
          <w:rFonts w:ascii="Times New Roman" w:hAnsi="Times New Roman"/>
          <w:color w:val="auto"/>
          <w:sz w:val="28"/>
          <w:szCs w:val="28"/>
          <w:lang w:val="vi-VN"/>
        </w:rPr>
        <w:t>ớc (3331)</w:t>
      </w:r>
    </w:p>
    <w:p w:rsidR="007477B5" w:rsidRPr="006158D2" w:rsidRDefault="00F6039D">
      <w:pPr>
        <w:pStyle w:val="coChar"/>
        <w:spacing w:before="0" w:after="0" w:line="276" w:lineRule="auto"/>
        <w:ind w:leftChars="400" w:left="2550" w:hangingChars="525" w:hanging="1470"/>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338 - Phải trả khác (chênh lệch giữa tổng số tiền theo giá bán trả chậm với giá bán trả tiền ngay).</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ịnh kỳ, ghi nhận doanh thu tiền lãi bán hàng trả chậm, trả góp trong kỳ,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338 - Phải trả khác</w:t>
      </w:r>
    </w:p>
    <w:p w:rsidR="007477B5" w:rsidRPr="006158D2" w:rsidRDefault="00F6039D" w:rsidP="006B2D92">
      <w:pPr>
        <w:pStyle w:val="coChar"/>
        <w:spacing w:before="0" w:after="0" w:line="276" w:lineRule="auto"/>
        <w:ind w:leftChars="400" w:left="2693" w:hangingChars="576" w:hanging="1613"/>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558 - Thu nhập khác (lãi trả chậm, trả góp) (chi tiết thu nhập khác từ giao dịch nội bộ).</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3.3. Tr</w:t>
      </w:r>
      <w:r w:rsidRPr="006158D2">
        <w:rPr>
          <w:rFonts w:hint="eastAsia"/>
          <w:color w:val="auto"/>
          <w:sz w:val="28"/>
          <w:szCs w:val="28"/>
          <w:lang w:val="vi-VN"/>
        </w:rPr>
        <w:t>ư</w:t>
      </w:r>
      <w:r w:rsidRPr="006158D2">
        <w:rPr>
          <w:color w:val="auto"/>
          <w:sz w:val="28"/>
          <w:szCs w:val="28"/>
          <w:lang w:val="vi-VN"/>
        </w:rPr>
        <w:t xml:space="preserve">ờng hợp bảo trợ cho thành viên chính thức với </w:t>
      </w:r>
      <w:r w:rsidRPr="006158D2">
        <w:rPr>
          <w:rFonts w:hint="eastAsia"/>
          <w:color w:val="auto"/>
          <w:sz w:val="28"/>
          <w:szCs w:val="28"/>
          <w:lang w:val="vi-VN"/>
        </w:rPr>
        <w:t>đơ</w:t>
      </w:r>
      <w:r w:rsidRPr="006158D2">
        <w:rPr>
          <w:color w:val="auto"/>
          <w:sz w:val="28"/>
          <w:szCs w:val="28"/>
          <w:lang w:val="vi-VN"/>
        </w:rPr>
        <w:t xml:space="preserve">n vị cung cấp và dịch vụ </w:t>
      </w:r>
      <w:r w:rsidRPr="006158D2">
        <w:rPr>
          <w:rFonts w:hint="eastAsia"/>
          <w:color w:val="auto"/>
          <w:sz w:val="28"/>
          <w:szCs w:val="28"/>
          <w:lang w:val="vi-VN"/>
        </w:rPr>
        <w:t>đ</w:t>
      </w:r>
      <w:r w:rsidRPr="006158D2">
        <w:rPr>
          <w:color w:val="auto"/>
          <w:sz w:val="28"/>
          <w:szCs w:val="28"/>
          <w:lang w:val="vi-VN"/>
        </w:rPr>
        <w:t xml:space="preserve">ầu vào, thu mua nhằm tiêu thụ sản phẩm do thành viên chính thức trực tiếp làm ra </w:t>
      </w:r>
      <w:r w:rsidRPr="006158D2">
        <w:rPr>
          <w:rFonts w:hint="eastAsia"/>
          <w:color w:val="auto"/>
          <w:sz w:val="28"/>
          <w:szCs w:val="28"/>
          <w:lang w:val="vi-VN"/>
        </w:rPr>
        <w:t>đ</w:t>
      </w:r>
      <w:r w:rsidRPr="006158D2">
        <w:rPr>
          <w:color w:val="auto"/>
          <w:sz w:val="28"/>
          <w:szCs w:val="28"/>
          <w:lang w:val="vi-VN"/>
        </w:rPr>
        <w:t>ể h</w:t>
      </w:r>
      <w:r w:rsidRPr="006158D2">
        <w:rPr>
          <w:rFonts w:hint="eastAsia"/>
          <w:color w:val="auto"/>
          <w:sz w:val="28"/>
          <w:szCs w:val="28"/>
          <w:lang w:val="vi-VN"/>
        </w:rPr>
        <w:t>ư</w:t>
      </w:r>
      <w:r w:rsidRPr="006158D2">
        <w:rPr>
          <w:color w:val="auto"/>
          <w:sz w:val="28"/>
          <w:szCs w:val="28"/>
          <w:lang w:val="vi-VN"/>
        </w:rPr>
        <w:t>ởng phí,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 33</w:t>
      </w:r>
      <w:r w:rsidRPr="006158D2">
        <w:rPr>
          <w:iCs/>
          <w:color w:val="auto"/>
          <w:sz w:val="28"/>
          <w:szCs w:val="28"/>
          <w:lang w:val="vi-VN"/>
        </w:rPr>
        <w:t>1…(tổng giá thanh toán)</w:t>
      </w:r>
    </w:p>
    <w:p w:rsidR="007477B5" w:rsidRPr="006158D2" w:rsidRDefault="00F6039D" w:rsidP="006B2D92">
      <w:pPr>
        <w:pStyle w:val="coChar"/>
        <w:spacing w:before="0" w:after="0" w:line="276" w:lineRule="auto"/>
        <w:ind w:leftChars="400" w:left="2693" w:hangingChars="576" w:hanging="1613"/>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512 - Doanh thu từ giao dịch nội bộ (số phí dịch vụ bảo trợ được hưởng).</w:t>
      </w:r>
    </w:p>
    <w:p w:rsidR="007477B5" w:rsidRPr="006158D2" w:rsidRDefault="00F6039D">
      <w:pPr>
        <w:pStyle w:val="coChar"/>
        <w:spacing w:before="0" w:after="0" w:line="276" w:lineRule="auto"/>
        <w:ind w:leftChars="400" w:left="1094" w:hangingChars="5" w:hanging="14"/>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Có TK 3331 - Thuế GTGT phải nộp (nếu có).</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3.4. Kế toán doanh thu từ cho vay nội bộ:</w:t>
      </w:r>
    </w:p>
    <w:p w:rsidR="007477B5" w:rsidRPr="006158D2" w:rsidRDefault="00F6039D">
      <w:pPr>
        <w:pStyle w:val="BodyText"/>
        <w:spacing w:after="0" w:line="276" w:lineRule="auto"/>
        <w:ind w:firstLine="567"/>
        <w:contextualSpacing/>
        <w:rPr>
          <w:rFonts w:ascii="Times New Roman" w:hAnsi="Times New Roman"/>
          <w:color w:val="auto"/>
          <w:sz w:val="28"/>
          <w:lang w:val="vi-VN"/>
        </w:rPr>
      </w:pPr>
      <w:r w:rsidRPr="006158D2">
        <w:rPr>
          <w:rFonts w:ascii="Times New Roman" w:hAnsi="Times New Roman"/>
          <w:color w:val="auto"/>
          <w:sz w:val="28"/>
          <w:lang w:val="vi-VN"/>
        </w:rPr>
        <w:t>3.4.1. Trường hợp cho thành viên vay nhận lãi trước: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cho vay nhận lãi tr</w:t>
      </w:r>
      <w:r w:rsidRPr="006158D2">
        <w:rPr>
          <w:rFonts w:hint="eastAsia"/>
          <w:color w:val="auto"/>
          <w:sz w:val="28"/>
          <w:szCs w:val="28"/>
          <w:lang w:val="vi-VN"/>
        </w:rPr>
        <w:t>ư</w:t>
      </w:r>
      <w:r w:rsidRPr="006158D2">
        <w:rPr>
          <w:color w:val="auto"/>
          <w:sz w:val="28"/>
          <w:szCs w:val="28"/>
          <w:lang w:val="vi-VN"/>
        </w:rPr>
        <w:t>ớc,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w:t>
      </w:r>
      <w:r w:rsidRPr="006158D2">
        <w:rPr>
          <w:color w:val="auto"/>
          <w:sz w:val="28"/>
          <w:szCs w:val="28"/>
        </w:rPr>
        <w:t xml:space="preserve">132 - Phải thu của hoạt </w:t>
      </w:r>
      <w:r w:rsidRPr="006158D2">
        <w:rPr>
          <w:rFonts w:hint="eastAsia"/>
          <w:color w:val="auto"/>
          <w:sz w:val="28"/>
          <w:szCs w:val="28"/>
        </w:rPr>
        <w:t>đ</w:t>
      </w:r>
      <w:r w:rsidRPr="006158D2">
        <w:rPr>
          <w:color w:val="auto"/>
          <w:sz w:val="28"/>
          <w:szCs w:val="28"/>
        </w:rPr>
        <w:t>ộng cho vay nội bộ (13211)</w:t>
      </w:r>
    </w:p>
    <w:p w:rsidR="007477B5" w:rsidRPr="006158D2" w:rsidRDefault="00F6039D">
      <w:pPr>
        <w:spacing w:after="0" w:line="276" w:lineRule="auto"/>
        <w:ind w:firstLine="1080"/>
        <w:contextualSpacing/>
        <w:rPr>
          <w:color w:val="auto"/>
          <w:sz w:val="28"/>
          <w:szCs w:val="28"/>
          <w:lang w:val="vi-VN"/>
        </w:rPr>
      </w:pPr>
      <w:r w:rsidRPr="006158D2">
        <w:rPr>
          <w:color w:val="auto"/>
          <w:sz w:val="28"/>
          <w:szCs w:val="28"/>
          <w:lang w:val="vi-VN"/>
        </w:rPr>
        <w:t>Có các TK 111, 112 (số tiền thực chi)</w:t>
      </w:r>
    </w:p>
    <w:p w:rsidR="007477B5" w:rsidRPr="006158D2" w:rsidRDefault="00F6039D">
      <w:pPr>
        <w:tabs>
          <w:tab w:val="left" w:pos="1080"/>
        </w:tabs>
        <w:spacing w:after="0" w:line="276" w:lineRule="auto"/>
        <w:ind w:firstLine="1080"/>
        <w:contextualSpacing/>
        <w:rPr>
          <w:color w:val="auto"/>
          <w:sz w:val="28"/>
          <w:szCs w:val="28"/>
          <w:lang w:val="vi-VN"/>
        </w:rPr>
      </w:pPr>
      <w:r w:rsidRPr="006158D2">
        <w:rPr>
          <w:color w:val="auto"/>
          <w:sz w:val="28"/>
          <w:szCs w:val="28"/>
          <w:lang w:val="vi-VN"/>
        </w:rPr>
        <w:t>Có TK 338 - Phải trả khác (phần lãi nhận tr</w:t>
      </w:r>
      <w:r w:rsidRPr="006158D2">
        <w:rPr>
          <w:rFonts w:hint="eastAsia"/>
          <w:color w:val="auto"/>
          <w:sz w:val="28"/>
          <w:szCs w:val="28"/>
          <w:lang w:val="vi-VN"/>
        </w:rPr>
        <w:t>ư</w:t>
      </w:r>
      <w:r w:rsidRPr="006158D2">
        <w:rPr>
          <w:color w:val="auto"/>
          <w:sz w:val="28"/>
          <w:szCs w:val="28"/>
          <w:lang w:val="vi-VN"/>
        </w:rPr>
        <w:t>ớc).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ịnh kỳ, tính và kết chuyển lãi của kỳ kế toán theo số lãi phải thu từng kỳ,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338 - Phải trả khác (Số lãi phân bổ cho từng kỳ)</w:t>
      </w:r>
    </w:p>
    <w:p w:rsidR="007477B5" w:rsidRPr="006158D2" w:rsidRDefault="00F6039D">
      <w:pPr>
        <w:tabs>
          <w:tab w:val="left" w:pos="1080"/>
        </w:tabs>
        <w:spacing w:after="0" w:line="276" w:lineRule="auto"/>
        <w:ind w:firstLine="1080"/>
        <w:contextualSpacing/>
        <w:rPr>
          <w:color w:val="auto"/>
          <w:sz w:val="28"/>
          <w:szCs w:val="28"/>
          <w:lang w:val="vi-VN"/>
        </w:rPr>
      </w:pPr>
      <w:r w:rsidRPr="006158D2">
        <w:rPr>
          <w:color w:val="auto"/>
          <w:sz w:val="28"/>
          <w:szCs w:val="28"/>
          <w:lang w:val="vi-VN"/>
        </w:rPr>
        <w:t xml:space="preserve">Có TK </w:t>
      </w:r>
      <w:r w:rsidRPr="006158D2">
        <w:rPr>
          <w:color w:val="auto"/>
          <w:sz w:val="28"/>
          <w:szCs w:val="28"/>
        </w:rPr>
        <w:t xml:space="preserve">5123 - Doanh thu hoạt </w:t>
      </w:r>
      <w:r w:rsidRPr="006158D2">
        <w:rPr>
          <w:rFonts w:hint="eastAsia"/>
          <w:color w:val="auto"/>
          <w:sz w:val="28"/>
          <w:szCs w:val="28"/>
        </w:rPr>
        <w:t>đ</w:t>
      </w:r>
      <w:r w:rsidRPr="006158D2">
        <w:rPr>
          <w:color w:val="auto"/>
          <w:sz w:val="28"/>
          <w:szCs w:val="28"/>
        </w:rPr>
        <w:t>ộng cho vay nội bộ</w:t>
      </w:r>
      <w:r w:rsidRPr="006158D2">
        <w:rPr>
          <w:color w:val="auto"/>
          <w:sz w:val="28"/>
          <w:szCs w:val="28"/>
          <w:lang w:val="vi-VN"/>
        </w:rPr>
        <w:t xml:space="preserve">.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Thu hồi gốc của khoản cho vay khi </w:t>
      </w:r>
      <w:r w:rsidRPr="006158D2">
        <w:rPr>
          <w:rFonts w:hint="eastAsia"/>
          <w:color w:val="auto"/>
          <w:sz w:val="28"/>
          <w:szCs w:val="28"/>
          <w:lang w:val="vi-VN"/>
        </w:rPr>
        <w:t>đ</w:t>
      </w:r>
      <w:r w:rsidRPr="006158D2">
        <w:rPr>
          <w:color w:val="auto"/>
          <w:sz w:val="28"/>
          <w:szCs w:val="28"/>
          <w:lang w:val="vi-VN"/>
        </w:rPr>
        <w:t>ến hạn,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w:t>
      </w:r>
    </w:p>
    <w:p w:rsidR="007477B5" w:rsidRPr="006158D2" w:rsidRDefault="00F6039D">
      <w:pPr>
        <w:tabs>
          <w:tab w:val="left" w:pos="1080"/>
        </w:tabs>
        <w:spacing w:after="0" w:line="276" w:lineRule="auto"/>
        <w:ind w:firstLine="1080"/>
        <w:contextualSpacing/>
        <w:rPr>
          <w:color w:val="auto"/>
          <w:sz w:val="28"/>
          <w:szCs w:val="28"/>
          <w:lang w:val="vi-VN"/>
        </w:rPr>
      </w:pPr>
      <w:r w:rsidRPr="006158D2">
        <w:rPr>
          <w:color w:val="auto"/>
          <w:sz w:val="28"/>
          <w:szCs w:val="28"/>
          <w:lang w:val="vi-VN"/>
        </w:rPr>
        <w:lastRenderedPageBreak/>
        <w:t xml:space="preserve">Có TK </w:t>
      </w:r>
      <w:r w:rsidRPr="006158D2">
        <w:rPr>
          <w:color w:val="auto"/>
          <w:sz w:val="28"/>
          <w:szCs w:val="28"/>
        </w:rPr>
        <w:t xml:space="preserve">132 - Phải thu của hoạt </w:t>
      </w:r>
      <w:r w:rsidRPr="006158D2">
        <w:rPr>
          <w:rFonts w:hint="eastAsia"/>
          <w:color w:val="auto"/>
          <w:sz w:val="28"/>
          <w:szCs w:val="28"/>
        </w:rPr>
        <w:t>đ</w:t>
      </w:r>
      <w:r w:rsidRPr="006158D2">
        <w:rPr>
          <w:color w:val="auto"/>
          <w:sz w:val="28"/>
          <w:szCs w:val="28"/>
        </w:rPr>
        <w:t>ộng cho vay nội bộ (13211)</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3.4.2. Tr</w:t>
      </w:r>
      <w:r w:rsidRPr="006158D2">
        <w:rPr>
          <w:rFonts w:hint="eastAsia"/>
          <w:color w:val="auto"/>
          <w:sz w:val="28"/>
          <w:szCs w:val="28"/>
          <w:lang w:val="vi-VN"/>
        </w:rPr>
        <w:t>ư</w:t>
      </w:r>
      <w:r w:rsidRPr="006158D2">
        <w:rPr>
          <w:color w:val="auto"/>
          <w:sz w:val="28"/>
          <w:szCs w:val="28"/>
          <w:lang w:val="vi-VN"/>
        </w:rPr>
        <w:t xml:space="preserve">ờng hợp cho thành viên vay trả lãi </w:t>
      </w:r>
      <w:r w:rsidRPr="006158D2">
        <w:rPr>
          <w:rFonts w:hint="eastAsia"/>
          <w:color w:val="auto"/>
          <w:sz w:val="28"/>
          <w:szCs w:val="28"/>
          <w:lang w:val="vi-VN"/>
        </w:rPr>
        <w:t>đ</w:t>
      </w:r>
      <w:r w:rsidRPr="006158D2">
        <w:rPr>
          <w:color w:val="auto"/>
          <w:sz w:val="28"/>
          <w:szCs w:val="28"/>
          <w:lang w:val="vi-VN"/>
        </w:rPr>
        <w:t>ịnh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cho vay, c</w:t>
      </w:r>
      <w:r w:rsidRPr="006158D2">
        <w:rPr>
          <w:rFonts w:hint="eastAsia"/>
          <w:color w:val="auto"/>
          <w:sz w:val="28"/>
          <w:szCs w:val="28"/>
          <w:lang w:val="vi-VN"/>
        </w:rPr>
        <w:t>ă</w:t>
      </w:r>
      <w:r w:rsidRPr="006158D2">
        <w:rPr>
          <w:color w:val="auto"/>
          <w:sz w:val="28"/>
          <w:szCs w:val="28"/>
          <w:lang w:val="vi-VN"/>
        </w:rPr>
        <w:t>n cứ vào số nợ gốc cho vay,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w:t>
      </w:r>
      <w:r w:rsidRPr="006158D2">
        <w:rPr>
          <w:color w:val="auto"/>
          <w:sz w:val="28"/>
          <w:szCs w:val="28"/>
        </w:rPr>
        <w:t xml:space="preserve">132 - Phải thu của hoạt </w:t>
      </w:r>
      <w:r w:rsidRPr="006158D2">
        <w:rPr>
          <w:rFonts w:hint="eastAsia"/>
          <w:color w:val="auto"/>
          <w:sz w:val="28"/>
          <w:szCs w:val="28"/>
        </w:rPr>
        <w:t>đ</w:t>
      </w:r>
      <w:r w:rsidRPr="006158D2">
        <w:rPr>
          <w:color w:val="auto"/>
          <w:sz w:val="28"/>
          <w:szCs w:val="28"/>
        </w:rPr>
        <w:t>ộng cho vay nội bộ (13211)</w:t>
      </w:r>
    </w:p>
    <w:p w:rsidR="007477B5" w:rsidRPr="006158D2" w:rsidRDefault="00F6039D">
      <w:pPr>
        <w:tabs>
          <w:tab w:val="left" w:pos="1080"/>
        </w:tabs>
        <w:spacing w:after="0" w:line="276" w:lineRule="auto"/>
        <w:ind w:firstLine="1080"/>
        <w:contextualSpacing/>
        <w:rPr>
          <w:color w:val="auto"/>
          <w:sz w:val="28"/>
          <w:szCs w:val="28"/>
          <w:lang w:val="vi-VN"/>
        </w:rPr>
      </w:pPr>
      <w:r w:rsidRPr="006158D2">
        <w:rPr>
          <w:color w:val="auto"/>
          <w:sz w:val="28"/>
          <w:szCs w:val="28"/>
          <w:lang w:val="vi-VN"/>
        </w:rPr>
        <w:t>Có các TK 111, 112.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ịnh kỳ ghi nhận tiền lãi cho vay:</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 13212 (Số tiền lãi của từng kỳ)</w:t>
      </w:r>
    </w:p>
    <w:p w:rsidR="007477B5" w:rsidRPr="006158D2" w:rsidRDefault="00F6039D">
      <w:pPr>
        <w:tabs>
          <w:tab w:val="left" w:pos="1080"/>
        </w:tabs>
        <w:spacing w:after="0" w:line="276" w:lineRule="auto"/>
        <w:ind w:firstLine="1080"/>
        <w:contextualSpacing/>
        <w:rPr>
          <w:color w:val="auto"/>
          <w:sz w:val="28"/>
          <w:szCs w:val="28"/>
          <w:lang w:val="vi-VN"/>
        </w:rPr>
      </w:pPr>
      <w:r w:rsidRPr="006158D2">
        <w:rPr>
          <w:color w:val="auto"/>
          <w:sz w:val="28"/>
          <w:szCs w:val="28"/>
          <w:lang w:val="vi-VN"/>
        </w:rPr>
        <w:t xml:space="preserve">Có TK </w:t>
      </w:r>
      <w:r w:rsidRPr="006158D2">
        <w:rPr>
          <w:color w:val="auto"/>
          <w:sz w:val="28"/>
          <w:szCs w:val="28"/>
        </w:rPr>
        <w:t xml:space="preserve">5123 - Doanh thu hoạt </w:t>
      </w:r>
      <w:r w:rsidRPr="006158D2">
        <w:rPr>
          <w:rFonts w:hint="eastAsia"/>
          <w:color w:val="auto"/>
          <w:sz w:val="28"/>
          <w:szCs w:val="28"/>
        </w:rPr>
        <w:t>đ</w:t>
      </w:r>
      <w:r w:rsidRPr="006158D2">
        <w:rPr>
          <w:color w:val="auto"/>
          <w:sz w:val="28"/>
          <w:szCs w:val="28"/>
        </w:rPr>
        <w:t>ộng cho vay nội bộ</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Thu hồi gốc của khoản cho vay khi </w:t>
      </w:r>
      <w:r w:rsidRPr="006158D2">
        <w:rPr>
          <w:rFonts w:hint="eastAsia"/>
          <w:color w:val="auto"/>
          <w:sz w:val="28"/>
          <w:szCs w:val="28"/>
          <w:lang w:val="vi-VN"/>
        </w:rPr>
        <w:t>đ</w:t>
      </w:r>
      <w:r w:rsidRPr="006158D2">
        <w:rPr>
          <w:color w:val="auto"/>
          <w:sz w:val="28"/>
          <w:szCs w:val="28"/>
          <w:lang w:val="vi-VN"/>
        </w:rPr>
        <w:t>ến hạn,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w:t>
      </w:r>
    </w:p>
    <w:p w:rsidR="007477B5" w:rsidRPr="006158D2" w:rsidRDefault="00F6039D">
      <w:pPr>
        <w:tabs>
          <w:tab w:val="left" w:pos="1080"/>
        </w:tabs>
        <w:spacing w:after="0" w:line="276" w:lineRule="auto"/>
        <w:ind w:firstLine="1080"/>
        <w:contextualSpacing/>
        <w:rPr>
          <w:color w:val="auto"/>
          <w:sz w:val="28"/>
          <w:szCs w:val="28"/>
          <w:lang w:val="vi-VN"/>
        </w:rPr>
      </w:pPr>
      <w:r w:rsidRPr="006158D2">
        <w:rPr>
          <w:color w:val="auto"/>
          <w:sz w:val="28"/>
          <w:szCs w:val="28"/>
          <w:lang w:val="vi-VN"/>
        </w:rPr>
        <w:t xml:space="preserve">Có TK </w:t>
      </w:r>
      <w:r w:rsidRPr="006158D2">
        <w:rPr>
          <w:color w:val="auto"/>
          <w:sz w:val="28"/>
          <w:szCs w:val="28"/>
        </w:rPr>
        <w:t xml:space="preserve">132 - Phải thu của hoạt </w:t>
      </w:r>
      <w:r w:rsidRPr="006158D2">
        <w:rPr>
          <w:rFonts w:hint="eastAsia"/>
          <w:color w:val="auto"/>
          <w:sz w:val="28"/>
          <w:szCs w:val="28"/>
        </w:rPr>
        <w:t>đ</w:t>
      </w:r>
      <w:r w:rsidRPr="006158D2">
        <w:rPr>
          <w:color w:val="auto"/>
          <w:sz w:val="28"/>
          <w:szCs w:val="28"/>
        </w:rPr>
        <w:t>ộng cho vay nội bộ (13211)</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3.4.3. Tr</w:t>
      </w:r>
      <w:r w:rsidRPr="006158D2">
        <w:rPr>
          <w:rFonts w:hint="eastAsia"/>
          <w:color w:val="auto"/>
          <w:sz w:val="28"/>
          <w:szCs w:val="28"/>
          <w:lang w:val="vi-VN"/>
        </w:rPr>
        <w:t>ư</w:t>
      </w:r>
      <w:r w:rsidRPr="006158D2">
        <w:rPr>
          <w:color w:val="auto"/>
          <w:sz w:val="28"/>
          <w:szCs w:val="28"/>
          <w:lang w:val="vi-VN"/>
        </w:rPr>
        <w:t>ờng hợp cho thành viên vay trả lãi sau: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cho vay, c</w:t>
      </w:r>
      <w:r w:rsidRPr="006158D2">
        <w:rPr>
          <w:rFonts w:hint="eastAsia"/>
          <w:color w:val="auto"/>
          <w:sz w:val="28"/>
          <w:szCs w:val="28"/>
          <w:lang w:val="vi-VN"/>
        </w:rPr>
        <w:t>ă</w:t>
      </w:r>
      <w:r w:rsidRPr="006158D2">
        <w:rPr>
          <w:color w:val="auto"/>
          <w:sz w:val="28"/>
          <w:szCs w:val="28"/>
          <w:lang w:val="vi-VN"/>
        </w:rPr>
        <w:t>n cứ vào số nợ gốc cho vay,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w:t>
      </w:r>
      <w:r w:rsidRPr="006158D2">
        <w:rPr>
          <w:color w:val="auto"/>
          <w:sz w:val="28"/>
          <w:szCs w:val="28"/>
        </w:rPr>
        <w:t xml:space="preserve">132 - Phải thu của hoạt </w:t>
      </w:r>
      <w:r w:rsidRPr="006158D2">
        <w:rPr>
          <w:rFonts w:hint="eastAsia"/>
          <w:color w:val="auto"/>
          <w:sz w:val="28"/>
          <w:szCs w:val="28"/>
        </w:rPr>
        <w:t>đ</w:t>
      </w:r>
      <w:r w:rsidRPr="006158D2">
        <w:rPr>
          <w:color w:val="auto"/>
          <w:sz w:val="28"/>
          <w:szCs w:val="28"/>
        </w:rPr>
        <w:t>ộng cho vay nội bộ (13211)</w:t>
      </w:r>
    </w:p>
    <w:p w:rsidR="007477B5" w:rsidRPr="006158D2" w:rsidRDefault="00F6039D">
      <w:pPr>
        <w:tabs>
          <w:tab w:val="left" w:pos="1080"/>
        </w:tabs>
        <w:spacing w:after="0" w:line="276" w:lineRule="auto"/>
        <w:ind w:firstLine="1080"/>
        <w:contextualSpacing/>
        <w:rPr>
          <w:color w:val="auto"/>
          <w:sz w:val="28"/>
          <w:szCs w:val="28"/>
          <w:lang w:val="vi-VN"/>
        </w:rPr>
      </w:pPr>
      <w:r w:rsidRPr="006158D2">
        <w:rPr>
          <w:color w:val="auto"/>
          <w:sz w:val="28"/>
          <w:szCs w:val="28"/>
          <w:lang w:val="vi-VN"/>
        </w:rPr>
        <w:t>Có các TK 111, 112.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ịnh kỳ tính lãi cho vay phải thu và ghi nhận doanh thu theo số lãi phải thu từng kỳ,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w:t>
      </w:r>
      <w:r w:rsidRPr="006158D2">
        <w:rPr>
          <w:color w:val="auto"/>
          <w:sz w:val="28"/>
          <w:szCs w:val="28"/>
        </w:rPr>
        <w:t xml:space="preserve">1321 - Phải thu về hoạt </w:t>
      </w:r>
      <w:r w:rsidRPr="006158D2">
        <w:rPr>
          <w:rFonts w:hint="eastAsia"/>
          <w:color w:val="auto"/>
          <w:sz w:val="28"/>
          <w:szCs w:val="28"/>
        </w:rPr>
        <w:t>đ</w:t>
      </w:r>
      <w:r w:rsidRPr="006158D2">
        <w:rPr>
          <w:color w:val="auto"/>
          <w:sz w:val="28"/>
          <w:szCs w:val="28"/>
        </w:rPr>
        <w:t>ộng cho vay (13212)</w:t>
      </w:r>
    </w:p>
    <w:p w:rsidR="007477B5" w:rsidRPr="006158D2" w:rsidRDefault="00F6039D">
      <w:pPr>
        <w:tabs>
          <w:tab w:val="left" w:pos="1080"/>
        </w:tabs>
        <w:spacing w:after="0" w:line="276" w:lineRule="auto"/>
        <w:ind w:firstLine="1080"/>
        <w:contextualSpacing/>
        <w:rPr>
          <w:color w:val="auto"/>
          <w:sz w:val="28"/>
          <w:szCs w:val="28"/>
          <w:lang w:val="vi-VN"/>
        </w:rPr>
      </w:pPr>
      <w:r w:rsidRPr="006158D2">
        <w:rPr>
          <w:color w:val="auto"/>
          <w:sz w:val="28"/>
          <w:szCs w:val="28"/>
          <w:lang w:val="vi-VN"/>
        </w:rPr>
        <w:t xml:space="preserve">Có TK </w:t>
      </w:r>
      <w:r w:rsidRPr="006158D2">
        <w:rPr>
          <w:color w:val="auto"/>
          <w:sz w:val="28"/>
          <w:szCs w:val="28"/>
        </w:rPr>
        <w:t xml:space="preserve">5123 - Doanh thu hoạt </w:t>
      </w:r>
      <w:r w:rsidRPr="006158D2">
        <w:rPr>
          <w:rFonts w:hint="eastAsia"/>
          <w:color w:val="auto"/>
          <w:sz w:val="28"/>
          <w:szCs w:val="28"/>
        </w:rPr>
        <w:t>đ</w:t>
      </w:r>
      <w:r w:rsidRPr="006158D2">
        <w:rPr>
          <w:color w:val="auto"/>
          <w:sz w:val="28"/>
          <w:szCs w:val="28"/>
        </w:rPr>
        <w:t>ộng cho vay nội bộ</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Khi </w:t>
      </w:r>
      <w:r w:rsidRPr="006158D2">
        <w:rPr>
          <w:rFonts w:hint="eastAsia"/>
          <w:color w:val="auto"/>
          <w:sz w:val="28"/>
          <w:szCs w:val="28"/>
          <w:lang w:val="vi-VN"/>
        </w:rPr>
        <w:t>đ</w:t>
      </w:r>
      <w:r w:rsidRPr="006158D2">
        <w:rPr>
          <w:color w:val="auto"/>
          <w:sz w:val="28"/>
          <w:szCs w:val="28"/>
          <w:lang w:val="vi-VN"/>
        </w:rPr>
        <w:t>ến hạn thu hồi nợ gốc và lãi cho vay,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111, 112 (tổng số tiền thu </w:t>
      </w:r>
      <w:r w:rsidRPr="006158D2">
        <w:rPr>
          <w:rFonts w:hint="eastAsia"/>
          <w:color w:val="auto"/>
          <w:sz w:val="28"/>
          <w:szCs w:val="28"/>
          <w:lang w:val="vi-VN"/>
        </w:rPr>
        <w:t>đư</w:t>
      </w:r>
      <w:r w:rsidRPr="006158D2">
        <w:rPr>
          <w:color w:val="auto"/>
          <w:sz w:val="28"/>
          <w:szCs w:val="28"/>
          <w:lang w:val="vi-VN"/>
        </w:rPr>
        <w:t>ợc)</w:t>
      </w:r>
    </w:p>
    <w:p w:rsidR="007477B5" w:rsidRPr="006158D2" w:rsidRDefault="00F6039D">
      <w:pPr>
        <w:tabs>
          <w:tab w:val="left" w:pos="1080"/>
        </w:tabs>
        <w:spacing w:after="0" w:line="276" w:lineRule="auto"/>
        <w:ind w:leftChars="400" w:left="2550" w:hangingChars="525" w:hanging="1470"/>
        <w:contextualSpacing/>
        <w:rPr>
          <w:color w:val="auto"/>
          <w:sz w:val="28"/>
          <w:szCs w:val="28"/>
        </w:rPr>
      </w:pPr>
      <w:r w:rsidRPr="006158D2">
        <w:rPr>
          <w:color w:val="auto"/>
          <w:sz w:val="28"/>
          <w:szCs w:val="28"/>
          <w:lang w:val="vi-VN"/>
        </w:rPr>
        <w:t xml:space="preserve">Có TK </w:t>
      </w:r>
      <w:r w:rsidRPr="006158D2">
        <w:rPr>
          <w:color w:val="auto"/>
          <w:sz w:val="28"/>
          <w:szCs w:val="28"/>
        </w:rPr>
        <w:t xml:space="preserve">132 - Phải thu của hoạt </w:t>
      </w:r>
      <w:r w:rsidRPr="006158D2">
        <w:rPr>
          <w:rFonts w:hint="eastAsia"/>
          <w:color w:val="auto"/>
          <w:sz w:val="28"/>
          <w:szCs w:val="28"/>
        </w:rPr>
        <w:t>đ</w:t>
      </w:r>
      <w:r w:rsidRPr="006158D2">
        <w:rPr>
          <w:color w:val="auto"/>
          <w:sz w:val="28"/>
          <w:szCs w:val="28"/>
        </w:rPr>
        <w:t>ộng cho vay nội bộ (13211) (số gốc cho vay)</w:t>
      </w:r>
    </w:p>
    <w:p w:rsidR="007477B5" w:rsidRPr="006158D2" w:rsidRDefault="00F6039D">
      <w:pPr>
        <w:tabs>
          <w:tab w:val="left" w:pos="1080"/>
        </w:tabs>
        <w:spacing w:after="0" w:line="276" w:lineRule="auto"/>
        <w:ind w:leftChars="400" w:left="2550" w:hangingChars="525" w:hanging="1470"/>
        <w:contextualSpacing/>
        <w:rPr>
          <w:color w:val="auto"/>
          <w:sz w:val="28"/>
          <w:szCs w:val="28"/>
        </w:rPr>
      </w:pPr>
      <w:r w:rsidRPr="006158D2">
        <w:rPr>
          <w:color w:val="auto"/>
          <w:sz w:val="28"/>
          <w:szCs w:val="28"/>
          <w:lang w:val="vi-VN"/>
        </w:rPr>
        <w:t xml:space="preserve">Có TK </w:t>
      </w:r>
      <w:r w:rsidRPr="006158D2">
        <w:rPr>
          <w:color w:val="auto"/>
          <w:sz w:val="28"/>
          <w:szCs w:val="28"/>
        </w:rPr>
        <w:t xml:space="preserve">1321 - Phải thu về hoạt </w:t>
      </w:r>
      <w:r w:rsidRPr="006158D2">
        <w:rPr>
          <w:rFonts w:hint="eastAsia"/>
          <w:color w:val="auto"/>
          <w:sz w:val="28"/>
          <w:szCs w:val="28"/>
        </w:rPr>
        <w:t>đ</w:t>
      </w:r>
      <w:r w:rsidRPr="006158D2">
        <w:rPr>
          <w:color w:val="auto"/>
          <w:sz w:val="28"/>
          <w:szCs w:val="28"/>
        </w:rPr>
        <w:t>ộng cho vay (13212)</w:t>
      </w:r>
      <w:r w:rsidRPr="006158D2">
        <w:rPr>
          <w:color w:val="auto"/>
          <w:sz w:val="28"/>
          <w:szCs w:val="28"/>
          <w:lang w:val="vi-VN"/>
        </w:rPr>
        <w:t xml:space="preserve"> (số lãi của các kỳ tr</w:t>
      </w:r>
      <w:r w:rsidRPr="006158D2">
        <w:rPr>
          <w:rFonts w:hint="eastAsia"/>
          <w:color w:val="auto"/>
          <w:sz w:val="28"/>
          <w:szCs w:val="28"/>
          <w:lang w:val="vi-VN"/>
        </w:rPr>
        <w:t>ư</w:t>
      </w:r>
      <w:r w:rsidRPr="006158D2">
        <w:rPr>
          <w:color w:val="auto"/>
          <w:sz w:val="28"/>
          <w:szCs w:val="28"/>
          <w:lang w:val="vi-VN"/>
        </w:rPr>
        <w:t>ớc)</w:t>
      </w:r>
    </w:p>
    <w:p w:rsidR="007477B5" w:rsidRPr="006158D2" w:rsidRDefault="00F6039D">
      <w:pPr>
        <w:tabs>
          <w:tab w:val="left" w:pos="1080"/>
        </w:tabs>
        <w:spacing w:after="0" w:line="276" w:lineRule="auto"/>
        <w:ind w:leftChars="400" w:left="2550" w:hangingChars="525" w:hanging="1470"/>
        <w:contextualSpacing/>
        <w:rPr>
          <w:color w:val="auto"/>
          <w:sz w:val="28"/>
          <w:szCs w:val="28"/>
          <w:lang w:val="vi-VN"/>
        </w:rPr>
      </w:pPr>
      <w:r w:rsidRPr="006158D2">
        <w:rPr>
          <w:color w:val="auto"/>
          <w:sz w:val="28"/>
          <w:szCs w:val="28"/>
          <w:lang w:val="vi-VN"/>
        </w:rPr>
        <w:t xml:space="preserve">Có TK </w:t>
      </w:r>
      <w:r w:rsidRPr="006158D2">
        <w:rPr>
          <w:color w:val="auto"/>
          <w:sz w:val="28"/>
          <w:szCs w:val="28"/>
        </w:rPr>
        <w:t xml:space="preserve">5132 - Doanh thu hoạt </w:t>
      </w:r>
      <w:r w:rsidRPr="006158D2">
        <w:rPr>
          <w:rFonts w:hint="eastAsia"/>
          <w:color w:val="auto"/>
          <w:sz w:val="28"/>
          <w:szCs w:val="28"/>
        </w:rPr>
        <w:t>đ</w:t>
      </w:r>
      <w:r w:rsidRPr="006158D2">
        <w:rPr>
          <w:color w:val="auto"/>
          <w:sz w:val="28"/>
          <w:szCs w:val="28"/>
        </w:rPr>
        <w:t>ộng cho vay nội bộ</w:t>
      </w:r>
      <w:r w:rsidRPr="006158D2">
        <w:rPr>
          <w:color w:val="auto"/>
          <w:sz w:val="28"/>
          <w:szCs w:val="28"/>
          <w:lang w:val="vi-VN"/>
        </w:rPr>
        <w:t xml:space="preserve"> (số lãi cho vay kỳ </w:t>
      </w:r>
      <w:r w:rsidRPr="006158D2">
        <w:rPr>
          <w:rFonts w:hint="eastAsia"/>
          <w:color w:val="auto"/>
          <w:sz w:val="28"/>
          <w:szCs w:val="28"/>
          <w:lang w:val="vi-VN"/>
        </w:rPr>
        <w:t>đá</w:t>
      </w:r>
      <w:r w:rsidRPr="006158D2">
        <w:rPr>
          <w:color w:val="auto"/>
          <w:sz w:val="28"/>
          <w:szCs w:val="28"/>
          <w:lang w:val="vi-VN"/>
        </w:rPr>
        <w:t xml:space="preserve">o hạn).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3.5. Cuối kỳ kế toán, kết chuyển doanh thu thuần sang TK 911 “Xác </w:t>
      </w:r>
      <w:r w:rsidRPr="006158D2">
        <w:rPr>
          <w:rFonts w:hint="eastAsia"/>
          <w:color w:val="auto"/>
          <w:sz w:val="28"/>
          <w:szCs w:val="28"/>
          <w:lang w:val="vi-VN"/>
        </w:rPr>
        <w:t>đ</w:t>
      </w:r>
      <w:r w:rsidRPr="006158D2">
        <w:rPr>
          <w:color w:val="auto"/>
          <w:sz w:val="28"/>
          <w:szCs w:val="28"/>
          <w:lang w:val="vi-VN"/>
        </w:rPr>
        <w:t>ịnh kết quả kinh doanh”, ghi:</w:t>
      </w:r>
    </w:p>
    <w:p w:rsidR="007477B5" w:rsidRPr="006158D2" w:rsidRDefault="00F6039D">
      <w:pPr>
        <w:pStyle w:val="coChar"/>
        <w:spacing w:before="0" w:after="0" w:line="276" w:lineRule="auto"/>
        <w:ind w:left="0" w:firstLine="56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512 - Doanh thu từ giao dịch nội bộ</w:t>
      </w:r>
    </w:p>
    <w:p w:rsidR="007477B5" w:rsidRPr="006158D2" w:rsidRDefault="00F6039D">
      <w:pPr>
        <w:pStyle w:val="coChar"/>
        <w:tabs>
          <w:tab w:val="left" w:pos="1080"/>
        </w:tabs>
        <w:spacing w:before="0" w:after="0" w:line="276" w:lineRule="auto"/>
        <w:ind w:hanging="1557"/>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 xml:space="preserve">Có TK 911 - Xác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ịnh kết quả kinh doanh (9112).</w:t>
      </w:r>
    </w:p>
    <w:p w:rsidR="007477B5" w:rsidRPr="006158D2" w:rsidRDefault="00F6039D">
      <w:pPr>
        <w:widowControl/>
        <w:spacing w:after="0"/>
        <w:jc w:val="left"/>
        <w:rPr>
          <w:b/>
          <w:color w:val="auto"/>
          <w:sz w:val="28"/>
          <w:szCs w:val="28"/>
        </w:rPr>
      </w:pPr>
      <w:r w:rsidRPr="006158D2">
        <w:rPr>
          <w:b/>
          <w:color w:val="auto"/>
          <w:sz w:val="28"/>
          <w:szCs w:val="28"/>
        </w:rPr>
        <w:br w:type="page"/>
      </w:r>
    </w:p>
    <w:p w:rsidR="007477B5" w:rsidRPr="006158D2" w:rsidRDefault="00F6039D">
      <w:pPr>
        <w:widowControl/>
        <w:spacing w:after="0" w:line="276" w:lineRule="auto"/>
        <w:contextualSpacing/>
        <w:jc w:val="center"/>
        <w:rPr>
          <w:b/>
          <w:color w:val="auto"/>
          <w:sz w:val="28"/>
          <w:szCs w:val="28"/>
        </w:rPr>
      </w:pPr>
      <w:r w:rsidRPr="006158D2">
        <w:rPr>
          <w:b/>
          <w:color w:val="auto"/>
          <w:sz w:val="28"/>
          <w:szCs w:val="28"/>
        </w:rPr>
        <w:lastRenderedPageBreak/>
        <w:t>TÀI KHOẢN 521 - CÁC KHOẢN GIẢM TRỪ DOANH THU</w:t>
      </w:r>
    </w:p>
    <w:p w:rsidR="007477B5" w:rsidRPr="006158D2" w:rsidRDefault="007477B5">
      <w:pPr>
        <w:pStyle w:val="ListParagraph"/>
        <w:spacing w:after="0" w:line="276" w:lineRule="auto"/>
        <w:ind w:left="0" w:firstLine="720"/>
        <w:rPr>
          <w:rFonts w:ascii="Times New Roman" w:hAnsi="Times New Roman"/>
          <w:b/>
          <w:color w:val="auto"/>
          <w:sz w:val="26"/>
          <w:szCs w:val="26"/>
        </w:rPr>
      </w:pPr>
    </w:p>
    <w:p w:rsidR="007477B5" w:rsidRPr="006158D2" w:rsidRDefault="00F6039D">
      <w:pPr>
        <w:pStyle w:val="ListParagraph"/>
        <w:spacing w:after="0" w:line="276" w:lineRule="auto"/>
        <w:ind w:left="0" w:firstLine="567"/>
        <w:rPr>
          <w:rFonts w:ascii="Calibri" w:hAnsi="Calibri"/>
          <w:color w:val="auto"/>
          <w:sz w:val="28"/>
          <w:szCs w:val="26"/>
        </w:rPr>
      </w:pPr>
      <w:r w:rsidRPr="006158D2">
        <w:rPr>
          <w:rFonts w:ascii="Times New Roman" w:hAnsi="Times New Roman"/>
          <w:b/>
          <w:color w:val="auto"/>
          <w:sz w:val="28"/>
          <w:szCs w:val="26"/>
          <w:lang w:val="vi-VN"/>
        </w:rPr>
        <w:t>1. Nguyên tắc kế toán</w:t>
      </w:r>
    </w:p>
    <w:p w:rsidR="007477B5" w:rsidRPr="006158D2" w:rsidRDefault="00F6039D">
      <w:pPr>
        <w:pStyle w:val="BodyTextIndent3"/>
        <w:spacing w:after="0" w:line="276" w:lineRule="auto"/>
        <w:ind w:left="0" w:firstLine="567"/>
        <w:contextualSpacing/>
        <w:rPr>
          <w:rFonts w:ascii="Times New Roman" w:hAnsi="Times New Roman"/>
          <w:b/>
          <w:i/>
          <w:color w:val="auto"/>
          <w:sz w:val="28"/>
          <w:szCs w:val="26"/>
        </w:rPr>
      </w:pPr>
      <w:r w:rsidRPr="006158D2">
        <w:rPr>
          <w:rFonts w:ascii="Times New Roman" w:hAnsi="Times New Roman"/>
          <w:color w:val="auto"/>
          <w:sz w:val="28"/>
          <w:szCs w:val="26"/>
        </w:rPr>
        <w:t>1.1.</w:t>
      </w:r>
      <w:r w:rsidRPr="006158D2">
        <w:rPr>
          <w:rFonts w:ascii="Times New Roman" w:hAnsi="Times New Roman"/>
          <w:color w:val="auto"/>
          <w:sz w:val="28"/>
          <w:szCs w:val="26"/>
          <w:lang w:val="vi-VN"/>
        </w:rPr>
        <w:t xml:space="preserve"> Tài khoản này dùng để phản ánh các khoản được điều chỉnh giảm trừ vào doanh thu </w:t>
      </w:r>
      <w:r w:rsidRPr="006158D2">
        <w:rPr>
          <w:rFonts w:ascii="Times New Roman" w:hAnsi="Times New Roman"/>
          <w:color w:val="auto"/>
          <w:sz w:val="28"/>
          <w:szCs w:val="26"/>
        </w:rPr>
        <w:t>hoạt động sản xuất, kinh doanh</w:t>
      </w:r>
      <w:r w:rsidRPr="006158D2">
        <w:rPr>
          <w:rFonts w:ascii="Times New Roman" w:hAnsi="Times New Roman"/>
          <w:color w:val="auto"/>
          <w:sz w:val="28"/>
          <w:szCs w:val="26"/>
          <w:lang w:val="vi-VN"/>
        </w:rPr>
        <w:t xml:space="preserve"> phát sinh trong kỳ, gồm: Chiết khấu thương mại, giảm giá hàng bán và hàng bán bị trả lại</w:t>
      </w:r>
      <w:r w:rsidRPr="006158D2">
        <w:rPr>
          <w:rFonts w:ascii="Times New Roman" w:hAnsi="Times New Roman"/>
          <w:color w:val="auto"/>
          <w:sz w:val="28"/>
          <w:szCs w:val="26"/>
        </w:rPr>
        <w:t>, các khoản thuế TTĐB, thuế xuất khẩu, thuế bảo vệ môi trường, thuế GTGT theo phương pháp trực tiếp phát sinh trong quá trình bán hàng và cung cấp dịch vụ của HTX</w:t>
      </w:r>
      <w:r w:rsidRPr="006158D2">
        <w:rPr>
          <w:rFonts w:ascii="Times New Roman" w:hAnsi="Times New Roman"/>
          <w:color w:val="auto"/>
          <w:sz w:val="28"/>
          <w:szCs w:val="26"/>
          <w:lang w:val="vi-VN"/>
        </w:rPr>
        <w:t xml:space="preserve">. </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1.2. Việc </w:t>
      </w:r>
      <w:r w:rsidRPr="006158D2">
        <w:rPr>
          <w:rFonts w:hint="eastAsia"/>
          <w:color w:val="auto"/>
          <w:sz w:val="28"/>
          <w:szCs w:val="26"/>
          <w:lang w:val="vi-VN"/>
        </w:rPr>
        <w:t>đ</w:t>
      </w:r>
      <w:r w:rsidRPr="006158D2">
        <w:rPr>
          <w:color w:val="auto"/>
          <w:sz w:val="28"/>
          <w:szCs w:val="26"/>
          <w:lang w:val="vi-VN"/>
        </w:rPr>
        <w:t xml:space="preserve">iều chỉnh giảm doanh thu </w:t>
      </w:r>
      <w:r w:rsidRPr="006158D2">
        <w:rPr>
          <w:rFonts w:hint="eastAsia"/>
          <w:color w:val="auto"/>
          <w:sz w:val="28"/>
          <w:szCs w:val="26"/>
          <w:lang w:val="vi-VN"/>
        </w:rPr>
        <w:t>đư</w:t>
      </w:r>
      <w:r w:rsidRPr="006158D2">
        <w:rPr>
          <w:color w:val="auto"/>
          <w:sz w:val="28"/>
          <w:szCs w:val="26"/>
          <w:lang w:val="vi-VN"/>
        </w:rPr>
        <w:t>ợc thực hiện nh</w:t>
      </w:r>
      <w:r w:rsidRPr="006158D2">
        <w:rPr>
          <w:rFonts w:hint="eastAsia"/>
          <w:color w:val="auto"/>
          <w:sz w:val="28"/>
          <w:szCs w:val="26"/>
          <w:lang w:val="vi-VN"/>
        </w:rPr>
        <w:t>ư</w:t>
      </w:r>
      <w:r w:rsidRPr="006158D2">
        <w:rPr>
          <w:color w:val="auto"/>
          <w:sz w:val="28"/>
          <w:szCs w:val="26"/>
          <w:lang w:val="vi-VN"/>
        </w:rPr>
        <w:t xml:space="preserve"> sau:</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Khoản chiết khấu th</w:t>
      </w:r>
      <w:r w:rsidRPr="006158D2">
        <w:rPr>
          <w:rFonts w:hint="eastAsia"/>
          <w:color w:val="auto"/>
          <w:sz w:val="28"/>
          <w:szCs w:val="26"/>
          <w:lang w:val="vi-VN"/>
        </w:rPr>
        <w:t>ươ</w:t>
      </w:r>
      <w:r w:rsidRPr="006158D2">
        <w:rPr>
          <w:color w:val="auto"/>
          <w:sz w:val="28"/>
          <w:szCs w:val="26"/>
          <w:lang w:val="vi-VN"/>
        </w:rPr>
        <w:t xml:space="preserve">ng mại, giảm giá hàng bán, hàng bán bị trả lại phát sinh cùng kỳ tiêu thụ sản phẩm, hàng hóa dịch vụ </w:t>
      </w:r>
      <w:r w:rsidRPr="006158D2">
        <w:rPr>
          <w:rFonts w:hint="eastAsia"/>
          <w:color w:val="auto"/>
          <w:sz w:val="28"/>
          <w:szCs w:val="26"/>
          <w:lang w:val="vi-VN"/>
        </w:rPr>
        <w:t>đư</w:t>
      </w:r>
      <w:r w:rsidRPr="006158D2">
        <w:rPr>
          <w:color w:val="auto"/>
          <w:sz w:val="28"/>
          <w:szCs w:val="26"/>
          <w:lang w:val="vi-VN"/>
        </w:rPr>
        <w:t xml:space="preserve">ợc </w:t>
      </w:r>
      <w:r w:rsidRPr="006158D2">
        <w:rPr>
          <w:rFonts w:hint="eastAsia"/>
          <w:color w:val="auto"/>
          <w:sz w:val="28"/>
          <w:szCs w:val="26"/>
          <w:lang w:val="vi-VN"/>
        </w:rPr>
        <w:t>đ</w:t>
      </w:r>
      <w:r w:rsidRPr="006158D2">
        <w:rPr>
          <w:color w:val="auto"/>
          <w:sz w:val="28"/>
          <w:szCs w:val="26"/>
          <w:lang w:val="vi-VN"/>
        </w:rPr>
        <w:t>iều chỉnh giảm doanh thu của kỳ phát sinh;</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Tr</w:t>
      </w:r>
      <w:r w:rsidRPr="006158D2">
        <w:rPr>
          <w:rFonts w:hint="eastAsia"/>
          <w:color w:val="auto"/>
          <w:sz w:val="28"/>
          <w:szCs w:val="26"/>
          <w:lang w:val="vi-VN"/>
        </w:rPr>
        <w:t>ư</w:t>
      </w:r>
      <w:r w:rsidRPr="006158D2">
        <w:rPr>
          <w:color w:val="auto"/>
          <w:sz w:val="28"/>
          <w:szCs w:val="26"/>
          <w:lang w:val="vi-VN"/>
        </w:rPr>
        <w:t xml:space="preserve">ờng hợp sản phẩm, hàng hoá, dịch vụ </w:t>
      </w:r>
      <w:r w:rsidRPr="006158D2">
        <w:rPr>
          <w:rFonts w:hint="eastAsia"/>
          <w:color w:val="auto"/>
          <w:sz w:val="28"/>
          <w:szCs w:val="26"/>
          <w:lang w:val="vi-VN"/>
        </w:rPr>
        <w:t>đã</w:t>
      </w:r>
      <w:r w:rsidRPr="006158D2">
        <w:rPr>
          <w:color w:val="auto"/>
          <w:sz w:val="28"/>
          <w:szCs w:val="26"/>
          <w:lang w:val="vi-VN"/>
        </w:rPr>
        <w:t xml:space="preserve"> tiêu thụ từ các kỳ tr</w:t>
      </w:r>
      <w:r w:rsidRPr="006158D2">
        <w:rPr>
          <w:rFonts w:hint="eastAsia"/>
          <w:color w:val="auto"/>
          <w:sz w:val="28"/>
          <w:szCs w:val="26"/>
          <w:lang w:val="vi-VN"/>
        </w:rPr>
        <w:t>ư</w:t>
      </w:r>
      <w:r w:rsidRPr="006158D2">
        <w:rPr>
          <w:color w:val="auto"/>
          <w:sz w:val="28"/>
          <w:szCs w:val="26"/>
          <w:lang w:val="vi-VN"/>
        </w:rPr>
        <w:t xml:space="preserve">ớc, </w:t>
      </w:r>
      <w:r w:rsidRPr="006158D2">
        <w:rPr>
          <w:rFonts w:hint="eastAsia"/>
          <w:color w:val="auto"/>
          <w:sz w:val="28"/>
          <w:szCs w:val="26"/>
          <w:lang w:val="vi-VN"/>
        </w:rPr>
        <w:t>đ</w:t>
      </w:r>
      <w:r w:rsidRPr="006158D2">
        <w:rPr>
          <w:color w:val="auto"/>
          <w:sz w:val="28"/>
          <w:szCs w:val="26"/>
          <w:lang w:val="vi-VN"/>
        </w:rPr>
        <w:t>ến kỳ sau mới phát sinh chiết khấu th</w:t>
      </w:r>
      <w:r w:rsidRPr="006158D2">
        <w:rPr>
          <w:rFonts w:hint="eastAsia"/>
          <w:color w:val="auto"/>
          <w:sz w:val="28"/>
          <w:szCs w:val="26"/>
          <w:lang w:val="vi-VN"/>
        </w:rPr>
        <w:t>ươ</w:t>
      </w:r>
      <w:r w:rsidRPr="006158D2">
        <w:rPr>
          <w:color w:val="auto"/>
          <w:sz w:val="28"/>
          <w:szCs w:val="26"/>
          <w:lang w:val="vi-VN"/>
        </w:rPr>
        <w:t xml:space="preserve">ng mại, giảm giá hàng bán hoặc hàng bán bị trả lại thì ghi giảm doanh thu của kỳ phát sinh (kỳ sau). </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1.3. Chiết khấu th</w:t>
      </w:r>
      <w:r w:rsidRPr="006158D2">
        <w:rPr>
          <w:rFonts w:hint="eastAsia"/>
          <w:color w:val="auto"/>
          <w:sz w:val="28"/>
          <w:szCs w:val="26"/>
          <w:lang w:val="vi-VN"/>
        </w:rPr>
        <w:t>ươ</w:t>
      </w:r>
      <w:r w:rsidRPr="006158D2">
        <w:rPr>
          <w:color w:val="auto"/>
          <w:sz w:val="28"/>
          <w:szCs w:val="26"/>
          <w:lang w:val="vi-VN"/>
        </w:rPr>
        <w:t xml:space="preserve">ng mại là khoản giảm giá bán so với giá niêm yết mà HTX cho khách hàng </w:t>
      </w:r>
      <w:r w:rsidRPr="006158D2">
        <w:rPr>
          <w:rFonts w:hint="eastAsia"/>
          <w:color w:val="auto"/>
          <w:sz w:val="28"/>
          <w:szCs w:val="26"/>
          <w:lang w:val="vi-VN"/>
        </w:rPr>
        <w:t>đư</w:t>
      </w:r>
      <w:r w:rsidRPr="006158D2">
        <w:rPr>
          <w:color w:val="auto"/>
          <w:sz w:val="28"/>
          <w:szCs w:val="26"/>
          <w:lang w:val="vi-VN"/>
        </w:rPr>
        <w:t>ợc h</w:t>
      </w:r>
      <w:r w:rsidRPr="006158D2">
        <w:rPr>
          <w:rFonts w:hint="eastAsia"/>
          <w:color w:val="auto"/>
          <w:sz w:val="28"/>
          <w:szCs w:val="26"/>
          <w:lang w:val="vi-VN"/>
        </w:rPr>
        <w:t>ư</w:t>
      </w:r>
      <w:r w:rsidRPr="006158D2">
        <w:rPr>
          <w:color w:val="auto"/>
          <w:sz w:val="28"/>
          <w:szCs w:val="26"/>
          <w:lang w:val="vi-VN"/>
        </w:rPr>
        <w:t>ởng khi mua hàng với số l</w:t>
      </w:r>
      <w:r w:rsidRPr="006158D2">
        <w:rPr>
          <w:rFonts w:hint="eastAsia"/>
          <w:color w:val="auto"/>
          <w:sz w:val="28"/>
          <w:szCs w:val="26"/>
          <w:lang w:val="vi-VN"/>
        </w:rPr>
        <w:t>ư</w:t>
      </w:r>
      <w:r w:rsidRPr="006158D2">
        <w:rPr>
          <w:color w:val="auto"/>
          <w:sz w:val="28"/>
          <w:szCs w:val="26"/>
          <w:lang w:val="vi-VN"/>
        </w:rPr>
        <w:t xml:space="preserve">ợng lớn. </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Giảm giá hàng bán là khoản giảm giá bán cho khách hàng do sản phẩm, hàng hoá kém, mất phẩm chất hay không </w:t>
      </w:r>
      <w:r w:rsidRPr="006158D2">
        <w:rPr>
          <w:rFonts w:hint="eastAsia"/>
          <w:color w:val="auto"/>
          <w:sz w:val="28"/>
          <w:szCs w:val="26"/>
          <w:lang w:val="vi-VN"/>
        </w:rPr>
        <w:t>đú</w:t>
      </w:r>
      <w:r w:rsidRPr="006158D2">
        <w:rPr>
          <w:color w:val="auto"/>
          <w:sz w:val="28"/>
          <w:szCs w:val="26"/>
          <w:lang w:val="vi-VN"/>
        </w:rPr>
        <w:t xml:space="preserve">ng quy cách theo quy </w:t>
      </w:r>
      <w:r w:rsidRPr="006158D2">
        <w:rPr>
          <w:rFonts w:hint="eastAsia"/>
          <w:color w:val="auto"/>
          <w:sz w:val="28"/>
          <w:szCs w:val="26"/>
          <w:lang w:val="vi-VN"/>
        </w:rPr>
        <w:t>đ</w:t>
      </w:r>
      <w:r w:rsidRPr="006158D2">
        <w:rPr>
          <w:color w:val="auto"/>
          <w:sz w:val="28"/>
          <w:szCs w:val="26"/>
          <w:lang w:val="vi-VN"/>
        </w:rPr>
        <w:t xml:space="preserve">ịnh trong hợp </w:t>
      </w:r>
      <w:r w:rsidRPr="006158D2">
        <w:rPr>
          <w:rFonts w:hint="eastAsia"/>
          <w:color w:val="auto"/>
          <w:sz w:val="28"/>
          <w:szCs w:val="26"/>
          <w:lang w:val="vi-VN"/>
        </w:rPr>
        <w:t>đ</w:t>
      </w:r>
      <w:r w:rsidRPr="006158D2">
        <w:rPr>
          <w:color w:val="auto"/>
          <w:sz w:val="28"/>
          <w:szCs w:val="26"/>
          <w:lang w:val="vi-VN"/>
        </w:rPr>
        <w:t xml:space="preserve">ồng kinh tế hoặc khách hàng mua vào một thời hạn nhất </w:t>
      </w:r>
      <w:r w:rsidRPr="006158D2">
        <w:rPr>
          <w:rFonts w:hint="eastAsia"/>
          <w:color w:val="auto"/>
          <w:sz w:val="28"/>
          <w:szCs w:val="26"/>
          <w:lang w:val="vi-VN"/>
        </w:rPr>
        <w:t>đ</w:t>
      </w:r>
      <w:r w:rsidRPr="006158D2">
        <w:rPr>
          <w:color w:val="auto"/>
          <w:sz w:val="28"/>
          <w:szCs w:val="26"/>
          <w:lang w:val="vi-VN"/>
        </w:rPr>
        <w:t>ịnh.</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HTX hạch toán các khoản giảm trừ doanh thu theo nguyên tắc sau:</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Tr</w:t>
      </w:r>
      <w:r w:rsidRPr="006158D2">
        <w:rPr>
          <w:rFonts w:hint="eastAsia"/>
          <w:color w:val="auto"/>
          <w:sz w:val="28"/>
          <w:szCs w:val="26"/>
          <w:lang w:val="vi-VN"/>
        </w:rPr>
        <w:t>ư</w:t>
      </w:r>
      <w:r w:rsidRPr="006158D2">
        <w:rPr>
          <w:color w:val="auto"/>
          <w:sz w:val="28"/>
          <w:szCs w:val="26"/>
          <w:lang w:val="vi-VN"/>
        </w:rPr>
        <w:t xml:space="preserve">ờng hợp trong hóa </w:t>
      </w:r>
      <w:r w:rsidRPr="006158D2">
        <w:rPr>
          <w:rFonts w:hint="eastAsia"/>
          <w:color w:val="auto"/>
          <w:sz w:val="28"/>
          <w:szCs w:val="26"/>
          <w:lang w:val="vi-VN"/>
        </w:rPr>
        <w:t>đơ</w:t>
      </w:r>
      <w:r w:rsidRPr="006158D2">
        <w:rPr>
          <w:color w:val="auto"/>
          <w:sz w:val="28"/>
          <w:szCs w:val="26"/>
          <w:lang w:val="vi-VN"/>
        </w:rPr>
        <w:t xml:space="preserve">n GTGT hoặc hóa </w:t>
      </w:r>
      <w:r w:rsidRPr="006158D2">
        <w:rPr>
          <w:rFonts w:hint="eastAsia"/>
          <w:color w:val="auto"/>
          <w:sz w:val="28"/>
          <w:szCs w:val="26"/>
          <w:lang w:val="vi-VN"/>
        </w:rPr>
        <w:t>đơ</w:t>
      </w:r>
      <w:r w:rsidRPr="006158D2">
        <w:rPr>
          <w:color w:val="auto"/>
          <w:sz w:val="28"/>
          <w:szCs w:val="26"/>
          <w:lang w:val="vi-VN"/>
        </w:rPr>
        <w:t xml:space="preserve">n bán hàng </w:t>
      </w:r>
      <w:r w:rsidRPr="006158D2">
        <w:rPr>
          <w:rFonts w:hint="eastAsia"/>
          <w:color w:val="auto"/>
          <w:sz w:val="28"/>
          <w:szCs w:val="26"/>
          <w:lang w:val="vi-VN"/>
        </w:rPr>
        <w:t>đã</w:t>
      </w:r>
      <w:r w:rsidRPr="006158D2">
        <w:rPr>
          <w:color w:val="auto"/>
          <w:sz w:val="28"/>
          <w:szCs w:val="26"/>
          <w:lang w:val="vi-VN"/>
        </w:rPr>
        <w:t xml:space="preserve"> thể hiện khoản giảm trừ doanh thu cho khách hàng (giá bán phản </w:t>
      </w:r>
      <w:r w:rsidRPr="006158D2">
        <w:rPr>
          <w:rFonts w:hint="eastAsia"/>
          <w:color w:val="auto"/>
          <w:sz w:val="28"/>
          <w:szCs w:val="26"/>
          <w:lang w:val="vi-VN"/>
        </w:rPr>
        <w:t>á</w:t>
      </w:r>
      <w:r w:rsidRPr="006158D2">
        <w:rPr>
          <w:color w:val="auto"/>
          <w:sz w:val="28"/>
          <w:szCs w:val="26"/>
          <w:lang w:val="vi-VN"/>
        </w:rPr>
        <w:t xml:space="preserve">nh trên hoá </w:t>
      </w:r>
      <w:r w:rsidRPr="006158D2">
        <w:rPr>
          <w:rFonts w:hint="eastAsia"/>
          <w:color w:val="auto"/>
          <w:sz w:val="28"/>
          <w:szCs w:val="26"/>
          <w:lang w:val="vi-VN"/>
        </w:rPr>
        <w:t>đơ</w:t>
      </w:r>
      <w:r w:rsidRPr="006158D2">
        <w:rPr>
          <w:color w:val="auto"/>
          <w:sz w:val="28"/>
          <w:szCs w:val="26"/>
          <w:lang w:val="vi-VN"/>
        </w:rPr>
        <w:t xml:space="preserve">n là giá </w:t>
      </w:r>
      <w:r w:rsidRPr="006158D2">
        <w:rPr>
          <w:rFonts w:hint="eastAsia"/>
          <w:color w:val="auto"/>
          <w:sz w:val="28"/>
          <w:szCs w:val="26"/>
          <w:lang w:val="vi-VN"/>
        </w:rPr>
        <w:t>đã</w:t>
      </w:r>
      <w:r w:rsidRPr="006158D2">
        <w:rPr>
          <w:color w:val="auto"/>
          <w:sz w:val="28"/>
          <w:szCs w:val="26"/>
          <w:lang w:val="vi-VN"/>
        </w:rPr>
        <w:t xml:space="preserve"> trừ chiết khấu th</w:t>
      </w:r>
      <w:r w:rsidRPr="006158D2">
        <w:rPr>
          <w:rFonts w:hint="eastAsia"/>
          <w:color w:val="auto"/>
          <w:sz w:val="28"/>
          <w:szCs w:val="26"/>
          <w:lang w:val="vi-VN"/>
        </w:rPr>
        <w:t>ươ</w:t>
      </w:r>
      <w:r w:rsidRPr="006158D2">
        <w:rPr>
          <w:color w:val="auto"/>
          <w:sz w:val="28"/>
          <w:szCs w:val="26"/>
          <w:lang w:val="vi-VN"/>
        </w:rPr>
        <w:t xml:space="preserve">ng mại) thì không sử dụng tài khoản này, doanh thu bán hàng phản </w:t>
      </w:r>
      <w:r w:rsidRPr="006158D2">
        <w:rPr>
          <w:rFonts w:hint="eastAsia"/>
          <w:color w:val="auto"/>
          <w:sz w:val="28"/>
          <w:szCs w:val="26"/>
          <w:lang w:val="vi-VN"/>
        </w:rPr>
        <w:t>á</w:t>
      </w:r>
      <w:r w:rsidRPr="006158D2">
        <w:rPr>
          <w:color w:val="auto"/>
          <w:sz w:val="28"/>
          <w:szCs w:val="26"/>
          <w:lang w:val="vi-VN"/>
        </w:rPr>
        <w:t xml:space="preserve">nh theo giá </w:t>
      </w:r>
      <w:r w:rsidRPr="006158D2">
        <w:rPr>
          <w:rFonts w:hint="eastAsia"/>
          <w:color w:val="auto"/>
          <w:sz w:val="28"/>
          <w:szCs w:val="26"/>
          <w:lang w:val="vi-VN"/>
        </w:rPr>
        <w:t>đã</w:t>
      </w:r>
      <w:r w:rsidRPr="006158D2">
        <w:rPr>
          <w:color w:val="auto"/>
          <w:sz w:val="28"/>
          <w:szCs w:val="26"/>
          <w:lang w:val="vi-VN"/>
        </w:rPr>
        <w:t xml:space="preserve"> trừ chiết khấu th</w:t>
      </w:r>
      <w:r w:rsidRPr="006158D2">
        <w:rPr>
          <w:rFonts w:hint="eastAsia"/>
          <w:color w:val="auto"/>
          <w:sz w:val="28"/>
          <w:szCs w:val="26"/>
          <w:lang w:val="vi-VN"/>
        </w:rPr>
        <w:t>ươ</w:t>
      </w:r>
      <w:r w:rsidRPr="006158D2">
        <w:rPr>
          <w:color w:val="auto"/>
          <w:sz w:val="28"/>
          <w:szCs w:val="26"/>
          <w:lang w:val="vi-VN"/>
        </w:rPr>
        <w:t>ng mại (doanh thu thuần).</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Tr</w:t>
      </w:r>
      <w:r w:rsidRPr="006158D2">
        <w:rPr>
          <w:rFonts w:hint="eastAsia"/>
          <w:color w:val="auto"/>
          <w:sz w:val="28"/>
          <w:szCs w:val="26"/>
          <w:lang w:val="vi-VN"/>
        </w:rPr>
        <w:t>ư</w:t>
      </w:r>
      <w:r w:rsidRPr="006158D2">
        <w:rPr>
          <w:color w:val="auto"/>
          <w:sz w:val="28"/>
          <w:szCs w:val="26"/>
          <w:lang w:val="vi-VN"/>
        </w:rPr>
        <w:t>ờng hợp các khoản giảm trừ doanh thu ch</w:t>
      </w:r>
      <w:r w:rsidRPr="006158D2">
        <w:rPr>
          <w:rFonts w:hint="eastAsia"/>
          <w:color w:val="auto"/>
          <w:sz w:val="28"/>
          <w:szCs w:val="26"/>
          <w:lang w:val="vi-VN"/>
        </w:rPr>
        <w:t>ư</w:t>
      </w:r>
      <w:r w:rsidRPr="006158D2">
        <w:rPr>
          <w:color w:val="auto"/>
          <w:sz w:val="28"/>
          <w:szCs w:val="26"/>
          <w:lang w:val="vi-VN"/>
        </w:rPr>
        <w:t xml:space="preserve">a </w:t>
      </w:r>
      <w:r w:rsidRPr="006158D2">
        <w:rPr>
          <w:rFonts w:hint="eastAsia"/>
          <w:color w:val="auto"/>
          <w:sz w:val="28"/>
          <w:szCs w:val="26"/>
          <w:lang w:val="vi-VN"/>
        </w:rPr>
        <w:t>đư</w:t>
      </w:r>
      <w:r w:rsidRPr="006158D2">
        <w:rPr>
          <w:color w:val="auto"/>
          <w:sz w:val="28"/>
          <w:szCs w:val="26"/>
          <w:lang w:val="vi-VN"/>
        </w:rPr>
        <w:t xml:space="preserve">ợc phản ánh trên hóa </w:t>
      </w:r>
      <w:r w:rsidRPr="006158D2">
        <w:rPr>
          <w:rFonts w:hint="eastAsia"/>
          <w:color w:val="auto"/>
          <w:sz w:val="28"/>
          <w:szCs w:val="26"/>
          <w:lang w:val="vi-VN"/>
        </w:rPr>
        <w:t>đơ</w:t>
      </w:r>
      <w:r w:rsidRPr="006158D2">
        <w:rPr>
          <w:color w:val="auto"/>
          <w:sz w:val="28"/>
          <w:szCs w:val="26"/>
          <w:lang w:val="vi-VN"/>
        </w:rPr>
        <w:t xml:space="preserve">n thì ghi nhận doanh thu ban </w:t>
      </w:r>
      <w:r w:rsidRPr="006158D2">
        <w:rPr>
          <w:rFonts w:hint="eastAsia"/>
          <w:color w:val="auto"/>
          <w:sz w:val="28"/>
          <w:szCs w:val="26"/>
          <w:lang w:val="vi-VN"/>
        </w:rPr>
        <w:t>đ</w:t>
      </w:r>
      <w:r w:rsidRPr="006158D2">
        <w:rPr>
          <w:color w:val="auto"/>
          <w:sz w:val="28"/>
          <w:szCs w:val="26"/>
          <w:lang w:val="vi-VN"/>
        </w:rPr>
        <w:t>ầu theo giá ch</w:t>
      </w:r>
      <w:r w:rsidRPr="006158D2">
        <w:rPr>
          <w:rFonts w:hint="eastAsia"/>
          <w:color w:val="auto"/>
          <w:sz w:val="28"/>
          <w:szCs w:val="26"/>
          <w:lang w:val="vi-VN"/>
        </w:rPr>
        <w:t>ư</w:t>
      </w:r>
      <w:r w:rsidRPr="006158D2">
        <w:rPr>
          <w:color w:val="auto"/>
          <w:sz w:val="28"/>
          <w:szCs w:val="26"/>
          <w:lang w:val="vi-VN"/>
        </w:rPr>
        <w:t>a bao gồm các khoản giảm trừ doanh thu (doanh thu gộp). Khoản chiết khấu th</w:t>
      </w:r>
      <w:r w:rsidRPr="006158D2">
        <w:rPr>
          <w:rFonts w:hint="eastAsia"/>
          <w:color w:val="auto"/>
          <w:sz w:val="28"/>
          <w:szCs w:val="26"/>
          <w:lang w:val="vi-VN"/>
        </w:rPr>
        <w:t>ươ</w:t>
      </w:r>
      <w:r w:rsidRPr="006158D2">
        <w:rPr>
          <w:color w:val="auto"/>
          <w:sz w:val="28"/>
          <w:szCs w:val="26"/>
          <w:lang w:val="vi-VN"/>
        </w:rPr>
        <w:t xml:space="preserve">ng mại sẽ </w:t>
      </w:r>
      <w:r w:rsidRPr="006158D2">
        <w:rPr>
          <w:rFonts w:hint="eastAsia"/>
          <w:color w:val="auto"/>
          <w:sz w:val="28"/>
          <w:szCs w:val="26"/>
          <w:lang w:val="vi-VN"/>
        </w:rPr>
        <w:t>đư</w:t>
      </w:r>
      <w:r w:rsidRPr="006158D2">
        <w:rPr>
          <w:color w:val="auto"/>
          <w:sz w:val="28"/>
          <w:szCs w:val="26"/>
          <w:lang w:val="vi-VN"/>
        </w:rPr>
        <w:t xml:space="preserve">ợc phản ánh trên TK 521 và cuối kỳ kết chuyển vào TK 511, 512 </w:t>
      </w:r>
      <w:r w:rsidRPr="006158D2">
        <w:rPr>
          <w:rFonts w:hint="eastAsia"/>
          <w:color w:val="auto"/>
          <w:sz w:val="28"/>
          <w:szCs w:val="26"/>
          <w:lang w:val="vi-VN"/>
        </w:rPr>
        <w:t>đ</w:t>
      </w:r>
      <w:r w:rsidRPr="006158D2">
        <w:rPr>
          <w:color w:val="auto"/>
          <w:sz w:val="28"/>
          <w:szCs w:val="26"/>
          <w:lang w:val="vi-VN"/>
        </w:rPr>
        <w:t xml:space="preserve">ể xác </w:t>
      </w:r>
      <w:r w:rsidRPr="006158D2">
        <w:rPr>
          <w:rFonts w:hint="eastAsia"/>
          <w:color w:val="auto"/>
          <w:sz w:val="28"/>
          <w:szCs w:val="26"/>
          <w:lang w:val="vi-VN"/>
        </w:rPr>
        <w:t>đ</w:t>
      </w:r>
      <w:r w:rsidRPr="006158D2">
        <w:rPr>
          <w:color w:val="auto"/>
          <w:sz w:val="28"/>
          <w:szCs w:val="26"/>
          <w:lang w:val="vi-VN"/>
        </w:rPr>
        <w:t>ịnh doanh thu thuần.</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 xml:space="preserve">1.4. </w:t>
      </w:r>
      <w:r w:rsidRPr="006158D2">
        <w:rPr>
          <w:rFonts w:hint="eastAsia"/>
          <w:color w:val="auto"/>
          <w:sz w:val="28"/>
          <w:szCs w:val="26"/>
          <w:lang w:val="vi-VN"/>
        </w:rPr>
        <w:t>Đ</w:t>
      </w:r>
      <w:r w:rsidRPr="006158D2">
        <w:rPr>
          <w:color w:val="auto"/>
          <w:sz w:val="28"/>
          <w:szCs w:val="26"/>
          <w:lang w:val="vi-VN"/>
        </w:rPr>
        <w:t xml:space="preserve">ối với hàng bán bị trả lại, tài khoản này dùng </w:t>
      </w:r>
      <w:r w:rsidRPr="006158D2">
        <w:rPr>
          <w:rFonts w:hint="eastAsia"/>
          <w:color w:val="auto"/>
          <w:sz w:val="28"/>
          <w:szCs w:val="26"/>
          <w:lang w:val="vi-VN"/>
        </w:rPr>
        <w:t>đ</w:t>
      </w:r>
      <w:r w:rsidRPr="006158D2">
        <w:rPr>
          <w:color w:val="auto"/>
          <w:sz w:val="28"/>
          <w:szCs w:val="26"/>
          <w:lang w:val="vi-VN"/>
        </w:rPr>
        <w:t xml:space="preserve">ể phản ánh giá trị của số sản phẩm, hàng hóa bị khách hàng trả lại do các nguyên nhân: Vi phạm cam kết, vi phạm hợp </w:t>
      </w:r>
      <w:r w:rsidRPr="006158D2">
        <w:rPr>
          <w:rFonts w:hint="eastAsia"/>
          <w:color w:val="auto"/>
          <w:sz w:val="28"/>
          <w:szCs w:val="26"/>
          <w:lang w:val="vi-VN"/>
        </w:rPr>
        <w:t>đ</w:t>
      </w:r>
      <w:r w:rsidRPr="006158D2">
        <w:rPr>
          <w:color w:val="auto"/>
          <w:sz w:val="28"/>
          <w:szCs w:val="26"/>
          <w:lang w:val="vi-VN"/>
        </w:rPr>
        <w:t xml:space="preserve">ồng kinh tế, hàng bị kém, mất phẩm chất, không </w:t>
      </w:r>
      <w:r w:rsidRPr="006158D2">
        <w:rPr>
          <w:rFonts w:hint="eastAsia"/>
          <w:color w:val="auto"/>
          <w:sz w:val="28"/>
          <w:szCs w:val="26"/>
          <w:lang w:val="vi-VN"/>
        </w:rPr>
        <w:t>đú</w:t>
      </w:r>
      <w:r w:rsidRPr="006158D2">
        <w:rPr>
          <w:color w:val="auto"/>
          <w:sz w:val="28"/>
          <w:szCs w:val="26"/>
          <w:lang w:val="vi-VN"/>
        </w:rPr>
        <w:t xml:space="preserve">ng chủng loại, quy cách. </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1.5. HTX phải theo dõi chi tiết các khoản chiết khấu th</w:t>
      </w:r>
      <w:r w:rsidRPr="006158D2">
        <w:rPr>
          <w:rFonts w:hint="eastAsia"/>
          <w:color w:val="auto"/>
          <w:sz w:val="28"/>
          <w:szCs w:val="26"/>
          <w:lang w:val="vi-VN"/>
        </w:rPr>
        <w:t>ươ</w:t>
      </w:r>
      <w:r w:rsidRPr="006158D2">
        <w:rPr>
          <w:color w:val="auto"/>
          <w:sz w:val="28"/>
          <w:szCs w:val="26"/>
          <w:lang w:val="vi-VN"/>
        </w:rPr>
        <w:t>ng mại, giảm giá hàng bán, hàng bán bị trả lại cho từng khách hàng và từng loại hàng bán, nh</w:t>
      </w:r>
      <w:r w:rsidRPr="006158D2">
        <w:rPr>
          <w:rFonts w:hint="eastAsia"/>
          <w:color w:val="auto"/>
          <w:sz w:val="28"/>
          <w:szCs w:val="26"/>
          <w:lang w:val="vi-VN"/>
        </w:rPr>
        <w:t>ư</w:t>
      </w:r>
      <w:r w:rsidRPr="006158D2">
        <w:rPr>
          <w:color w:val="auto"/>
          <w:sz w:val="28"/>
          <w:szCs w:val="26"/>
          <w:lang w:val="vi-VN"/>
        </w:rPr>
        <w:t xml:space="preserve">: bán hàng (sản phẩm, hàng hoá), cung cấp dịch vụ. </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t>1.6. HTX tính và phân bổ số chiết khấu th</w:t>
      </w:r>
      <w:r w:rsidRPr="006158D2">
        <w:rPr>
          <w:rFonts w:hint="eastAsia"/>
          <w:color w:val="auto"/>
          <w:sz w:val="28"/>
          <w:szCs w:val="26"/>
          <w:lang w:val="vi-VN"/>
        </w:rPr>
        <w:t>ươ</w:t>
      </w:r>
      <w:r w:rsidRPr="006158D2">
        <w:rPr>
          <w:color w:val="auto"/>
          <w:sz w:val="28"/>
          <w:szCs w:val="26"/>
          <w:lang w:val="vi-VN"/>
        </w:rPr>
        <w:t>ng mại, giảm giá hàng bán, hàng bán bị trả lại cho giao dịch bên ngoài và giao dịch nội bộ.</w:t>
      </w:r>
    </w:p>
    <w:p w:rsidR="007477B5" w:rsidRPr="006158D2" w:rsidRDefault="00F6039D">
      <w:pPr>
        <w:spacing w:after="0" w:line="276" w:lineRule="auto"/>
        <w:ind w:firstLine="567"/>
        <w:contextualSpacing/>
        <w:rPr>
          <w:color w:val="auto"/>
          <w:sz w:val="28"/>
          <w:szCs w:val="26"/>
          <w:lang w:val="vi-VN"/>
        </w:rPr>
      </w:pPr>
      <w:r w:rsidRPr="006158D2">
        <w:rPr>
          <w:color w:val="auto"/>
          <w:sz w:val="28"/>
          <w:szCs w:val="26"/>
          <w:lang w:val="vi-VN"/>
        </w:rPr>
        <w:lastRenderedPageBreak/>
        <w:t xml:space="preserve">Cuối kỳ, kết chuyển toàn bộ các khoản giảm trừ doanh thu từ tài khoản 521 sang tài khoản 511, 512 </w:t>
      </w:r>
      <w:r w:rsidRPr="006158D2">
        <w:rPr>
          <w:rFonts w:hint="eastAsia"/>
          <w:color w:val="auto"/>
          <w:sz w:val="28"/>
          <w:szCs w:val="26"/>
          <w:lang w:val="vi-VN"/>
        </w:rPr>
        <w:t>đ</w:t>
      </w:r>
      <w:r w:rsidRPr="006158D2">
        <w:rPr>
          <w:color w:val="auto"/>
          <w:sz w:val="28"/>
          <w:szCs w:val="26"/>
          <w:lang w:val="vi-VN"/>
        </w:rPr>
        <w:t xml:space="preserve">ể xác </w:t>
      </w:r>
      <w:r w:rsidRPr="006158D2">
        <w:rPr>
          <w:rFonts w:hint="eastAsia"/>
          <w:color w:val="auto"/>
          <w:sz w:val="28"/>
          <w:szCs w:val="26"/>
          <w:lang w:val="vi-VN"/>
        </w:rPr>
        <w:t>đ</w:t>
      </w:r>
      <w:r w:rsidRPr="006158D2">
        <w:rPr>
          <w:color w:val="auto"/>
          <w:sz w:val="28"/>
          <w:szCs w:val="26"/>
          <w:lang w:val="vi-VN"/>
        </w:rPr>
        <w:t>ịnh doanh thu thuần của khối l</w:t>
      </w:r>
      <w:r w:rsidRPr="006158D2">
        <w:rPr>
          <w:rFonts w:hint="eastAsia"/>
          <w:color w:val="auto"/>
          <w:sz w:val="28"/>
          <w:szCs w:val="26"/>
          <w:lang w:val="vi-VN"/>
        </w:rPr>
        <w:t>ư</w:t>
      </w:r>
      <w:r w:rsidRPr="006158D2">
        <w:rPr>
          <w:color w:val="auto"/>
          <w:sz w:val="28"/>
          <w:szCs w:val="26"/>
          <w:lang w:val="vi-VN"/>
        </w:rPr>
        <w:t>ợng sản phẩm, hàng hoá, dịch vụ thực tế thực hiện trong kỳ báo cáo.</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6"/>
          <w:lang w:val="vi-VN"/>
        </w:rPr>
      </w:pPr>
      <w:r w:rsidRPr="006158D2">
        <w:rPr>
          <w:rFonts w:ascii="Times New Roman" w:hAnsi="Times New Roman"/>
          <w:b/>
          <w:color w:val="auto"/>
          <w:sz w:val="28"/>
          <w:szCs w:val="26"/>
          <w:lang w:val="vi-VN"/>
        </w:rPr>
        <w:t>2. Kết cấu và nội dung phản ánh của tài khoản 521 - Các khoản giảm trừ doanh thu</w:t>
      </w:r>
    </w:p>
    <w:p w:rsidR="007477B5" w:rsidRPr="006158D2" w:rsidRDefault="00F6039D">
      <w:pPr>
        <w:spacing w:after="0" w:line="276" w:lineRule="auto"/>
        <w:ind w:firstLine="567"/>
        <w:contextualSpacing/>
        <w:rPr>
          <w:b/>
          <w:bCs/>
          <w:color w:val="auto"/>
          <w:sz w:val="28"/>
          <w:szCs w:val="26"/>
          <w:lang w:val="vi-VN"/>
        </w:rPr>
      </w:pPr>
      <w:r w:rsidRPr="006158D2">
        <w:rPr>
          <w:b/>
          <w:bCs/>
          <w:color w:val="auto"/>
          <w:sz w:val="28"/>
          <w:szCs w:val="26"/>
          <w:lang w:val="vi-VN"/>
        </w:rPr>
        <w:t xml:space="preserve">Bên Nợ: </w:t>
      </w:r>
    </w:p>
    <w:p w:rsidR="007477B5" w:rsidRPr="006158D2" w:rsidRDefault="00F6039D">
      <w:pPr>
        <w:spacing w:after="0" w:line="276" w:lineRule="auto"/>
        <w:ind w:firstLine="567"/>
        <w:contextualSpacing/>
        <w:rPr>
          <w:color w:val="auto"/>
          <w:sz w:val="28"/>
          <w:szCs w:val="26"/>
          <w:lang w:val="vi-VN"/>
        </w:rPr>
      </w:pPr>
      <w:r w:rsidRPr="006158D2">
        <w:rPr>
          <w:b/>
          <w:bCs/>
          <w:color w:val="auto"/>
          <w:sz w:val="28"/>
          <w:szCs w:val="26"/>
          <w:lang w:val="vi-VN"/>
        </w:rPr>
        <w:t xml:space="preserve">- </w:t>
      </w:r>
      <w:r w:rsidRPr="006158D2">
        <w:rPr>
          <w:color w:val="auto"/>
          <w:sz w:val="28"/>
          <w:szCs w:val="26"/>
          <w:lang w:val="vi-VN"/>
        </w:rPr>
        <w:t>Số chiết khấu th</w:t>
      </w:r>
      <w:r w:rsidRPr="006158D2">
        <w:rPr>
          <w:rFonts w:hint="eastAsia"/>
          <w:color w:val="auto"/>
          <w:sz w:val="28"/>
          <w:szCs w:val="26"/>
          <w:lang w:val="vi-VN"/>
        </w:rPr>
        <w:t>ươ</w:t>
      </w:r>
      <w:r w:rsidRPr="006158D2">
        <w:rPr>
          <w:color w:val="auto"/>
          <w:sz w:val="28"/>
          <w:szCs w:val="26"/>
          <w:lang w:val="vi-VN"/>
        </w:rPr>
        <w:t xml:space="preserve">ng mại, giảm giá hàng bán chấp nhận cho khách hàng </w:t>
      </w:r>
      <w:r w:rsidRPr="006158D2">
        <w:rPr>
          <w:rFonts w:hint="eastAsia"/>
          <w:color w:val="auto"/>
          <w:sz w:val="28"/>
          <w:szCs w:val="26"/>
          <w:lang w:val="vi-VN"/>
        </w:rPr>
        <w:t>đư</w:t>
      </w:r>
      <w:r w:rsidRPr="006158D2">
        <w:rPr>
          <w:color w:val="auto"/>
          <w:sz w:val="28"/>
          <w:szCs w:val="26"/>
          <w:lang w:val="vi-VN"/>
        </w:rPr>
        <w:t>ợc h</w:t>
      </w:r>
      <w:r w:rsidRPr="006158D2">
        <w:rPr>
          <w:rFonts w:hint="eastAsia"/>
          <w:color w:val="auto"/>
          <w:sz w:val="28"/>
          <w:szCs w:val="26"/>
          <w:lang w:val="vi-VN"/>
        </w:rPr>
        <w:t>ư</w:t>
      </w:r>
      <w:r w:rsidRPr="006158D2">
        <w:rPr>
          <w:color w:val="auto"/>
          <w:sz w:val="28"/>
          <w:szCs w:val="26"/>
          <w:lang w:val="vi-VN"/>
        </w:rPr>
        <w:t>ởng;</w:t>
      </w:r>
    </w:p>
    <w:p w:rsidR="007477B5" w:rsidRPr="006158D2" w:rsidRDefault="00F6039D">
      <w:pPr>
        <w:spacing w:after="0" w:line="276" w:lineRule="auto"/>
        <w:ind w:firstLine="567"/>
        <w:contextualSpacing/>
        <w:rPr>
          <w:b/>
          <w:bCs/>
          <w:color w:val="auto"/>
          <w:sz w:val="28"/>
          <w:szCs w:val="26"/>
          <w:lang w:val="vi-VN"/>
        </w:rPr>
      </w:pPr>
      <w:r w:rsidRPr="006158D2">
        <w:rPr>
          <w:color w:val="auto"/>
          <w:sz w:val="28"/>
          <w:szCs w:val="26"/>
          <w:lang w:val="vi-VN"/>
        </w:rPr>
        <w:t xml:space="preserve">- Doanh thu của hàng bán bị trả lại, </w:t>
      </w:r>
      <w:r w:rsidRPr="006158D2">
        <w:rPr>
          <w:rFonts w:hint="eastAsia"/>
          <w:color w:val="auto"/>
          <w:sz w:val="28"/>
          <w:szCs w:val="26"/>
          <w:lang w:val="vi-VN"/>
        </w:rPr>
        <w:t>đã</w:t>
      </w:r>
      <w:r w:rsidRPr="006158D2">
        <w:rPr>
          <w:color w:val="auto"/>
          <w:sz w:val="28"/>
          <w:szCs w:val="26"/>
          <w:lang w:val="vi-VN"/>
        </w:rPr>
        <w:t xml:space="preserve"> trả lại tiền cho ng</w:t>
      </w:r>
      <w:r w:rsidRPr="006158D2">
        <w:rPr>
          <w:rFonts w:hint="eastAsia"/>
          <w:color w:val="auto"/>
          <w:sz w:val="28"/>
          <w:szCs w:val="26"/>
          <w:lang w:val="vi-VN"/>
        </w:rPr>
        <w:t>ư</w:t>
      </w:r>
      <w:r w:rsidRPr="006158D2">
        <w:rPr>
          <w:color w:val="auto"/>
          <w:sz w:val="28"/>
          <w:szCs w:val="26"/>
          <w:lang w:val="vi-VN"/>
        </w:rPr>
        <w:t xml:space="preserve">ời mua hoặc tính trừ vào khoản phải thu khách hàng về số sản phẩm, hàng hóa </w:t>
      </w:r>
      <w:r w:rsidRPr="006158D2">
        <w:rPr>
          <w:rFonts w:hint="eastAsia"/>
          <w:color w:val="auto"/>
          <w:sz w:val="28"/>
          <w:szCs w:val="26"/>
          <w:lang w:val="vi-VN"/>
        </w:rPr>
        <w:t>đã</w:t>
      </w:r>
      <w:r w:rsidRPr="006158D2">
        <w:rPr>
          <w:color w:val="auto"/>
          <w:sz w:val="28"/>
          <w:szCs w:val="26"/>
          <w:lang w:val="vi-VN"/>
        </w:rPr>
        <w:t xml:space="preserve"> bán.</w:t>
      </w:r>
    </w:p>
    <w:p w:rsidR="007477B5" w:rsidRPr="006158D2" w:rsidRDefault="00F6039D">
      <w:pPr>
        <w:spacing w:after="0" w:line="276" w:lineRule="auto"/>
        <w:ind w:firstLine="567"/>
        <w:contextualSpacing/>
        <w:rPr>
          <w:color w:val="auto"/>
          <w:sz w:val="28"/>
          <w:szCs w:val="26"/>
          <w:lang w:val="vi-VN"/>
        </w:rPr>
      </w:pPr>
      <w:r w:rsidRPr="006158D2">
        <w:rPr>
          <w:b/>
          <w:bCs/>
          <w:color w:val="auto"/>
          <w:sz w:val="28"/>
          <w:szCs w:val="26"/>
          <w:lang w:val="vi-VN"/>
        </w:rPr>
        <w:t xml:space="preserve">Bên Có: </w:t>
      </w:r>
      <w:r w:rsidRPr="006158D2">
        <w:rPr>
          <w:color w:val="auto"/>
          <w:sz w:val="28"/>
          <w:szCs w:val="26"/>
          <w:lang w:val="vi-VN"/>
        </w:rPr>
        <w:t>Cuối kỳ kế toán, kết chuyển toàn bộ số chiết khấu th</w:t>
      </w:r>
      <w:r w:rsidRPr="006158D2">
        <w:rPr>
          <w:rFonts w:hint="eastAsia"/>
          <w:color w:val="auto"/>
          <w:sz w:val="28"/>
          <w:szCs w:val="26"/>
          <w:lang w:val="vi-VN"/>
        </w:rPr>
        <w:t>ươ</w:t>
      </w:r>
      <w:r w:rsidRPr="006158D2">
        <w:rPr>
          <w:color w:val="auto"/>
          <w:sz w:val="28"/>
          <w:szCs w:val="26"/>
          <w:lang w:val="vi-VN"/>
        </w:rPr>
        <w:t xml:space="preserve">ng mại, giảm giá hàng bán, doanh thu của hàng bán bị trả lại sang Tài khoản 511, 512 </w:t>
      </w:r>
      <w:r w:rsidRPr="006158D2">
        <w:rPr>
          <w:rFonts w:hint="eastAsia"/>
          <w:color w:val="auto"/>
          <w:sz w:val="28"/>
          <w:szCs w:val="26"/>
          <w:lang w:val="vi-VN"/>
        </w:rPr>
        <w:t>đ</w:t>
      </w:r>
      <w:r w:rsidRPr="006158D2">
        <w:rPr>
          <w:color w:val="auto"/>
          <w:sz w:val="28"/>
          <w:szCs w:val="26"/>
          <w:lang w:val="vi-VN"/>
        </w:rPr>
        <w:t xml:space="preserve">ể xác </w:t>
      </w:r>
      <w:r w:rsidRPr="006158D2">
        <w:rPr>
          <w:rFonts w:hint="eastAsia"/>
          <w:color w:val="auto"/>
          <w:sz w:val="28"/>
          <w:szCs w:val="26"/>
          <w:lang w:val="vi-VN"/>
        </w:rPr>
        <w:t>đ</w:t>
      </w:r>
      <w:r w:rsidRPr="006158D2">
        <w:rPr>
          <w:color w:val="auto"/>
          <w:sz w:val="28"/>
          <w:szCs w:val="26"/>
          <w:lang w:val="vi-VN"/>
        </w:rPr>
        <w:t>ịnh doanh thu thuần của kỳ báo cáo.</w:t>
      </w:r>
    </w:p>
    <w:p w:rsidR="007477B5" w:rsidRPr="006158D2" w:rsidRDefault="00F6039D">
      <w:pPr>
        <w:spacing w:after="0" w:line="276" w:lineRule="auto"/>
        <w:ind w:firstLine="567"/>
        <w:contextualSpacing/>
        <w:rPr>
          <w:bCs/>
          <w:color w:val="auto"/>
          <w:sz w:val="28"/>
          <w:szCs w:val="26"/>
          <w:lang w:val="vi-VN"/>
        </w:rPr>
      </w:pPr>
      <w:r w:rsidRPr="006158D2">
        <w:rPr>
          <w:bCs/>
          <w:color w:val="auto"/>
          <w:sz w:val="28"/>
          <w:szCs w:val="26"/>
          <w:lang w:val="vi-VN"/>
        </w:rPr>
        <w:t>Tùy theo yêu cầu quản lý của HTX, TK 521 có thể theo dõi chi tiết theo từng TK cấp 2 nh</w:t>
      </w:r>
      <w:r w:rsidRPr="006158D2">
        <w:rPr>
          <w:rFonts w:hint="eastAsia"/>
          <w:bCs/>
          <w:color w:val="auto"/>
          <w:sz w:val="28"/>
          <w:szCs w:val="26"/>
          <w:lang w:val="vi-VN"/>
        </w:rPr>
        <w:t>ư</w:t>
      </w:r>
      <w:r w:rsidRPr="006158D2">
        <w:rPr>
          <w:bCs/>
          <w:color w:val="auto"/>
          <w:sz w:val="28"/>
          <w:szCs w:val="26"/>
          <w:lang w:val="vi-VN"/>
        </w:rPr>
        <w:t xml:space="preserve"> chiết khấu th</w:t>
      </w:r>
      <w:r w:rsidRPr="006158D2">
        <w:rPr>
          <w:rFonts w:hint="eastAsia"/>
          <w:bCs/>
          <w:color w:val="auto"/>
          <w:sz w:val="28"/>
          <w:szCs w:val="26"/>
          <w:lang w:val="vi-VN"/>
        </w:rPr>
        <w:t>ươ</w:t>
      </w:r>
      <w:r w:rsidRPr="006158D2">
        <w:rPr>
          <w:bCs/>
          <w:color w:val="auto"/>
          <w:sz w:val="28"/>
          <w:szCs w:val="26"/>
          <w:lang w:val="vi-VN"/>
        </w:rPr>
        <w:t>ng mại, giảm giá hàng bán và hàng bán bị trả lại.</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3. Ph</w:t>
      </w:r>
      <w:r w:rsidRPr="006158D2">
        <w:rPr>
          <w:rFonts w:hint="eastAsia"/>
          <w:b/>
          <w:color w:val="auto"/>
          <w:sz w:val="28"/>
          <w:szCs w:val="28"/>
          <w:lang w:val="vi-VN"/>
        </w:rPr>
        <w:t>ươ</w:t>
      </w:r>
      <w:r w:rsidRPr="006158D2">
        <w:rPr>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3.1. Phản ánh số chiết khấu th</w:t>
      </w:r>
      <w:r w:rsidRPr="006158D2">
        <w:rPr>
          <w:rFonts w:hint="eastAsia"/>
          <w:color w:val="auto"/>
          <w:sz w:val="28"/>
          <w:szCs w:val="28"/>
          <w:lang w:val="vi-VN"/>
        </w:rPr>
        <w:t>ươ</w:t>
      </w:r>
      <w:r w:rsidRPr="006158D2">
        <w:rPr>
          <w:color w:val="auto"/>
          <w:sz w:val="28"/>
          <w:szCs w:val="28"/>
          <w:lang w:val="vi-VN"/>
        </w:rPr>
        <w:t>ng mại, giảm giá hàng bán thực tế phát sinh trong kỳ, ghi:</w:t>
      </w:r>
    </w:p>
    <w:p w:rsidR="007477B5" w:rsidRPr="006158D2" w:rsidRDefault="00F6039D">
      <w:pPr>
        <w:pStyle w:val="n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521 - Các khoản giảm trừ doanh thu</w:t>
      </w:r>
    </w:p>
    <w:p w:rsidR="007477B5" w:rsidRPr="006158D2" w:rsidRDefault="00F6039D">
      <w:pPr>
        <w:pStyle w:val="nChar"/>
        <w:spacing w:before="0"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t>Nợ TK 3331 - Thuế GTGT phải nộp (nếu có) (thuế GTGT hàng bị trả lại)</w:t>
      </w:r>
    </w:p>
    <w:p w:rsidR="007477B5" w:rsidRPr="006158D2" w:rsidRDefault="00F6039D">
      <w:pPr>
        <w:spacing w:after="0" w:line="276" w:lineRule="auto"/>
        <w:ind w:left="720" w:firstLine="360"/>
        <w:contextualSpacing/>
        <w:rPr>
          <w:color w:val="auto"/>
          <w:sz w:val="28"/>
          <w:szCs w:val="28"/>
          <w:lang w:val="vi-VN"/>
        </w:rPr>
      </w:pPr>
      <w:r w:rsidRPr="006158D2">
        <w:rPr>
          <w:color w:val="auto"/>
          <w:sz w:val="28"/>
          <w:szCs w:val="28"/>
          <w:lang w:val="vi-VN"/>
        </w:rPr>
        <w:t xml:space="preserve">Có các TK </w:t>
      </w:r>
      <w:r w:rsidRPr="006158D2">
        <w:rPr>
          <w:iCs/>
          <w:color w:val="auto"/>
          <w:sz w:val="28"/>
          <w:szCs w:val="28"/>
          <w:lang w:val="vi-VN"/>
        </w:rPr>
        <w:t>111,112,131,...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3.2. Kế toán hàng bán bị trả lại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HTX nhận lại sản phẩm, hàng hóa bị trả lại, kế toán phản ánh giá vốn của hàng bán bị trả lại: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154, 156</w:t>
      </w:r>
    </w:p>
    <w:p w:rsidR="007477B5" w:rsidRPr="006158D2" w:rsidRDefault="00F6039D">
      <w:pPr>
        <w:spacing w:after="0" w:line="276" w:lineRule="auto"/>
        <w:ind w:left="720" w:firstLine="360"/>
        <w:contextualSpacing/>
        <w:rPr>
          <w:color w:val="auto"/>
          <w:sz w:val="28"/>
          <w:szCs w:val="28"/>
          <w:lang w:val="vi-VN"/>
        </w:rPr>
      </w:pPr>
      <w:r w:rsidRPr="006158D2">
        <w:rPr>
          <w:color w:val="auto"/>
          <w:sz w:val="28"/>
          <w:szCs w:val="28"/>
          <w:lang w:val="vi-VN"/>
        </w:rPr>
        <w:t xml:space="preserve">Có các TK 611, 612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Thanh toán với ng</w:t>
      </w:r>
      <w:r w:rsidRPr="006158D2">
        <w:rPr>
          <w:rFonts w:hint="eastAsia"/>
          <w:color w:val="auto"/>
          <w:sz w:val="28"/>
          <w:szCs w:val="28"/>
          <w:lang w:val="vi-VN"/>
        </w:rPr>
        <w:t>ư</w:t>
      </w:r>
      <w:r w:rsidRPr="006158D2">
        <w:rPr>
          <w:color w:val="auto"/>
          <w:sz w:val="28"/>
          <w:szCs w:val="28"/>
          <w:lang w:val="vi-VN"/>
        </w:rPr>
        <w:t>ời mua hàng về số tiền của hàng bán bị trả lại: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521 - Các khoản giảm trừ doanh thu (giá ch</w:t>
      </w:r>
      <w:r w:rsidRPr="006158D2">
        <w:rPr>
          <w:rFonts w:hint="eastAsia"/>
          <w:color w:val="auto"/>
          <w:sz w:val="28"/>
          <w:szCs w:val="28"/>
          <w:lang w:val="vi-VN"/>
        </w:rPr>
        <w:t>ư</w:t>
      </w:r>
      <w:r w:rsidRPr="006158D2">
        <w:rPr>
          <w:color w:val="auto"/>
          <w:sz w:val="28"/>
          <w:szCs w:val="28"/>
          <w:lang w:val="vi-VN"/>
        </w:rPr>
        <w:t>a có thuế GTGT)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3331- Thuế GTGT phải nộp (nếu có) (thuế GTGT hàng bị trả lại) </w:t>
      </w:r>
    </w:p>
    <w:p w:rsidR="007477B5" w:rsidRPr="006158D2" w:rsidRDefault="00F6039D">
      <w:pPr>
        <w:spacing w:after="0" w:line="276" w:lineRule="auto"/>
        <w:ind w:left="720" w:firstLine="360"/>
        <w:contextualSpacing/>
        <w:rPr>
          <w:color w:val="auto"/>
          <w:sz w:val="28"/>
          <w:szCs w:val="28"/>
          <w:lang w:val="vi-VN"/>
        </w:rPr>
      </w:pPr>
      <w:r w:rsidRPr="006158D2">
        <w:rPr>
          <w:color w:val="auto"/>
          <w:sz w:val="28"/>
          <w:szCs w:val="28"/>
          <w:lang w:val="vi-VN"/>
        </w:rPr>
        <w:t>Có các TK 111, 112, 131,...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Các chi phí phát sinh liên quan </w:t>
      </w:r>
      <w:r w:rsidRPr="006158D2">
        <w:rPr>
          <w:rFonts w:hint="eastAsia"/>
          <w:color w:val="auto"/>
          <w:sz w:val="28"/>
          <w:szCs w:val="28"/>
          <w:lang w:val="vi-VN"/>
        </w:rPr>
        <w:t>đ</w:t>
      </w:r>
      <w:r w:rsidRPr="006158D2">
        <w:rPr>
          <w:color w:val="auto"/>
          <w:sz w:val="28"/>
          <w:szCs w:val="28"/>
          <w:lang w:val="vi-VN"/>
        </w:rPr>
        <w:t>ến hàng bán bị trả lại (nếu có),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642 - Chi phí quản lý kinh doanh</w:t>
      </w:r>
    </w:p>
    <w:p w:rsidR="007477B5" w:rsidRPr="006158D2" w:rsidRDefault="00F6039D">
      <w:pPr>
        <w:spacing w:after="0" w:line="276" w:lineRule="auto"/>
        <w:ind w:left="720" w:firstLine="360"/>
        <w:contextualSpacing/>
        <w:rPr>
          <w:color w:val="auto"/>
          <w:sz w:val="28"/>
          <w:szCs w:val="28"/>
          <w:lang w:val="vi-VN"/>
        </w:rPr>
      </w:pPr>
      <w:r w:rsidRPr="006158D2">
        <w:rPr>
          <w:color w:val="auto"/>
          <w:sz w:val="28"/>
          <w:szCs w:val="28"/>
          <w:lang w:val="vi-VN"/>
        </w:rPr>
        <w:t>Có các TK 111, 112, 141, 334,...</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3.3. Cuối kỳ kế toán, kết chuyển tổng số giảm trừ doanh thu phát sinh trong kỳ sang tài khoản 511, 512, ghi: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511, 512 </w:t>
      </w:r>
    </w:p>
    <w:p w:rsidR="007477B5" w:rsidRPr="006158D2" w:rsidRDefault="00F6039D">
      <w:pPr>
        <w:spacing w:after="0" w:line="276" w:lineRule="auto"/>
        <w:ind w:left="720" w:firstLine="360"/>
        <w:contextualSpacing/>
        <w:rPr>
          <w:color w:val="auto"/>
          <w:sz w:val="28"/>
          <w:szCs w:val="28"/>
          <w:lang w:val="vi-VN"/>
        </w:rPr>
      </w:pPr>
      <w:r w:rsidRPr="006158D2">
        <w:rPr>
          <w:color w:val="auto"/>
          <w:sz w:val="28"/>
          <w:szCs w:val="28"/>
          <w:lang w:val="vi-VN"/>
        </w:rPr>
        <w:t>Có TK 521 - Các khoản giảm trừ doanh thu.</w:t>
      </w:r>
    </w:p>
    <w:p w:rsidR="007477B5" w:rsidRPr="006158D2" w:rsidRDefault="00F6039D">
      <w:pPr>
        <w:spacing w:after="0" w:line="276" w:lineRule="auto"/>
        <w:jc w:val="center"/>
        <w:rPr>
          <w:b/>
          <w:color w:val="auto"/>
          <w:sz w:val="28"/>
          <w:szCs w:val="28"/>
          <w:lang w:val="vi-VN"/>
        </w:rPr>
      </w:pPr>
      <w:r w:rsidRPr="006158D2">
        <w:rPr>
          <w:b/>
          <w:color w:val="auto"/>
          <w:sz w:val="28"/>
          <w:szCs w:val="28"/>
          <w:lang w:val="vi-VN"/>
        </w:rPr>
        <w:lastRenderedPageBreak/>
        <w:t>TÀI KHOẢN 558 - THU NHẬP KHÁC</w:t>
      </w:r>
    </w:p>
    <w:p w:rsidR="007477B5" w:rsidRPr="006158D2" w:rsidRDefault="007477B5">
      <w:pPr>
        <w:spacing w:after="0" w:line="276" w:lineRule="auto"/>
        <w:ind w:firstLine="567"/>
        <w:contextualSpacing/>
        <w:rPr>
          <w:color w:val="auto"/>
          <w:sz w:val="28"/>
          <w:szCs w:val="28"/>
          <w:lang w:val="vi-VN"/>
        </w:rPr>
      </w:pPr>
    </w:p>
    <w:p w:rsidR="007477B5" w:rsidRPr="006158D2" w:rsidRDefault="00F6039D">
      <w:pPr>
        <w:pStyle w:val="ListParagraph"/>
        <w:spacing w:after="0" w:line="276" w:lineRule="auto"/>
        <w:ind w:left="0" w:firstLine="567"/>
        <w:rPr>
          <w:rFonts w:ascii="Times New Roman" w:hAnsi="Times New Roman"/>
          <w:b/>
          <w:color w:val="auto"/>
          <w:sz w:val="28"/>
          <w:lang w:val="vi-VN"/>
        </w:rPr>
      </w:pPr>
      <w:r w:rsidRPr="006158D2">
        <w:rPr>
          <w:rFonts w:ascii="Times New Roman" w:hAnsi="Times New Roman"/>
          <w:b/>
          <w:color w:val="auto"/>
          <w:sz w:val="28"/>
          <w:lang w:val="vi-VN"/>
        </w:rPr>
        <w:t>1. Nguyên tắc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Tài khoản này dùng </w:t>
      </w:r>
      <w:r w:rsidRPr="006158D2">
        <w:rPr>
          <w:rFonts w:hint="eastAsia"/>
          <w:color w:val="auto"/>
          <w:sz w:val="28"/>
          <w:szCs w:val="28"/>
          <w:lang w:val="vi-VN"/>
        </w:rPr>
        <w:t>đ</w:t>
      </w:r>
      <w:r w:rsidRPr="006158D2">
        <w:rPr>
          <w:color w:val="auto"/>
          <w:sz w:val="28"/>
          <w:szCs w:val="28"/>
          <w:lang w:val="vi-VN"/>
        </w:rPr>
        <w:t xml:space="preserve">ể phản ánh các khoản thu nhập khác của HTX gồm doanh thu hoạt </w:t>
      </w:r>
      <w:r w:rsidRPr="006158D2">
        <w:rPr>
          <w:rFonts w:hint="eastAsia"/>
          <w:color w:val="auto"/>
          <w:sz w:val="28"/>
          <w:szCs w:val="28"/>
          <w:lang w:val="vi-VN"/>
        </w:rPr>
        <w:t>đ</w:t>
      </w:r>
      <w:r w:rsidRPr="006158D2">
        <w:rPr>
          <w:color w:val="auto"/>
          <w:sz w:val="28"/>
          <w:szCs w:val="28"/>
          <w:lang w:val="vi-VN"/>
        </w:rPr>
        <w:t xml:space="preserve">ộng tài chính và thu nhập hoạt </w:t>
      </w:r>
      <w:r w:rsidRPr="006158D2">
        <w:rPr>
          <w:rFonts w:hint="eastAsia"/>
          <w:color w:val="auto"/>
          <w:sz w:val="28"/>
          <w:szCs w:val="28"/>
          <w:lang w:val="vi-VN"/>
        </w:rPr>
        <w:t>đ</w:t>
      </w:r>
      <w:r w:rsidRPr="006158D2">
        <w:rPr>
          <w:color w:val="auto"/>
          <w:sz w:val="28"/>
          <w:szCs w:val="28"/>
          <w:lang w:val="vi-VN"/>
        </w:rPr>
        <w:t>ộng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a) Doanh thu hoạt </w:t>
      </w:r>
      <w:r w:rsidRPr="006158D2">
        <w:rPr>
          <w:rFonts w:hint="eastAsia"/>
          <w:color w:val="auto"/>
          <w:sz w:val="28"/>
          <w:szCs w:val="28"/>
          <w:lang w:val="vi-VN"/>
        </w:rPr>
        <w:t>đ</w:t>
      </w:r>
      <w:r w:rsidRPr="006158D2">
        <w:rPr>
          <w:color w:val="auto"/>
          <w:sz w:val="28"/>
          <w:szCs w:val="28"/>
          <w:lang w:val="vi-VN"/>
        </w:rPr>
        <w:t>ộng tài chính gồm:</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Tiền lãi: Lãi cho vay vốn (trừ khoản lãi cho thành viên vay theo hình thức cho vay nội bộ trong HTX), lãi tiền gửi Ngân hàng, lãi bán hàng trả chậm, trả góp, lãi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trái phiếu, tín phiếu;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Lãi tỷ giá hối </w:t>
      </w:r>
      <w:r w:rsidRPr="006158D2">
        <w:rPr>
          <w:rFonts w:hint="eastAsia"/>
          <w:color w:val="auto"/>
          <w:sz w:val="28"/>
          <w:szCs w:val="28"/>
          <w:lang w:val="vi-VN"/>
        </w:rPr>
        <w:t>đ</w:t>
      </w:r>
      <w:r w:rsidRPr="006158D2">
        <w:rPr>
          <w:color w:val="auto"/>
          <w:sz w:val="28"/>
          <w:szCs w:val="28"/>
          <w:lang w:val="vi-VN"/>
        </w:rPr>
        <w:t xml:space="preserve">oái phát sinh trong kỳ và </w:t>
      </w:r>
      <w:r w:rsidRPr="006158D2">
        <w:rPr>
          <w:rFonts w:hint="eastAsia"/>
          <w:color w:val="auto"/>
          <w:sz w:val="28"/>
          <w:szCs w:val="28"/>
          <w:lang w:val="vi-VN"/>
        </w:rPr>
        <w:t>đá</w:t>
      </w:r>
      <w:r w:rsidRPr="006158D2">
        <w:rPr>
          <w:color w:val="auto"/>
          <w:sz w:val="28"/>
          <w:szCs w:val="28"/>
          <w:lang w:val="vi-VN"/>
        </w:rPr>
        <w:t xml:space="preserve">nh giá lại khoản mục tiền tệ có gốc ngoại tệ cuối kỳ; lãi do bán ngoại tệ;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Khoản chiết khấu thanh toán </w:t>
      </w:r>
      <w:r w:rsidRPr="006158D2">
        <w:rPr>
          <w:rFonts w:hint="eastAsia"/>
          <w:color w:val="auto"/>
          <w:sz w:val="28"/>
          <w:szCs w:val="28"/>
          <w:lang w:val="vi-VN"/>
        </w:rPr>
        <w:t>đư</w:t>
      </w:r>
      <w:r w:rsidRPr="006158D2">
        <w:rPr>
          <w:color w:val="auto"/>
          <w:sz w:val="28"/>
          <w:szCs w:val="28"/>
          <w:lang w:val="vi-VN"/>
        </w:rPr>
        <w:t>ợc h</w:t>
      </w:r>
      <w:r w:rsidRPr="006158D2">
        <w:rPr>
          <w:rFonts w:hint="eastAsia"/>
          <w:color w:val="auto"/>
          <w:sz w:val="28"/>
          <w:szCs w:val="28"/>
          <w:lang w:val="vi-VN"/>
        </w:rPr>
        <w:t>ư</w:t>
      </w:r>
      <w:r w:rsidRPr="006158D2">
        <w:rPr>
          <w:color w:val="auto"/>
          <w:sz w:val="28"/>
          <w:szCs w:val="28"/>
          <w:lang w:val="vi-VN"/>
        </w:rPr>
        <w:t xml:space="preserve">ởng của nhà cung cấp khi trả sớm tiền mua hàng </w:t>
      </w:r>
      <w:bookmarkStart w:id="15" w:name="VNS005D"/>
      <w:r w:rsidRPr="006158D2">
        <w:rPr>
          <w:color w:val="auto"/>
          <w:sz w:val="28"/>
          <w:szCs w:val="28"/>
          <w:lang w:val="vi-VN"/>
        </w:rPr>
        <w:t>hoá</w:t>
      </w:r>
      <w:bookmarkEnd w:id="15"/>
      <w:r w:rsidRPr="006158D2">
        <w:rPr>
          <w:color w:val="auto"/>
          <w:sz w:val="28"/>
          <w:szCs w:val="28"/>
          <w:lang w:val="vi-VN"/>
        </w:rPr>
        <w:t>, dịch vụ...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Các khoản thu nhập liên quan </w:t>
      </w:r>
      <w:r w:rsidRPr="006158D2">
        <w:rPr>
          <w:rFonts w:hint="eastAsia"/>
          <w:color w:val="auto"/>
          <w:sz w:val="28"/>
          <w:szCs w:val="28"/>
          <w:lang w:val="vi-VN"/>
        </w:rPr>
        <w:t>đ</w:t>
      </w:r>
      <w:r w:rsidRPr="006158D2">
        <w:rPr>
          <w:color w:val="auto"/>
          <w:sz w:val="28"/>
          <w:szCs w:val="28"/>
          <w:lang w:val="vi-VN"/>
        </w:rPr>
        <w:t xml:space="preserve">ến hoạt </w:t>
      </w:r>
      <w:r w:rsidRPr="006158D2">
        <w:rPr>
          <w:rFonts w:hint="eastAsia"/>
          <w:color w:val="auto"/>
          <w:sz w:val="28"/>
          <w:szCs w:val="28"/>
          <w:lang w:val="vi-VN"/>
        </w:rPr>
        <w:t>đ</w:t>
      </w:r>
      <w:r w:rsidRPr="006158D2">
        <w:rPr>
          <w:color w:val="auto"/>
          <w:sz w:val="28"/>
          <w:szCs w:val="28"/>
          <w:lang w:val="vi-VN"/>
        </w:rPr>
        <w:t xml:space="preserve">ộng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góp vốn vào </w:t>
      </w:r>
      <w:r w:rsidRPr="006158D2">
        <w:rPr>
          <w:rFonts w:hint="eastAsia"/>
          <w:color w:val="auto"/>
          <w:sz w:val="28"/>
          <w:szCs w:val="28"/>
          <w:lang w:val="vi-VN"/>
        </w:rPr>
        <w:t>đơ</w:t>
      </w:r>
      <w:r w:rsidRPr="006158D2">
        <w:rPr>
          <w:color w:val="auto"/>
          <w:sz w:val="28"/>
          <w:szCs w:val="28"/>
          <w:lang w:val="vi-VN"/>
        </w:rPr>
        <w:t>n vị khác;</w:t>
      </w:r>
      <w:r w:rsidRPr="006158D2">
        <w:rPr>
          <w:color w:val="auto"/>
          <w:sz w:val="28"/>
          <w:szCs w:val="28"/>
          <w:lang w:val="vi-VN"/>
        </w:rPr>
        <w:tab/>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Các khoản doanh thu hoạt </w:t>
      </w:r>
      <w:r w:rsidRPr="006158D2">
        <w:rPr>
          <w:rFonts w:hint="eastAsia"/>
          <w:color w:val="auto"/>
          <w:sz w:val="28"/>
          <w:szCs w:val="28"/>
          <w:lang w:val="vi-VN"/>
        </w:rPr>
        <w:t>đ</w:t>
      </w:r>
      <w:r w:rsidRPr="006158D2">
        <w:rPr>
          <w:color w:val="auto"/>
          <w:sz w:val="28"/>
          <w:szCs w:val="28"/>
          <w:lang w:val="vi-VN"/>
        </w:rPr>
        <w:t xml:space="preserve">ộng tài chính khác.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b) Thu nhập hoạt </w:t>
      </w:r>
      <w:r w:rsidRPr="006158D2">
        <w:rPr>
          <w:rFonts w:hint="eastAsia"/>
          <w:color w:val="auto"/>
          <w:sz w:val="28"/>
          <w:szCs w:val="28"/>
          <w:lang w:val="vi-VN"/>
        </w:rPr>
        <w:t>đ</w:t>
      </w:r>
      <w:r w:rsidRPr="006158D2">
        <w:rPr>
          <w:color w:val="auto"/>
          <w:sz w:val="28"/>
          <w:szCs w:val="28"/>
          <w:lang w:val="vi-VN"/>
        </w:rPr>
        <w:t>ộng khác gồm:</w:t>
      </w:r>
    </w:p>
    <w:p w:rsidR="007477B5" w:rsidRPr="006158D2" w:rsidRDefault="00F6039D">
      <w:pPr>
        <w:spacing w:after="0" w:line="276" w:lineRule="auto"/>
        <w:ind w:firstLine="567"/>
        <w:contextualSpacing/>
        <w:rPr>
          <w:color w:val="auto"/>
          <w:sz w:val="28"/>
          <w:szCs w:val="28"/>
        </w:rPr>
      </w:pPr>
      <w:r w:rsidRPr="006158D2">
        <w:rPr>
          <w:color w:val="auto"/>
          <w:sz w:val="28"/>
          <w:szCs w:val="28"/>
        </w:rPr>
        <w:t>- Thu nhập từ nh</w:t>
      </w:r>
      <w:r w:rsidRPr="006158D2">
        <w:rPr>
          <w:rFonts w:hint="eastAsia"/>
          <w:color w:val="auto"/>
          <w:sz w:val="28"/>
          <w:szCs w:val="28"/>
        </w:rPr>
        <w:t>ư</w:t>
      </w:r>
      <w:r w:rsidRPr="006158D2">
        <w:rPr>
          <w:color w:val="auto"/>
          <w:sz w:val="28"/>
          <w:szCs w:val="28"/>
        </w:rPr>
        <w:t>ợng bán, thanh lý TSC</w:t>
      </w:r>
      <w:r w:rsidRPr="006158D2">
        <w:rPr>
          <w:rFonts w:hint="eastAsia"/>
          <w:color w:val="auto"/>
          <w:sz w:val="28"/>
          <w:szCs w:val="28"/>
        </w:rPr>
        <w:t>Đ</w:t>
      </w:r>
      <w:r w:rsidRPr="006158D2">
        <w:rPr>
          <w:color w:val="auto"/>
          <w:sz w:val="28"/>
          <w:szCs w:val="28"/>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Chênh lệch lãi do </w:t>
      </w:r>
      <w:r w:rsidRPr="006158D2">
        <w:rPr>
          <w:rFonts w:hint="eastAsia"/>
          <w:color w:val="auto"/>
          <w:sz w:val="28"/>
          <w:szCs w:val="28"/>
        </w:rPr>
        <w:t>đá</w:t>
      </w:r>
      <w:r w:rsidRPr="006158D2">
        <w:rPr>
          <w:color w:val="auto"/>
          <w:sz w:val="28"/>
          <w:szCs w:val="28"/>
        </w:rPr>
        <w:t>nh giá lại vật t</w:t>
      </w:r>
      <w:r w:rsidRPr="006158D2">
        <w:rPr>
          <w:rFonts w:hint="eastAsia"/>
          <w:color w:val="auto"/>
          <w:sz w:val="28"/>
          <w:szCs w:val="28"/>
        </w:rPr>
        <w:t>ư</w:t>
      </w:r>
      <w:r w:rsidRPr="006158D2">
        <w:rPr>
          <w:color w:val="auto"/>
          <w:sz w:val="28"/>
          <w:szCs w:val="28"/>
        </w:rPr>
        <w:t xml:space="preserve">, hàng hoá, tài sản cố </w:t>
      </w:r>
      <w:r w:rsidRPr="006158D2">
        <w:rPr>
          <w:rFonts w:hint="eastAsia"/>
          <w:color w:val="auto"/>
          <w:sz w:val="28"/>
          <w:szCs w:val="28"/>
        </w:rPr>
        <w:t>đ</w:t>
      </w:r>
      <w:r w:rsidRPr="006158D2">
        <w:rPr>
          <w:color w:val="auto"/>
          <w:sz w:val="28"/>
          <w:szCs w:val="28"/>
        </w:rPr>
        <w:t xml:space="preserve">ịnh </w:t>
      </w:r>
      <w:r w:rsidRPr="006158D2">
        <w:rPr>
          <w:rFonts w:hint="eastAsia"/>
          <w:color w:val="auto"/>
          <w:sz w:val="28"/>
          <w:szCs w:val="28"/>
        </w:rPr>
        <w:t>đư</w:t>
      </w:r>
      <w:r w:rsidRPr="006158D2">
        <w:rPr>
          <w:color w:val="auto"/>
          <w:sz w:val="28"/>
          <w:szCs w:val="28"/>
        </w:rPr>
        <w:t xml:space="preserve">a </w:t>
      </w:r>
      <w:r w:rsidRPr="006158D2">
        <w:rPr>
          <w:rFonts w:hint="eastAsia"/>
          <w:color w:val="auto"/>
          <w:sz w:val="28"/>
          <w:szCs w:val="28"/>
        </w:rPr>
        <w:t>đ</w:t>
      </w:r>
      <w:r w:rsidRPr="006158D2">
        <w:rPr>
          <w:color w:val="auto"/>
          <w:sz w:val="28"/>
          <w:szCs w:val="28"/>
        </w:rPr>
        <w:t xml:space="preserve">i góp vốn liên doanh,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vào công ty liên kết và </w:t>
      </w:r>
      <w:r w:rsidRPr="006158D2">
        <w:rPr>
          <w:rFonts w:hint="eastAsia"/>
          <w:color w:val="auto"/>
          <w:sz w:val="28"/>
          <w:szCs w:val="28"/>
        </w:rPr>
        <w:t>đ</w:t>
      </w:r>
      <w:r w:rsidRPr="006158D2">
        <w:rPr>
          <w:color w:val="auto"/>
          <w:sz w:val="28"/>
          <w:szCs w:val="28"/>
        </w:rPr>
        <w:t>ầu t</w:t>
      </w:r>
      <w:r w:rsidRPr="006158D2">
        <w:rPr>
          <w:rFonts w:hint="eastAsia"/>
          <w:color w:val="auto"/>
          <w:sz w:val="28"/>
          <w:szCs w:val="28"/>
        </w:rPr>
        <w:t>ư</w:t>
      </w:r>
      <w:r w:rsidRPr="006158D2">
        <w:rPr>
          <w:color w:val="auto"/>
          <w:sz w:val="28"/>
          <w:szCs w:val="28"/>
        </w:rPr>
        <w:t xml:space="preserve">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thuế phải nộp khi bán hàng hóa, cung cấp dịch vụ nh</w:t>
      </w:r>
      <w:r w:rsidRPr="006158D2">
        <w:rPr>
          <w:rFonts w:hint="eastAsia"/>
          <w:color w:val="auto"/>
          <w:sz w:val="28"/>
          <w:szCs w:val="28"/>
        </w:rPr>
        <w:t>ư</w:t>
      </w:r>
      <w:r w:rsidRPr="006158D2">
        <w:rPr>
          <w:color w:val="auto"/>
          <w:sz w:val="28"/>
          <w:szCs w:val="28"/>
        </w:rPr>
        <w:t xml:space="preserve">ng sau </w:t>
      </w:r>
      <w:r w:rsidRPr="006158D2">
        <w:rPr>
          <w:rFonts w:hint="eastAsia"/>
          <w:color w:val="auto"/>
          <w:sz w:val="28"/>
          <w:szCs w:val="28"/>
        </w:rPr>
        <w:t>đó</w:t>
      </w:r>
      <w:r w:rsidRPr="006158D2">
        <w:rPr>
          <w:color w:val="auto"/>
          <w:sz w:val="28"/>
          <w:szCs w:val="28"/>
        </w:rPr>
        <w:t xml:space="preserve"> </w:t>
      </w:r>
      <w:r w:rsidRPr="006158D2">
        <w:rPr>
          <w:rFonts w:hint="eastAsia"/>
          <w:color w:val="auto"/>
          <w:sz w:val="28"/>
          <w:szCs w:val="28"/>
        </w:rPr>
        <w:t>đư</w:t>
      </w:r>
      <w:r w:rsidRPr="006158D2">
        <w:rPr>
          <w:color w:val="auto"/>
          <w:sz w:val="28"/>
          <w:szCs w:val="28"/>
        </w:rPr>
        <w:t xml:space="preserve">ợc giảm, </w:t>
      </w:r>
      <w:r w:rsidRPr="006158D2">
        <w:rPr>
          <w:rFonts w:hint="eastAsia"/>
          <w:color w:val="auto"/>
          <w:sz w:val="28"/>
          <w:szCs w:val="28"/>
        </w:rPr>
        <w:t>đư</w:t>
      </w:r>
      <w:r w:rsidRPr="006158D2">
        <w:rPr>
          <w:color w:val="auto"/>
          <w:sz w:val="28"/>
          <w:szCs w:val="28"/>
        </w:rPr>
        <w:t xml:space="preserve">ợc hoàn (thuế xuất khẩu </w:t>
      </w:r>
      <w:r w:rsidRPr="006158D2">
        <w:rPr>
          <w:rFonts w:hint="eastAsia"/>
          <w:color w:val="auto"/>
          <w:sz w:val="28"/>
          <w:szCs w:val="28"/>
        </w:rPr>
        <w:t>đư</w:t>
      </w:r>
      <w:r w:rsidRPr="006158D2">
        <w:rPr>
          <w:color w:val="auto"/>
          <w:sz w:val="28"/>
          <w:szCs w:val="28"/>
        </w:rPr>
        <w:t>ợc hoàn, thuế GTGT, TT</w:t>
      </w:r>
      <w:r w:rsidRPr="006158D2">
        <w:rPr>
          <w:rFonts w:hint="eastAsia"/>
          <w:color w:val="auto"/>
          <w:sz w:val="28"/>
          <w:szCs w:val="28"/>
        </w:rPr>
        <w:t>Đ</w:t>
      </w:r>
      <w:r w:rsidRPr="006158D2">
        <w:rPr>
          <w:color w:val="auto"/>
          <w:sz w:val="28"/>
          <w:szCs w:val="28"/>
        </w:rPr>
        <w:t>B, BVMT phải nộp nh</w:t>
      </w:r>
      <w:r w:rsidRPr="006158D2">
        <w:rPr>
          <w:rFonts w:hint="eastAsia"/>
          <w:color w:val="auto"/>
          <w:sz w:val="28"/>
          <w:szCs w:val="28"/>
        </w:rPr>
        <w:t>ư</w:t>
      </w:r>
      <w:r w:rsidRPr="006158D2">
        <w:rPr>
          <w:color w:val="auto"/>
          <w:sz w:val="28"/>
          <w:szCs w:val="28"/>
        </w:rPr>
        <w:t xml:space="preserve">ng sau </w:t>
      </w:r>
      <w:r w:rsidRPr="006158D2">
        <w:rPr>
          <w:rFonts w:hint="eastAsia"/>
          <w:color w:val="auto"/>
          <w:sz w:val="28"/>
          <w:szCs w:val="28"/>
        </w:rPr>
        <w:t>đó</w:t>
      </w:r>
      <w:r w:rsidRPr="006158D2">
        <w:rPr>
          <w:color w:val="auto"/>
          <w:sz w:val="28"/>
          <w:szCs w:val="28"/>
        </w:rPr>
        <w:t xml:space="preserve"> </w:t>
      </w:r>
      <w:r w:rsidRPr="006158D2">
        <w:rPr>
          <w:rFonts w:hint="eastAsia"/>
          <w:color w:val="auto"/>
          <w:sz w:val="28"/>
          <w:szCs w:val="28"/>
        </w:rPr>
        <w:t>đư</w:t>
      </w:r>
      <w:r w:rsidRPr="006158D2">
        <w:rPr>
          <w:color w:val="auto"/>
          <w:sz w:val="28"/>
          <w:szCs w:val="28"/>
        </w:rPr>
        <w:t>ợc giảm);</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Thu tiền phạt do khách hàng vi phạm hợp </w:t>
      </w:r>
      <w:r w:rsidRPr="006158D2">
        <w:rPr>
          <w:rFonts w:hint="eastAsia"/>
          <w:color w:val="auto"/>
          <w:sz w:val="28"/>
          <w:szCs w:val="28"/>
        </w:rPr>
        <w:t>đ</w:t>
      </w:r>
      <w:r w:rsidRPr="006158D2">
        <w:rPr>
          <w:color w:val="auto"/>
          <w:sz w:val="28"/>
          <w:szCs w:val="28"/>
        </w:rPr>
        <w:t>ồng;</w:t>
      </w:r>
    </w:p>
    <w:p w:rsidR="007477B5" w:rsidRPr="006158D2" w:rsidRDefault="00F6039D">
      <w:pPr>
        <w:spacing w:after="0" w:line="276" w:lineRule="auto"/>
        <w:ind w:firstLine="567"/>
        <w:contextualSpacing/>
        <w:rPr>
          <w:color w:val="auto"/>
          <w:sz w:val="28"/>
          <w:szCs w:val="28"/>
        </w:rPr>
      </w:pPr>
      <w:r w:rsidRPr="006158D2">
        <w:rPr>
          <w:color w:val="auto"/>
          <w:sz w:val="28"/>
          <w:szCs w:val="28"/>
        </w:rPr>
        <w:t>- Thu tiền bồi th</w:t>
      </w:r>
      <w:r w:rsidRPr="006158D2">
        <w:rPr>
          <w:rFonts w:hint="eastAsia"/>
          <w:color w:val="auto"/>
          <w:sz w:val="28"/>
          <w:szCs w:val="28"/>
        </w:rPr>
        <w:t>ư</w:t>
      </w:r>
      <w:r w:rsidRPr="006158D2">
        <w:rPr>
          <w:color w:val="auto"/>
          <w:sz w:val="28"/>
          <w:szCs w:val="28"/>
        </w:rPr>
        <w:t xml:space="preserve">ờng của bên thứ ba </w:t>
      </w:r>
      <w:r w:rsidRPr="006158D2">
        <w:rPr>
          <w:rFonts w:hint="eastAsia"/>
          <w:color w:val="auto"/>
          <w:sz w:val="28"/>
          <w:szCs w:val="28"/>
        </w:rPr>
        <w:t>đ</w:t>
      </w:r>
      <w:r w:rsidRPr="006158D2">
        <w:rPr>
          <w:color w:val="auto"/>
          <w:sz w:val="28"/>
          <w:szCs w:val="28"/>
        </w:rPr>
        <w:t xml:space="preserve">ể bù </w:t>
      </w:r>
      <w:r w:rsidRPr="006158D2">
        <w:rPr>
          <w:rFonts w:hint="eastAsia"/>
          <w:color w:val="auto"/>
          <w:sz w:val="28"/>
          <w:szCs w:val="28"/>
        </w:rPr>
        <w:t>đ</w:t>
      </w:r>
      <w:r w:rsidRPr="006158D2">
        <w:rPr>
          <w:color w:val="auto"/>
          <w:sz w:val="28"/>
          <w:szCs w:val="28"/>
        </w:rPr>
        <w:t xml:space="preserve">ắp cho tài sản bị tổn thất (ví dụ thu tiền bảo hiểm </w:t>
      </w:r>
      <w:r w:rsidRPr="006158D2">
        <w:rPr>
          <w:rFonts w:hint="eastAsia"/>
          <w:color w:val="auto"/>
          <w:sz w:val="28"/>
          <w:szCs w:val="28"/>
        </w:rPr>
        <w:t>đư</w:t>
      </w:r>
      <w:r w:rsidRPr="006158D2">
        <w:rPr>
          <w:color w:val="auto"/>
          <w:sz w:val="28"/>
          <w:szCs w:val="28"/>
        </w:rPr>
        <w:t>ợc bồi th</w:t>
      </w:r>
      <w:r w:rsidRPr="006158D2">
        <w:rPr>
          <w:rFonts w:hint="eastAsia"/>
          <w:color w:val="auto"/>
          <w:sz w:val="28"/>
          <w:szCs w:val="28"/>
        </w:rPr>
        <w:t>ư</w:t>
      </w:r>
      <w:r w:rsidRPr="006158D2">
        <w:rPr>
          <w:color w:val="auto"/>
          <w:sz w:val="28"/>
          <w:szCs w:val="28"/>
        </w:rPr>
        <w:t xml:space="preserve">ờng, tiền </w:t>
      </w:r>
      <w:r w:rsidRPr="006158D2">
        <w:rPr>
          <w:rFonts w:hint="eastAsia"/>
          <w:color w:val="auto"/>
          <w:sz w:val="28"/>
          <w:szCs w:val="28"/>
        </w:rPr>
        <w:t>đ</w:t>
      </w:r>
      <w:r w:rsidRPr="006158D2">
        <w:rPr>
          <w:color w:val="auto"/>
          <w:sz w:val="28"/>
          <w:szCs w:val="28"/>
        </w:rPr>
        <w:t>ền bù di dời c</w:t>
      </w:r>
      <w:r w:rsidRPr="006158D2">
        <w:rPr>
          <w:rFonts w:hint="eastAsia"/>
          <w:color w:val="auto"/>
          <w:sz w:val="28"/>
          <w:szCs w:val="28"/>
        </w:rPr>
        <w:t>ơ</w:t>
      </w:r>
      <w:r w:rsidRPr="006158D2">
        <w:rPr>
          <w:color w:val="auto"/>
          <w:sz w:val="28"/>
          <w:szCs w:val="28"/>
        </w:rPr>
        <w:t xml:space="preserve"> sở kinh doanh và các khoản có tính chất t</w:t>
      </w:r>
      <w:r w:rsidRPr="006158D2">
        <w:rPr>
          <w:rFonts w:hint="eastAsia"/>
          <w:color w:val="auto"/>
          <w:sz w:val="28"/>
          <w:szCs w:val="28"/>
        </w:rPr>
        <w:t>ươ</w:t>
      </w:r>
      <w:r w:rsidRPr="006158D2">
        <w:rPr>
          <w:color w:val="auto"/>
          <w:sz w:val="28"/>
          <w:szCs w:val="28"/>
        </w:rPr>
        <w:t>ng tự);</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Thu các khoản nợ khó </w:t>
      </w:r>
      <w:r w:rsidRPr="006158D2">
        <w:rPr>
          <w:rFonts w:hint="eastAsia"/>
          <w:color w:val="auto"/>
          <w:sz w:val="28"/>
          <w:szCs w:val="28"/>
        </w:rPr>
        <w:t>đò</w:t>
      </w:r>
      <w:r w:rsidRPr="006158D2">
        <w:rPr>
          <w:color w:val="auto"/>
          <w:sz w:val="28"/>
          <w:szCs w:val="28"/>
        </w:rPr>
        <w:t xml:space="preserve">i </w:t>
      </w:r>
      <w:r w:rsidRPr="006158D2">
        <w:rPr>
          <w:rFonts w:hint="eastAsia"/>
          <w:color w:val="auto"/>
          <w:sz w:val="28"/>
          <w:szCs w:val="28"/>
        </w:rPr>
        <w:t>đã</w:t>
      </w:r>
      <w:r w:rsidRPr="006158D2">
        <w:rPr>
          <w:color w:val="auto"/>
          <w:sz w:val="28"/>
          <w:szCs w:val="28"/>
        </w:rPr>
        <w:t xml:space="preserve"> xử lý xóa sổ nay </w:t>
      </w:r>
      <w:r w:rsidRPr="006158D2">
        <w:rPr>
          <w:rFonts w:hint="eastAsia"/>
          <w:color w:val="auto"/>
          <w:sz w:val="28"/>
          <w:szCs w:val="28"/>
        </w:rPr>
        <w:t>đò</w:t>
      </w:r>
      <w:r w:rsidRPr="006158D2">
        <w:rPr>
          <w:color w:val="auto"/>
          <w:sz w:val="28"/>
          <w:szCs w:val="28"/>
        </w:rPr>
        <w:t xml:space="preserve">i </w:t>
      </w:r>
      <w:r w:rsidRPr="006158D2">
        <w:rPr>
          <w:rFonts w:hint="eastAsia"/>
          <w:color w:val="auto"/>
          <w:sz w:val="28"/>
          <w:szCs w:val="28"/>
        </w:rPr>
        <w:t>đư</w:t>
      </w:r>
      <w:r w:rsidRPr="006158D2">
        <w:rPr>
          <w:color w:val="auto"/>
          <w:sz w:val="28"/>
          <w:szCs w:val="28"/>
        </w:rPr>
        <w:t>ợc;</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Thu các khoản nợ phải trả không xác </w:t>
      </w:r>
      <w:r w:rsidRPr="006158D2">
        <w:rPr>
          <w:rFonts w:hint="eastAsia"/>
          <w:color w:val="auto"/>
          <w:sz w:val="28"/>
          <w:szCs w:val="28"/>
        </w:rPr>
        <w:t>đ</w:t>
      </w:r>
      <w:r w:rsidRPr="006158D2">
        <w:rPr>
          <w:color w:val="auto"/>
          <w:sz w:val="28"/>
          <w:szCs w:val="28"/>
        </w:rPr>
        <w:t xml:space="preserve">ịnh </w:t>
      </w:r>
      <w:r w:rsidRPr="006158D2">
        <w:rPr>
          <w:rFonts w:hint="eastAsia"/>
          <w:color w:val="auto"/>
          <w:sz w:val="28"/>
          <w:szCs w:val="28"/>
        </w:rPr>
        <w:t>đư</w:t>
      </w:r>
      <w:r w:rsidRPr="006158D2">
        <w:rPr>
          <w:color w:val="auto"/>
          <w:sz w:val="28"/>
          <w:szCs w:val="28"/>
        </w:rPr>
        <w:t>ợc chủ;</w:t>
      </w:r>
    </w:p>
    <w:p w:rsidR="007477B5" w:rsidRPr="006158D2" w:rsidRDefault="00F6039D">
      <w:pPr>
        <w:spacing w:after="0" w:line="276" w:lineRule="auto"/>
        <w:ind w:firstLine="567"/>
        <w:contextualSpacing/>
        <w:rPr>
          <w:color w:val="auto"/>
          <w:sz w:val="28"/>
          <w:szCs w:val="28"/>
        </w:rPr>
      </w:pPr>
      <w:r w:rsidRPr="006158D2">
        <w:rPr>
          <w:color w:val="auto"/>
          <w:sz w:val="28"/>
          <w:szCs w:val="28"/>
        </w:rPr>
        <w:t>- Thu nhập từ các khoản tặng cho, tài trợ hợp pháp của các tổ chức, cá nhân cho HTX;</w:t>
      </w:r>
    </w:p>
    <w:p w:rsidR="007477B5" w:rsidRPr="006158D2" w:rsidRDefault="00F6039D">
      <w:pPr>
        <w:spacing w:after="0" w:line="276" w:lineRule="auto"/>
        <w:ind w:firstLine="567"/>
        <w:contextualSpacing/>
        <w:rPr>
          <w:color w:val="auto"/>
          <w:sz w:val="28"/>
          <w:szCs w:val="28"/>
        </w:rPr>
      </w:pPr>
      <w:r w:rsidRPr="006158D2">
        <w:rPr>
          <w:color w:val="auto"/>
          <w:sz w:val="28"/>
          <w:szCs w:val="28"/>
        </w:rPr>
        <w:t>- Giá trị số hàng khuyến mại không phải trả lại nhà sản xuất;</w:t>
      </w:r>
    </w:p>
    <w:p w:rsidR="007477B5" w:rsidRPr="006158D2" w:rsidRDefault="00F6039D">
      <w:pPr>
        <w:spacing w:after="0" w:line="276" w:lineRule="auto"/>
        <w:ind w:firstLine="567"/>
        <w:contextualSpacing/>
        <w:rPr>
          <w:color w:val="auto"/>
          <w:sz w:val="28"/>
          <w:szCs w:val="28"/>
        </w:rPr>
      </w:pPr>
      <w:r w:rsidRPr="006158D2">
        <w:rPr>
          <w:color w:val="auto"/>
          <w:sz w:val="28"/>
          <w:szCs w:val="28"/>
        </w:rPr>
        <w:t>- Số thu về bán hồ s</w:t>
      </w:r>
      <w:r w:rsidRPr="006158D2">
        <w:rPr>
          <w:rFonts w:hint="eastAsia"/>
          <w:color w:val="auto"/>
          <w:sz w:val="28"/>
          <w:szCs w:val="28"/>
        </w:rPr>
        <w:t>ơ</w:t>
      </w:r>
      <w:r w:rsidRPr="006158D2">
        <w:rPr>
          <w:color w:val="auto"/>
          <w:sz w:val="28"/>
          <w:szCs w:val="28"/>
        </w:rPr>
        <w:t xml:space="preserve"> thầu;</w:t>
      </w:r>
    </w:p>
    <w:p w:rsidR="007477B5" w:rsidRPr="006158D2" w:rsidRDefault="00F6039D">
      <w:pPr>
        <w:spacing w:after="0" w:line="276" w:lineRule="auto"/>
        <w:ind w:firstLine="567"/>
        <w:contextualSpacing/>
        <w:rPr>
          <w:color w:val="auto"/>
          <w:sz w:val="28"/>
          <w:szCs w:val="28"/>
        </w:rPr>
      </w:pPr>
      <w:r w:rsidRPr="006158D2">
        <w:rPr>
          <w:color w:val="auto"/>
          <w:sz w:val="28"/>
          <w:szCs w:val="28"/>
        </w:rPr>
        <w:t>- Các khoản thu nhập khác ngoài các khoản nêu trên.</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2. Kết cấu và nội dung phản ánh của Tài khoản 558 - Thu nhập khác</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Nợ:</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Số thuế GTGT phải nộp tính theo ph</w:t>
      </w:r>
      <w:r w:rsidRPr="006158D2">
        <w:rPr>
          <w:rFonts w:hint="eastAsia"/>
          <w:color w:val="auto"/>
          <w:sz w:val="28"/>
          <w:szCs w:val="28"/>
          <w:lang w:val="vi-VN"/>
        </w:rPr>
        <w:t>ươ</w:t>
      </w:r>
      <w:r w:rsidRPr="006158D2">
        <w:rPr>
          <w:color w:val="auto"/>
          <w:sz w:val="28"/>
          <w:szCs w:val="28"/>
          <w:lang w:val="vi-VN"/>
        </w:rPr>
        <w:t>ng pháp trực tiếp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Kết chuyển thu nhập khác thuần sang Tài khoản 911 “Xác </w:t>
      </w:r>
      <w:r w:rsidRPr="006158D2">
        <w:rPr>
          <w:rFonts w:hint="eastAsia"/>
          <w:color w:val="auto"/>
          <w:sz w:val="28"/>
          <w:szCs w:val="28"/>
          <w:lang w:val="vi-VN"/>
        </w:rPr>
        <w:t>đ</w:t>
      </w:r>
      <w:r w:rsidRPr="006158D2">
        <w:rPr>
          <w:color w:val="auto"/>
          <w:sz w:val="28"/>
          <w:szCs w:val="28"/>
          <w:lang w:val="vi-VN"/>
        </w:rPr>
        <w:t xml:space="preserve">ịnh kết quả </w:t>
      </w:r>
      <w:r w:rsidRPr="006158D2">
        <w:rPr>
          <w:color w:val="auto"/>
          <w:sz w:val="28"/>
          <w:szCs w:val="28"/>
          <w:lang w:val="vi-VN"/>
        </w:rPr>
        <w:lastRenderedPageBreak/>
        <w:t>kinh doanh”.</w:t>
      </w: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 xml:space="preserve">Bên Có: </w:t>
      </w:r>
      <w:r w:rsidRPr="006158D2">
        <w:rPr>
          <w:color w:val="auto"/>
          <w:sz w:val="28"/>
          <w:szCs w:val="28"/>
          <w:lang w:val="vi-VN"/>
        </w:rPr>
        <w:t>Các khoản thu nhập khác phát sinh trong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Tài khoản 558 không có số d</w:t>
      </w:r>
      <w:r w:rsidRPr="006158D2">
        <w:rPr>
          <w:rFonts w:hint="eastAsia"/>
          <w:color w:val="auto"/>
          <w:sz w:val="28"/>
          <w:szCs w:val="28"/>
          <w:lang w:val="vi-VN"/>
        </w:rPr>
        <w:t>ư</w:t>
      </w:r>
      <w:r w:rsidRPr="006158D2">
        <w:rPr>
          <w:color w:val="auto"/>
          <w:sz w:val="28"/>
          <w:szCs w:val="28"/>
          <w:lang w:val="vi-VN"/>
        </w:rPr>
        <w:t xml:space="preserve"> cuối kỳ.</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3. Ph</w:t>
      </w:r>
      <w:r w:rsidRPr="006158D2">
        <w:rPr>
          <w:rFonts w:ascii="Times New Roman" w:hAnsi="Times New Roman" w:hint="eastAsia"/>
          <w:b/>
          <w:color w:val="auto"/>
          <w:sz w:val="28"/>
          <w:szCs w:val="28"/>
          <w:lang w:val="vi-VN"/>
        </w:rPr>
        <w:t>ươ</w:t>
      </w:r>
      <w:r w:rsidRPr="006158D2">
        <w:rPr>
          <w:rFonts w:ascii="Times New Roman" w:hAnsi="Times New Roman"/>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3.1. Phản ánh doanh thu cổ tức, lợi nhuận </w:t>
      </w:r>
      <w:r w:rsidRPr="006158D2">
        <w:rPr>
          <w:rFonts w:hint="eastAsia"/>
          <w:color w:val="auto"/>
          <w:sz w:val="28"/>
          <w:szCs w:val="28"/>
          <w:lang w:val="vi-VN"/>
        </w:rPr>
        <w:t>đư</w:t>
      </w:r>
      <w:r w:rsidRPr="006158D2">
        <w:rPr>
          <w:color w:val="auto"/>
          <w:sz w:val="28"/>
          <w:szCs w:val="28"/>
          <w:lang w:val="vi-VN"/>
        </w:rPr>
        <w:t xml:space="preserve">ợc chia bằng tiền phát sinh trong kỳ từ hoạt </w:t>
      </w:r>
      <w:r w:rsidRPr="006158D2">
        <w:rPr>
          <w:rFonts w:hint="eastAsia"/>
          <w:color w:val="auto"/>
          <w:sz w:val="28"/>
          <w:szCs w:val="28"/>
          <w:lang w:val="vi-VN"/>
        </w:rPr>
        <w:t>đ</w:t>
      </w:r>
      <w:r w:rsidRPr="006158D2">
        <w:rPr>
          <w:color w:val="auto"/>
          <w:sz w:val="28"/>
          <w:szCs w:val="28"/>
          <w:lang w:val="vi-VN"/>
        </w:rPr>
        <w:t xml:space="preserve">ộng góp vốn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Khi nhận </w:t>
      </w:r>
      <w:r w:rsidRPr="006158D2">
        <w:rPr>
          <w:rFonts w:hint="eastAsia"/>
          <w:color w:val="auto"/>
          <w:sz w:val="28"/>
          <w:szCs w:val="28"/>
          <w:lang w:val="vi-VN"/>
        </w:rPr>
        <w:t>đư</w:t>
      </w:r>
      <w:r w:rsidRPr="006158D2">
        <w:rPr>
          <w:color w:val="auto"/>
          <w:sz w:val="28"/>
          <w:szCs w:val="28"/>
          <w:lang w:val="vi-VN"/>
        </w:rPr>
        <w:t xml:space="preserve">ợc thông báo về quyền nhận cổ tức, lợi nhuận </w:t>
      </w:r>
      <w:r w:rsidRPr="006158D2">
        <w:rPr>
          <w:rFonts w:hint="eastAsia"/>
          <w:color w:val="auto"/>
          <w:sz w:val="28"/>
          <w:szCs w:val="28"/>
          <w:lang w:val="vi-VN"/>
        </w:rPr>
        <w:t>đư</w:t>
      </w:r>
      <w:r w:rsidRPr="006158D2">
        <w:rPr>
          <w:color w:val="auto"/>
          <w:sz w:val="28"/>
          <w:szCs w:val="28"/>
          <w:lang w:val="vi-VN"/>
        </w:rPr>
        <w:t xml:space="preserve">ợc chia từ hoạt </w:t>
      </w:r>
      <w:r w:rsidRPr="006158D2">
        <w:rPr>
          <w:rFonts w:hint="eastAsia"/>
          <w:color w:val="auto"/>
          <w:sz w:val="28"/>
          <w:szCs w:val="28"/>
          <w:lang w:val="vi-VN"/>
        </w:rPr>
        <w:t>đ</w:t>
      </w:r>
      <w:r w:rsidRPr="006158D2">
        <w:rPr>
          <w:color w:val="auto"/>
          <w:sz w:val="28"/>
          <w:szCs w:val="28"/>
          <w:lang w:val="vi-VN"/>
        </w:rPr>
        <w:t xml:space="preserve">ộng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138 - Phải thu khác</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3.2.</w:t>
      </w:r>
      <w:r w:rsidRPr="006158D2">
        <w:rPr>
          <w:b/>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 xml:space="preserve">ịnh kỳ, phản ánh số lãi tiền gửi, lãi trái phiếu </w:t>
      </w:r>
      <w:r w:rsidRPr="006158D2">
        <w:rPr>
          <w:rFonts w:hint="eastAsia"/>
          <w:color w:val="auto"/>
          <w:sz w:val="28"/>
          <w:szCs w:val="28"/>
          <w:lang w:val="vi-VN"/>
        </w:rPr>
        <w:t>đư</w:t>
      </w:r>
      <w:r w:rsidRPr="006158D2">
        <w:rPr>
          <w:color w:val="auto"/>
          <w:sz w:val="28"/>
          <w:szCs w:val="28"/>
          <w:lang w:val="vi-VN"/>
        </w:rPr>
        <w:t>ợc nhận,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121 -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(nếu lãi tiền gửi nhập vào gốc </w:t>
      </w:r>
      <w:r w:rsidRPr="006158D2">
        <w:rPr>
          <w:rFonts w:hint="eastAsia"/>
          <w:color w:val="auto"/>
          <w:sz w:val="28"/>
          <w:szCs w:val="28"/>
          <w:lang w:val="vi-VN"/>
        </w:rPr>
        <w:t>đ</w:t>
      </w:r>
      <w:r w:rsidRPr="006158D2">
        <w:rPr>
          <w:color w:val="auto"/>
          <w:sz w:val="28"/>
          <w:szCs w:val="28"/>
          <w:lang w:val="vi-VN"/>
        </w:rPr>
        <w:t>ể gửi tiếp)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138 - Phải thu khác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3.3.</w:t>
      </w:r>
      <w:r w:rsidRPr="006158D2">
        <w:rPr>
          <w:b/>
          <w:color w:val="auto"/>
          <w:sz w:val="28"/>
          <w:szCs w:val="28"/>
          <w:lang w:val="vi-VN"/>
        </w:rPr>
        <w:t xml:space="preserve"> </w:t>
      </w:r>
      <w:r w:rsidRPr="006158D2">
        <w:rPr>
          <w:color w:val="auto"/>
          <w:sz w:val="28"/>
          <w:szCs w:val="28"/>
          <w:lang w:val="vi-VN"/>
        </w:rPr>
        <w:t xml:space="preserve">Khi thu hồi các khoản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có lãi,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111, 112, 131… (Tổng số tiền thu </w:t>
      </w:r>
      <w:r w:rsidRPr="006158D2">
        <w:rPr>
          <w:rFonts w:hint="eastAsia"/>
          <w:color w:val="auto"/>
          <w:sz w:val="28"/>
          <w:szCs w:val="28"/>
          <w:lang w:val="vi-VN"/>
        </w:rPr>
        <w:t>đư</w:t>
      </w:r>
      <w:r w:rsidRPr="006158D2">
        <w:rPr>
          <w:color w:val="auto"/>
          <w:sz w:val="28"/>
          <w:szCs w:val="28"/>
          <w:lang w:val="vi-VN"/>
        </w:rPr>
        <w:t>ợc)</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 xml:space="preserve">Có TK 121 -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(giá trị ghi sổ)</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 (nếu lãi).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3.4.</w:t>
      </w:r>
      <w:r w:rsidRPr="006158D2">
        <w:rPr>
          <w:b/>
          <w:color w:val="auto"/>
          <w:sz w:val="28"/>
          <w:szCs w:val="28"/>
          <w:lang w:val="vi-VN"/>
        </w:rPr>
        <w:t xml:space="preserve"> </w:t>
      </w:r>
      <w:r w:rsidRPr="006158D2">
        <w:rPr>
          <w:color w:val="auto"/>
          <w:sz w:val="28"/>
          <w:szCs w:val="28"/>
          <w:lang w:val="vi-VN"/>
        </w:rPr>
        <w:t>Kế toán bán ngoại tệ,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các TK 1111, 1121 (Số tiền thực tế thu </w:t>
      </w:r>
      <w:r w:rsidRPr="006158D2">
        <w:rPr>
          <w:rFonts w:hint="eastAsia"/>
          <w:color w:val="auto"/>
          <w:sz w:val="28"/>
          <w:szCs w:val="28"/>
          <w:lang w:val="vi-VN"/>
        </w:rPr>
        <w:t>đư</w:t>
      </w:r>
      <w:r w:rsidRPr="006158D2">
        <w:rPr>
          <w:color w:val="auto"/>
          <w:sz w:val="28"/>
          <w:szCs w:val="28"/>
          <w:lang w:val="vi-VN"/>
        </w:rPr>
        <w:t>ợc)</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các TK 1112, 1122 (theo tỷ giá ghi sổ kế toán)</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 (số lãi).</w:t>
      </w:r>
    </w:p>
    <w:p w:rsidR="007477B5" w:rsidRPr="006158D2" w:rsidRDefault="00F6039D">
      <w:pPr>
        <w:spacing w:after="0" w:line="276" w:lineRule="auto"/>
        <w:ind w:firstLine="567"/>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ồng thời ghi Có TK 007</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3.5. Khi bán sản phẩm, hàng hoá theo ph</w:t>
      </w:r>
      <w:r w:rsidRPr="006158D2">
        <w:rPr>
          <w:rFonts w:hint="eastAsia"/>
          <w:color w:val="auto"/>
          <w:sz w:val="28"/>
          <w:szCs w:val="28"/>
          <w:lang w:val="vi-VN"/>
        </w:rPr>
        <w:t>ươ</w:t>
      </w:r>
      <w:r w:rsidRPr="006158D2">
        <w:rPr>
          <w:color w:val="auto"/>
          <w:sz w:val="28"/>
          <w:szCs w:val="28"/>
          <w:lang w:val="vi-VN"/>
        </w:rPr>
        <w:t>ng thức trả chậm, trả góp,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Phản ánh doanh thu: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 131,...</w:t>
      </w:r>
    </w:p>
    <w:p w:rsidR="007477B5" w:rsidRPr="006158D2" w:rsidRDefault="00F6039D">
      <w:pPr>
        <w:spacing w:after="0" w:line="276" w:lineRule="auto"/>
        <w:ind w:left="2" w:firstLineChars="404" w:firstLine="1131"/>
        <w:contextualSpacing/>
        <w:rPr>
          <w:color w:val="auto"/>
          <w:sz w:val="28"/>
          <w:szCs w:val="28"/>
          <w:lang w:val="vi-VN"/>
        </w:rPr>
      </w:pPr>
      <w:r w:rsidRPr="006158D2">
        <w:rPr>
          <w:color w:val="auto"/>
          <w:sz w:val="28"/>
          <w:szCs w:val="28"/>
          <w:lang w:val="vi-VN"/>
        </w:rPr>
        <w:t>Có các TK 511, 512 (giá bán trả tiền ngay ch</w:t>
      </w:r>
      <w:r w:rsidRPr="006158D2">
        <w:rPr>
          <w:rFonts w:hint="eastAsia"/>
          <w:color w:val="auto"/>
          <w:sz w:val="28"/>
          <w:szCs w:val="28"/>
          <w:lang w:val="vi-VN"/>
        </w:rPr>
        <w:t>ư</w:t>
      </w:r>
      <w:r w:rsidRPr="006158D2">
        <w:rPr>
          <w:color w:val="auto"/>
          <w:sz w:val="28"/>
          <w:szCs w:val="28"/>
          <w:lang w:val="vi-VN"/>
        </w:rPr>
        <w:t>a có thuế GTGT)</w:t>
      </w:r>
    </w:p>
    <w:p w:rsidR="007477B5" w:rsidRPr="006158D2" w:rsidRDefault="00F6039D" w:rsidP="006B2D92">
      <w:pPr>
        <w:spacing w:after="0" w:line="276" w:lineRule="auto"/>
        <w:ind w:leftChars="420" w:left="2694" w:hangingChars="557" w:hanging="1560"/>
        <w:contextualSpacing/>
        <w:rPr>
          <w:color w:val="auto"/>
          <w:sz w:val="28"/>
          <w:szCs w:val="28"/>
          <w:lang w:val="vi-VN"/>
        </w:rPr>
      </w:pPr>
      <w:r w:rsidRPr="006158D2">
        <w:rPr>
          <w:color w:val="auto"/>
          <w:sz w:val="28"/>
          <w:szCs w:val="28"/>
          <w:lang w:val="vi-VN"/>
        </w:rPr>
        <w:t>Có TK 338 - Phải trả khác (phần chênh lệch giữa giá bán trả chậm, trả góp và giá bán trả tiền ngay ch</w:t>
      </w:r>
      <w:r w:rsidRPr="006158D2">
        <w:rPr>
          <w:rFonts w:hint="eastAsia"/>
          <w:color w:val="auto"/>
          <w:sz w:val="28"/>
          <w:szCs w:val="28"/>
          <w:lang w:val="vi-VN"/>
        </w:rPr>
        <w:t>ư</w:t>
      </w:r>
      <w:r w:rsidRPr="006158D2">
        <w:rPr>
          <w:color w:val="auto"/>
          <w:sz w:val="28"/>
          <w:szCs w:val="28"/>
          <w:lang w:val="vi-VN"/>
        </w:rPr>
        <w:t>a có thuế GTGT)</w:t>
      </w:r>
    </w:p>
    <w:p w:rsidR="007477B5" w:rsidRPr="006158D2" w:rsidRDefault="00F6039D">
      <w:pPr>
        <w:spacing w:after="0" w:line="276" w:lineRule="auto"/>
        <w:ind w:left="2" w:firstLineChars="404" w:firstLine="1131"/>
        <w:contextualSpacing/>
        <w:rPr>
          <w:color w:val="auto"/>
          <w:sz w:val="28"/>
          <w:szCs w:val="28"/>
          <w:lang w:val="vi-VN"/>
        </w:rPr>
      </w:pPr>
      <w:r w:rsidRPr="006158D2">
        <w:rPr>
          <w:color w:val="auto"/>
          <w:sz w:val="28"/>
          <w:szCs w:val="28"/>
          <w:lang w:val="vi-VN"/>
        </w:rPr>
        <w:t>Có TK 3331 - Thuế GTGT phải nộp.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 xml:space="preserve">ịnh kỳ, xác </w:t>
      </w:r>
      <w:r w:rsidRPr="006158D2">
        <w:rPr>
          <w:rFonts w:hint="eastAsia"/>
          <w:color w:val="auto"/>
          <w:sz w:val="28"/>
          <w:szCs w:val="28"/>
          <w:lang w:val="vi-VN"/>
        </w:rPr>
        <w:t>đ</w:t>
      </w:r>
      <w:r w:rsidRPr="006158D2">
        <w:rPr>
          <w:color w:val="auto"/>
          <w:sz w:val="28"/>
          <w:szCs w:val="28"/>
          <w:lang w:val="vi-VN"/>
        </w:rPr>
        <w:t>ịnh và kết chuyển doanh thu tiền lãi bán hàng trả chậm, trả góp trong kỳ,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338 - Phải trả khác</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 xml:space="preserve">Có TK 558 - Thu nhập khác. </w:t>
      </w:r>
    </w:p>
    <w:p w:rsidR="007477B5" w:rsidRPr="006158D2" w:rsidRDefault="00F6039D">
      <w:pPr>
        <w:spacing w:after="0" w:line="276" w:lineRule="auto"/>
        <w:ind w:firstLine="567"/>
        <w:contextualSpacing/>
        <w:rPr>
          <w:color w:val="auto"/>
          <w:sz w:val="28"/>
          <w:szCs w:val="28"/>
          <w:lang w:val="vi-VN"/>
        </w:rPr>
      </w:pPr>
      <w:r w:rsidRPr="006158D2">
        <w:rPr>
          <w:iCs/>
          <w:color w:val="auto"/>
          <w:sz w:val="28"/>
          <w:szCs w:val="28"/>
          <w:lang w:val="vi-VN"/>
        </w:rPr>
        <w:t>3.6.</w:t>
      </w:r>
      <w:r w:rsidRPr="006158D2">
        <w:rPr>
          <w:b/>
          <w:iCs/>
          <w:color w:val="auto"/>
          <w:sz w:val="28"/>
          <w:szCs w:val="28"/>
          <w:lang w:val="vi-VN"/>
        </w:rPr>
        <w:t xml:space="preserve"> </w:t>
      </w:r>
      <w:r w:rsidRPr="006158D2">
        <w:rPr>
          <w:color w:val="auto"/>
          <w:sz w:val="28"/>
          <w:szCs w:val="28"/>
          <w:lang w:val="vi-VN"/>
        </w:rPr>
        <w:t xml:space="preserve">Số tiền chiết khấu thanh toán </w:t>
      </w:r>
      <w:r w:rsidRPr="006158D2">
        <w:rPr>
          <w:rFonts w:hint="eastAsia"/>
          <w:color w:val="auto"/>
          <w:sz w:val="28"/>
          <w:szCs w:val="28"/>
          <w:lang w:val="vi-VN"/>
        </w:rPr>
        <w:t>đư</w:t>
      </w:r>
      <w:r w:rsidRPr="006158D2">
        <w:rPr>
          <w:color w:val="auto"/>
          <w:sz w:val="28"/>
          <w:szCs w:val="28"/>
          <w:lang w:val="vi-VN"/>
        </w:rPr>
        <w:t>ợc h</w:t>
      </w:r>
      <w:r w:rsidRPr="006158D2">
        <w:rPr>
          <w:rFonts w:hint="eastAsia"/>
          <w:color w:val="auto"/>
          <w:sz w:val="28"/>
          <w:szCs w:val="28"/>
          <w:lang w:val="vi-VN"/>
        </w:rPr>
        <w:t>ư</w:t>
      </w:r>
      <w:r w:rsidRPr="006158D2">
        <w:rPr>
          <w:color w:val="auto"/>
          <w:sz w:val="28"/>
          <w:szCs w:val="28"/>
          <w:lang w:val="vi-VN"/>
        </w:rPr>
        <w:t>ởng do thanh toán tiền mua hàng tr</w:t>
      </w:r>
      <w:r w:rsidRPr="006158D2">
        <w:rPr>
          <w:rFonts w:hint="eastAsia"/>
          <w:color w:val="auto"/>
          <w:sz w:val="28"/>
          <w:szCs w:val="28"/>
          <w:lang w:val="vi-VN"/>
        </w:rPr>
        <w:t>ư</w:t>
      </w:r>
      <w:r w:rsidRPr="006158D2">
        <w:rPr>
          <w:color w:val="auto"/>
          <w:sz w:val="28"/>
          <w:szCs w:val="28"/>
          <w:lang w:val="vi-VN"/>
        </w:rPr>
        <w:t xml:space="preserve">ớc thời hạn </w:t>
      </w:r>
      <w:r w:rsidRPr="006158D2">
        <w:rPr>
          <w:rFonts w:hint="eastAsia"/>
          <w:color w:val="auto"/>
          <w:sz w:val="28"/>
          <w:szCs w:val="28"/>
          <w:lang w:val="vi-VN"/>
        </w:rPr>
        <w:t>đư</w:t>
      </w:r>
      <w:r w:rsidRPr="006158D2">
        <w:rPr>
          <w:color w:val="auto"/>
          <w:sz w:val="28"/>
          <w:szCs w:val="28"/>
          <w:lang w:val="vi-VN"/>
        </w:rPr>
        <w:t>ợc ng</w:t>
      </w:r>
      <w:r w:rsidRPr="006158D2">
        <w:rPr>
          <w:rFonts w:hint="eastAsia"/>
          <w:color w:val="auto"/>
          <w:sz w:val="28"/>
          <w:szCs w:val="28"/>
          <w:lang w:val="vi-VN"/>
        </w:rPr>
        <w:t>ư</w:t>
      </w:r>
      <w:r w:rsidRPr="006158D2">
        <w:rPr>
          <w:color w:val="auto"/>
          <w:sz w:val="28"/>
          <w:szCs w:val="28"/>
          <w:lang w:val="vi-VN"/>
        </w:rPr>
        <w:t>ời bán chấp thuận,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331 - Phải trả cho ng</w:t>
      </w:r>
      <w:r w:rsidRPr="006158D2">
        <w:rPr>
          <w:rFonts w:hint="eastAsia"/>
          <w:color w:val="auto"/>
          <w:sz w:val="28"/>
          <w:szCs w:val="28"/>
          <w:lang w:val="vi-VN"/>
        </w:rPr>
        <w:t>ư</w:t>
      </w:r>
      <w:r w:rsidRPr="006158D2">
        <w:rPr>
          <w:color w:val="auto"/>
          <w:sz w:val="28"/>
          <w:szCs w:val="28"/>
          <w:lang w:val="vi-VN"/>
        </w:rPr>
        <w:t>ời bán</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lastRenderedPageBreak/>
        <w:t>3.7. Kế toán nghiệp vụ nh</w:t>
      </w:r>
      <w:r w:rsidRPr="006158D2">
        <w:rPr>
          <w:rFonts w:hint="eastAsia"/>
          <w:color w:val="auto"/>
          <w:sz w:val="28"/>
          <w:szCs w:val="28"/>
          <w:lang w:val="vi-VN"/>
        </w:rPr>
        <w:t>ư</w:t>
      </w:r>
      <w:r w:rsidRPr="006158D2">
        <w:rPr>
          <w:color w:val="auto"/>
          <w:sz w:val="28"/>
          <w:szCs w:val="28"/>
          <w:lang w:val="vi-VN"/>
        </w:rPr>
        <w:t>ợng bán, thanh lý TSC</w:t>
      </w:r>
      <w:r w:rsidRPr="006158D2">
        <w:rPr>
          <w:rFonts w:hint="eastAsia"/>
          <w:color w:val="auto"/>
          <w:sz w:val="28"/>
          <w:szCs w:val="28"/>
          <w:lang w:val="vi-VN"/>
        </w:rPr>
        <w:t>Đ</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Phản ánh số thu nhập về thanh lý, nh</w:t>
      </w:r>
      <w:r w:rsidRPr="006158D2">
        <w:rPr>
          <w:rFonts w:hint="eastAsia"/>
          <w:color w:val="auto"/>
          <w:sz w:val="28"/>
          <w:szCs w:val="28"/>
          <w:lang w:val="vi-VN"/>
        </w:rPr>
        <w:t>ư</w:t>
      </w:r>
      <w:r w:rsidRPr="006158D2">
        <w:rPr>
          <w:color w:val="auto"/>
          <w:sz w:val="28"/>
          <w:szCs w:val="28"/>
          <w:lang w:val="vi-VN"/>
        </w:rPr>
        <w:t>ợng bán TSC</w:t>
      </w:r>
      <w:r w:rsidRPr="006158D2">
        <w:rPr>
          <w:rFonts w:hint="eastAsia"/>
          <w:color w:val="auto"/>
          <w:sz w:val="28"/>
          <w:szCs w:val="28"/>
          <w:lang w:val="vi-VN"/>
        </w:rPr>
        <w:t>Đ</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 131 (tổng giá thanh toán)</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 (số thu nhập ch</w:t>
      </w:r>
      <w:r w:rsidRPr="006158D2">
        <w:rPr>
          <w:rFonts w:hint="eastAsia"/>
          <w:color w:val="auto"/>
          <w:sz w:val="28"/>
          <w:szCs w:val="28"/>
          <w:lang w:val="vi-VN"/>
        </w:rPr>
        <w:t>ư</w:t>
      </w:r>
      <w:r w:rsidRPr="006158D2">
        <w:rPr>
          <w:color w:val="auto"/>
          <w:sz w:val="28"/>
          <w:szCs w:val="28"/>
          <w:lang w:val="vi-VN"/>
        </w:rPr>
        <w:t>a có thuế GTGT)</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3331 - Thuế GTGT phải nộp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Các chi phí phát sinh cho hoạt </w:t>
      </w:r>
      <w:r w:rsidRPr="006158D2">
        <w:rPr>
          <w:rFonts w:hint="eastAsia"/>
          <w:color w:val="auto"/>
          <w:sz w:val="28"/>
          <w:szCs w:val="28"/>
          <w:lang w:val="vi-VN"/>
        </w:rPr>
        <w:t>đ</w:t>
      </w:r>
      <w:r w:rsidRPr="006158D2">
        <w:rPr>
          <w:color w:val="auto"/>
          <w:sz w:val="28"/>
          <w:szCs w:val="28"/>
          <w:lang w:val="vi-VN"/>
        </w:rPr>
        <w:t>ộng thanh lý, nh</w:t>
      </w:r>
      <w:r w:rsidRPr="006158D2">
        <w:rPr>
          <w:rFonts w:hint="eastAsia"/>
          <w:color w:val="auto"/>
          <w:sz w:val="28"/>
          <w:szCs w:val="28"/>
          <w:lang w:val="vi-VN"/>
        </w:rPr>
        <w:t>ư</w:t>
      </w:r>
      <w:r w:rsidRPr="006158D2">
        <w:rPr>
          <w:color w:val="auto"/>
          <w:sz w:val="28"/>
          <w:szCs w:val="28"/>
          <w:lang w:val="vi-VN"/>
        </w:rPr>
        <w:t>ợng bán TSC</w:t>
      </w:r>
      <w:r w:rsidRPr="006158D2">
        <w:rPr>
          <w:rFonts w:hint="eastAsia"/>
          <w:color w:val="auto"/>
          <w:sz w:val="28"/>
          <w:szCs w:val="28"/>
          <w:lang w:val="vi-VN"/>
        </w:rPr>
        <w:t>Đ</w:t>
      </w:r>
      <w:r w:rsidRPr="006158D2">
        <w:rPr>
          <w:color w:val="auto"/>
          <w:sz w:val="28"/>
          <w:szCs w:val="28"/>
          <w:lang w:val="vi-VN"/>
        </w:rPr>
        <w: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658 - Chi phí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ợc khấu trừ (nếu có)</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các TK 111, 112, 141, 331,... (tổng giá thanh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ồng thời ghi giảm nguyên giá TSC</w:t>
      </w:r>
      <w:r w:rsidRPr="006158D2">
        <w:rPr>
          <w:rFonts w:hint="eastAsia"/>
          <w:color w:val="auto"/>
          <w:sz w:val="28"/>
          <w:szCs w:val="28"/>
          <w:lang w:val="vi-VN"/>
        </w:rPr>
        <w:t>Đ</w:t>
      </w:r>
      <w:r w:rsidRPr="006158D2">
        <w:rPr>
          <w:color w:val="auto"/>
          <w:sz w:val="28"/>
          <w:szCs w:val="28"/>
          <w:lang w:val="vi-VN"/>
        </w:rPr>
        <w:t xml:space="preserve"> thanh lý, nh</w:t>
      </w:r>
      <w:r w:rsidRPr="006158D2">
        <w:rPr>
          <w:rFonts w:hint="eastAsia"/>
          <w:color w:val="auto"/>
          <w:sz w:val="28"/>
          <w:szCs w:val="28"/>
          <w:lang w:val="vi-VN"/>
        </w:rPr>
        <w:t>ư</w:t>
      </w:r>
      <w:r w:rsidRPr="006158D2">
        <w:rPr>
          <w:color w:val="auto"/>
          <w:sz w:val="28"/>
          <w:szCs w:val="28"/>
          <w:lang w:val="vi-VN"/>
        </w:rPr>
        <w:t>ợng bán,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214 - Hao mòn TSC</w:t>
      </w:r>
      <w:r w:rsidRPr="006158D2">
        <w:rPr>
          <w:rFonts w:hint="eastAsia"/>
          <w:color w:val="auto"/>
          <w:sz w:val="28"/>
          <w:szCs w:val="28"/>
          <w:lang w:val="vi-VN"/>
        </w:rPr>
        <w:t>Đ</w:t>
      </w:r>
      <w:r w:rsidRPr="006158D2">
        <w:rPr>
          <w:color w:val="auto"/>
          <w:sz w:val="28"/>
          <w:szCs w:val="28"/>
          <w:lang w:val="vi-VN"/>
        </w:rPr>
        <w:t xml:space="preserve"> (giá trị hao mòn)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658 - Chi phí khác (giá trị còn lại)</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211 - TSC</w:t>
      </w:r>
      <w:r w:rsidRPr="006158D2">
        <w:rPr>
          <w:rFonts w:hint="eastAsia"/>
          <w:color w:val="auto"/>
          <w:sz w:val="28"/>
          <w:szCs w:val="28"/>
          <w:lang w:val="vi-VN"/>
        </w:rPr>
        <w:t>Đ</w:t>
      </w:r>
      <w:r w:rsidRPr="006158D2">
        <w:rPr>
          <w:color w:val="auto"/>
          <w:sz w:val="28"/>
          <w:szCs w:val="28"/>
          <w:lang w:val="vi-VN"/>
        </w:rPr>
        <w:t xml:space="preserve"> (nguyên giá).</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3.8. Kế toán thu nhập khác phát sinh khi </w:t>
      </w:r>
      <w:r w:rsidRPr="006158D2">
        <w:rPr>
          <w:rFonts w:hint="eastAsia"/>
          <w:color w:val="auto"/>
          <w:sz w:val="28"/>
          <w:szCs w:val="28"/>
          <w:lang w:val="vi-VN"/>
        </w:rPr>
        <w:t>đá</w:t>
      </w:r>
      <w:r w:rsidRPr="006158D2">
        <w:rPr>
          <w:color w:val="auto"/>
          <w:sz w:val="28"/>
          <w:szCs w:val="28"/>
          <w:lang w:val="vi-VN"/>
        </w:rPr>
        <w:t>nh giá lại vật t</w:t>
      </w:r>
      <w:r w:rsidRPr="006158D2">
        <w:rPr>
          <w:rFonts w:hint="eastAsia"/>
          <w:color w:val="auto"/>
          <w:sz w:val="28"/>
          <w:szCs w:val="28"/>
          <w:lang w:val="vi-VN"/>
        </w:rPr>
        <w:t>ư</w:t>
      </w:r>
      <w:r w:rsidRPr="006158D2">
        <w:rPr>
          <w:color w:val="auto"/>
          <w:sz w:val="28"/>
          <w:szCs w:val="28"/>
          <w:lang w:val="vi-VN"/>
        </w:rPr>
        <w:t>, hàng hoá, TSC</w:t>
      </w:r>
      <w:r w:rsidRPr="006158D2">
        <w:rPr>
          <w:rFonts w:hint="eastAsia"/>
          <w:color w:val="auto"/>
          <w:sz w:val="28"/>
          <w:szCs w:val="28"/>
          <w:lang w:val="vi-VN"/>
        </w:rPr>
        <w:t>Đ</w:t>
      </w:r>
      <w:r w:rsidRPr="006158D2">
        <w:rPr>
          <w:color w:val="auto"/>
          <w:sz w:val="28"/>
          <w:szCs w:val="28"/>
          <w:lang w:val="vi-VN"/>
        </w:rPr>
        <w:t xml:space="preserve"> </w:t>
      </w:r>
      <w:r w:rsidRPr="006158D2">
        <w:rPr>
          <w:rFonts w:hint="eastAsia"/>
          <w:color w:val="auto"/>
          <w:sz w:val="28"/>
          <w:szCs w:val="28"/>
          <w:lang w:val="vi-VN"/>
        </w:rPr>
        <w:t>đư</w:t>
      </w:r>
      <w:r w:rsidRPr="006158D2">
        <w:rPr>
          <w:color w:val="auto"/>
          <w:sz w:val="28"/>
          <w:szCs w:val="28"/>
          <w:lang w:val="vi-VN"/>
        </w:rPr>
        <w:t xml:space="preserve">a </w:t>
      </w:r>
      <w:r w:rsidRPr="006158D2">
        <w:rPr>
          <w:rFonts w:hint="eastAsia"/>
          <w:color w:val="auto"/>
          <w:sz w:val="28"/>
          <w:szCs w:val="28"/>
          <w:lang w:val="vi-VN"/>
        </w:rPr>
        <w:t>đ</w:t>
      </w:r>
      <w:r w:rsidRPr="006158D2">
        <w:rPr>
          <w:color w:val="auto"/>
          <w:sz w:val="28"/>
          <w:szCs w:val="28"/>
          <w:lang w:val="vi-VN"/>
        </w:rPr>
        <w:t xml:space="preserve">i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vào </w:t>
      </w:r>
      <w:r w:rsidRPr="006158D2">
        <w:rPr>
          <w:rFonts w:hint="eastAsia"/>
          <w:color w:val="auto"/>
          <w:sz w:val="28"/>
          <w:szCs w:val="28"/>
          <w:lang w:val="vi-VN"/>
        </w:rPr>
        <w:t>đơ</w:t>
      </w:r>
      <w:r w:rsidRPr="006158D2">
        <w:rPr>
          <w:color w:val="auto"/>
          <w:sz w:val="28"/>
          <w:szCs w:val="28"/>
          <w:lang w:val="vi-VN"/>
        </w:rPr>
        <w:t>n vị khác,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ờng hợp góp vốn bằng vật t</w:t>
      </w:r>
      <w:r w:rsidRPr="006158D2">
        <w:rPr>
          <w:rFonts w:hint="eastAsia"/>
          <w:color w:val="auto"/>
          <w:sz w:val="28"/>
          <w:szCs w:val="28"/>
          <w:lang w:val="vi-VN"/>
        </w:rPr>
        <w:t>ư</w:t>
      </w:r>
      <w:r w:rsidRPr="006158D2">
        <w:rPr>
          <w:color w:val="auto"/>
          <w:sz w:val="28"/>
          <w:szCs w:val="28"/>
          <w:lang w:val="vi-VN"/>
        </w:rPr>
        <w:t xml:space="preserve">, hàng hoá mà giá trị </w:t>
      </w:r>
      <w:r w:rsidRPr="006158D2">
        <w:rPr>
          <w:rFonts w:hint="eastAsia"/>
          <w:color w:val="auto"/>
          <w:sz w:val="28"/>
          <w:szCs w:val="28"/>
          <w:lang w:val="vi-VN"/>
        </w:rPr>
        <w:t>đá</w:t>
      </w:r>
      <w:r w:rsidRPr="006158D2">
        <w:rPr>
          <w:color w:val="auto"/>
          <w:sz w:val="28"/>
          <w:szCs w:val="28"/>
          <w:lang w:val="vi-VN"/>
        </w:rPr>
        <w:t>nh giá lại lớn h</w:t>
      </w:r>
      <w:r w:rsidRPr="006158D2">
        <w:rPr>
          <w:rFonts w:hint="eastAsia"/>
          <w:color w:val="auto"/>
          <w:sz w:val="28"/>
          <w:szCs w:val="28"/>
          <w:lang w:val="vi-VN"/>
        </w:rPr>
        <w:t>ơ</w:t>
      </w:r>
      <w:r w:rsidRPr="006158D2">
        <w:rPr>
          <w:color w:val="auto"/>
          <w:sz w:val="28"/>
          <w:szCs w:val="28"/>
          <w:lang w:val="vi-VN"/>
        </w:rPr>
        <w:t>n giá trị ghi sổ của vật t</w:t>
      </w:r>
      <w:r w:rsidRPr="006158D2">
        <w:rPr>
          <w:rFonts w:hint="eastAsia"/>
          <w:color w:val="auto"/>
          <w:sz w:val="28"/>
          <w:szCs w:val="28"/>
          <w:lang w:val="vi-VN"/>
        </w:rPr>
        <w:t>ư</w:t>
      </w:r>
      <w:r w:rsidRPr="006158D2">
        <w:rPr>
          <w:color w:val="auto"/>
          <w:sz w:val="28"/>
          <w:szCs w:val="28"/>
          <w:lang w:val="vi-VN"/>
        </w:rPr>
        <w:t>, hàng hoá,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121 -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(giá </w:t>
      </w:r>
      <w:r w:rsidRPr="006158D2">
        <w:rPr>
          <w:rFonts w:hint="eastAsia"/>
          <w:color w:val="auto"/>
          <w:sz w:val="28"/>
          <w:szCs w:val="28"/>
          <w:lang w:val="vi-VN"/>
        </w:rPr>
        <w:t>đá</w:t>
      </w:r>
      <w:r w:rsidRPr="006158D2">
        <w:rPr>
          <w:color w:val="auto"/>
          <w:sz w:val="28"/>
          <w:szCs w:val="28"/>
          <w:lang w:val="vi-VN"/>
        </w:rPr>
        <w:t>nh giá lại)</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các TK 152, 156 (giá trị ghi sổ)</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 (số lãi).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ờng hợp góp vốn bằng TSC</w:t>
      </w:r>
      <w:r w:rsidRPr="006158D2">
        <w:rPr>
          <w:rFonts w:hint="eastAsia"/>
          <w:color w:val="auto"/>
          <w:sz w:val="28"/>
          <w:szCs w:val="28"/>
          <w:lang w:val="vi-VN"/>
        </w:rPr>
        <w:t>Đ</w:t>
      </w:r>
      <w:r w:rsidRPr="006158D2">
        <w:rPr>
          <w:color w:val="auto"/>
          <w:sz w:val="28"/>
          <w:szCs w:val="28"/>
          <w:lang w:val="vi-VN"/>
        </w:rPr>
        <w:t xml:space="preserve"> mà giá trị </w:t>
      </w:r>
      <w:r w:rsidRPr="006158D2">
        <w:rPr>
          <w:rFonts w:hint="eastAsia"/>
          <w:color w:val="auto"/>
          <w:sz w:val="28"/>
          <w:szCs w:val="28"/>
          <w:lang w:val="vi-VN"/>
        </w:rPr>
        <w:t>đá</w:t>
      </w:r>
      <w:r w:rsidRPr="006158D2">
        <w:rPr>
          <w:color w:val="auto"/>
          <w:sz w:val="28"/>
          <w:szCs w:val="28"/>
          <w:lang w:val="vi-VN"/>
        </w:rPr>
        <w:t>nh giá lại lớn h</w:t>
      </w:r>
      <w:r w:rsidRPr="006158D2">
        <w:rPr>
          <w:rFonts w:hint="eastAsia"/>
          <w:color w:val="auto"/>
          <w:sz w:val="28"/>
          <w:szCs w:val="28"/>
          <w:lang w:val="vi-VN"/>
        </w:rPr>
        <w:t>ơ</w:t>
      </w:r>
      <w:r w:rsidRPr="006158D2">
        <w:rPr>
          <w:color w:val="auto"/>
          <w:sz w:val="28"/>
          <w:szCs w:val="28"/>
          <w:lang w:val="vi-VN"/>
        </w:rPr>
        <w:t>n giá trị còn lại của TSC</w:t>
      </w:r>
      <w:r w:rsidRPr="006158D2">
        <w:rPr>
          <w:rFonts w:hint="eastAsia"/>
          <w:color w:val="auto"/>
          <w:sz w:val="28"/>
          <w:szCs w:val="28"/>
          <w:lang w:val="vi-VN"/>
        </w:rPr>
        <w:t>Đ</w:t>
      </w:r>
      <w:r w:rsidRPr="006158D2">
        <w:rPr>
          <w:color w:val="auto"/>
          <w:sz w:val="28"/>
          <w:szCs w:val="28"/>
          <w:lang w:val="vi-VN"/>
        </w:rPr>
        <w: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121 - </w:t>
      </w:r>
      <w:r w:rsidRPr="006158D2">
        <w:rPr>
          <w:rFonts w:hint="eastAsia"/>
          <w:color w:val="auto"/>
          <w:sz w:val="28"/>
          <w:szCs w:val="28"/>
          <w:lang w:val="vi-VN"/>
        </w:rPr>
        <w:t>Đ</w:t>
      </w:r>
      <w:r w:rsidRPr="006158D2">
        <w:rPr>
          <w:color w:val="auto"/>
          <w:sz w:val="28"/>
          <w:szCs w:val="28"/>
          <w:lang w:val="vi-VN"/>
        </w:rPr>
        <w:t>ầu t</w:t>
      </w:r>
      <w:r w:rsidRPr="006158D2">
        <w:rPr>
          <w:rFonts w:hint="eastAsia"/>
          <w:color w:val="auto"/>
          <w:sz w:val="28"/>
          <w:szCs w:val="28"/>
          <w:lang w:val="vi-VN"/>
        </w:rPr>
        <w:t>ư</w:t>
      </w:r>
      <w:r w:rsidRPr="006158D2">
        <w:rPr>
          <w:color w:val="auto"/>
          <w:sz w:val="28"/>
          <w:szCs w:val="28"/>
          <w:lang w:val="vi-VN"/>
        </w:rPr>
        <w:t xml:space="preserve"> tài chính (giá </w:t>
      </w:r>
      <w:r w:rsidRPr="006158D2">
        <w:rPr>
          <w:rFonts w:hint="eastAsia"/>
          <w:color w:val="auto"/>
          <w:sz w:val="28"/>
          <w:szCs w:val="28"/>
          <w:lang w:val="vi-VN"/>
        </w:rPr>
        <w:t>đá</w:t>
      </w:r>
      <w:r w:rsidRPr="006158D2">
        <w:rPr>
          <w:color w:val="auto"/>
          <w:sz w:val="28"/>
          <w:szCs w:val="28"/>
          <w:lang w:val="vi-VN"/>
        </w:rPr>
        <w:t>nh giá lại)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214 - Hao mòn TSC</w:t>
      </w:r>
      <w:r w:rsidRPr="006158D2">
        <w:rPr>
          <w:rFonts w:hint="eastAsia"/>
          <w:color w:val="auto"/>
          <w:sz w:val="28"/>
          <w:szCs w:val="28"/>
          <w:lang w:val="vi-VN"/>
        </w:rPr>
        <w:t>Đ</w:t>
      </w:r>
      <w:r w:rsidRPr="006158D2">
        <w:rPr>
          <w:color w:val="auto"/>
          <w:sz w:val="28"/>
          <w:szCs w:val="28"/>
          <w:lang w:val="vi-VN"/>
        </w:rPr>
        <w:t xml:space="preserve"> (giá trị hao mòn luỹ kế)</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211 - TSC</w:t>
      </w:r>
      <w:r w:rsidRPr="006158D2">
        <w:rPr>
          <w:rFonts w:hint="eastAsia"/>
          <w:color w:val="auto"/>
          <w:sz w:val="28"/>
          <w:szCs w:val="28"/>
          <w:lang w:val="vi-VN"/>
        </w:rPr>
        <w:t>Đ</w:t>
      </w:r>
      <w:r w:rsidRPr="006158D2">
        <w:rPr>
          <w:color w:val="auto"/>
          <w:sz w:val="28"/>
          <w:szCs w:val="28"/>
          <w:lang w:val="vi-VN"/>
        </w:rPr>
        <w:t xml:space="preserve"> (nguyên giá)</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 (số lãi).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3.9. Phản ánh các khoản thu tiền phạt vi phạm hợp </w:t>
      </w:r>
      <w:r w:rsidRPr="006158D2">
        <w:rPr>
          <w:rFonts w:hint="eastAsia"/>
          <w:color w:val="auto"/>
          <w:sz w:val="28"/>
          <w:szCs w:val="28"/>
          <w:lang w:val="vi-VN"/>
        </w:rPr>
        <w:t>đ</w:t>
      </w:r>
      <w:r w:rsidRPr="006158D2">
        <w:rPr>
          <w:color w:val="auto"/>
          <w:sz w:val="28"/>
          <w:szCs w:val="28"/>
          <w:lang w:val="vi-VN"/>
        </w:rPr>
        <w:t xml:space="preserve">ồng, các khoản </w:t>
      </w:r>
      <w:r w:rsidRPr="006158D2">
        <w:rPr>
          <w:rFonts w:hint="eastAsia"/>
          <w:color w:val="auto"/>
          <w:sz w:val="28"/>
          <w:szCs w:val="28"/>
          <w:lang w:val="vi-VN"/>
        </w:rPr>
        <w:t>đư</w:t>
      </w:r>
      <w:r w:rsidRPr="006158D2">
        <w:rPr>
          <w:color w:val="auto"/>
          <w:sz w:val="28"/>
          <w:szCs w:val="28"/>
          <w:lang w:val="vi-VN"/>
        </w:rPr>
        <w:t>ợc bên thứ ba bồi th</w:t>
      </w:r>
      <w:r w:rsidRPr="006158D2">
        <w:rPr>
          <w:rFonts w:hint="eastAsia"/>
          <w:color w:val="auto"/>
          <w:sz w:val="28"/>
          <w:szCs w:val="28"/>
          <w:lang w:val="vi-VN"/>
        </w:rPr>
        <w:t>ư</w:t>
      </w:r>
      <w:r w:rsidRPr="006158D2">
        <w:rPr>
          <w:color w:val="auto"/>
          <w:sz w:val="28"/>
          <w:szCs w:val="28"/>
          <w:lang w:val="vi-VN"/>
        </w:rPr>
        <w:t>ờng (nh</w:t>
      </w:r>
      <w:r w:rsidRPr="006158D2">
        <w:rPr>
          <w:rFonts w:hint="eastAsia"/>
          <w:color w:val="auto"/>
          <w:sz w:val="28"/>
          <w:szCs w:val="28"/>
          <w:lang w:val="vi-VN"/>
        </w:rPr>
        <w:t>ư</w:t>
      </w:r>
      <w:r w:rsidRPr="006158D2">
        <w:rPr>
          <w:color w:val="auto"/>
          <w:sz w:val="28"/>
          <w:szCs w:val="28"/>
          <w:lang w:val="vi-VN"/>
        </w:rPr>
        <w:t xml:space="preserve"> tiền bảo hiểm </w:t>
      </w:r>
      <w:r w:rsidRPr="006158D2">
        <w:rPr>
          <w:rFonts w:hint="eastAsia"/>
          <w:color w:val="auto"/>
          <w:sz w:val="28"/>
          <w:szCs w:val="28"/>
          <w:lang w:val="vi-VN"/>
        </w:rPr>
        <w:t>đư</w:t>
      </w:r>
      <w:r w:rsidRPr="006158D2">
        <w:rPr>
          <w:color w:val="auto"/>
          <w:sz w:val="28"/>
          <w:szCs w:val="28"/>
          <w:lang w:val="vi-VN"/>
        </w:rPr>
        <w:t>ợc bồi th</w:t>
      </w:r>
      <w:r w:rsidRPr="006158D2">
        <w:rPr>
          <w:rFonts w:hint="eastAsia"/>
          <w:color w:val="auto"/>
          <w:sz w:val="28"/>
          <w:szCs w:val="28"/>
          <w:lang w:val="vi-VN"/>
        </w:rPr>
        <w:t>ư</w:t>
      </w:r>
      <w:r w:rsidRPr="006158D2">
        <w:rPr>
          <w:color w:val="auto"/>
          <w:sz w:val="28"/>
          <w:szCs w:val="28"/>
          <w:lang w:val="vi-VN"/>
        </w:rPr>
        <w:t xml:space="preserve">ờng, tiền </w:t>
      </w:r>
      <w:r w:rsidRPr="006158D2">
        <w:rPr>
          <w:rFonts w:hint="eastAsia"/>
          <w:color w:val="auto"/>
          <w:sz w:val="28"/>
          <w:szCs w:val="28"/>
          <w:lang w:val="vi-VN"/>
        </w:rPr>
        <w:t>đ</w:t>
      </w:r>
      <w:r w:rsidRPr="006158D2">
        <w:rPr>
          <w:color w:val="auto"/>
          <w:sz w:val="28"/>
          <w:szCs w:val="28"/>
          <w:lang w:val="vi-VN"/>
        </w:rPr>
        <w:t>ền bù di dời c</w:t>
      </w:r>
      <w:r w:rsidRPr="006158D2">
        <w:rPr>
          <w:rFonts w:hint="eastAsia"/>
          <w:color w:val="auto"/>
          <w:sz w:val="28"/>
          <w:szCs w:val="28"/>
          <w:lang w:val="vi-VN"/>
        </w:rPr>
        <w:t>ơ</w:t>
      </w:r>
      <w:r w:rsidRPr="006158D2">
        <w:rPr>
          <w:color w:val="auto"/>
          <w:sz w:val="28"/>
          <w:szCs w:val="28"/>
          <w:lang w:val="vi-VN"/>
        </w:rPr>
        <w:t xml:space="preserve"> sở kinh doanh...),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 338,…</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3.10. Các khoản phải thu khó </w:t>
      </w:r>
      <w:r w:rsidRPr="006158D2">
        <w:rPr>
          <w:rFonts w:hint="eastAsia"/>
          <w:color w:val="auto"/>
          <w:sz w:val="28"/>
          <w:szCs w:val="28"/>
          <w:lang w:val="vi-VN"/>
        </w:rPr>
        <w:t>đò</w:t>
      </w:r>
      <w:r w:rsidRPr="006158D2">
        <w:rPr>
          <w:color w:val="auto"/>
          <w:sz w:val="28"/>
          <w:szCs w:val="28"/>
          <w:lang w:val="vi-VN"/>
        </w:rPr>
        <w:t xml:space="preserve">i </w:t>
      </w:r>
      <w:r w:rsidRPr="006158D2">
        <w:rPr>
          <w:rFonts w:hint="eastAsia"/>
          <w:color w:val="auto"/>
          <w:sz w:val="28"/>
          <w:szCs w:val="28"/>
          <w:lang w:val="vi-VN"/>
        </w:rPr>
        <w:t>đã</w:t>
      </w:r>
      <w:r w:rsidRPr="006158D2">
        <w:rPr>
          <w:color w:val="auto"/>
          <w:sz w:val="28"/>
          <w:szCs w:val="28"/>
          <w:lang w:val="vi-VN"/>
        </w:rPr>
        <w:t xml:space="preserve"> xử lý xóa sổ, nay thu lại </w:t>
      </w:r>
      <w:r w:rsidRPr="006158D2">
        <w:rPr>
          <w:rFonts w:hint="eastAsia"/>
          <w:color w:val="auto"/>
          <w:sz w:val="28"/>
          <w:szCs w:val="28"/>
          <w:lang w:val="vi-VN"/>
        </w:rPr>
        <w:t>đư</w:t>
      </w:r>
      <w:r w:rsidRPr="006158D2">
        <w:rPr>
          <w:color w:val="auto"/>
          <w:sz w:val="28"/>
          <w:szCs w:val="28"/>
          <w:lang w:val="vi-VN"/>
        </w:rPr>
        <w:t>ợc tiền: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w:t>
      </w:r>
    </w:p>
    <w:p w:rsidR="007477B5" w:rsidRPr="006158D2" w:rsidRDefault="00F6039D">
      <w:pPr>
        <w:spacing w:after="0" w:line="276" w:lineRule="auto"/>
        <w:ind w:firstLine="567"/>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ồng thời ghi có TK 004 hoặc TK 008.</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3.11. Các khoản nợ phải trả không xác </w:t>
      </w:r>
      <w:r w:rsidRPr="006158D2">
        <w:rPr>
          <w:rFonts w:hint="eastAsia"/>
          <w:color w:val="auto"/>
          <w:sz w:val="28"/>
          <w:szCs w:val="28"/>
          <w:lang w:val="vi-VN"/>
        </w:rPr>
        <w:t>đ</w:t>
      </w:r>
      <w:r w:rsidRPr="006158D2">
        <w:rPr>
          <w:color w:val="auto"/>
          <w:sz w:val="28"/>
          <w:szCs w:val="28"/>
          <w:lang w:val="vi-VN"/>
        </w:rPr>
        <w:t xml:space="preserve">ịnh </w:t>
      </w:r>
      <w:r w:rsidRPr="006158D2">
        <w:rPr>
          <w:rFonts w:hint="eastAsia"/>
          <w:color w:val="auto"/>
          <w:sz w:val="28"/>
          <w:szCs w:val="28"/>
          <w:lang w:val="vi-VN"/>
        </w:rPr>
        <w:t>đư</w:t>
      </w:r>
      <w:r w:rsidRPr="006158D2">
        <w:rPr>
          <w:color w:val="auto"/>
          <w:sz w:val="28"/>
          <w:szCs w:val="28"/>
          <w:lang w:val="vi-VN"/>
        </w:rPr>
        <w:t xml:space="preserve">ợc chủ nợ, quyết </w:t>
      </w:r>
      <w:r w:rsidRPr="006158D2">
        <w:rPr>
          <w:rFonts w:hint="eastAsia"/>
          <w:color w:val="auto"/>
          <w:sz w:val="28"/>
          <w:szCs w:val="28"/>
          <w:lang w:val="vi-VN"/>
        </w:rPr>
        <w:t>đ</w:t>
      </w:r>
      <w:r w:rsidRPr="006158D2">
        <w:rPr>
          <w:color w:val="auto"/>
          <w:sz w:val="28"/>
          <w:szCs w:val="28"/>
          <w:lang w:val="vi-VN"/>
        </w:rPr>
        <w:t>ịnh xoá nợ và tính vào thu nhập khác,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331 - Phải trả cho ng</w:t>
      </w:r>
      <w:r w:rsidRPr="006158D2">
        <w:rPr>
          <w:rFonts w:hint="eastAsia"/>
          <w:color w:val="auto"/>
          <w:sz w:val="28"/>
          <w:szCs w:val="28"/>
          <w:lang w:val="vi-VN"/>
        </w:rPr>
        <w:t>ư</w:t>
      </w:r>
      <w:r w:rsidRPr="006158D2">
        <w:rPr>
          <w:color w:val="auto"/>
          <w:sz w:val="28"/>
          <w:szCs w:val="28"/>
          <w:lang w:val="vi-VN"/>
        </w:rPr>
        <w:t>ời bán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lastRenderedPageBreak/>
        <w:t>Nợ TK 338 - Phải trả khác</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3.12. Kế toán các khoản tiền, vật t</w:t>
      </w:r>
      <w:r w:rsidRPr="006158D2">
        <w:rPr>
          <w:rFonts w:hint="eastAsia"/>
          <w:color w:val="auto"/>
          <w:sz w:val="28"/>
          <w:szCs w:val="28"/>
        </w:rPr>
        <w:t>ư</w:t>
      </w:r>
      <w:r w:rsidRPr="006158D2">
        <w:rPr>
          <w:color w:val="auto"/>
          <w:sz w:val="28"/>
          <w:szCs w:val="28"/>
        </w:rPr>
        <w:t>, hàng hóa, TSC</w:t>
      </w:r>
      <w:r w:rsidRPr="006158D2">
        <w:rPr>
          <w:rFonts w:hint="eastAsia"/>
          <w:color w:val="auto"/>
          <w:sz w:val="28"/>
          <w:szCs w:val="28"/>
        </w:rPr>
        <w:t>Đ</w:t>
      </w:r>
      <w:r w:rsidRPr="006158D2">
        <w:rPr>
          <w:color w:val="auto"/>
          <w:sz w:val="28"/>
          <w:szCs w:val="28"/>
        </w:rPr>
        <w:t xml:space="preserve"> </w:t>
      </w:r>
      <w:r w:rsidRPr="006158D2">
        <w:rPr>
          <w:rFonts w:hint="eastAsia"/>
          <w:color w:val="auto"/>
          <w:sz w:val="28"/>
          <w:szCs w:val="28"/>
        </w:rPr>
        <w:t>đư</w:t>
      </w:r>
      <w:r w:rsidRPr="006158D2">
        <w:rPr>
          <w:color w:val="auto"/>
          <w:sz w:val="28"/>
          <w:szCs w:val="28"/>
        </w:rPr>
        <w:t>ợc tài trợ, biếu tặng từ các tổ chức, cá nhân.</w:t>
      </w:r>
    </w:p>
    <w:p w:rsidR="007477B5" w:rsidRPr="006158D2" w:rsidRDefault="00F6039D">
      <w:pPr>
        <w:spacing w:after="0" w:line="276" w:lineRule="auto"/>
        <w:ind w:firstLine="567"/>
        <w:contextualSpacing/>
        <w:rPr>
          <w:color w:val="auto"/>
          <w:sz w:val="28"/>
          <w:szCs w:val="28"/>
        </w:rPr>
      </w:pPr>
      <w:r w:rsidRPr="006158D2">
        <w:rPr>
          <w:color w:val="auto"/>
          <w:sz w:val="28"/>
          <w:szCs w:val="28"/>
        </w:rPr>
        <w:t>- Tr</w:t>
      </w:r>
      <w:r w:rsidRPr="006158D2">
        <w:rPr>
          <w:rFonts w:hint="eastAsia"/>
          <w:color w:val="auto"/>
          <w:sz w:val="28"/>
          <w:szCs w:val="28"/>
        </w:rPr>
        <w:t>ư</w:t>
      </w:r>
      <w:r w:rsidRPr="006158D2">
        <w:rPr>
          <w:color w:val="auto"/>
          <w:sz w:val="28"/>
          <w:szCs w:val="28"/>
        </w:rPr>
        <w:t xml:space="preserve">ờng hợp tài sản </w:t>
      </w:r>
      <w:r w:rsidRPr="006158D2">
        <w:rPr>
          <w:rFonts w:hint="eastAsia"/>
          <w:color w:val="auto"/>
          <w:sz w:val="28"/>
          <w:szCs w:val="28"/>
        </w:rPr>
        <w:t>đư</w:t>
      </w:r>
      <w:r w:rsidRPr="006158D2">
        <w:rPr>
          <w:color w:val="auto"/>
          <w:sz w:val="28"/>
          <w:szCs w:val="28"/>
        </w:rPr>
        <w:t>ợc tài trợ, biếu, tặng nh</w:t>
      </w:r>
      <w:r w:rsidRPr="006158D2">
        <w:rPr>
          <w:rFonts w:hint="eastAsia"/>
          <w:color w:val="auto"/>
          <w:sz w:val="28"/>
          <w:szCs w:val="28"/>
        </w:rPr>
        <w:t>ư</w:t>
      </w:r>
      <w:r w:rsidRPr="006158D2">
        <w:rPr>
          <w:color w:val="auto"/>
          <w:sz w:val="28"/>
          <w:szCs w:val="28"/>
        </w:rPr>
        <w:t xml:space="preserve">ng không kèm theo </w:t>
      </w:r>
      <w:r w:rsidRPr="006158D2">
        <w:rPr>
          <w:rFonts w:hint="eastAsia"/>
          <w:color w:val="auto"/>
          <w:sz w:val="28"/>
          <w:szCs w:val="28"/>
        </w:rPr>
        <w:t>đ</w:t>
      </w:r>
      <w:r w:rsidRPr="006158D2">
        <w:rPr>
          <w:color w:val="auto"/>
          <w:sz w:val="28"/>
          <w:szCs w:val="28"/>
        </w:rPr>
        <w:t xml:space="preserve">iều kiện </w:t>
      </w:r>
      <w:r w:rsidRPr="006158D2">
        <w:rPr>
          <w:rFonts w:hint="eastAsia"/>
          <w:color w:val="auto"/>
          <w:sz w:val="28"/>
          <w:szCs w:val="28"/>
        </w:rPr>
        <w:t>đ</w:t>
      </w:r>
      <w:r w:rsidRPr="006158D2">
        <w:rPr>
          <w:color w:val="auto"/>
          <w:sz w:val="28"/>
          <w:szCs w:val="28"/>
        </w:rPr>
        <w:t xml:space="preserve">ể </w:t>
      </w:r>
      <w:r w:rsidRPr="006158D2">
        <w:rPr>
          <w:rFonts w:hint="eastAsia"/>
          <w:color w:val="auto"/>
          <w:sz w:val="28"/>
          <w:szCs w:val="28"/>
        </w:rPr>
        <w:t>đư</w:t>
      </w:r>
      <w:r w:rsidRPr="006158D2">
        <w:rPr>
          <w:color w:val="auto"/>
          <w:sz w:val="28"/>
          <w:szCs w:val="28"/>
        </w:rPr>
        <w:t xml:space="preserve">ợc quản lý, sử dụng, kiểm soát tài sản </w:t>
      </w:r>
      <w:r w:rsidRPr="006158D2">
        <w:rPr>
          <w:rFonts w:hint="eastAsia"/>
          <w:color w:val="auto"/>
          <w:sz w:val="28"/>
          <w:szCs w:val="28"/>
        </w:rPr>
        <w:t>đó</w:t>
      </w:r>
      <w:r w:rsidRPr="006158D2">
        <w:rPr>
          <w:color w:val="auto"/>
          <w:sz w:val="28"/>
          <w:szCs w:val="28"/>
        </w:rPr>
        <w:t>,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các TK 111, 112, 152, 156, 211,... </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658 - Thu nhập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Tr</w:t>
      </w:r>
      <w:r w:rsidRPr="006158D2">
        <w:rPr>
          <w:rFonts w:hint="eastAsia"/>
          <w:color w:val="auto"/>
          <w:sz w:val="28"/>
          <w:szCs w:val="28"/>
        </w:rPr>
        <w:t>ư</w:t>
      </w:r>
      <w:r w:rsidRPr="006158D2">
        <w:rPr>
          <w:color w:val="auto"/>
          <w:sz w:val="28"/>
          <w:szCs w:val="28"/>
        </w:rPr>
        <w:t xml:space="preserve">ờng hợp tài sản </w:t>
      </w:r>
      <w:r w:rsidRPr="006158D2">
        <w:rPr>
          <w:rFonts w:hint="eastAsia"/>
          <w:color w:val="auto"/>
          <w:sz w:val="28"/>
          <w:szCs w:val="28"/>
        </w:rPr>
        <w:t>đư</w:t>
      </w:r>
      <w:r w:rsidRPr="006158D2">
        <w:rPr>
          <w:color w:val="auto"/>
          <w:sz w:val="28"/>
          <w:szCs w:val="28"/>
        </w:rPr>
        <w:t>ợc tài trợ, biếu, tặng nh</w:t>
      </w:r>
      <w:r w:rsidRPr="006158D2">
        <w:rPr>
          <w:rFonts w:hint="eastAsia"/>
          <w:color w:val="auto"/>
          <w:sz w:val="28"/>
          <w:szCs w:val="28"/>
        </w:rPr>
        <w:t>ư</w:t>
      </w:r>
      <w:r w:rsidRPr="006158D2">
        <w:rPr>
          <w:color w:val="auto"/>
          <w:sz w:val="28"/>
          <w:szCs w:val="28"/>
        </w:rPr>
        <w:t xml:space="preserve">ng kèm theo </w:t>
      </w:r>
      <w:r w:rsidRPr="006158D2">
        <w:rPr>
          <w:rFonts w:hint="eastAsia"/>
          <w:color w:val="auto"/>
          <w:sz w:val="28"/>
          <w:szCs w:val="28"/>
        </w:rPr>
        <w:t>đ</w:t>
      </w:r>
      <w:r w:rsidRPr="006158D2">
        <w:rPr>
          <w:color w:val="auto"/>
          <w:sz w:val="28"/>
          <w:szCs w:val="28"/>
        </w:rPr>
        <w:t xml:space="preserve">iều kiện </w:t>
      </w:r>
      <w:r w:rsidRPr="006158D2">
        <w:rPr>
          <w:rFonts w:hint="eastAsia"/>
          <w:color w:val="auto"/>
          <w:sz w:val="28"/>
          <w:szCs w:val="28"/>
        </w:rPr>
        <w:t>đ</w:t>
      </w:r>
      <w:r w:rsidRPr="006158D2">
        <w:rPr>
          <w:color w:val="auto"/>
          <w:sz w:val="28"/>
          <w:szCs w:val="28"/>
        </w:rPr>
        <w:t xml:space="preserve">ể </w:t>
      </w:r>
      <w:r w:rsidRPr="006158D2">
        <w:rPr>
          <w:rFonts w:hint="eastAsia"/>
          <w:color w:val="auto"/>
          <w:sz w:val="28"/>
          <w:szCs w:val="28"/>
        </w:rPr>
        <w:t>đư</w:t>
      </w:r>
      <w:r w:rsidRPr="006158D2">
        <w:rPr>
          <w:color w:val="auto"/>
          <w:sz w:val="28"/>
          <w:szCs w:val="28"/>
        </w:rPr>
        <w:t xml:space="preserve">ợc quản lý, sử dụng, kiểm soát tài sản </w:t>
      </w:r>
      <w:r w:rsidRPr="006158D2">
        <w:rPr>
          <w:rFonts w:hint="eastAsia"/>
          <w:color w:val="auto"/>
          <w:sz w:val="28"/>
          <w:szCs w:val="28"/>
        </w:rPr>
        <w:t>đó</w:t>
      </w:r>
      <w:r w:rsidRPr="006158D2">
        <w:rPr>
          <w:color w:val="auto"/>
          <w:sz w:val="28"/>
          <w:szCs w:val="28"/>
        </w:rPr>
        <w:t>,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 152, 156, 211,...</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338 - Phải trả khác</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333 - Thuế GTGT phải nộp (3331) (nếu có)</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Khi HTX </w:t>
      </w:r>
      <w:r w:rsidRPr="006158D2">
        <w:rPr>
          <w:rFonts w:hint="eastAsia"/>
          <w:color w:val="auto"/>
          <w:sz w:val="28"/>
          <w:szCs w:val="28"/>
        </w:rPr>
        <w:t>đá</w:t>
      </w:r>
      <w:r w:rsidRPr="006158D2">
        <w:rPr>
          <w:color w:val="auto"/>
          <w:sz w:val="28"/>
          <w:szCs w:val="28"/>
        </w:rPr>
        <w:t xml:space="preserve">p ứng và thỏa mãn các </w:t>
      </w:r>
      <w:r w:rsidRPr="006158D2">
        <w:rPr>
          <w:rFonts w:hint="eastAsia"/>
          <w:color w:val="auto"/>
          <w:sz w:val="28"/>
          <w:szCs w:val="28"/>
        </w:rPr>
        <w:t>đ</w:t>
      </w:r>
      <w:r w:rsidRPr="006158D2">
        <w:rPr>
          <w:color w:val="auto"/>
          <w:sz w:val="28"/>
          <w:szCs w:val="28"/>
        </w:rPr>
        <w:t>iều kiện theo cam kết với bên tài trợ,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338 - Phải trả khác </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558 - Thu nhập khác</w:t>
      </w:r>
    </w:p>
    <w:p w:rsidR="007477B5" w:rsidRPr="006158D2" w:rsidRDefault="00F6039D">
      <w:pPr>
        <w:spacing w:after="0" w:line="276" w:lineRule="auto"/>
        <w:ind w:firstLine="567"/>
        <w:contextualSpacing/>
        <w:rPr>
          <w:color w:val="auto"/>
          <w:sz w:val="28"/>
          <w:szCs w:val="28"/>
        </w:rPr>
      </w:pPr>
      <w:r w:rsidRPr="006158D2">
        <w:rPr>
          <w:color w:val="auto"/>
          <w:sz w:val="28"/>
          <w:szCs w:val="28"/>
        </w:rPr>
        <w:t>+ Tr</w:t>
      </w:r>
      <w:r w:rsidRPr="006158D2">
        <w:rPr>
          <w:rFonts w:hint="eastAsia"/>
          <w:color w:val="auto"/>
          <w:sz w:val="28"/>
          <w:szCs w:val="28"/>
        </w:rPr>
        <w:t>ư</w:t>
      </w:r>
      <w:r w:rsidRPr="006158D2">
        <w:rPr>
          <w:color w:val="auto"/>
          <w:sz w:val="28"/>
          <w:szCs w:val="28"/>
        </w:rPr>
        <w:t xml:space="preserve">ờng hợp chỉ </w:t>
      </w:r>
      <w:r w:rsidRPr="006158D2">
        <w:rPr>
          <w:rFonts w:hint="eastAsia"/>
          <w:color w:val="auto"/>
          <w:sz w:val="28"/>
          <w:szCs w:val="28"/>
        </w:rPr>
        <w:t>đá</w:t>
      </w:r>
      <w:r w:rsidRPr="006158D2">
        <w:rPr>
          <w:color w:val="auto"/>
          <w:sz w:val="28"/>
          <w:szCs w:val="28"/>
        </w:rPr>
        <w:t xml:space="preserve">p ứng một phần hoặc không </w:t>
      </w:r>
      <w:r w:rsidRPr="006158D2">
        <w:rPr>
          <w:rFonts w:hint="eastAsia"/>
          <w:color w:val="auto"/>
          <w:sz w:val="28"/>
          <w:szCs w:val="28"/>
        </w:rPr>
        <w:t>đá</w:t>
      </w:r>
      <w:r w:rsidRPr="006158D2">
        <w:rPr>
          <w:color w:val="auto"/>
          <w:sz w:val="28"/>
          <w:szCs w:val="28"/>
        </w:rPr>
        <w:t xml:space="preserve">p ứng </w:t>
      </w:r>
      <w:r w:rsidRPr="006158D2">
        <w:rPr>
          <w:rFonts w:hint="eastAsia"/>
          <w:color w:val="auto"/>
          <w:sz w:val="28"/>
          <w:szCs w:val="28"/>
        </w:rPr>
        <w:t>đ</w:t>
      </w:r>
      <w:r w:rsidRPr="006158D2">
        <w:rPr>
          <w:color w:val="auto"/>
          <w:sz w:val="28"/>
          <w:szCs w:val="28"/>
        </w:rPr>
        <w:t>iều kiện theo cam kết với bên tài trợ, c</w:t>
      </w:r>
      <w:r w:rsidRPr="006158D2">
        <w:rPr>
          <w:rFonts w:hint="eastAsia"/>
          <w:color w:val="auto"/>
          <w:sz w:val="28"/>
          <w:szCs w:val="28"/>
        </w:rPr>
        <w:t>ă</w:t>
      </w:r>
      <w:r w:rsidRPr="006158D2">
        <w:rPr>
          <w:color w:val="auto"/>
          <w:sz w:val="28"/>
          <w:szCs w:val="28"/>
        </w:rPr>
        <w:t xml:space="preserve">n cứ vào quyết </w:t>
      </w:r>
      <w:r w:rsidRPr="006158D2">
        <w:rPr>
          <w:rFonts w:hint="eastAsia"/>
          <w:color w:val="auto"/>
          <w:sz w:val="28"/>
          <w:szCs w:val="28"/>
        </w:rPr>
        <w:t>đ</w:t>
      </w:r>
      <w:r w:rsidRPr="006158D2">
        <w:rPr>
          <w:color w:val="auto"/>
          <w:sz w:val="28"/>
          <w:szCs w:val="28"/>
        </w:rPr>
        <w:t>ịnh xử lý của bên tài trợ,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338 - Phải trả khác </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liên quan.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3.13. Tr</w:t>
      </w:r>
      <w:r w:rsidRPr="006158D2">
        <w:rPr>
          <w:rFonts w:hint="eastAsia"/>
          <w:color w:val="auto"/>
          <w:sz w:val="28"/>
          <w:szCs w:val="28"/>
          <w:lang w:val="vi-VN"/>
        </w:rPr>
        <w:t>ư</w:t>
      </w:r>
      <w:r w:rsidRPr="006158D2">
        <w:rPr>
          <w:color w:val="auto"/>
          <w:sz w:val="28"/>
          <w:szCs w:val="28"/>
          <w:lang w:val="vi-VN"/>
        </w:rPr>
        <w:t xml:space="preserve">ờng hợp HTX có hoạt </w:t>
      </w:r>
      <w:r w:rsidRPr="006158D2">
        <w:rPr>
          <w:rFonts w:hint="eastAsia"/>
          <w:color w:val="auto"/>
          <w:sz w:val="28"/>
          <w:szCs w:val="28"/>
          <w:lang w:val="vi-VN"/>
        </w:rPr>
        <w:t>đ</w:t>
      </w:r>
      <w:r w:rsidRPr="006158D2">
        <w:rPr>
          <w:color w:val="auto"/>
          <w:sz w:val="28"/>
          <w:szCs w:val="28"/>
          <w:lang w:val="vi-VN"/>
        </w:rPr>
        <w:t>ộng th</w:t>
      </w:r>
      <w:r w:rsidRPr="006158D2">
        <w:rPr>
          <w:rFonts w:hint="eastAsia"/>
          <w:color w:val="auto"/>
          <w:sz w:val="28"/>
          <w:szCs w:val="28"/>
          <w:lang w:val="vi-VN"/>
        </w:rPr>
        <w:t>ươ</w:t>
      </w:r>
      <w:r w:rsidRPr="006158D2">
        <w:rPr>
          <w:color w:val="auto"/>
          <w:sz w:val="28"/>
          <w:szCs w:val="28"/>
          <w:lang w:val="vi-VN"/>
        </w:rPr>
        <w:t xml:space="preserve">ng mại </w:t>
      </w:r>
      <w:r w:rsidRPr="006158D2">
        <w:rPr>
          <w:rFonts w:hint="eastAsia"/>
          <w:color w:val="auto"/>
          <w:sz w:val="28"/>
          <w:szCs w:val="28"/>
          <w:lang w:val="vi-VN"/>
        </w:rPr>
        <w:t>đư</w:t>
      </w:r>
      <w:r w:rsidRPr="006158D2">
        <w:rPr>
          <w:color w:val="auto"/>
          <w:sz w:val="28"/>
          <w:szCs w:val="28"/>
          <w:lang w:val="vi-VN"/>
        </w:rPr>
        <w:t xml:space="preserve">ợc nhận hàng hoá (không phải trả tiền) từ nhà sản xuất </w:t>
      </w:r>
      <w:r w:rsidRPr="006158D2">
        <w:rPr>
          <w:rFonts w:hint="eastAsia"/>
          <w:color w:val="auto"/>
          <w:sz w:val="28"/>
          <w:szCs w:val="28"/>
          <w:lang w:val="vi-VN"/>
        </w:rPr>
        <w:t>đ</w:t>
      </w:r>
      <w:r w:rsidRPr="006158D2">
        <w:rPr>
          <w:color w:val="auto"/>
          <w:sz w:val="28"/>
          <w:szCs w:val="28"/>
          <w:lang w:val="vi-VN"/>
        </w:rPr>
        <w:t xml:space="preserve">ể quảng cáo, khuyến mại cho khách hàng mua hàng của nhà sản xuất.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nhận hàng khuyến mại từ nhà sản xuất, ghi: Nợ TK 002 - Vật t</w:t>
      </w:r>
      <w:r w:rsidRPr="006158D2">
        <w:rPr>
          <w:rFonts w:hint="eastAsia"/>
          <w:color w:val="auto"/>
          <w:sz w:val="28"/>
          <w:szCs w:val="28"/>
          <w:lang w:val="vi-VN"/>
        </w:rPr>
        <w:t>ư</w:t>
      </w:r>
      <w:r w:rsidRPr="006158D2">
        <w:rPr>
          <w:color w:val="auto"/>
          <w:sz w:val="28"/>
          <w:szCs w:val="28"/>
          <w:lang w:val="vi-VN"/>
        </w:rPr>
        <w:t>, hàng hóa, TSCĐ nhận giữ hộ, nhận gia công.</w:t>
      </w:r>
    </w:p>
    <w:p w:rsidR="007477B5" w:rsidRPr="006158D2" w:rsidRDefault="00F6039D">
      <w:pPr>
        <w:spacing w:after="0" w:line="276" w:lineRule="auto"/>
        <w:ind w:firstLine="567"/>
        <w:contextualSpacing/>
        <w:rPr>
          <w:color w:val="auto"/>
          <w:sz w:val="28"/>
          <w:szCs w:val="28"/>
          <w:lang w:val="vi-VN"/>
        </w:rPr>
      </w:pPr>
      <w:r w:rsidRPr="006158D2">
        <w:rPr>
          <w:color w:val="auto"/>
          <w:sz w:val="28"/>
          <w:lang w:val="vi-VN"/>
        </w:rPr>
        <w:t xml:space="preserve">- Khi xuất hàng khuyến mại giao cho khách hàng, ghi Có TK 002 </w:t>
      </w:r>
      <w:r w:rsidRPr="006158D2">
        <w:rPr>
          <w:color w:val="auto"/>
          <w:sz w:val="28"/>
          <w:szCs w:val="28"/>
          <w:lang w:val="vi-VN"/>
        </w:rPr>
        <w:t>- Vật t</w:t>
      </w:r>
      <w:r w:rsidRPr="006158D2">
        <w:rPr>
          <w:rFonts w:hint="eastAsia"/>
          <w:color w:val="auto"/>
          <w:sz w:val="28"/>
          <w:szCs w:val="28"/>
          <w:lang w:val="vi-VN"/>
        </w:rPr>
        <w:t>ư</w:t>
      </w:r>
      <w:r w:rsidRPr="006158D2">
        <w:rPr>
          <w:color w:val="auto"/>
          <w:sz w:val="28"/>
          <w:szCs w:val="28"/>
          <w:lang w:val="vi-VN"/>
        </w:rPr>
        <w:t>, hàng hóa, TSCĐ nhận giữ hộ, nhận gia công.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Khi hết ch</w:t>
      </w:r>
      <w:r w:rsidRPr="006158D2">
        <w:rPr>
          <w:rFonts w:hint="eastAsia"/>
          <w:color w:val="auto"/>
          <w:sz w:val="28"/>
          <w:szCs w:val="28"/>
          <w:lang w:val="vi-VN"/>
        </w:rPr>
        <w:t>ươ</w:t>
      </w:r>
      <w:r w:rsidRPr="006158D2">
        <w:rPr>
          <w:color w:val="auto"/>
          <w:sz w:val="28"/>
          <w:szCs w:val="28"/>
          <w:lang w:val="vi-VN"/>
        </w:rPr>
        <w:t>ng trình khuyến mại, nếu không phải trả lại nhà sản xuất số hàng khuyến mại ch</w:t>
      </w:r>
      <w:r w:rsidRPr="006158D2">
        <w:rPr>
          <w:rFonts w:hint="eastAsia"/>
          <w:color w:val="auto"/>
          <w:sz w:val="28"/>
          <w:szCs w:val="28"/>
          <w:lang w:val="vi-VN"/>
        </w:rPr>
        <w:t>ư</w:t>
      </w:r>
      <w:r w:rsidRPr="006158D2">
        <w:rPr>
          <w:color w:val="auto"/>
          <w:sz w:val="28"/>
          <w:szCs w:val="28"/>
          <w:lang w:val="vi-VN"/>
        </w:rPr>
        <w:t>a sử dụng hết, kế toán ghi nhận thu nhập khác là giá trị số hàng khuyến mại không phải trả lại,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156 - Hàng hoá (giá trị t</w:t>
      </w:r>
      <w:r w:rsidRPr="006158D2">
        <w:rPr>
          <w:rFonts w:hint="eastAsia"/>
          <w:color w:val="auto"/>
          <w:sz w:val="28"/>
          <w:szCs w:val="28"/>
          <w:lang w:val="vi-VN"/>
        </w:rPr>
        <w:t>ươ</w:t>
      </w:r>
      <w:r w:rsidRPr="006158D2">
        <w:rPr>
          <w:color w:val="auto"/>
          <w:sz w:val="28"/>
          <w:szCs w:val="28"/>
          <w:lang w:val="vi-VN"/>
        </w:rPr>
        <w:t xml:space="preserve">ng </w:t>
      </w:r>
      <w:r w:rsidRPr="006158D2">
        <w:rPr>
          <w:rFonts w:hint="eastAsia"/>
          <w:color w:val="auto"/>
          <w:sz w:val="28"/>
          <w:szCs w:val="28"/>
          <w:lang w:val="vi-VN"/>
        </w:rPr>
        <w:t>đươ</w:t>
      </w:r>
      <w:r w:rsidRPr="006158D2">
        <w:rPr>
          <w:color w:val="auto"/>
          <w:sz w:val="28"/>
          <w:szCs w:val="28"/>
          <w:lang w:val="vi-VN"/>
        </w:rPr>
        <w:t>ng của sản phẩm cùng loại)</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w:t>
      </w:r>
    </w:p>
    <w:p w:rsidR="007477B5" w:rsidRPr="006158D2" w:rsidRDefault="00F6039D">
      <w:pPr>
        <w:spacing w:after="0" w:line="276" w:lineRule="auto"/>
        <w:ind w:firstLine="567"/>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ồng thời ghi Có TK 002 - Vật t</w:t>
      </w:r>
      <w:r w:rsidRPr="006158D2">
        <w:rPr>
          <w:rFonts w:hint="eastAsia"/>
          <w:color w:val="auto"/>
          <w:sz w:val="28"/>
          <w:szCs w:val="28"/>
          <w:lang w:val="vi-VN"/>
        </w:rPr>
        <w:t>ư</w:t>
      </w:r>
      <w:r w:rsidRPr="006158D2">
        <w:rPr>
          <w:color w:val="auto"/>
          <w:sz w:val="28"/>
          <w:szCs w:val="28"/>
          <w:lang w:val="vi-VN"/>
        </w:rPr>
        <w:t>, hàng hóa, TSCĐ nhận giữ hộ, nhận gia công.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3.14. Tr</w:t>
      </w:r>
      <w:r w:rsidRPr="006158D2">
        <w:rPr>
          <w:rFonts w:hint="eastAsia"/>
          <w:color w:val="auto"/>
          <w:sz w:val="28"/>
          <w:szCs w:val="28"/>
          <w:lang w:val="vi-VN"/>
        </w:rPr>
        <w:t>ư</w:t>
      </w:r>
      <w:r w:rsidRPr="006158D2">
        <w:rPr>
          <w:color w:val="auto"/>
          <w:sz w:val="28"/>
          <w:szCs w:val="28"/>
          <w:lang w:val="vi-VN"/>
        </w:rPr>
        <w:t xml:space="preserve">ờng hợp phân bổ dần số lãi chênh lệch tỷ giá hối </w:t>
      </w:r>
      <w:r w:rsidRPr="006158D2">
        <w:rPr>
          <w:rFonts w:hint="eastAsia"/>
          <w:color w:val="auto"/>
          <w:sz w:val="28"/>
          <w:szCs w:val="28"/>
          <w:lang w:val="vi-VN"/>
        </w:rPr>
        <w:t>đ</w:t>
      </w:r>
      <w:r w:rsidRPr="006158D2">
        <w:rPr>
          <w:color w:val="auto"/>
          <w:sz w:val="28"/>
          <w:szCs w:val="28"/>
          <w:lang w:val="vi-VN"/>
        </w:rPr>
        <w:t xml:space="preserve">oái do </w:t>
      </w:r>
      <w:r w:rsidRPr="006158D2">
        <w:rPr>
          <w:rFonts w:hint="eastAsia"/>
          <w:color w:val="auto"/>
          <w:sz w:val="28"/>
          <w:szCs w:val="28"/>
          <w:lang w:val="vi-VN"/>
        </w:rPr>
        <w:t>đá</w:t>
      </w:r>
      <w:r w:rsidRPr="006158D2">
        <w:rPr>
          <w:color w:val="auto"/>
          <w:sz w:val="28"/>
          <w:szCs w:val="28"/>
          <w:lang w:val="vi-VN"/>
        </w:rPr>
        <w:t xml:space="preserve">nh giá lại các khoản mục tiền tệ có gốc ngoại tệ giai </w:t>
      </w:r>
      <w:r w:rsidRPr="006158D2">
        <w:rPr>
          <w:rFonts w:hint="eastAsia"/>
          <w:color w:val="auto"/>
          <w:sz w:val="28"/>
          <w:szCs w:val="28"/>
          <w:lang w:val="vi-VN"/>
        </w:rPr>
        <w:t>đ</w:t>
      </w:r>
      <w:r w:rsidRPr="006158D2">
        <w:rPr>
          <w:color w:val="auto"/>
          <w:sz w:val="28"/>
          <w:szCs w:val="28"/>
          <w:lang w:val="vi-VN"/>
        </w:rPr>
        <w:t>oạn tr</w:t>
      </w:r>
      <w:r w:rsidRPr="006158D2">
        <w:rPr>
          <w:rFonts w:hint="eastAsia"/>
          <w:color w:val="auto"/>
          <w:sz w:val="28"/>
          <w:szCs w:val="28"/>
          <w:lang w:val="vi-VN"/>
        </w:rPr>
        <w:t>ư</w:t>
      </w:r>
      <w:r w:rsidRPr="006158D2">
        <w:rPr>
          <w:color w:val="auto"/>
          <w:sz w:val="28"/>
          <w:szCs w:val="28"/>
          <w:lang w:val="vi-VN"/>
        </w:rPr>
        <w:t xml:space="preserve">ớc hoạt </w:t>
      </w:r>
      <w:r w:rsidRPr="006158D2">
        <w:rPr>
          <w:rFonts w:hint="eastAsia"/>
          <w:color w:val="auto"/>
          <w:sz w:val="28"/>
          <w:szCs w:val="28"/>
          <w:lang w:val="vi-VN"/>
        </w:rPr>
        <w:t>đ</w:t>
      </w:r>
      <w:r w:rsidRPr="006158D2">
        <w:rPr>
          <w:color w:val="auto"/>
          <w:sz w:val="28"/>
          <w:szCs w:val="28"/>
          <w:lang w:val="vi-VN"/>
        </w:rPr>
        <w:t>ộng của HTX theo c</w:t>
      </w:r>
      <w:r w:rsidRPr="006158D2">
        <w:rPr>
          <w:rFonts w:hint="eastAsia"/>
          <w:color w:val="auto"/>
          <w:sz w:val="28"/>
          <w:szCs w:val="28"/>
          <w:lang w:val="vi-VN"/>
        </w:rPr>
        <w:t>ơ</w:t>
      </w:r>
      <w:r w:rsidRPr="006158D2">
        <w:rPr>
          <w:color w:val="auto"/>
          <w:sz w:val="28"/>
          <w:szCs w:val="28"/>
          <w:lang w:val="vi-VN"/>
        </w:rPr>
        <w:t xml:space="preserve"> chế tài chính (nếu có),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lastRenderedPageBreak/>
        <w:t>Nợ TK 338 - Phải trả khác</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3.15. Phản ánh khoản thu từ bán hồ s</w:t>
      </w:r>
      <w:r w:rsidRPr="006158D2">
        <w:rPr>
          <w:rFonts w:hint="eastAsia"/>
          <w:color w:val="auto"/>
          <w:sz w:val="28"/>
          <w:szCs w:val="28"/>
          <w:lang w:val="vi-VN"/>
        </w:rPr>
        <w:t>ơ</w:t>
      </w:r>
      <w:r w:rsidRPr="006158D2">
        <w:rPr>
          <w:color w:val="auto"/>
          <w:sz w:val="28"/>
          <w:szCs w:val="28"/>
          <w:lang w:val="vi-VN"/>
        </w:rPr>
        <w:t xml:space="preserve"> thầu liên quan </w:t>
      </w:r>
      <w:r w:rsidRPr="006158D2">
        <w:rPr>
          <w:rFonts w:hint="eastAsia"/>
          <w:color w:val="auto"/>
          <w:sz w:val="28"/>
          <w:szCs w:val="28"/>
          <w:lang w:val="vi-VN"/>
        </w:rPr>
        <w:t>đ</w:t>
      </w:r>
      <w:r w:rsidRPr="006158D2">
        <w:rPr>
          <w:color w:val="auto"/>
          <w:sz w:val="28"/>
          <w:szCs w:val="28"/>
          <w:lang w:val="vi-VN"/>
        </w:rPr>
        <w:t xml:space="preserve">ến hoạt </w:t>
      </w:r>
      <w:r w:rsidRPr="006158D2">
        <w:rPr>
          <w:rFonts w:hint="eastAsia"/>
          <w:color w:val="auto"/>
          <w:sz w:val="28"/>
          <w:szCs w:val="28"/>
          <w:lang w:val="vi-VN"/>
        </w:rPr>
        <w:t>đ</w:t>
      </w:r>
      <w:r w:rsidRPr="006158D2">
        <w:rPr>
          <w:color w:val="auto"/>
          <w:sz w:val="28"/>
          <w:szCs w:val="28"/>
          <w:lang w:val="vi-VN"/>
        </w:rPr>
        <w:t>ộng thanh lý, nh</w:t>
      </w:r>
      <w:r w:rsidRPr="006158D2">
        <w:rPr>
          <w:rFonts w:hint="eastAsia"/>
          <w:color w:val="auto"/>
          <w:sz w:val="28"/>
          <w:szCs w:val="28"/>
          <w:lang w:val="vi-VN"/>
        </w:rPr>
        <w:t>ư</w:t>
      </w:r>
      <w:r w:rsidRPr="006158D2">
        <w:rPr>
          <w:color w:val="auto"/>
          <w:sz w:val="28"/>
          <w:szCs w:val="28"/>
          <w:lang w:val="vi-VN"/>
        </w:rPr>
        <w:t>ợng bán TSC</w:t>
      </w:r>
      <w:r w:rsidRPr="006158D2">
        <w:rPr>
          <w:rFonts w:hint="eastAsia"/>
          <w:color w:val="auto"/>
          <w:sz w:val="28"/>
          <w:szCs w:val="28"/>
          <w:lang w:val="vi-VN"/>
        </w:rPr>
        <w:t>Đ</w:t>
      </w:r>
      <w:r w:rsidRPr="006158D2">
        <w:rPr>
          <w:color w:val="auto"/>
          <w:sz w:val="28"/>
          <w:szCs w:val="28"/>
          <w:lang w:val="vi-VN"/>
        </w:rPr>
        <w: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 138...</w:t>
      </w:r>
      <w:r w:rsidRPr="006158D2">
        <w:rPr>
          <w:color w:val="auto"/>
          <w:sz w:val="28"/>
          <w:szCs w:val="28"/>
          <w:lang w:val="vi-VN"/>
        </w:rPr>
        <w:tab/>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558 - Thu nhập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3.16. Cuối kỳ kế toán, tính và phản ánh số thuế GTGT phải nộp theo ph</w:t>
      </w:r>
      <w:r w:rsidRPr="006158D2">
        <w:rPr>
          <w:rFonts w:hint="eastAsia"/>
          <w:color w:val="auto"/>
          <w:sz w:val="28"/>
          <w:szCs w:val="28"/>
          <w:lang w:val="vi-VN"/>
        </w:rPr>
        <w:t>ươ</w:t>
      </w:r>
      <w:r w:rsidRPr="006158D2">
        <w:rPr>
          <w:color w:val="auto"/>
          <w:sz w:val="28"/>
          <w:szCs w:val="28"/>
          <w:lang w:val="vi-VN"/>
        </w:rPr>
        <w:t>ng pháp trực tiếp của số thu nhập khác,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558 - Thu nhập khác</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 xml:space="preserve">Có TK 3331 - Thuế GTGT phải nộp.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3.17. Cuối kỳ, kết chuyển các khoản thu nhập khác thuần phát sinh trong kỳ vào Tài khoản 911 "Xác </w:t>
      </w:r>
      <w:r w:rsidRPr="006158D2">
        <w:rPr>
          <w:rFonts w:hint="eastAsia"/>
          <w:color w:val="auto"/>
          <w:sz w:val="28"/>
          <w:szCs w:val="28"/>
          <w:lang w:val="vi-VN"/>
        </w:rPr>
        <w:t>đ</w:t>
      </w:r>
      <w:r w:rsidRPr="006158D2">
        <w:rPr>
          <w:color w:val="auto"/>
          <w:sz w:val="28"/>
          <w:szCs w:val="28"/>
          <w:lang w:val="vi-VN"/>
        </w:rPr>
        <w:t>ịnh kết quả kinh doanh",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558 - Thu nhập khác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 xml:space="preserve">Có TK 911 - Xác </w:t>
      </w:r>
      <w:r w:rsidRPr="006158D2">
        <w:rPr>
          <w:rFonts w:hint="eastAsia"/>
          <w:color w:val="auto"/>
          <w:sz w:val="28"/>
          <w:szCs w:val="28"/>
          <w:lang w:val="vi-VN"/>
        </w:rPr>
        <w:t>đ</w:t>
      </w:r>
      <w:r w:rsidRPr="006158D2">
        <w:rPr>
          <w:color w:val="auto"/>
          <w:sz w:val="28"/>
          <w:szCs w:val="28"/>
          <w:lang w:val="vi-VN"/>
        </w:rPr>
        <w:t>ịnh kết quả kinh doanh.</w:t>
      </w:r>
    </w:p>
    <w:p w:rsidR="007477B5" w:rsidRPr="006158D2" w:rsidRDefault="00F6039D">
      <w:pPr>
        <w:widowControl/>
        <w:spacing w:after="0" w:line="276" w:lineRule="auto"/>
        <w:jc w:val="left"/>
        <w:rPr>
          <w:b/>
          <w:color w:val="auto"/>
          <w:sz w:val="28"/>
          <w:szCs w:val="28"/>
          <w:lang w:val="vi-VN"/>
        </w:rPr>
      </w:pPr>
      <w:r w:rsidRPr="006158D2">
        <w:rPr>
          <w:b/>
          <w:color w:val="auto"/>
          <w:sz w:val="28"/>
          <w:szCs w:val="28"/>
          <w:lang w:val="vi-VN"/>
        </w:rPr>
        <w:br w:type="page"/>
      </w:r>
    </w:p>
    <w:p w:rsidR="007477B5" w:rsidRPr="006158D2" w:rsidRDefault="00F6039D">
      <w:pPr>
        <w:widowControl/>
        <w:spacing w:after="0" w:line="276" w:lineRule="auto"/>
        <w:contextualSpacing/>
        <w:jc w:val="center"/>
        <w:rPr>
          <w:b/>
          <w:i/>
          <w:color w:val="auto"/>
          <w:sz w:val="28"/>
          <w:szCs w:val="28"/>
          <w:lang w:val="vi-VN"/>
        </w:rPr>
      </w:pPr>
      <w:r w:rsidRPr="006158D2">
        <w:rPr>
          <w:b/>
          <w:color w:val="auto"/>
          <w:sz w:val="28"/>
          <w:szCs w:val="28"/>
          <w:lang w:val="vi-VN"/>
        </w:rPr>
        <w:lastRenderedPageBreak/>
        <w:t>NGUYÊN TẮC KẾ TOÁN CÁC KHOẢN CHI PHÍ</w:t>
      </w:r>
    </w:p>
    <w:p w:rsidR="007477B5" w:rsidRPr="006158D2" w:rsidRDefault="007477B5">
      <w:pPr>
        <w:pStyle w:val="aChar"/>
        <w:spacing w:after="0" w:line="276" w:lineRule="auto"/>
        <w:ind w:firstLine="567"/>
        <w:contextualSpacing/>
        <w:rPr>
          <w:rFonts w:ascii="Times New Roman" w:hAnsi="Times New Roman"/>
          <w:color w:val="auto"/>
          <w:sz w:val="28"/>
          <w:szCs w:val="28"/>
          <w:lang w:val="vi-VN"/>
        </w:rPr>
      </w:pP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1. Chi phí là những khoản làm giảm lợi ích kinh tế, </w:t>
      </w:r>
      <w:r w:rsidRPr="006158D2">
        <w:rPr>
          <w:rFonts w:hint="eastAsia"/>
          <w:color w:val="auto"/>
          <w:sz w:val="28"/>
          <w:szCs w:val="28"/>
          <w:lang w:val="vi-VN"/>
        </w:rPr>
        <w:t>đư</w:t>
      </w:r>
      <w:r w:rsidRPr="006158D2">
        <w:rPr>
          <w:color w:val="auto"/>
          <w:sz w:val="28"/>
          <w:szCs w:val="28"/>
          <w:lang w:val="vi-VN"/>
        </w:rPr>
        <w:t xml:space="preserve">ợc ghi nhận tại thời </w:t>
      </w:r>
      <w:r w:rsidRPr="006158D2">
        <w:rPr>
          <w:rFonts w:hint="eastAsia"/>
          <w:color w:val="auto"/>
          <w:sz w:val="28"/>
          <w:szCs w:val="28"/>
          <w:lang w:val="vi-VN"/>
        </w:rPr>
        <w:t>đ</w:t>
      </w:r>
      <w:r w:rsidRPr="006158D2">
        <w:rPr>
          <w:color w:val="auto"/>
          <w:sz w:val="28"/>
          <w:szCs w:val="28"/>
          <w:lang w:val="vi-VN"/>
        </w:rPr>
        <w:t>iểm giao dịch phát sinh hoặc khi có khả n</w:t>
      </w:r>
      <w:r w:rsidRPr="006158D2">
        <w:rPr>
          <w:rFonts w:hint="eastAsia"/>
          <w:color w:val="auto"/>
          <w:sz w:val="28"/>
          <w:szCs w:val="28"/>
          <w:lang w:val="vi-VN"/>
        </w:rPr>
        <w:t>ă</w:t>
      </w:r>
      <w:r w:rsidRPr="006158D2">
        <w:rPr>
          <w:color w:val="auto"/>
          <w:sz w:val="28"/>
          <w:szCs w:val="28"/>
          <w:lang w:val="vi-VN"/>
        </w:rPr>
        <w:t>ng t</w:t>
      </w:r>
      <w:r w:rsidRPr="006158D2">
        <w:rPr>
          <w:rFonts w:hint="eastAsia"/>
          <w:color w:val="auto"/>
          <w:sz w:val="28"/>
          <w:szCs w:val="28"/>
          <w:lang w:val="vi-VN"/>
        </w:rPr>
        <w:t>ươ</w:t>
      </w:r>
      <w:r w:rsidRPr="006158D2">
        <w:rPr>
          <w:color w:val="auto"/>
          <w:sz w:val="28"/>
          <w:szCs w:val="28"/>
          <w:lang w:val="vi-VN"/>
        </w:rPr>
        <w:t xml:space="preserve">ng </w:t>
      </w:r>
      <w:r w:rsidRPr="006158D2">
        <w:rPr>
          <w:rFonts w:hint="eastAsia"/>
          <w:color w:val="auto"/>
          <w:sz w:val="28"/>
          <w:szCs w:val="28"/>
          <w:lang w:val="vi-VN"/>
        </w:rPr>
        <w:t>đ</w:t>
      </w:r>
      <w:r w:rsidRPr="006158D2">
        <w:rPr>
          <w:color w:val="auto"/>
          <w:sz w:val="28"/>
          <w:szCs w:val="28"/>
          <w:lang w:val="vi-VN"/>
        </w:rPr>
        <w:t>ối chắc chắn sẽ phát sinh trong t</w:t>
      </w:r>
      <w:r w:rsidRPr="006158D2">
        <w:rPr>
          <w:rFonts w:hint="eastAsia"/>
          <w:color w:val="auto"/>
          <w:sz w:val="28"/>
          <w:szCs w:val="28"/>
          <w:lang w:val="vi-VN"/>
        </w:rPr>
        <w:t>ươ</w:t>
      </w:r>
      <w:r w:rsidRPr="006158D2">
        <w:rPr>
          <w:color w:val="auto"/>
          <w:sz w:val="28"/>
          <w:szCs w:val="28"/>
          <w:lang w:val="vi-VN"/>
        </w:rPr>
        <w:t xml:space="preserve">ng lai không phân biệt </w:t>
      </w:r>
      <w:r w:rsidRPr="006158D2">
        <w:rPr>
          <w:rFonts w:hint="eastAsia"/>
          <w:color w:val="auto"/>
          <w:sz w:val="28"/>
          <w:szCs w:val="28"/>
          <w:lang w:val="vi-VN"/>
        </w:rPr>
        <w:t>đã</w:t>
      </w:r>
      <w:r w:rsidRPr="006158D2">
        <w:rPr>
          <w:color w:val="auto"/>
          <w:sz w:val="28"/>
          <w:szCs w:val="28"/>
          <w:lang w:val="vi-VN"/>
        </w:rPr>
        <w:t xml:space="preserve"> chi tiền hay ch</w:t>
      </w:r>
      <w:r w:rsidRPr="006158D2">
        <w:rPr>
          <w:rFonts w:hint="eastAsia"/>
          <w:color w:val="auto"/>
          <w:sz w:val="28"/>
          <w:szCs w:val="28"/>
          <w:lang w:val="vi-VN"/>
        </w:rPr>
        <w:t>ư</w:t>
      </w:r>
      <w:r w:rsidRPr="006158D2">
        <w:rPr>
          <w:color w:val="auto"/>
          <w:sz w:val="28"/>
          <w:szCs w:val="28"/>
          <w:lang w:val="vi-VN"/>
        </w:rPr>
        <w:t xml:space="preserve">a.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2. Việc ghi nhận chi phí ngay cả khi ch</w:t>
      </w:r>
      <w:r w:rsidRPr="006158D2">
        <w:rPr>
          <w:rFonts w:hint="eastAsia"/>
          <w:color w:val="auto"/>
          <w:sz w:val="28"/>
          <w:szCs w:val="28"/>
          <w:lang w:val="vi-VN"/>
        </w:rPr>
        <w:t>ư</w:t>
      </w:r>
      <w:r w:rsidRPr="006158D2">
        <w:rPr>
          <w:color w:val="auto"/>
          <w:sz w:val="28"/>
          <w:szCs w:val="28"/>
          <w:lang w:val="vi-VN"/>
        </w:rPr>
        <w:t xml:space="preserve">a </w:t>
      </w:r>
      <w:r w:rsidRPr="006158D2">
        <w:rPr>
          <w:rFonts w:hint="eastAsia"/>
          <w:color w:val="auto"/>
          <w:sz w:val="28"/>
          <w:szCs w:val="28"/>
          <w:lang w:val="vi-VN"/>
        </w:rPr>
        <w:t>đ</w:t>
      </w:r>
      <w:r w:rsidRPr="006158D2">
        <w:rPr>
          <w:color w:val="auto"/>
          <w:sz w:val="28"/>
          <w:szCs w:val="28"/>
          <w:lang w:val="vi-VN"/>
        </w:rPr>
        <w:t>ến kỳ hạn thanh toán nh</w:t>
      </w:r>
      <w:r w:rsidRPr="006158D2">
        <w:rPr>
          <w:rFonts w:hint="eastAsia"/>
          <w:color w:val="auto"/>
          <w:sz w:val="28"/>
          <w:szCs w:val="28"/>
          <w:lang w:val="vi-VN"/>
        </w:rPr>
        <w:t>ư</w:t>
      </w:r>
      <w:r w:rsidRPr="006158D2">
        <w:rPr>
          <w:color w:val="auto"/>
          <w:sz w:val="28"/>
          <w:szCs w:val="28"/>
          <w:lang w:val="vi-VN"/>
        </w:rPr>
        <w:t>ng có khả n</w:t>
      </w:r>
      <w:r w:rsidRPr="006158D2">
        <w:rPr>
          <w:rFonts w:hint="eastAsia"/>
          <w:color w:val="auto"/>
          <w:sz w:val="28"/>
          <w:szCs w:val="28"/>
          <w:lang w:val="vi-VN"/>
        </w:rPr>
        <w:t>ă</w:t>
      </w:r>
      <w:r w:rsidRPr="006158D2">
        <w:rPr>
          <w:color w:val="auto"/>
          <w:sz w:val="28"/>
          <w:szCs w:val="28"/>
          <w:lang w:val="vi-VN"/>
        </w:rPr>
        <w:t xml:space="preserve">ng chắc chắn sẽ phát sinh nhằm </w:t>
      </w:r>
      <w:r w:rsidRPr="006158D2">
        <w:rPr>
          <w:rFonts w:hint="eastAsia"/>
          <w:color w:val="auto"/>
          <w:sz w:val="28"/>
          <w:szCs w:val="28"/>
          <w:lang w:val="vi-VN"/>
        </w:rPr>
        <w:t>đ</w:t>
      </w:r>
      <w:r w:rsidRPr="006158D2">
        <w:rPr>
          <w:color w:val="auto"/>
          <w:sz w:val="28"/>
          <w:szCs w:val="28"/>
          <w:lang w:val="vi-VN"/>
        </w:rPr>
        <w:t xml:space="preserve">ảm bảo nguyên tắc thận trọng và bảo toàn vốn.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 HTX phải theo dõi chi tiết các khoản chi phí phát sinh theo yếu tố, tiền l</w:t>
      </w:r>
      <w:r w:rsidRPr="006158D2">
        <w:rPr>
          <w:rFonts w:hint="eastAsia"/>
          <w:color w:val="auto"/>
          <w:sz w:val="28"/>
          <w:szCs w:val="28"/>
          <w:lang w:val="vi-VN"/>
        </w:rPr>
        <w:t>ươ</w:t>
      </w:r>
      <w:r w:rsidRPr="006158D2">
        <w:rPr>
          <w:color w:val="auto"/>
          <w:sz w:val="28"/>
          <w:szCs w:val="28"/>
          <w:lang w:val="vi-VN"/>
        </w:rPr>
        <w:t>ng, nguyên vật liệu, chi phí mua ngoài, khấu hao TSC</w:t>
      </w:r>
      <w:r w:rsidRPr="006158D2">
        <w:rPr>
          <w:rFonts w:hint="eastAsia"/>
          <w:color w:val="auto"/>
          <w:sz w:val="28"/>
          <w:szCs w:val="28"/>
          <w:lang w:val="vi-VN"/>
        </w:rPr>
        <w:t>Đ</w:t>
      </w:r>
      <w:r w:rsidRPr="006158D2">
        <w:rPr>
          <w:color w:val="auto"/>
          <w:sz w:val="28"/>
          <w:szCs w:val="28"/>
          <w:lang w:val="vi-VN"/>
        </w:rPr>
        <w:t xml:space="preserve">...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4. Các khoản chi phí không </w:t>
      </w:r>
      <w:r w:rsidRPr="006158D2">
        <w:rPr>
          <w:rFonts w:hint="eastAsia"/>
          <w:color w:val="auto"/>
          <w:sz w:val="28"/>
          <w:szCs w:val="28"/>
          <w:lang w:val="vi-VN"/>
        </w:rPr>
        <w:t>đư</w:t>
      </w:r>
      <w:r w:rsidRPr="006158D2">
        <w:rPr>
          <w:color w:val="auto"/>
          <w:sz w:val="28"/>
          <w:szCs w:val="28"/>
          <w:lang w:val="vi-VN"/>
        </w:rPr>
        <w:t xml:space="preserve">ợc coi là chi phí </w:t>
      </w:r>
      <w:r w:rsidRPr="006158D2">
        <w:rPr>
          <w:rFonts w:hint="eastAsia"/>
          <w:color w:val="auto"/>
          <w:sz w:val="28"/>
          <w:szCs w:val="28"/>
          <w:lang w:val="vi-VN"/>
        </w:rPr>
        <w:t>đư</w:t>
      </w:r>
      <w:r w:rsidRPr="006158D2">
        <w:rPr>
          <w:color w:val="auto"/>
          <w:sz w:val="28"/>
          <w:szCs w:val="28"/>
          <w:lang w:val="vi-VN"/>
        </w:rPr>
        <w:t xml:space="preserve">ợc trừ theo quy </w:t>
      </w:r>
      <w:r w:rsidRPr="006158D2">
        <w:rPr>
          <w:rFonts w:hint="eastAsia"/>
          <w:color w:val="auto"/>
          <w:sz w:val="28"/>
          <w:szCs w:val="28"/>
          <w:lang w:val="vi-VN"/>
        </w:rPr>
        <w:t>đ</w:t>
      </w:r>
      <w:r w:rsidRPr="006158D2">
        <w:rPr>
          <w:color w:val="auto"/>
          <w:sz w:val="28"/>
          <w:szCs w:val="28"/>
          <w:lang w:val="vi-VN"/>
        </w:rPr>
        <w:t>ịnh của Luật thuế TNDN nh</w:t>
      </w:r>
      <w:r w:rsidRPr="006158D2">
        <w:rPr>
          <w:rFonts w:hint="eastAsia"/>
          <w:color w:val="auto"/>
          <w:sz w:val="28"/>
          <w:szCs w:val="28"/>
          <w:lang w:val="vi-VN"/>
        </w:rPr>
        <w:t>ư</w:t>
      </w:r>
      <w:r w:rsidRPr="006158D2">
        <w:rPr>
          <w:color w:val="auto"/>
          <w:sz w:val="28"/>
          <w:szCs w:val="28"/>
          <w:lang w:val="vi-VN"/>
        </w:rPr>
        <w:t xml:space="preserve">ng có </w:t>
      </w:r>
      <w:r w:rsidRPr="006158D2">
        <w:rPr>
          <w:rFonts w:hint="eastAsia"/>
          <w:color w:val="auto"/>
          <w:sz w:val="28"/>
          <w:szCs w:val="28"/>
          <w:lang w:val="vi-VN"/>
        </w:rPr>
        <w:t>đ</w:t>
      </w:r>
      <w:r w:rsidRPr="006158D2">
        <w:rPr>
          <w:color w:val="auto"/>
          <w:sz w:val="28"/>
          <w:szCs w:val="28"/>
          <w:lang w:val="vi-VN"/>
        </w:rPr>
        <w:t xml:space="preserve">ầy </w:t>
      </w:r>
      <w:r w:rsidRPr="006158D2">
        <w:rPr>
          <w:rFonts w:hint="eastAsia"/>
          <w:color w:val="auto"/>
          <w:sz w:val="28"/>
          <w:szCs w:val="28"/>
          <w:lang w:val="vi-VN"/>
        </w:rPr>
        <w:t>đ</w:t>
      </w:r>
      <w:r w:rsidRPr="006158D2">
        <w:rPr>
          <w:color w:val="auto"/>
          <w:sz w:val="28"/>
          <w:szCs w:val="28"/>
          <w:lang w:val="vi-VN"/>
        </w:rPr>
        <w:t xml:space="preserve">ủ hóa </w:t>
      </w:r>
      <w:r w:rsidRPr="006158D2">
        <w:rPr>
          <w:rFonts w:hint="eastAsia"/>
          <w:color w:val="auto"/>
          <w:sz w:val="28"/>
          <w:szCs w:val="28"/>
          <w:lang w:val="vi-VN"/>
        </w:rPr>
        <w:t>đơ</w:t>
      </w:r>
      <w:r w:rsidRPr="006158D2">
        <w:rPr>
          <w:color w:val="auto"/>
          <w:sz w:val="28"/>
          <w:szCs w:val="28"/>
          <w:lang w:val="vi-VN"/>
        </w:rPr>
        <w:t xml:space="preserve">n chứng từ và </w:t>
      </w:r>
      <w:r w:rsidRPr="006158D2">
        <w:rPr>
          <w:rFonts w:hint="eastAsia"/>
          <w:color w:val="auto"/>
          <w:sz w:val="28"/>
          <w:szCs w:val="28"/>
          <w:lang w:val="vi-VN"/>
        </w:rPr>
        <w:t>đã</w:t>
      </w:r>
      <w:r w:rsidRPr="006158D2">
        <w:rPr>
          <w:color w:val="auto"/>
          <w:sz w:val="28"/>
          <w:szCs w:val="28"/>
          <w:lang w:val="vi-VN"/>
        </w:rPr>
        <w:t xml:space="preserve"> hạch toán </w:t>
      </w:r>
      <w:r w:rsidRPr="006158D2">
        <w:rPr>
          <w:rFonts w:hint="eastAsia"/>
          <w:color w:val="auto"/>
          <w:sz w:val="28"/>
          <w:szCs w:val="28"/>
          <w:lang w:val="vi-VN"/>
        </w:rPr>
        <w:t>đú</w:t>
      </w:r>
      <w:r w:rsidRPr="006158D2">
        <w:rPr>
          <w:color w:val="auto"/>
          <w:sz w:val="28"/>
          <w:szCs w:val="28"/>
          <w:lang w:val="vi-VN"/>
        </w:rPr>
        <w:t xml:space="preserve">ng theo Chế </w:t>
      </w:r>
      <w:r w:rsidRPr="006158D2">
        <w:rPr>
          <w:rFonts w:hint="eastAsia"/>
          <w:color w:val="auto"/>
          <w:sz w:val="28"/>
          <w:szCs w:val="28"/>
          <w:lang w:val="vi-VN"/>
        </w:rPr>
        <w:t>đ</w:t>
      </w:r>
      <w:r w:rsidRPr="006158D2">
        <w:rPr>
          <w:color w:val="auto"/>
          <w:sz w:val="28"/>
          <w:szCs w:val="28"/>
          <w:lang w:val="vi-VN"/>
        </w:rPr>
        <w:t xml:space="preserve">ộ kế toán thì không </w:t>
      </w:r>
      <w:r w:rsidRPr="006158D2">
        <w:rPr>
          <w:rFonts w:hint="eastAsia"/>
          <w:color w:val="auto"/>
          <w:sz w:val="28"/>
          <w:szCs w:val="28"/>
          <w:lang w:val="vi-VN"/>
        </w:rPr>
        <w:t>đư</w:t>
      </w:r>
      <w:r w:rsidRPr="006158D2">
        <w:rPr>
          <w:color w:val="auto"/>
          <w:sz w:val="28"/>
          <w:szCs w:val="28"/>
          <w:lang w:val="vi-VN"/>
        </w:rPr>
        <w:t xml:space="preserve">ợc ghi giảm chi phí kế toán mà chỉ </w:t>
      </w:r>
      <w:r w:rsidRPr="006158D2">
        <w:rPr>
          <w:rFonts w:hint="eastAsia"/>
          <w:color w:val="auto"/>
          <w:sz w:val="28"/>
          <w:szCs w:val="28"/>
          <w:lang w:val="vi-VN"/>
        </w:rPr>
        <w:t>đ</w:t>
      </w:r>
      <w:r w:rsidRPr="006158D2">
        <w:rPr>
          <w:color w:val="auto"/>
          <w:sz w:val="28"/>
          <w:szCs w:val="28"/>
          <w:lang w:val="vi-VN"/>
        </w:rPr>
        <w:t xml:space="preserve">iều chỉnh trong quyết toán thuế TNDN </w:t>
      </w:r>
      <w:r w:rsidRPr="006158D2">
        <w:rPr>
          <w:rFonts w:hint="eastAsia"/>
          <w:color w:val="auto"/>
          <w:sz w:val="28"/>
          <w:szCs w:val="28"/>
          <w:lang w:val="vi-VN"/>
        </w:rPr>
        <w:t>đ</w:t>
      </w:r>
      <w:r w:rsidRPr="006158D2">
        <w:rPr>
          <w:color w:val="auto"/>
          <w:sz w:val="28"/>
          <w:szCs w:val="28"/>
          <w:lang w:val="vi-VN"/>
        </w:rPr>
        <w:t>ể làm t</w:t>
      </w:r>
      <w:r w:rsidRPr="006158D2">
        <w:rPr>
          <w:rFonts w:hint="eastAsia"/>
          <w:color w:val="auto"/>
          <w:sz w:val="28"/>
          <w:szCs w:val="28"/>
          <w:lang w:val="vi-VN"/>
        </w:rPr>
        <w:t>ă</w:t>
      </w:r>
      <w:r w:rsidRPr="006158D2">
        <w:rPr>
          <w:color w:val="auto"/>
          <w:sz w:val="28"/>
          <w:szCs w:val="28"/>
          <w:lang w:val="vi-VN"/>
        </w:rPr>
        <w:t>ng số thuế TNDN phải nộp.</w:t>
      </w:r>
    </w:p>
    <w:p w:rsidR="007477B5" w:rsidRPr="006158D2" w:rsidRDefault="00F6039D">
      <w:pPr>
        <w:pStyle w:val="aChar"/>
        <w:spacing w:after="0" w:line="276" w:lineRule="auto"/>
        <w:ind w:firstLine="567"/>
        <w:contextualSpacing/>
        <w:jc w:val="both"/>
        <w:rPr>
          <w:color w:val="auto"/>
          <w:sz w:val="28"/>
          <w:szCs w:val="28"/>
          <w:lang w:val="vi-VN"/>
        </w:rPr>
      </w:pPr>
      <w:r w:rsidRPr="006158D2">
        <w:rPr>
          <w:rFonts w:ascii="Times New Roman" w:hAnsi="Times New Roman"/>
          <w:i w:val="0"/>
          <w:color w:val="auto"/>
          <w:sz w:val="28"/>
          <w:szCs w:val="28"/>
          <w:lang w:val="vi-VN"/>
        </w:rPr>
        <w:t>5. Các tài khoản phản ánh chi phí không có số d</w:t>
      </w:r>
      <w:r w:rsidRPr="006158D2">
        <w:rPr>
          <w:rFonts w:ascii="Times New Roman" w:hAnsi="Times New Roman" w:hint="eastAsia"/>
          <w:i w:val="0"/>
          <w:color w:val="auto"/>
          <w:sz w:val="28"/>
          <w:szCs w:val="28"/>
          <w:lang w:val="vi-VN"/>
        </w:rPr>
        <w:t>ư</w:t>
      </w:r>
      <w:r w:rsidRPr="006158D2">
        <w:rPr>
          <w:rFonts w:ascii="Times New Roman" w:hAnsi="Times New Roman"/>
          <w:i w:val="0"/>
          <w:color w:val="auto"/>
          <w:sz w:val="28"/>
          <w:szCs w:val="28"/>
          <w:lang w:val="vi-VN"/>
        </w:rPr>
        <w:t xml:space="preserve">, cuối kỳ HTX phải kết chuyển tất cả các khoản chi phí phát sinh trong kỳ </w:t>
      </w:r>
      <w:r w:rsidRPr="006158D2">
        <w:rPr>
          <w:rFonts w:ascii="Times New Roman" w:hAnsi="Times New Roman" w:hint="eastAsia"/>
          <w:i w:val="0"/>
          <w:color w:val="auto"/>
          <w:sz w:val="28"/>
          <w:szCs w:val="28"/>
          <w:lang w:val="vi-VN"/>
        </w:rPr>
        <w:t>đ</w:t>
      </w:r>
      <w:r w:rsidRPr="006158D2">
        <w:rPr>
          <w:rFonts w:ascii="Times New Roman" w:hAnsi="Times New Roman"/>
          <w:i w:val="0"/>
          <w:color w:val="auto"/>
          <w:sz w:val="28"/>
          <w:szCs w:val="28"/>
          <w:lang w:val="vi-VN"/>
        </w:rPr>
        <w:t xml:space="preserve">ể xác </w:t>
      </w:r>
      <w:r w:rsidRPr="006158D2">
        <w:rPr>
          <w:rFonts w:ascii="Times New Roman" w:hAnsi="Times New Roman" w:hint="eastAsia"/>
          <w:i w:val="0"/>
          <w:color w:val="auto"/>
          <w:sz w:val="28"/>
          <w:szCs w:val="28"/>
          <w:lang w:val="vi-VN"/>
        </w:rPr>
        <w:t>đ</w:t>
      </w:r>
      <w:r w:rsidRPr="006158D2">
        <w:rPr>
          <w:rFonts w:ascii="Times New Roman" w:hAnsi="Times New Roman"/>
          <w:i w:val="0"/>
          <w:color w:val="auto"/>
          <w:sz w:val="28"/>
          <w:szCs w:val="28"/>
          <w:lang w:val="vi-VN"/>
        </w:rPr>
        <w:t>ịnh kết quả kinh doanh.</w:t>
      </w:r>
      <w:r w:rsidRPr="006158D2">
        <w:rPr>
          <w:color w:val="auto"/>
          <w:sz w:val="28"/>
          <w:szCs w:val="28"/>
          <w:lang w:val="vi-VN"/>
        </w:rPr>
        <w:br w:type="page"/>
      </w:r>
    </w:p>
    <w:p w:rsidR="007477B5" w:rsidRPr="006158D2" w:rsidRDefault="00F6039D">
      <w:pPr>
        <w:spacing w:after="0" w:line="276" w:lineRule="auto"/>
        <w:contextualSpacing/>
        <w:jc w:val="center"/>
        <w:rPr>
          <w:b/>
          <w:color w:val="auto"/>
          <w:sz w:val="28"/>
          <w:szCs w:val="28"/>
          <w:lang w:val="it-IT"/>
        </w:rPr>
      </w:pPr>
      <w:r w:rsidRPr="006158D2">
        <w:rPr>
          <w:b/>
          <w:color w:val="auto"/>
          <w:sz w:val="28"/>
          <w:szCs w:val="28"/>
          <w:lang w:val="it-IT"/>
        </w:rPr>
        <w:lastRenderedPageBreak/>
        <w:t xml:space="preserve">TÀI KHOẢN 611 - GIÁ VỐN HÀNG BÁN CỦA </w:t>
      </w:r>
    </w:p>
    <w:p w:rsidR="007477B5" w:rsidRPr="006158D2" w:rsidRDefault="00F6039D">
      <w:pPr>
        <w:spacing w:after="0" w:line="276" w:lineRule="auto"/>
        <w:contextualSpacing/>
        <w:jc w:val="center"/>
        <w:rPr>
          <w:b/>
          <w:color w:val="auto"/>
          <w:sz w:val="28"/>
          <w:szCs w:val="28"/>
          <w:lang w:val="it-IT"/>
        </w:rPr>
      </w:pPr>
      <w:r w:rsidRPr="006158D2">
        <w:rPr>
          <w:b/>
          <w:color w:val="auto"/>
          <w:sz w:val="28"/>
          <w:szCs w:val="28"/>
          <w:lang w:val="it-IT"/>
        </w:rPr>
        <w:t>GIAO DỊCH BÊN NGOÀI</w:t>
      </w:r>
    </w:p>
    <w:p w:rsidR="007477B5" w:rsidRPr="006158D2" w:rsidRDefault="007477B5">
      <w:pPr>
        <w:spacing w:after="0" w:line="276" w:lineRule="auto"/>
        <w:contextualSpacing/>
        <w:jc w:val="center"/>
        <w:rPr>
          <w:color w:val="auto"/>
          <w:sz w:val="28"/>
          <w:szCs w:val="28"/>
          <w:lang w:val="it-IT"/>
        </w:rPr>
      </w:pPr>
    </w:p>
    <w:p w:rsidR="007477B5" w:rsidRPr="006158D2" w:rsidRDefault="00F6039D">
      <w:pPr>
        <w:pStyle w:val="BodyText"/>
        <w:spacing w:after="0" w:line="276" w:lineRule="auto"/>
        <w:ind w:firstLine="567"/>
        <w:contextualSpacing/>
        <w:rPr>
          <w:rFonts w:ascii="Times New Roman" w:hAnsi="Times New Roman"/>
          <w:b/>
          <w:color w:val="auto"/>
          <w:sz w:val="28"/>
          <w:lang w:val="it-IT"/>
        </w:rPr>
      </w:pPr>
      <w:r w:rsidRPr="006158D2">
        <w:rPr>
          <w:rFonts w:ascii="Times New Roman" w:hAnsi="Times New Roman"/>
          <w:b/>
          <w:color w:val="auto"/>
          <w:sz w:val="28"/>
          <w:lang w:val="it-IT"/>
        </w:rPr>
        <w:t>1. Nguyên tắc kế toán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1.1. Tài khoản này dùng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ể phản ánh trị giá vốn của sản phẩm, hàng hóa, dịch vụ; giá thành sản xuất của sản phẩm xây lắp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ối với HTX xây lắp) bán trong kỳ.</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1.2.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 xml:space="preserve">ối với phần giá trị hàng tồn kho hao hụt, mất mát, HTX phải tính ngay vào giá vốn hàng bán (sau khi trừ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i các khoản bồi th</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ờng, nếu có).</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1.3. Việc trích lập, điều kiện trích lập, mức trích lập dự phòng giảm giá hàng tồn kho của HTX (nếu có) được thực hiện theo quy định hiện hành.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Khoản trích lập hoặc hoàn nhập dự phòng giảm giá hàng tồn kho được hạch toán tăng hoặc giảm giá vốn hàng bán.</w:t>
      </w:r>
    </w:p>
    <w:p w:rsidR="007477B5" w:rsidRPr="006158D2" w:rsidRDefault="00F6039D">
      <w:pPr>
        <w:pStyle w:val="BodyText"/>
        <w:spacing w:after="0" w:line="276" w:lineRule="auto"/>
        <w:ind w:firstLine="567"/>
        <w:contextualSpacing/>
        <w:rPr>
          <w:rFonts w:ascii="Times New Roman" w:hAnsi="Times New Roman"/>
          <w:b/>
          <w:color w:val="auto"/>
          <w:sz w:val="28"/>
          <w:lang w:val="it-IT"/>
        </w:rPr>
      </w:pPr>
      <w:r w:rsidRPr="006158D2">
        <w:rPr>
          <w:rFonts w:ascii="Times New Roman" w:hAnsi="Times New Roman"/>
          <w:b/>
          <w:color w:val="auto"/>
          <w:sz w:val="28"/>
          <w:lang w:val="it-IT"/>
        </w:rPr>
        <w:t>2. Kết cấu và nội dung phản ánh của Tài khoản 611 - Giá vốn hàng bán của giao dịch bên ngoài</w:t>
      </w:r>
    </w:p>
    <w:p w:rsidR="007477B5" w:rsidRPr="006158D2" w:rsidRDefault="00F6039D">
      <w:pPr>
        <w:spacing w:after="0" w:line="276" w:lineRule="auto"/>
        <w:ind w:firstLine="567"/>
        <w:contextualSpacing/>
        <w:rPr>
          <w:b/>
          <w:color w:val="auto"/>
          <w:sz w:val="28"/>
          <w:szCs w:val="28"/>
          <w:lang w:val="it-IT"/>
        </w:rPr>
      </w:pPr>
      <w:r w:rsidRPr="006158D2">
        <w:rPr>
          <w:b/>
          <w:color w:val="auto"/>
          <w:sz w:val="28"/>
          <w:szCs w:val="28"/>
          <w:lang w:val="it-IT"/>
        </w:rPr>
        <w:t>Bên Nợ:</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Trị giá vốn của sản phẩm, hàng hóa, dịch vụ </w:t>
      </w:r>
      <w:r w:rsidRPr="006158D2">
        <w:rPr>
          <w:rFonts w:hint="eastAsia"/>
          <w:color w:val="auto"/>
          <w:sz w:val="28"/>
          <w:szCs w:val="28"/>
          <w:lang w:val="it-IT"/>
        </w:rPr>
        <w:t>đã</w:t>
      </w:r>
      <w:r w:rsidRPr="006158D2">
        <w:rPr>
          <w:color w:val="auto"/>
          <w:sz w:val="28"/>
          <w:szCs w:val="28"/>
          <w:lang w:val="it-IT"/>
        </w:rPr>
        <w:t xml:space="preserve"> bán trong kỳ;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Chi phí vật liệu, dụng cụ, chi phí nhân công v</w:t>
      </w:r>
      <w:r w:rsidRPr="006158D2">
        <w:rPr>
          <w:rFonts w:hint="eastAsia"/>
          <w:color w:val="auto"/>
          <w:sz w:val="28"/>
          <w:szCs w:val="28"/>
          <w:lang w:val="it-IT"/>
        </w:rPr>
        <w:t>ư</w:t>
      </w:r>
      <w:r w:rsidRPr="006158D2">
        <w:rPr>
          <w:color w:val="auto"/>
          <w:sz w:val="28"/>
          <w:szCs w:val="28"/>
          <w:lang w:val="it-IT"/>
        </w:rPr>
        <w:t>ợt trên mức bình th</w:t>
      </w:r>
      <w:r w:rsidRPr="006158D2">
        <w:rPr>
          <w:rFonts w:hint="eastAsia"/>
          <w:color w:val="auto"/>
          <w:sz w:val="28"/>
          <w:szCs w:val="28"/>
          <w:lang w:val="it-IT"/>
        </w:rPr>
        <w:t>ư</w:t>
      </w:r>
      <w:r w:rsidRPr="006158D2">
        <w:rPr>
          <w:color w:val="auto"/>
          <w:sz w:val="28"/>
          <w:szCs w:val="28"/>
          <w:lang w:val="it-IT"/>
        </w:rPr>
        <w:t xml:space="preserve">ờng và chi phí sản xuất chung cố </w:t>
      </w:r>
      <w:r w:rsidRPr="006158D2">
        <w:rPr>
          <w:rFonts w:hint="eastAsia"/>
          <w:color w:val="auto"/>
          <w:sz w:val="28"/>
          <w:szCs w:val="28"/>
          <w:lang w:val="it-IT"/>
        </w:rPr>
        <w:t>đ</w:t>
      </w:r>
      <w:r w:rsidRPr="006158D2">
        <w:rPr>
          <w:color w:val="auto"/>
          <w:sz w:val="28"/>
          <w:szCs w:val="28"/>
          <w:lang w:val="it-IT"/>
        </w:rPr>
        <w:t xml:space="preserve">ịnh không phân bổ </w:t>
      </w:r>
      <w:r w:rsidRPr="006158D2">
        <w:rPr>
          <w:rFonts w:hint="eastAsia"/>
          <w:color w:val="auto"/>
          <w:sz w:val="28"/>
          <w:szCs w:val="28"/>
          <w:lang w:val="it-IT"/>
        </w:rPr>
        <w:t>đư</w:t>
      </w:r>
      <w:r w:rsidRPr="006158D2">
        <w:rPr>
          <w:color w:val="auto"/>
          <w:sz w:val="28"/>
          <w:szCs w:val="28"/>
          <w:lang w:val="it-IT"/>
        </w:rPr>
        <w:t>ợc tính vào giá vốn hàng bán trong kỳ;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Các khoản hao hụt, mất mát của hàng tồn kho sau khi trừ phần bồi th</w:t>
      </w:r>
      <w:r w:rsidRPr="006158D2">
        <w:rPr>
          <w:rFonts w:hint="eastAsia"/>
          <w:color w:val="auto"/>
          <w:sz w:val="28"/>
          <w:szCs w:val="28"/>
          <w:lang w:val="it-IT"/>
        </w:rPr>
        <w:t>ư</w:t>
      </w:r>
      <w:r w:rsidRPr="006158D2">
        <w:rPr>
          <w:color w:val="auto"/>
          <w:sz w:val="28"/>
          <w:szCs w:val="28"/>
          <w:lang w:val="it-IT"/>
        </w:rPr>
        <w:t>ờng do trách nhiệm cá nhân gây ra;</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Số trích lập dự phòng giảm giá hàng tồn kho (chênh lệch giữa số dự phòng giảm giá hàng tồn kho phải lập kỳ này lớn h</w:t>
      </w:r>
      <w:r w:rsidRPr="006158D2">
        <w:rPr>
          <w:rFonts w:hint="eastAsia"/>
          <w:color w:val="auto"/>
          <w:sz w:val="28"/>
          <w:szCs w:val="28"/>
          <w:lang w:val="it-IT"/>
        </w:rPr>
        <w:t>ơ</w:t>
      </w:r>
      <w:r w:rsidRPr="006158D2">
        <w:rPr>
          <w:color w:val="auto"/>
          <w:sz w:val="28"/>
          <w:szCs w:val="28"/>
          <w:lang w:val="it-IT"/>
        </w:rPr>
        <w:t xml:space="preserve">n số dự phòng </w:t>
      </w:r>
      <w:r w:rsidRPr="006158D2">
        <w:rPr>
          <w:rFonts w:hint="eastAsia"/>
          <w:color w:val="auto"/>
          <w:sz w:val="28"/>
          <w:szCs w:val="28"/>
          <w:lang w:val="it-IT"/>
        </w:rPr>
        <w:t>đã</w:t>
      </w:r>
      <w:r w:rsidRPr="006158D2">
        <w:rPr>
          <w:color w:val="auto"/>
          <w:sz w:val="28"/>
          <w:szCs w:val="28"/>
          <w:lang w:val="it-IT"/>
        </w:rPr>
        <w:t xml:space="preserve"> lập kỳ tr</w:t>
      </w:r>
      <w:r w:rsidRPr="006158D2">
        <w:rPr>
          <w:rFonts w:hint="eastAsia"/>
          <w:color w:val="auto"/>
          <w:sz w:val="28"/>
          <w:szCs w:val="28"/>
          <w:lang w:val="it-IT"/>
        </w:rPr>
        <w:t>ư</w:t>
      </w:r>
      <w:r w:rsidRPr="006158D2">
        <w:rPr>
          <w:color w:val="auto"/>
          <w:sz w:val="28"/>
          <w:szCs w:val="28"/>
          <w:lang w:val="it-IT"/>
        </w:rPr>
        <w:t>ớc ch</w:t>
      </w:r>
      <w:r w:rsidRPr="006158D2">
        <w:rPr>
          <w:rFonts w:hint="eastAsia"/>
          <w:color w:val="auto"/>
          <w:sz w:val="28"/>
          <w:szCs w:val="28"/>
          <w:lang w:val="it-IT"/>
        </w:rPr>
        <w:t>ư</w:t>
      </w:r>
      <w:r w:rsidRPr="006158D2">
        <w:rPr>
          <w:color w:val="auto"/>
          <w:sz w:val="28"/>
          <w:szCs w:val="28"/>
          <w:lang w:val="it-IT"/>
        </w:rPr>
        <w:t>a sử dụng hết).</w:t>
      </w:r>
    </w:p>
    <w:p w:rsidR="007477B5" w:rsidRPr="006158D2" w:rsidRDefault="00F6039D">
      <w:pPr>
        <w:spacing w:after="0" w:line="276" w:lineRule="auto"/>
        <w:ind w:firstLine="567"/>
        <w:contextualSpacing/>
        <w:rPr>
          <w:b/>
          <w:color w:val="auto"/>
          <w:sz w:val="28"/>
          <w:szCs w:val="28"/>
          <w:lang w:val="it-IT"/>
        </w:rPr>
      </w:pPr>
      <w:r w:rsidRPr="006158D2">
        <w:rPr>
          <w:b/>
          <w:color w:val="auto"/>
          <w:sz w:val="28"/>
          <w:szCs w:val="28"/>
          <w:lang w:val="it-IT"/>
        </w:rPr>
        <w:t>Bên Có: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Kết chuyển giá vốn của sản phẩm, hàng hóa, dịch vụ </w:t>
      </w:r>
      <w:r w:rsidRPr="006158D2">
        <w:rPr>
          <w:rFonts w:hint="eastAsia"/>
          <w:color w:val="auto"/>
          <w:sz w:val="28"/>
          <w:szCs w:val="28"/>
          <w:lang w:val="it-IT"/>
        </w:rPr>
        <w:t>đã</w:t>
      </w:r>
      <w:r w:rsidRPr="006158D2">
        <w:rPr>
          <w:color w:val="auto"/>
          <w:sz w:val="28"/>
          <w:szCs w:val="28"/>
          <w:lang w:val="it-IT"/>
        </w:rPr>
        <w:t xml:space="preserve"> bán trong kỳ sang Tài khoản 911 “Xác </w:t>
      </w:r>
      <w:r w:rsidRPr="006158D2">
        <w:rPr>
          <w:rFonts w:hint="eastAsia"/>
          <w:color w:val="auto"/>
          <w:sz w:val="28"/>
          <w:szCs w:val="28"/>
          <w:lang w:val="it-IT"/>
        </w:rPr>
        <w:t>đ</w:t>
      </w:r>
      <w:r w:rsidRPr="006158D2">
        <w:rPr>
          <w:color w:val="auto"/>
          <w:sz w:val="28"/>
          <w:szCs w:val="28"/>
          <w:lang w:val="it-IT"/>
        </w:rPr>
        <w:t>ịnh kết quả kinh doanh”;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Khoản hoàn nhập dự phòng giảm giá hàng tồn kho cuối kỳ kế toán (chênh lệch giữa số dự phòng phải lập kỳ này nhỏ h</w:t>
      </w:r>
      <w:r w:rsidRPr="006158D2">
        <w:rPr>
          <w:rFonts w:hint="eastAsia"/>
          <w:color w:val="auto"/>
          <w:sz w:val="28"/>
          <w:szCs w:val="28"/>
          <w:lang w:val="it-IT"/>
        </w:rPr>
        <w:t>ơ</w:t>
      </w:r>
      <w:r w:rsidRPr="006158D2">
        <w:rPr>
          <w:color w:val="auto"/>
          <w:sz w:val="28"/>
          <w:szCs w:val="28"/>
          <w:lang w:val="it-IT"/>
        </w:rPr>
        <w:t xml:space="preserve">n số </w:t>
      </w:r>
      <w:r w:rsidRPr="006158D2">
        <w:rPr>
          <w:rFonts w:hint="eastAsia"/>
          <w:color w:val="auto"/>
          <w:sz w:val="28"/>
          <w:szCs w:val="28"/>
          <w:lang w:val="it-IT"/>
        </w:rPr>
        <w:t>đã</w:t>
      </w:r>
      <w:r w:rsidRPr="006158D2">
        <w:rPr>
          <w:color w:val="auto"/>
          <w:sz w:val="28"/>
          <w:szCs w:val="28"/>
          <w:lang w:val="it-IT"/>
        </w:rPr>
        <w:t xml:space="preserve"> lập kỳ tr</w:t>
      </w:r>
      <w:r w:rsidRPr="006158D2">
        <w:rPr>
          <w:rFonts w:hint="eastAsia"/>
          <w:color w:val="auto"/>
          <w:sz w:val="28"/>
          <w:szCs w:val="28"/>
          <w:lang w:val="it-IT"/>
        </w:rPr>
        <w:t>ư</w:t>
      </w:r>
      <w:r w:rsidRPr="006158D2">
        <w:rPr>
          <w:color w:val="auto"/>
          <w:sz w:val="28"/>
          <w:szCs w:val="28"/>
          <w:lang w:val="it-IT"/>
        </w:rPr>
        <w:t>ớc ch</w:t>
      </w:r>
      <w:r w:rsidRPr="006158D2">
        <w:rPr>
          <w:rFonts w:hint="eastAsia"/>
          <w:color w:val="auto"/>
          <w:sz w:val="28"/>
          <w:szCs w:val="28"/>
          <w:lang w:val="it-IT"/>
        </w:rPr>
        <w:t>ư</w:t>
      </w:r>
      <w:r w:rsidRPr="006158D2">
        <w:rPr>
          <w:color w:val="auto"/>
          <w:sz w:val="28"/>
          <w:szCs w:val="28"/>
          <w:lang w:val="it-IT"/>
        </w:rPr>
        <w:t>a sử dụng hết);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Trị giá vốn của hàng bán bị trả lại;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Khoản chiết khấu th</w:t>
      </w:r>
      <w:r w:rsidRPr="006158D2">
        <w:rPr>
          <w:rFonts w:hint="eastAsia"/>
          <w:color w:val="auto"/>
          <w:sz w:val="28"/>
          <w:szCs w:val="28"/>
          <w:lang w:val="it-IT"/>
        </w:rPr>
        <w:t>ươ</w:t>
      </w:r>
      <w:r w:rsidRPr="006158D2">
        <w:rPr>
          <w:color w:val="auto"/>
          <w:sz w:val="28"/>
          <w:szCs w:val="28"/>
          <w:lang w:val="it-IT"/>
        </w:rPr>
        <w:t xml:space="preserve">ng mại, giảm giá hàng bán nhận </w:t>
      </w:r>
      <w:r w:rsidRPr="006158D2">
        <w:rPr>
          <w:rFonts w:hint="eastAsia"/>
          <w:color w:val="auto"/>
          <w:sz w:val="28"/>
          <w:szCs w:val="28"/>
          <w:lang w:val="it-IT"/>
        </w:rPr>
        <w:t>đư</w:t>
      </w:r>
      <w:r w:rsidRPr="006158D2">
        <w:rPr>
          <w:color w:val="auto"/>
          <w:sz w:val="28"/>
          <w:szCs w:val="28"/>
          <w:lang w:val="it-IT"/>
        </w:rPr>
        <w:t xml:space="preserve">ợc sau khi hàng mua </w:t>
      </w:r>
      <w:r w:rsidRPr="006158D2">
        <w:rPr>
          <w:rFonts w:hint="eastAsia"/>
          <w:color w:val="auto"/>
          <w:sz w:val="28"/>
          <w:szCs w:val="28"/>
          <w:lang w:val="it-IT"/>
        </w:rPr>
        <w:t>đã</w:t>
      </w:r>
      <w:r w:rsidRPr="006158D2">
        <w:rPr>
          <w:color w:val="auto"/>
          <w:sz w:val="28"/>
          <w:szCs w:val="28"/>
          <w:lang w:val="it-IT"/>
        </w:rPr>
        <w:t xml:space="preserve"> tiêu thụ.</w:t>
      </w:r>
    </w:p>
    <w:p w:rsidR="007477B5" w:rsidRPr="006158D2" w:rsidRDefault="00F6039D">
      <w:pPr>
        <w:pStyle w:val="Heading7"/>
        <w:spacing w:after="0" w:line="276" w:lineRule="auto"/>
        <w:ind w:left="0" w:firstLine="567"/>
        <w:contextualSpacing/>
        <w:rPr>
          <w:color w:val="auto"/>
          <w:sz w:val="28"/>
          <w:szCs w:val="28"/>
          <w:lang w:val="it-IT"/>
        </w:rPr>
      </w:pPr>
      <w:r w:rsidRPr="006158D2">
        <w:rPr>
          <w:color w:val="auto"/>
          <w:sz w:val="28"/>
          <w:szCs w:val="28"/>
          <w:lang w:val="it-IT"/>
        </w:rPr>
        <w:t>Tài khoản 611 không có số d</w:t>
      </w:r>
      <w:r w:rsidRPr="006158D2">
        <w:rPr>
          <w:rFonts w:hint="eastAsia"/>
          <w:color w:val="auto"/>
          <w:sz w:val="28"/>
          <w:szCs w:val="28"/>
          <w:lang w:val="it-IT"/>
        </w:rPr>
        <w:t>ư</w:t>
      </w:r>
      <w:r w:rsidRPr="006158D2">
        <w:rPr>
          <w:color w:val="auto"/>
          <w:sz w:val="28"/>
          <w:szCs w:val="28"/>
          <w:lang w:val="it-IT"/>
        </w:rPr>
        <w:t xml:space="preserve"> cuối kỳ.</w:t>
      </w:r>
    </w:p>
    <w:p w:rsidR="007477B5" w:rsidRPr="006158D2" w:rsidRDefault="00F6039D">
      <w:pPr>
        <w:spacing w:after="0" w:line="276" w:lineRule="auto"/>
        <w:ind w:firstLine="567"/>
        <w:contextualSpacing/>
        <w:rPr>
          <w:bCs/>
          <w:color w:val="auto"/>
          <w:sz w:val="28"/>
          <w:szCs w:val="26"/>
          <w:lang w:val="vi-VN"/>
        </w:rPr>
      </w:pPr>
      <w:r w:rsidRPr="006158D2">
        <w:rPr>
          <w:bCs/>
          <w:color w:val="auto"/>
          <w:sz w:val="28"/>
          <w:szCs w:val="26"/>
          <w:lang w:val="vi-VN"/>
        </w:rPr>
        <w:t xml:space="preserve">Tài khoản 611 - </w:t>
      </w:r>
      <w:r w:rsidRPr="006158D2">
        <w:rPr>
          <w:bCs/>
          <w:color w:val="auto"/>
          <w:sz w:val="28"/>
          <w:szCs w:val="26"/>
          <w:lang w:val="it-IT"/>
        </w:rPr>
        <w:t>G</w:t>
      </w:r>
      <w:r w:rsidRPr="006158D2">
        <w:rPr>
          <w:bCs/>
          <w:color w:val="auto"/>
          <w:sz w:val="28"/>
          <w:szCs w:val="26"/>
          <w:lang w:val="vi-VN"/>
        </w:rPr>
        <w:t>iá vốn hàng bán của giao dịch bên ngoài</w:t>
      </w:r>
      <w:r w:rsidR="006158D2" w:rsidRPr="006158D2">
        <w:rPr>
          <w:bCs/>
          <w:color w:val="auto"/>
          <w:sz w:val="28"/>
          <w:szCs w:val="26"/>
          <w:lang w:val="en-US"/>
        </w:rPr>
        <w:t xml:space="preserve"> </w:t>
      </w:r>
      <w:r w:rsidRPr="006158D2">
        <w:rPr>
          <w:bCs/>
          <w:color w:val="auto"/>
          <w:sz w:val="28"/>
          <w:szCs w:val="26"/>
          <w:lang w:val="en-US"/>
        </w:rPr>
        <w:t>có</w:t>
      </w:r>
      <w:r w:rsidRPr="006158D2">
        <w:rPr>
          <w:bCs/>
          <w:color w:val="auto"/>
          <w:sz w:val="28"/>
          <w:szCs w:val="26"/>
          <w:lang w:val="vi-VN"/>
        </w:rPr>
        <w:t xml:space="preserve"> 4 tài khoản cấp 2:</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6111 - Giá vốn hàng hóa:</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 xml:space="preserve">ể phản ánh giá </w:t>
      </w:r>
      <w:r w:rsidRPr="006158D2">
        <w:rPr>
          <w:bCs/>
          <w:color w:val="auto"/>
          <w:sz w:val="28"/>
          <w:szCs w:val="26"/>
          <w:lang w:val="vi-VN"/>
        </w:rPr>
        <w:lastRenderedPageBreak/>
        <w:t>vốn của khối l</w:t>
      </w:r>
      <w:r w:rsidRPr="006158D2">
        <w:rPr>
          <w:rFonts w:hint="eastAsia"/>
          <w:bCs/>
          <w:color w:val="auto"/>
          <w:sz w:val="28"/>
          <w:szCs w:val="26"/>
          <w:lang w:val="vi-VN"/>
        </w:rPr>
        <w:t>ư</w:t>
      </w:r>
      <w:r w:rsidRPr="006158D2">
        <w:rPr>
          <w:bCs/>
          <w:color w:val="auto"/>
          <w:sz w:val="28"/>
          <w:szCs w:val="26"/>
          <w:lang w:val="vi-VN"/>
        </w:rPr>
        <w:t xml:space="preserve">ợng hàng hóa </w:t>
      </w:r>
      <w:r w:rsidRPr="006158D2">
        <w:rPr>
          <w:rFonts w:hint="eastAsia"/>
          <w:bCs/>
          <w:color w:val="auto"/>
          <w:sz w:val="28"/>
          <w:szCs w:val="26"/>
          <w:lang w:val="vi-VN"/>
        </w:rPr>
        <w:t>đư</w:t>
      </w:r>
      <w:r w:rsidRPr="006158D2">
        <w:rPr>
          <w:bCs/>
          <w:color w:val="auto"/>
          <w:sz w:val="28"/>
          <w:szCs w:val="26"/>
          <w:lang w:val="vi-VN"/>
        </w:rPr>
        <w:t xml:space="preserve">ợc xác </w:t>
      </w:r>
      <w:r w:rsidRPr="006158D2">
        <w:rPr>
          <w:rFonts w:hint="eastAsia"/>
          <w:bCs/>
          <w:color w:val="auto"/>
          <w:sz w:val="28"/>
          <w:szCs w:val="26"/>
          <w:lang w:val="vi-VN"/>
        </w:rPr>
        <w:t>đ</w:t>
      </w:r>
      <w:r w:rsidRPr="006158D2">
        <w:rPr>
          <w:bCs/>
          <w:color w:val="auto"/>
          <w:sz w:val="28"/>
          <w:szCs w:val="26"/>
          <w:lang w:val="vi-VN"/>
        </w:rPr>
        <w:t xml:space="preserve">ịnh là </w:t>
      </w:r>
      <w:r w:rsidRPr="006158D2">
        <w:rPr>
          <w:rFonts w:hint="eastAsia"/>
          <w:bCs/>
          <w:color w:val="auto"/>
          <w:sz w:val="28"/>
          <w:szCs w:val="26"/>
          <w:lang w:val="vi-VN"/>
        </w:rPr>
        <w:t>đã</w:t>
      </w:r>
      <w:r w:rsidRPr="006158D2">
        <w:rPr>
          <w:bCs/>
          <w:color w:val="auto"/>
          <w:sz w:val="28"/>
          <w:szCs w:val="26"/>
          <w:lang w:val="vi-VN"/>
        </w:rPr>
        <w:t xml:space="preserve"> bán trong một kỳ kế toán của HTX. </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6112 - Giá vốn sản phẩm:</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giá vốn của khối l</w:t>
      </w:r>
      <w:r w:rsidRPr="006158D2">
        <w:rPr>
          <w:rFonts w:hint="eastAsia"/>
          <w:bCs/>
          <w:color w:val="auto"/>
          <w:sz w:val="28"/>
          <w:szCs w:val="26"/>
          <w:lang w:val="vi-VN"/>
        </w:rPr>
        <w:t>ư</w:t>
      </w:r>
      <w:r w:rsidRPr="006158D2">
        <w:rPr>
          <w:bCs/>
          <w:color w:val="auto"/>
          <w:sz w:val="28"/>
          <w:szCs w:val="26"/>
          <w:lang w:val="vi-VN"/>
        </w:rPr>
        <w:t xml:space="preserve">ợng sản phẩm (thành phẩm, bán thành phẩm) </w:t>
      </w:r>
      <w:r w:rsidRPr="006158D2">
        <w:rPr>
          <w:rFonts w:hint="eastAsia"/>
          <w:bCs/>
          <w:color w:val="auto"/>
          <w:sz w:val="28"/>
          <w:szCs w:val="26"/>
          <w:lang w:val="vi-VN"/>
        </w:rPr>
        <w:t>đư</w:t>
      </w:r>
      <w:r w:rsidRPr="006158D2">
        <w:rPr>
          <w:bCs/>
          <w:color w:val="auto"/>
          <w:sz w:val="28"/>
          <w:szCs w:val="26"/>
          <w:lang w:val="vi-VN"/>
        </w:rPr>
        <w:t xml:space="preserve">ợc xác </w:t>
      </w:r>
      <w:r w:rsidRPr="006158D2">
        <w:rPr>
          <w:rFonts w:hint="eastAsia"/>
          <w:bCs/>
          <w:color w:val="auto"/>
          <w:sz w:val="28"/>
          <w:szCs w:val="26"/>
          <w:lang w:val="vi-VN"/>
        </w:rPr>
        <w:t>đ</w:t>
      </w:r>
      <w:r w:rsidRPr="006158D2">
        <w:rPr>
          <w:bCs/>
          <w:color w:val="auto"/>
          <w:sz w:val="28"/>
          <w:szCs w:val="26"/>
          <w:lang w:val="vi-VN"/>
        </w:rPr>
        <w:t xml:space="preserve">ịnh là </w:t>
      </w:r>
      <w:r w:rsidRPr="006158D2">
        <w:rPr>
          <w:rFonts w:hint="eastAsia"/>
          <w:bCs/>
          <w:color w:val="auto"/>
          <w:sz w:val="28"/>
          <w:szCs w:val="26"/>
          <w:lang w:val="vi-VN"/>
        </w:rPr>
        <w:t>đã</w:t>
      </w:r>
      <w:r w:rsidRPr="006158D2">
        <w:rPr>
          <w:bCs/>
          <w:color w:val="auto"/>
          <w:sz w:val="28"/>
          <w:szCs w:val="26"/>
          <w:lang w:val="vi-VN"/>
        </w:rPr>
        <w:t xml:space="preserve"> bán trong một kỳ kế toán của HTX. </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6113 - Giá vốn cung cấp dịch vụ:</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giá vốn của khối l</w:t>
      </w:r>
      <w:r w:rsidRPr="006158D2">
        <w:rPr>
          <w:rFonts w:hint="eastAsia"/>
          <w:bCs/>
          <w:color w:val="auto"/>
          <w:sz w:val="28"/>
          <w:szCs w:val="26"/>
          <w:lang w:val="vi-VN"/>
        </w:rPr>
        <w:t>ư</w:t>
      </w:r>
      <w:r w:rsidRPr="006158D2">
        <w:rPr>
          <w:bCs/>
          <w:color w:val="auto"/>
          <w:sz w:val="28"/>
          <w:szCs w:val="26"/>
          <w:lang w:val="vi-VN"/>
        </w:rPr>
        <w:t xml:space="preserve">ợng dịch vụ </w:t>
      </w:r>
      <w:r w:rsidRPr="006158D2">
        <w:rPr>
          <w:rFonts w:hint="eastAsia"/>
          <w:bCs/>
          <w:color w:val="auto"/>
          <w:sz w:val="28"/>
          <w:szCs w:val="26"/>
          <w:lang w:val="vi-VN"/>
        </w:rPr>
        <w:t>đã</w:t>
      </w:r>
      <w:r w:rsidRPr="006158D2">
        <w:rPr>
          <w:bCs/>
          <w:color w:val="auto"/>
          <w:sz w:val="28"/>
          <w:szCs w:val="26"/>
          <w:lang w:val="vi-VN"/>
        </w:rPr>
        <w:t xml:space="preserve"> hoàn thành, </w:t>
      </w:r>
      <w:r w:rsidRPr="006158D2">
        <w:rPr>
          <w:rFonts w:hint="eastAsia"/>
          <w:bCs/>
          <w:color w:val="auto"/>
          <w:sz w:val="28"/>
          <w:szCs w:val="26"/>
          <w:lang w:val="vi-VN"/>
        </w:rPr>
        <w:t>đã</w:t>
      </w:r>
      <w:r w:rsidRPr="006158D2">
        <w:rPr>
          <w:bCs/>
          <w:color w:val="auto"/>
          <w:sz w:val="28"/>
          <w:szCs w:val="26"/>
          <w:lang w:val="vi-VN"/>
        </w:rPr>
        <w:t xml:space="preserve"> cung cấp cho khách hàng và </w:t>
      </w:r>
      <w:r w:rsidRPr="006158D2">
        <w:rPr>
          <w:rFonts w:hint="eastAsia"/>
          <w:bCs/>
          <w:color w:val="auto"/>
          <w:sz w:val="28"/>
          <w:szCs w:val="26"/>
          <w:lang w:val="vi-VN"/>
        </w:rPr>
        <w:t>đư</w:t>
      </w:r>
      <w:r w:rsidRPr="006158D2">
        <w:rPr>
          <w:bCs/>
          <w:color w:val="auto"/>
          <w:sz w:val="28"/>
          <w:szCs w:val="26"/>
          <w:lang w:val="vi-VN"/>
        </w:rPr>
        <w:t xml:space="preserve">ợc xác </w:t>
      </w:r>
      <w:r w:rsidRPr="006158D2">
        <w:rPr>
          <w:rFonts w:hint="eastAsia"/>
          <w:bCs/>
          <w:color w:val="auto"/>
          <w:sz w:val="28"/>
          <w:szCs w:val="26"/>
          <w:lang w:val="vi-VN"/>
        </w:rPr>
        <w:t>đ</w:t>
      </w:r>
      <w:r w:rsidRPr="006158D2">
        <w:rPr>
          <w:bCs/>
          <w:color w:val="auto"/>
          <w:sz w:val="28"/>
          <w:szCs w:val="26"/>
          <w:lang w:val="vi-VN"/>
        </w:rPr>
        <w:t xml:space="preserve">ịnh là </w:t>
      </w:r>
      <w:r w:rsidRPr="006158D2">
        <w:rPr>
          <w:rFonts w:hint="eastAsia"/>
          <w:bCs/>
          <w:color w:val="auto"/>
          <w:sz w:val="28"/>
          <w:szCs w:val="26"/>
          <w:lang w:val="vi-VN"/>
        </w:rPr>
        <w:t>đã</w:t>
      </w:r>
      <w:r w:rsidRPr="006158D2">
        <w:rPr>
          <w:bCs/>
          <w:color w:val="auto"/>
          <w:sz w:val="28"/>
          <w:szCs w:val="26"/>
          <w:lang w:val="vi-VN"/>
        </w:rPr>
        <w:t xml:space="preserve"> bán trong một kỳ kế toán của HTX. </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6118 - Giá vốn khác:</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các khoản giá vốn khác ngoài các khoản giá vốn nêu trên ….</w:t>
      </w:r>
    </w:p>
    <w:p w:rsidR="007477B5" w:rsidRPr="006158D2" w:rsidRDefault="00F6039D">
      <w:pPr>
        <w:pStyle w:val="BodyText2"/>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w:t>
      </w:r>
      <w:r w:rsidRPr="006158D2">
        <w:rPr>
          <w:rFonts w:ascii="Times New Roman" w:hAnsi="Times New Roman"/>
          <w:bCs w:val="0"/>
          <w:color w:val="auto"/>
          <w:sz w:val="28"/>
          <w:lang w:val="it-IT"/>
        </w:rPr>
        <w:t>. Ph</w:t>
      </w:r>
      <w:r w:rsidRPr="006158D2">
        <w:rPr>
          <w:rFonts w:ascii="Times New Roman" w:hAnsi="Times New Roman" w:hint="eastAsia"/>
          <w:bCs w:val="0"/>
          <w:color w:val="auto"/>
          <w:sz w:val="28"/>
          <w:lang w:val="it-IT"/>
        </w:rPr>
        <w:t>ươ</w:t>
      </w:r>
      <w:r w:rsidRPr="006158D2">
        <w:rPr>
          <w:rFonts w:ascii="Times New Roman" w:hAnsi="Times New Roman"/>
          <w:bCs w:val="0"/>
          <w:color w:val="auto"/>
          <w:sz w:val="28"/>
          <w:lang w:val="it-IT"/>
        </w:rPr>
        <w:t>ng pháp kế toán một số giao dịch kinh tế chủ yếu</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3.1. Khi xuất bán các sản phẩm, hàng hóa, dịch vụ hoàn thành </w:t>
      </w:r>
      <w:r w:rsidRPr="006158D2">
        <w:rPr>
          <w:rFonts w:ascii="Times New Roman" w:hAnsi="Times New Roman" w:hint="eastAsia"/>
          <w:color w:val="auto"/>
          <w:sz w:val="28"/>
          <w:lang w:val="it-IT"/>
        </w:rPr>
        <w:t>đư</w:t>
      </w:r>
      <w:r w:rsidRPr="006158D2">
        <w:rPr>
          <w:rFonts w:ascii="Times New Roman" w:hAnsi="Times New Roman"/>
          <w:color w:val="auto"/>
          <w:sz w:val="28"/>
          <w:lang w:val="it-IT"/>
        </w:rPr>
        <w:t xml:space="preserve">ợc xác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 xml:space="preserve">ịnh là </w:t>
      </w:r>
      <w:r w:rsidRPr="006158D2">
        <w:rPr>
          <w:rFonts w:ascii="Times New Roman" w:hAnsi="Times New Roman" w:hint="eastAsia"/>
          <w:color w:val="auto"/>
          <w:sz w:val="28"/>
          <w:lang w:val="it-IT"/>
        </w:rPr>
        <w:t>đã</w:t>
      </w:r>
      <w:r w:rsidRPr="006158D2">
        <w:rPr>
          <w:rFonts w:ascii="Times New Roman" w:hAnsi="Times New Roman"/>
          <w:color w:val="auto"/>
          <w:sz w:val="28"/>
          <w:lang w:val="it-IT"/>
        </w:rPr>
        <w:t xml:space="preserve"> bán trong kỳ,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611 - Giá vốn hàng bán của giao dịch bên ngoài</w:t>
      </w:r>
    </w:p>
    <w:p w:rsidR="007477B5" w:rsidRPr="006158D2" w:rsidRDefault="00F6039D">
      <w:pPr>
        <w:pStyle w:val="BodyText"/>
        <w:spacing w:after="0" w:line="276" w:lineRule="auto"/>
        <w:ind w:firstLine="1134"/>
        <w:contextualSpacing/>
        <w:rPr>
          <w:rFonts w:ascii="Times New Roman" w:hAnsi="Times New Roman"/>
          <w:color w:val="auto"/>
          <w:sz w:val="28"/>
          <w:lang w:val="it-IT"/>
        </w:rPr>
      </w:pPr>
      <w:r w:rsidRPr="006158D2">
        <w:rPr>
          <w:rFonts w:ascii="Times New Roman" w:hAnsi="Times New Roman"/>
          <w:color w:val="auto"/>
          <w:sz w:val="28"/>
          <w:lang w:val="it-IT"/>
        </w:rPr>
        <w:t>Có các TK 154, 156, 157,…</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3.2. Phản ánh các khoản chi phí </w:t>
      </w:r>
      <w:r w:rsidRPr="006158D2">
        <w:rPr>
          <w:rFonts w:ascii="Times New Roman" w:hAnsi="Times New Roman" w:hint="eastAsia"/>
          <w:color w:val="auto"/>
          <w:sz w:val="28"/>
          <w:lang w:val="it-IT"/>
        </w:rPr>
        <w:t>đư</w:t>
      </w:r>
      <w:r w:rsidRPr="006158D2">
        <w:rPr>
          <w:rFonts w:ascii="Times New Roman" w:hAnsi="Times New Roman"/>
          <w:color w:val="auto"/>
          <w:sz w:val="28"/>
          <w:lang w:val="it-IT"/>
        </w:rPr>
        <w:t>ợc hạch toán trực tiếp vào giá vốn hàng bán: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Phản ánh khoản hao hụt, mất mát của hàng tồn kho sau khi trừ (-) phần bồi th</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ờng do trách nhiệm cá nhân gây ra,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611 - Giá vốn hàng bán của giao dịch bên ngoài</w:t>
      </w:r>
    </w:p>
    <w:p w:rsidR="007477B5" w:rsidRPr="006158D2" w:rsidRDefault="00F6039D">
      <w:pPr>
        <w:pStyle w:val="BodyText"/>
        <w:spacing w:after="0" w:line="276" w:lineRule="auto"/>
        <w:ind w:firstLine="1134"/>
        <w:contextualSpacing/>
        <w:rPr>
          <w:rFonts w:ascii="Times New Roman" w:hAnsi="Times New Roman"/>
          <w:color w:val="auto"/>
          <w:sz w:val="28"/>
          <w:lang w:val="it-IT"/>
        </w:rPr>
      </w:pPr>
      <w:r w:rsidRPr="006158D2">
        <w:rPr>
          <w:rFonts w:ascii="Times New Roman" w:hAnsi="Times New Roman"/>
          <w:color w:val="auto"/>
          <w:sz w:val="28"/>
          <w:lang w:val="it-IT"/>
        </w:rPr>
        <w:t xml:space="preserve">Có các TK 152, 156, 138,…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3.3. Hạch toán khoản trích lập hoặc hoàn nhập dự phòng giảm giá hàng tồn kho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Tr</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ờng hợp số dự phòng giảm giá hàng tồn kho phải lập kỳ này lớn h</w:t>
      </w:r>
      <w:r w:rsidRPr="006158D2">
        <w:rPr>
          <w:rFonts w:ascii="Times New Roman" w:hAnsi="Times New Roman" w:hint="eastAsia"/>
          <w:color w:val="auto"/>
          <w:sz w:val="28"/>
          <w:lang w:val="it-IT"/>
        </w:rPr>
        <w:t>ơ</w:t>
      </w:r>
      <w:r w:rsidRPr="006158D2">
        <w:rPr>
          <w:rFonts w:ascii="Times New Roman" w:hAnsi="Times New Roman"/>
          <w:color w:val="auto"/>
          <w:sz w:val="28"/>
          <w:lang w:val="it-IT"/>
        </w:rPr>
        <w:t xml:space="preserve">n số </w:t>
      </w:r>
      <w:r w:rsidRPr="006158D2">
        <w:rPr>
          <w:rFonts w:ascii="Times New Roman" w:hAnsi="Times New Roman" w:hint="eastAsia"/>
          <w:color w:val="auto"/>
          <w:sz w:val="28"/>
          <w:lang w:val="it-IT"/>
        </w:rPr>
        <w:t>đã</w:t>
      </w:r>
      <w:r w:rsidRPr="006158D2">
        <w:rPr>
          <w:rFonts w:ascii="Times New Roman" w:hAnsi="Times New Roman"/>
          <w:color w:val="auto"/>
          <w:sz w:val="28"/>
          <w:lang w:val="it-IT"/>
        </w:rPr>
        <w:t xml:space="preserve"> lập kỳ tr</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ớc chưa sử dụng hết, kế toán trích lập bổ sung phần chênh lệch,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611 - Giá vốn hàng bán của giao dịch bên ngoài</w:t>
      </w:r>
    </w:p>
    <w:p w:rsidR="007477B5" w:rsidRPr="006158D2" w:rsidRDefault="00F6039D">
      <w:pPr>
        <w:pStyle w:val="BodyText"/>
        <w:spacing w:after="0" w:line="276" w:lineRule="auto"/>
        <w:ind w:firstLine="1134"/>
        <w:contextualSpacing/>
        <w:rPr>
          <w:rFonts w:ascii="Times New Roman" w:hAnsi="Times New Roman"/>
          <w:color w:val="auto"/>
          <w:sz w:val="28"/>
          <w:lang w:val="it-IT"/>
        </w:rPr>
      </w:pPr>
      <w:r w:rsidRPr="006158D2">
        <w:rPr>
          <w:rFonts w:ascii="Times New Roman" w:hAnsi="Times New Roman"/>
          <w:color w:val="auto"/>
          <w:sz w:val="28"/>
          <w:lang w:val="it-IT"/>
        </w:rPr>
        <w:t>Có TK 229 - Dự phòng tổn thất tài sản.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Tr</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ờng hợp số dự phòng giảm giá hàng tồn kho phải lập kỳ này nhỏ h</w:t>
      </w:r>
      <w:r w:rsidRPr="006158D2">
        <w:rPr>
          <w:rFonts w:ascii="Times New Roman" w:hAnsi="Times New Roman" w:hint="eastAsia"/>
          <w:color w:val="auto"/>
          <w:sz w:val="28"/>
          <w:lang w:val="it-IT"/>
        </w:rPr>
        <w:t>ơ</w:t>
      </w:r>
      <w:r w:rsidRPr="006158D2">
        <w:rPr>
          <w:rFonts w:ascii="Times New Roman" w:hAnsi="Times New Roman"/>
          <w:color w:val="auto"/>
          <w:sz w:val="28"/>
          <w:lang w:val="it-IT"/>
        </w:rPr>
        <w:t xml:space="preserve">n số </w:t>
      </w:r>
      <w:r w:rsidRPr="006158D2">
        <w:rPr>
          <w:rFonts w:ascii="Times New Roman" w:hAnsi="Times New Roman" w:hint="eastAsia"/>
          <w:color w:val="auto"/>
          <w:sz w:val="28"/>
          <w:lang w:val="it-IT"/>
        </w:rPr>
        <w:t>đã</w:t>
      </w:r>
      <w:r w:rsidRPr="006158D2">
        <w:rPr>
          <w:rFonts w:ascii="Times New Roman" w:hAnsi="Times New Roman"/>
          <w:color w:val="auto"/>
          <w:sz w:val="28"/>
          <w:lang w:val="it-IT"/>
        </w:rPr>
        <w:t xml:space="preserve"> lập kỳ tr</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ớc chưa sử dụng hết, kế toán hoàn nhập phần chênh lệch,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229 - Dự phòng tổn thất tài sản</w:t>
      </w:r>
    </w:p>
    <w:p w:rsidR="007477B5" w:rsidRPr="006158D2" w:rsidRDefault="00F6039D">
      <w:pPr>
        <w:pStyle w:val="BodyText"/>
        <w:spacing w:after="0" w:line="276" w:lineRule="auto"/>
        <w:ind w:firstLine="1134"/>
        <w:contextualSpacing/>
        <w:rPr>
          <w:rFonts w:ascii="Times New Roman" w:hAnsi="Times New Roman"/>
          <w:color w:val="auto"/>
          <w:sz w:val="28"/>
          <w:lang w:val="it-IT"/>
        </w:rPr>
      </w:pPr>
      <w:r w:rsidRPr="006158D2">
        <w:rPr>
          <w:rFonts w:ascii="Times New Roman" w:hAnsi="Times New Roman"/>
          <w:color w:val="auto"/>
          <w:sz w:val="28"/>
          <w:lang w:val="it-IT"/>
        </w:rPr>
        <w:t>Có TK 611 - Giá vốn hàng bán của giao dịch bên ngoài.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3.4. Hàng bán bị trả lại nhập kho,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các TK 154, 156 </w:t>
      </w:r>
    </w:p>
    <w:p w:rsidR="007477B5" w:rsidRPr="006158D2" w:rsidRDefault="00F6039D">
      <w:pPr>
        <w:pStyle w:val="BodyText"/>
        <w:spacing w:after="0" w:line="276" w:lineRule="auto"/>
        <w:ind w:firstLine="1134"/>
        <w:contextualSpacing/>
        <w:rPr>
          <w:rFonts w:ascii="Times New Roman" w:hAnsi="Times New Roman"/>
          <w:color w:val="auto"/>
          <w:sz w:val="28"/>
          <w:lang w:val="it-IT"/>
        </w:rPr>
      </w:pPr>
      <w:r w:rsidRPr="006158D2">
        <w:rPr>
          <w:rFonts w:ascii="Times New Roman" w:hAnsi="Times New Roman"/>
          <w:color w:val="auto"/>
          <w:sz w:val="28"/>
          <w:lang w:val="it-IT"/>
        </w:rPr>
        <w:t>Có TK 611 - Giá vốn hàng bán của giao dịch bên ngoài.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3.5. Tr</w:t>
      </w:r>
      <w:r w:rsidRPr="006158D2">
        <w:rPr>
          <w:rFonts w:hint="eastAsia"/>
          <w:color w:val="auto"/>
          <w:sz w:val="28"/>
          <w:szCs w:val="28"/>
          <w:lang w:val="it-IT"/>
        </w:rPr>
        <w:t>ư</w:t>
      </w:r>
      <w:r w:rsidRPr="006158D2">
        <w:rPr>
          <w:color w:val="auto"/>
          <w:sz w:val="28"/>
          <w:szCs w:val="28"/>
          <w:lang w:val="it-IT"/>
        </w:rPr>
        <w:t>ờng hợp khoản chiết khấu th</w:t>
      </w:r>
      <w:r w:rsidRPr="006158D2">
        <w:rPr>
          <w:rFonts w:hint="eastAsia"/>
          <w:color w:val="auto"/>
          <w:sz w:val="28"/>
          <w:szCs w:val="28"/>
          <w:lang w:val="it-IT"/>
        </w:rPr>
        <w:t>ươ</w:t>
      </w:r>
      <w:r w:rsidRPr="006158D2">
        <w:rPr>
          <w:color w:val="auto"/>
          <w:sz w:val="28"/>
          <w:szCs w:val="28"/>
          <w:lang w:val="it-IT"/>
        </w:rPr>
        <w:t xml:space="preserve">ng mại hoặc giảm giá hàng bán nhận </w:t>
      </w:r>
      <w:r w:rsidRPr="006158D2">
        <w:rPr>
          <w:rFonts w:hint="eastAsia"/>
          <w:color w:val="auto"/>
          <w:sz w:val="28"/>
          <w:szCs w:val="28"/>
          <w:lang w:val="it-IT"/>
        </w:rPr>
        <w:t>đư</w:t>
      </w:r>
      <w:r w:rsidRPr="006158D2">
        <w:rPr>
          <w:color w:val="auto"/>
          <w:sz w:val="28"/>
          <w:szCs w:val="28"/>
          <w:lang w:val="it-IT"/>
        </w:rPr>
        <w:t>ợc sau khi mua hàng, HTX phải c</w:t>
      </w:r>
      <w:r w:rsidRPr="006158D2">
        <w:rPr>
          <w:rFonts w:hint="eastAsia"/>
          <w:color w:val="auto"/>
          <w:sz w:val="28"/>
          <w:szCs w:val="28"/>
          <w:lang w:val="it-IT"/>
        </w:rPr>
        <w:t>ă</w:t>
      </w:r>
      <w:r w:rsidRPr="006158D2">
        <w:rPr>
          <w:color w:val="auto"/>
          <w:sz w:val="28"/>
          <w:szCs w:val="28"/>
          <w:lang w:val="it-IT"/>
        </w:rPr>
        <w:t xml:space="preserve">n cứ vào tình hình biến </w:t>
      </w:r>
      <w:r w:rsidRPr="006158D2">
        <w:rPr>
          <w:rFonts w:hint="eastAsia"/>
          <w:color w:val="auto"/>
          <w:sz w:val="28"/>
          <w:szCs w:val="28"/>
          <w:lang w:val="it-IT"/>
        </w:rPr>
        <w:t>đ</w:t>
      </w:r>
      <w:r w:rsidRPr="006158D2">
        <w:rPr>
          <w:color w:val="auto"/>
          <w:sz w:val="28"/>
          <w:szCs w:val="28"/>
          <w:lang w:val="it-IT"/>
        </w:rPr>
        <w:t xml:space="preserve">ộng của hàng tồn kho </w:t>
      </w:r>
      <w:r w:rsidRPr="006158D2">
        <w:rPr>
          <w:rFonts w:hint="eastAsia"/>
          <w:color w:val="auto"/>
          <w:sz w:val="28"/>
          <w:szCs w:val="28"/>
          <w:lang w:val="it-IT"/>
        </w:rPr>
        <w:t>đ</w:t>
      </w:r>
      <w:r w:rsidRPr="006158D2">
        <w:rPr>
          <w:color w:val="auto"/>
          <w:sz w:val="28"/>
          <w:szCs w:val="28"/>
          <w:lang w:val="it-IT"/>
        </w:rPr>
        <w:t>ể phân bổ số chiết khấu th</w:t>
      </w:r>
      <w:r w:rsidRPr="006158D2">
        <w:rPr>
          <w:rFonts w:hint="eastAsia"/>
          <w:color w:val="auto"/>
          <w:sz w:val="28"/>
          <w:szCs w:val="28"/>
          <w:lang w:val="it-IT"/>
        </w:rPr>
        <w:t>ươ</w:t>
      </w:r>
      <w:r w:rsidRPr="006158D2">
        <w:rPr>
          <w:color w:val="auto"/>
          <w:sz w:val="28"/>
          <w:szCs w:val="28"/>
          <w:lang w:val="it-IT"/>
        </w:rPr>
        <w:t xml:space="preserve">ng mại, giảm giá hàng bán </w:t>
      </w:r>
      <w:r w:rsidRPr="006158D2">
        <w:rPr>
          <w:rFonts w:hint="eastAsia"/>
          <w:color w:val="auto"/>
          <w:sz w:val="28"/>
          <w:szCs w:val="28"/>
          <w:lang w:val="it-IT"/>
        </w:rPr>
        <w:t>đư</w:t>
      </w:r>
      <w:r w:rsidRPr="006158D2">
        <w:rPr>
          <w:color w:val="auto"/>
          <w:sz w:val="28"/>
          <w:szCs w:val="28"/>
          <w:lang w:val="it-IT"/>
        </w:rPr>
        <w:t xml:space="preserve">ợc </w:t>
      </w:r>
      <w:r w:rsidRPr="006158D2">
        <w:rPr>
          <w:color w:val="auto"/>
          <w:sz w:val="28"/>
          <w:szCs w:val="28"/>
          <w:lang w:val="it-IT"/>
        </w:rPr>
        <w:lastRenderedPageBreak/>
        <w:t>h</w:t>
      </w:r>
      <w:r w:rsidRPr="006158D2">
        <w:rPr>
          <w:rFonts w:hint="eastAsia"/>
          <w:color w:val="auto"/>
          <w:sz w:val="28"/>
          <w:szCs w:val="28"/>
          <w:lang w:val="it-IT"/>
        </w:rPr>
        <w:t>ư</w:t>
      </w:r>
      <w:r w:rsidRPr="006158D2">
        <w:rPr>
          <w:color w:val="auto"/>
          <w:sz w:val="28"/>
          <w:szCs w:val="28"/>
          <w:lang w:val="it-IT"/>
        </w:rPr>
        <w:t>ởng dựa trên số hàng tồn kho ch</w:t>
      </w:r>
      <w:r w:rsidRPr="006158D2">
        <w:rPr>
          <w:rFonts w:hint="eastAsia"/>
          <w:color w:val="auto"/>
          <w:sz w:val="28"/>
          <w:szCs w:val="28"/>
          <w:lang w:val="it-IT"/>
        </w:rPr>
        <w:t>ư</w:t>
      </w:r>
      <w:r w:rsidRPr="006158D2">
        <w:rPr>
          <w:color w:val="auto"/>
          <w:sz w:val="28"/>
          <w:szCs w:val="28"/>
          <w:lang w:val="it-IT"/>
        </w:rPr>
        <w:t xml:space="preserve">a tiêu thụ, số </w:t>
      </w:r>
      <w:r w:rsidRPr="006158D2">
        <w:rPr>
          <w:rFonts w:hint="eastAsia"/>
          <w:color w:val="auto"/>
          <w:sz w:val="28"/>
          <w:szCs w:val="28"/>
          <w:lang w:val="it-IT"/>
        </w:rPr>
        <w:t>đã</w:t>
      </w:r>
      <w:r w:rsidRPr="006158D2">
        <w:rPr>
          <w:color w:val="auto"/>
          <w:sz w:val="28"/>
          <w:szCs w:val="28"/>
          <w:lang w:val="it-IT"/>
        </w:rPr>
        <w:t xml:space="preserve"> xuất dùng cho hoạt </w:t>
      </w:r>
      <w:r w:rsidRPr="006158D2">
        <w:rPr>
          <w:rFonts w:hint="eastAsia"/>
          <w:color w:val="auto"/>
          <w:sz w:val="28"/>
          <w:szCs w:val="28"/>
          <w:lang w:val="it-IT"/>
        </w:rPr>
        <w:t>đ</w:t>
      </w:r>
      <w:r w:rsidRPr="006158D2">
        <w:rPr>
          <w:color w:val="auto"/>
          <w:sz w:val="28"/>
          <w:szCs w:val="28"/>
          <w:lang w:val="it-IT"/>
        </w:rPr>
        <w:t xml:space="preserve">ộng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xây dựng hoặc </w:t>
      </w:r>
      <w:r w:rsidRPr="006158D2">
        <w:rPr>
          <w:rFonts w:hint="eastAsia"/>
          <w:color w:val="auto"/>
          <w:sz w:val="28"/>
          <w:szCs w:val="28"/>
          <w:lang w:val="it-IT"/>
        </w:rPr>
        <w:t>đã</w:t>
      </w:r>
      <w:r w:rsidRPr="006158D2">
        <w:rPr>
          <w:color w:val="auto"/>
          <w:sz w:val="28"/>
          <w:szCs w:val="28"/>
          <w:lang w:val="it-IT"/>
        </w:rPr>
        <w:t xml:space="preserve"> xác </w:t>
      </w:r>
      <w:r w:rsidRPr="006158D2">
        <w:rPr>
          <w:rFonts w:hint="eastAsia"/>
          <w:color w:val="auto"/>
          <w:sz w:val="28"/>
          <w:szCs w:val="28"/>
          <w:lang w:val="it-IT"/>
        </w:rPr>
        <w:t>đ</w:t>
      </w:r>
      <w:r w:rsidRPr="006158D2">
        <w:rPr>
          <w:color w:val="auto"/>
          <w:sz w:val="28"/>
          <w:szCs w:val="28"/>
          <w:lang w:val="it-IT"/>
        </w:rPr>
        <w:t>ịnh là tiêu thụ trong kỳ: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các TK 111, 112, 331…</w:t>
      </w:r>
    </w:p>
    <w:p w:rsidR="007477B5" w:rsidRPr="006158D2" w:rsidRDefault="00F6039D">
      <w:pPr>
        <w:pStyle w:val="BodyText"/>
        <w:spacing w:after="0" w:line="276" w:lineRule="auto"/>
        <w:ind w:left="2268" w:hanging="1701"/>
        <w:contextualSpacing/>
        <w:rPr>
          <w:rFonts w:ascii="Times New Roman" w:hAnsi="Times New Roman"/>
          <w:color w:val="auto"/>
          <w:sz w:val="28"/>
          <w:lang w:val="it-IT"/>
        </w:rPr>
      </w:pPr>
      <w:r w:rsidRPr="006158D2">
        <w:rPr>
          <w:rFonts w:ascii="Times New Roman" w:hAnsi="Times New Roman"/>
          <w:color w:val="auto"/>
          <w:sz w:val="28"/>
          <w:lang w:val="it-IT"/>
        </w:rPr>
        <w:t xml:space="preserve">Nợ TK 611 - Giá vốn hàng bán của giao dịch bên ngoài (giá trị khoản CKTM, GGHB của hàng tồn kho </w:t>
      </w:r>
      <w:r w:rsidRPr="006158D2">
        <w:rPr>
          <w:rFonts w:ascii="Times New Roman" w:hAnsi="Times New Roman" w:hint="eastAsia"/>
          <w:color w:val="auto"/>
          <w:sz w:val="28"/>
          <w:lang w:val="it-IT"/>
        </w:rPr>
        <w:t>đã</w:t>
      </w:r>
      <w:r w:rsidRPr="006158D2">
        <w:rPr>
          <w:rFonts w:ascii="Times New Roman" w:hAnsi="Times New Roman"/>
          <w:color w:val="auto"/>
          <w:sz w:val="28"/>
          <w:lang w:val="it-IT"/>
        </w:rPr>
        <w:t xml:space="preserve"> tiêu thụ trong kỳ).</w:t>
      </w:r>
    </w:p>
    <w:p w:rsidR="007477B5" w:rsidRPr="006158D2" w:rsidRDefault="00F6039D">
      <w:pPr>
        <w:spacing w:after="0" w:line="276" w:lineRule="auto"/>
        <w:ind w:leftChars="419" w:left="2552" w:hanging="1421"/>
        <w:contextualSpacing/>
        <w:rPr>
          <w:color w:val="auto"/>
          <w:sz w:val="28"/>
          <w:szCs w:val="28"/>
          <w:lang w:val="it-IT"/>
        </w:rPr>
      </w:pPr>
      <w:r w:rsidRPr="006158D2">
        <w:rPr>
          <w:color w:val="auto"/>
          <w:sz w:val="28"/>
          <w:szCs w:val="28"/>
          <w:lang w:val="it-IT"/>
        </w:rPr>
        <w:t>Có các TK 152, 154, 156 (giá trị khoản CKTM, GGHB của số hàng tồn kho ch</w:t>
      </w:r>
      <w:r w:rsidRPr="006158D2">
        <w:rPr>
          <w:rFonts w:hint="eastAsia"/>
          <w:color w:val="auto"/>
          <w:sz w:val="28"/>
          <w:szCs w:val="28"/>
          <w:lang w:val="it-IT"/>
        </w:rPr>
        <w:t>ư</w:t>
      </w:r>
      <w:r w:rsidRPr="006158D2">
        <w:rPr>
          <w:color w:val="auto"/>
          <w:sz w:val="28"/>
          <w:szCs w:val="28"/>
          <w:lang w:val="it-IT"/>
        </w:rPr>
        <w:t>a tiêu thụ trong kỳ)</w:t>
      </w:r>
    </w:p>
    <w:p w:rsidR="007477B5" w:rsidRPr="006158D2" w:rsidRDefault="00F6039D">
      <w:pPr>
        <w:spacing w:after="0" w:line="276" w:lineRule="auto"/>
        <w:ind w:leftChars="419" w:left="2552" w:hanging="1421"/>
        <w:contextualSpacing/>
        <w:rPr>
          <w:color w:val="auto"/>
          <w:sz w:val="28"/>
          <w:szCs w:val="28"/>
          <w:lang w:val="it-IT"/>
        </w:rPr>
      </w:pPr>
      <w:r w:rsidRPr="006158D2">
        <w:rPr>
          <w:color w:val="auto"/>
          <w:sz w:val="28"/>
          <w:szCs w:val="28"/>
          <w:lang w:val="it-IT"/>
        </w:rPr>
        <w:t xml:space="preserve">Có TK 242 - Tài sản khác (giá trị khoản CKTM, GGHB của số hàng tồn kho </w:t>
      </w:r>
      <w:r w:rsidRPr="006158D2">
        <w:rPr>
          <w:rFonts w:hint="eastAsia"/>
          <w:color w:val="auto"/>
          <w:sz w:val="28"/>
          <w:szCs w:val="28"/>
          <w:lang w:val="it-IT"/>
        </w:rPr>
        <w:t>đã</w:t>
      </w:r>
      <w:r w:rsidRPr="006158D2">
        <w:rPr>
          <w:color w:val="auto"/>
          <w:sz w:val="28"/>
          <w:szCs w:val="28"/>
          <w:lang w:val="it-IT"/>
        </w:rPr>
        <w:t xml:space="preserve"> xuất dùng cho hoạt </w:t>
      </w:r>
      <w:r w:rsidRPr="006158D2">
        <w:rPr>
          <w:rFonts w:hint="eastAsia"/>
          <w:color w:val="auto"/>
          <w:sz w:val="28"/>
          <w:szCs w:val="28"/>
          <w:lang w:val="it-IT"/>
        </w:rPr>
        <w:t>đ</w:t>
      </w:r>
      <w:r w:rsidRPr="006158D2">
        <w:rPr>
          <w:color w:val="auto"/>
          <w:sz w:val="28"/>
          <w:szCs w:val="28"/>
          <w:lang w:val="it-IT"/>
        </w:rPr>
        <w:t>ộng XDCB) (2422)</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3.6. Cuối kỳ, kết chuyển giá vốn hàng bán của các sản phẩm, hàng hóa, dịch vụ </w:t>
      </w:r>
      <w:r w:rsidRPr="006158D2">
        <w:rPr>
          <w:rFonts w:ascii="Times New Roman" w:hAnsi="Times New Roman" w:hint="eastAsia"/>
          <w:color w:val="auto"/>
          <w:sz w:val="28"/>
          <w:lang w:val="it-IT"/>
        </w:rPr>
        <w:t>đư</w:t>
      </w:r>
      <w:r w:rsidRPr="006158D2">
        <w:rPr>
          <w:rFonts w:ascii="Times New Roman" w:hAnsi="Times New Roman"/>
          <w:color w:val="auto"/>
          <w:sz w:val="28"/>
          <w:lang w:val="it-IT"/>
        </w:rPr>
        <w:t xml:space="preserve">ợc xác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 xml:space="preserve">ịnh là </w:t>
      </w:r>
      <w:r w:rsidRPr="006158D2">
        <w:rPr>
          <w:rFonts w:ascii="Times New Roman" w:hAnsi="Times New Roman" w:hint="eastAsia"/>
          <w:color w:val="auto"/>
          <w:sz w:val="28"/>
          <w:lang w:val="it-IT"/>
        </w:rPr>
        <w:t>đã</w:t>
      </w:r>
      <w:r w:rsidRPr="006158D2">
        <w:rPr>
          <w:rFonts w:ascii="Times New Roman" w:hAnsi="Times New Roman"/>
          <w:color w:val="auto"/>
          <w:sz w:val="28"/>
          <w:lang w:val="it-IT"/>
        </w:rPr>
        <w:t xml:space="preserve"> bán trong kỳ vào bên Nợ Tài khoản 911 “Xác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ịnh kết quả kinh doanh”,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TK 911 - Xác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 xml:space="preserve">ịnh kết quả kinh doanh (9111) </w:t>
      </w:r>
    </w:p>
    <w:p w:rsidR="007477B5" w:rsidRPr="006158D2" w:rsidRDefault="00F6039D">
      <w:pPr>
        <w:pStyle w:val="BodyText"/>
        <w:tabs>
          <w:tab w:val="left" w:pos="1080"/>
        </w:tabs>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b/>
        <w:t>Có TK 611 - Giá vốn hàng bán của giao dịch bên ngoài.</w:t>
      </w:r>
    </w:p>
    <w:p w:rsidR="007477B5" w:rsidRPr="006158D2" w:rsidRDefault="007477B5">
      <w:pPr>
        <w:pStyle w:val="BodyText"/>
        <w:spacing w:after="0" w:line="276" w:lineRule="auto"/>
        <w:ind w:firstLine="567"/>
        <w:contextualSpacing/>
        <w:rPr>
          <w:rFonts w:ascii="Times New Roman" w:hAnsi="Times New Roman"/>
          <w:color w:val="auto"/>
          <w:sz w:val="28"/>
          <w:lang w:val="it-IT"/>
        </w:rPr>
      </w:pPr>
    </w:p>
    <w:p w:rsidR="007477B5" w:rsidRPr="006158D2" w:rsidRDefault="007477B5">
      <w:pPr>
        <w:pStyle w:val="BodyText"/>
        <w:spacing w:after="0" w:line="276" w:lineRule="auto"/>
        <w:ind w:firstLine="567"/>
        <w:contextualSpacing/>
        <w:rPr>
          <w:rFonts w:ascii="Times New Roman" w:hAnsi="Times New Roman"/>
          <w:color w:val="auto"/>
          <w:sz w:val="28"/>
          <w:lang w:val="it-IT"/>
        </w:rPr>
      </w:pPr>
    </w:p>
    <w:p w:rsidR="007477B5" w:rsidRPr="006158D2" w:rsidRDefault="007477B5">
      <w:pPr>
        <w:pStyle w:val="BodyText"/>
        <w:spacing w:after="0" w:line="276" w:lineRule="auto"/>
        <w:ind w:firstLine="567"/>
        <w:contextualSpacing/>
        <w:rPr>
          <w:rFonts w:ascii="Times New Roman" w:hAnsi="Times New Roman"/>
          <w:color w:val="auto"/>
          <w:sz w:val="28"/>
          <w:lang w:val="it-IT"/>
        </w:rPr>
      </w:pPr>
    </w:p>
    <w:p w:rsidR="007477B5" w:rsidRPr="006158D2" w:rsidRDefault="007477B5">
      <w:pPr>
        <w:pStyle w:val="BodyText"/>
        <w:spacing w:after="0" w:line="276" w:lineRule="auto"/>
        <w:ind w:firstLine="567"/>
        <w:contextualSpacing/>
        <w:rPr>
          <w:rFonts w:ascii="Times New Roman" w:hAnsi="Times New Roman"/>
          <w:color w:val="auto"/>
          <w:sz w:val="28"/>
          <w:lang w:val="it-IT"/>
        </w:rPr>
      </w:pPr>
    </w:p>
    <w:p w:rsidR="007477B5" w:rsidRPr="006158D2" w:rsidRDefault="00F6039D">
      <w:pPr>
        <w:widowControl/>
        <w:spacing w:after="0" w:line="276" w:lineRule="auto"/>
        <w:ind w:firstLine="567"/>
        <w:contextualSpacing/>
        <w:jc w:val="left"/>
        <w:rPr>
          <w:b/>
          <w:color w:val="auto"/>
          <w:sz w:val="28"/>
          <w:szCs w:val="28"/>
          <w:lang w:val="it-IT"/>
        </w:rPr>
      </w:pPr>
      <w:r w:rsidRPr="006158D2">
        <w:rPr>
          <w:b/>
          <w:color w:val="auto"/>
          <w:sz w:val="28"/>
          <w:szCs w:val="28"/>
          <w:lang w:val="it-IT"/>
        </w:rPr>
        <w:br w:type="page"/>
      </w:r>
    </w:p>
    <w:p w:rsidR="007477B5" w:rsidRPr="006158D2" w:rsidRDefault="00F6039D">
      <w:pPr>
        <w:spacing w:after="0" w:line="276" w:lineRule="auto"/>
        <w:contextualSpacing/>
        <w:jc w:val="center"/>
        <w:rPr>
          <w:b/>
          <w:color w:val="auto"/>
          <w:sz w:val="28"/>
          <w:szCs w:val="28"/>
          <w:lang w:val="it-IT"/>
        </w:rPr>
      </w:pPr>
      <w:r w:rsidRPr="006158D2">
        <w:rPr>
          <w:b/>
          <w:color w:val="auto"/>
          <w:sz w:val="28"/>
          <w:szCs w:val="28"/>
          <w:lang w:val="it-IT"/>
        </w:rPr>
        <w:lastRenderedPageBreak/>
        <w:t>TÀI KHOẢN 612 - CHI PHÍ CỦA GIAO DỊCH NỘI BỘ</w:t>
      </w:r>
    </w:p>
    <w:p w:rsidR="007477B5" w:rsidRPr="006158D2" w:rsidRDefault="007477B5">
      <w:pPr>
        <w:spacing w:after="0" w:line="276" w:lineRule="auto"/>
        <w:ind w:firstLine="567"/>
        <w:contextualSpacing/>
        <w:jc w:val="center"/>
        <w:rPr>
          <w:color w:val="auto"/>
          <w:sz w:val="28"/>
          <w:szCs w:val="28"/>
          <w:lang w:val="it-IT"/>
        </w:rPr>
      </w:pPr>
    </w:p>
    <w:p w:rsidR="007477B5" w:rsidRPr="006158D2" w:rsidRDefault="00F6039D">
      <w:pPr>
        <w:pStyle w:val="BodyText"/>
        <w:spacing w:after="0" w:line="276" w:lineRule="auto"/>
        <w:ind w:firstLine="567"/>
        <w:contextualSpacing/>
        <w:rPr>
          <w:rFonts w:ascii="Times New Roman" w:hAnsi="Times New Roman"/>
          <w:b/>
          <w:color w:val="auto"/>
          <w:sz w:val="28"/>
          <w:lang w:val="it-IT"/>
        </w:rPr>
      </w:pPr>
      <w:r w:rsidRPr="006158D2">
        <w:rPr>
          <w:rFonts w:ascii="Times New Roman" w:hAnsi="Times New Roman"/>
          <w:b/>
          <w:color w:val="auto"/>
          <w:sz w:val="28"/>
          <w:lang w:val="it-IT"/>
        </w:rPr>
        <w:t>1. Nguyên tắc kế toán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1.1. Tài khoản này dùng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ể phản ánh các chi phí của giao dịch nội bộ như trị giá vốn của sản phẩm, vật tư, dịch vụ cung cấp cho thành viên chính thức trong kỳ; chi phí của hoạt động cho vay nội bộ trong kỳ; các chi phí khác có liên quan đến giao dịch nội bộ.</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1.2.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 xml:space="preserve">ối với phần giá trị hàng tồn kho hao hụt, mất mát, HTX phải tính ngay vào giá vốn hàng bán (sau khi trừ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i các khoản bồi th</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ờng, nếu có).</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1.3. Việc trích lập, điều kiện trích lập, mức trích lập dự phòng giảm giá hàng tồn kho của HTX (nếu có) được thực hiện theo quy định hiện hành.</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it-IT"/>
        </w:rPr>
      </w:pPr>
      <w:r w:rsidRPr="006158D2">
        <w:rPr>
          <w:rFonts w:ascii="Times New Roman" w:hAnsi="Times New Roman"/>
          <w:b/>
          <w:color w:val="auto"/>
          <w:sz w:val="28"/>
          <w:szCs w:val="28"/>
          <w:lang w:val="it-IT"/>
        </w:rPr>
        <w:t>2. Kết cấu và nội dung phản ánh của Tài khoản 612 - Chi phí của giao dịch nội bộ</w:t>
      </w:r>
    </w:p>
    <w:p w:rsidR="007477B5" w:rsidRPr="006158D2" w:rsidRDefault="00F6039D">
      <w:pPr>
        <w:spacing w:after="0" w:line="276" w:lineRule="auto"/>
        <w:ind w:firstLine="567"/>
        <w:contextualSpacing/>
        <w:rPr>
          <w:b/>
          <w:color w:val="auto"/>
          <w:sz w:val="28"/>
          <w:szCs w:val="28"/>
          <w:lang w:val="it-IT"/>
        </w:rPr>
      </w:pPr>
      <w:r w:rsidRPr="006158D2">
        <w:rPr>
          <w:b/>
          <w:color w:val="auto"/>
          <w:sz w:val="28"/>
          <w:szCs w:val="28"/>
          <w:lang w:val="it-IT"/>
        </w:rPr>
        <w:t>Bên Nợ:</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Trị giá vốn của sản phẩm, hàng hóa, dịch vụ </w:t>
      </w:r>
      <w:r w:rsidRPr="006158D2">
        <w:rPr>
          <w:rFonts w:hint="eastAsia"/>
          <w:color w:val="auto"/>
          <w:sz w:val="28"/>
          <w:szCs w:val="28"/>
          <w:lang w:val="it-IT"/>
        </w:rPr>
        <w:t>đã</w:t>
      </w:r>
      <w:r w:rsidRPr="006158D2">
        <w:rPr>
          <w:color w:val="auto"/>
          <w:sz w:val="28"/>
          <w:szCs w:val="28"/>
          <w:lang w:val="it-IT"/>
        </w:rPr>
        <w:t xml:space="preserve"> bán trong kỳ;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Chi phí vật liệu, dụng cụ, chi phí nhân công v</w:t>
      </w:r>
      <w:r w:rsidRPr="006158D2">
        <w:rPr>
          <w:rFonts w:hint="eastAsia"/>
          <w:color w:val="auto"/>
          <w:sz w:val="28"/>
          <w:szCs w:val="28"/>
          <w:lang w:val="it-IT"/>
        </w:rPr>
        <w:t>ư</w:t>
      </w:r>
      <w:r w:rsidRPr="006158D2">
        <w:rPr>
          <w:color w:val="auto"/>
          <w:sz w:val="28"/>
          <w:szCs w:val="28"/>
          <w:lang w:val="it-IT"/>
        </w:rPr>
        <w:t>ợt trên mức bình th</w:t>
      </w:r>
      <w:r w:rsidRPr="006158D2">
        <w:rPr>
          <w:rFonts w:hint="eastAsia"/>
          <w:color w:val="auto"/>
          <w:sz w:val="28"/>
          <w:szCs w:val="28"/>
          <w:lang w:val="it-IT"/>
        </w:rPr>
        <w:t>ư</w:t>
      </w:r>
      <w:r w:rsidRPr="006158D2">
        <w:rPr>
          <w:color w:val="auto"/>
          <w:sz w:val="28"/>
          <w:szCs w:val="28"/>
          <w:lang w:val="it-IT"/>
        </w:rPr>
        <w:t xml:space="preserve">ờng và chi phí sản xuất chung cố </w:t>
      </w:r>
      <w:r w:rsidRPr="006158D2">
        <w:rPr>
          <w:rFonts w:hint="eastAsia"/>
          <w:color w:val="auto"/>
          <w:sz w:val="28"/>
          <w:szCs w:val="28"/>
          <w:lang w:val="it-IT"/>
        </w:rPr>
        <w:t>đ</w:t>
      </w:r>
      <w:r w:rsidRPr="006158D2">
        <w:rPr>
          <w:color w:val="auto"/>
          <w:sz w:val="28"/>
          <w:szCs w:val="28"/>
          <w:lang w:val="it-IT"/>
        </w:rPr>
        <w:t xml:space="preserve">ịnh không phân bổ </w:t>
      </w:r>
      <w:r w:rsidRPr="006158D2">
        <w:rPr>
          <w:rFonts w:hint="eastAsia"/>
          <w:color w:val="auto"/>
          <w:sz w:val="28"/>
          <w:szCs w:val="28"/>
          <w:lang w:val="it-IT"/>
        </w:rPr>
        <w:t>đư</w:t>
      </w:r>
      <w:r w:rsidRPr="006158D2">
        <w:rPr>
          <w:color w:val="auto"/>
          <w:sz w:val="28"/>
          <w:szCs w:val="28"/>
          <w:lang w:val="it-IT"/>
        </w:rPr>
        <w:t>ợc tính vào giá vốn hàng bán trong kỳ;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Các khoản hao hụt, mất mát của hàng tồn kho sau khi trừ phần bồi th</w:t>
      </w:r>
      <w:r w:rsidRPr="006158D2">
        <w:rPr>
          <w:rFonts w:hint="eastAsia"/>
          <w:color w:val="auto"/>
          <w:sz w:val="28"/>
          <w:szCs w:val="28"/>
          <w:lang w:val="it-IT"/>
        </w:rPr>
        <w:t>ư</w:t>
      </w:r>
      <w:r w:rsidRPr="006158D2">
        <w:rPr>
          <w:color w:val="auto"/>
          <w:sz w:val="28"/>
          <w:szCs w:val="28"/>
          <w:lang w:val="it-IT"/>
        </w:rPr>
        <w:t>ờng do trách nhiệm cá nhân gây ra;</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Các chi phí trả lãi tiền gửi tiết kiệm cho thành viên, HTX thành viên (</w:t>
      </w:r>
      <w:r w:rsidRPr="006158D2">
        <w:rPr>
          <w:rFonts w:hint="eastAsia"/>
          <w:color w:val="auto"/>
          <w:sz w:val="28"/>
          <w:szCs w:val="28"/>
          <w:lang w:val="it-IT"/>
        </w:rPr>
        <w:t>đ</w:t>
      </w:r>
      <w:r w:rsidRPr="006158D2">
        <w:rPr>
          <w:color w:val="auto"/>
          <w:sz w:val="28"/>
          <w:szCs w:val="28"/>
          <w:lang w:val="it-IT"/>
        </w:rPr>
        <w:t>ối với nh</w:t>
      </w:r>
      <w:r w:rsidRPr="006158D2">
        <w:rPr>
          <w:rFonts w:hint="eastAsia"/>
          <w:color w:val="auto"/>
          <w:sz w:val="28"/>
          <w:szCs w:val="28"/>
          <w:lang w:val="it-IT"/>
        </w:rPr>
        <w:t>ư</w:t>
      </w:r>
      <w:r w:rsidRPr="006158D2">
        <w:rPr>
          <w:color w:val="auto"/>
          <w:sz w:val="28"/>
          <w:szCs w:val="28"/>
          <w:lang w:val="it-IT"/>
        </w:rPr>
        <w:t xml:space="preserve">ng hợp </w:t>
      </w:r>
      <w:r w:rsidRPr="006158D2">
        <w:rPr>
          <w:rFonts w:hint="eastAsia"/>
          <w:color w:val="auto"/>
          <w:sz w:val="28"/>
          <w:szCs w:val="28"/>
          <w:lang w:val="it-IT"/>
        </w:rPr>
        <w:t>đ</w:t>
      </w:r>
      <w:r w:rsidRPr="006158D2">
        <w:rPr>
          <w:color w:val="auto"/>
          <w:sz w:val="28"/>
          <w:szCs w:val="28"/>
          <w:lang w:val="it-IT"/>
        </w:rPr>
        <w:t>ồng tín dụng nội bộ ký tr</w:t>
      </w:r>
      <w:r w:rsidRPr="006158D2">
        <w:rPr>
          <w:rFonts w:hint="eastAsia"/>
          <w:color w:val="auto"/>
          <w:sz w:val="28"/>
          <w:szCs w:val="28"/>
          <w:lang w:val="it-IT"/>
        </w:rPr>
        <w:t>ư</w:t>
      </w:r>
      <w:r w:rsidRPr="006158D2">
        <w:rPr>
          <w:color w:val="auto"/>
          <w:sz w:val="28"/>
          <w:szCs w:val="28"/>
          <w:lang w:val="it-IT"/>
        </w:rPr>
        <w:t>ớc ngày 01</w:t>
      </w:r>
      <w:r w:rsidRPr="006158D2">
        <w:rPr>
          <w:color w:val="auto"/>
          <w:sz w:val="28"/>
          <w:szCs w:val="28"/>
          <w:lang w:val="en-US"/>
        </w:rPr>
        <w:t>/</w:t>
      </w:r>
      <w:r w:rsidRPr="006158D2">
        <w:rPr>
          <w:color w:val="auto"/>
          <w:sz w:val="28"/>
          <w:szCs w:val="28"/>
          <w:lang w:val="it-IT"/>
        </w:rPr>
        <w:t>9</w:t>
      </w:r>
      <w:r w:rsidRPr="006158D2">
        <w:rPr>
          <w:color w:val="auto"/>
          <w:sz w:val="28"/>
          <w:szCs w:val="28"/>
          <w:lang w:val="en-US"/>
        </w:rPr>
        <w:t>/</w:t>
      </w:r>
      <w:r w:rsidRPr="006158D2">
        <w:rPr>
          <w:color w:val="auto"/>
          <w:sz w:val="28"/>
          <w:szCs w:val="28"/>
          <w:lang w:val="it-IT"/>
        </w:rPr>
        <w:t>2023 và đang còn hiệu lực);</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Chi phí phục vụ hoạt </w:t>
      </w:r>
      <w:r w:rsidRPr="006158D2">
        <w:rPr>
          <w:rFonts w:hint="eastAsia"/>
          <w:color w:val="auto"/>
          <w:sz w:val="28"/>
          <w:szCs w:val="28"/>
          <w:lang w:val="it-IT"/>
        </w:rPr>
        <w:t>đ</w:t>
      </w:r>
      <w:r w:rsidRPr="006158D2">
        <w:rPr>
          <w:color w:val="auto"/>
          <w:sz w:val="28"/>
          <w:szCs w:val="28"/>
          <w:lang w:val="it-IT"/>
        </w:rPr>
        <w:t>ộng cho vay nội bộ;</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Số trích lập dự phòng giảm giá hàng tồn kho (chênh lệch giữa số dự phòng giảm giá hàng tồn kho phải lập kỳ này lớn h</w:t>
      </w:r>
      <w:r w:rsidRPr="006158D2">
        <w:rPr>
          <w:rFonts w:hint="eastAsia"/>
          <w:color w:val="auto"/>
          <w:sz w:val="28"/>
          <w:szCs w:val="28"/>
          <w:lang w:val="it-IT"/>
        </w:rPr>
        <w:t>ơ</w:t>
      </w:r>
      <w:r w:rsidRPr="006158D2">
        <w:rPr>
          <w:color w:val="auto"/>
          <w:sz w:val="28"/>
          <w:szCs w:val="28"/>
          <w:lang w:val="it-IT"/>
        </w:rPr>
        <w:t xml:space="preserve">n số dự phòng </w:t>
      </w:r>
      <w:r w:rsidRPr="006158D2">
        <w:rPr>
          <w:rFonts w:hint="eastAsia"/>
          <w:color w:val="auto"/>
          <w:sz w:val="28"/>
          <w:szCs w:val="28"/>
          <w:lang w:val="it-IT"/>
        </w:rPr>
        <w:t>đã</w:t>
      </w:r>
      <w:r w:rsidRPr="006158D2">
        <w:rPr>
          <w:color w:val="auto"/>
          <w:sz w:val="28"/>
          <w:szCs w:val="28"/>
          <w:lang w:val="it-IT"/>
        </w:rPr>
        <w:t xml:space="preserve"> lập kỳ tr</w:t>
      </w:r>
      <w:r w:rsidRPr="006158D2">
        <w:rPr>
          <w:rFonts w:hint="eastAsia"/>
          <w:color w:val="auto"/>
          <w:sz w:val="28"/>
          <w:szCs w:val="28"/>
          <w:lang w:val="it-IT"/>
        </w:rPr>
        <w:t>ư</w:t>
      </w:r>
      <w:r w:rsidRPr="006158D2">
        <w:rPr>
          <w:color w:val="auto"/>
          <w:sz w:val="28"/>
          <w:szCs w:val="28"/>
          <w:lang w:val="it-IT"/>
        </w:rPr>
        <w:t>ớc ch</w:t>
      </w:r>
      <w:r w:rsidRPr="006158D2">
        <w:rPr>
          <w:rFonts w:hint="eastAsia"/>
          <w:color w:val="auto"/>
          <w:sz w:val="28"/>
          <w:szCs w:val="28"/>
          <w:lang w:val="it-IT"/>
        </w:rPr>
        <w:t>ư</w:t>
      </w:r>
      <w:r w:rsidRPr="006158D2">
        <w:rPr>
          <w:color w:val="auto"/>
          <w:sz w:val="28"/>
          <w:szCs w:val="28"/>
          <w:lang w:val="it-IT"/>
        </w:rPr>
        <w:t>a sử dụng hết);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Chi xử lý tổn thất của khoản cho vay nội bộ bị thất thoát theo quy định;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Chi phí khác có liên quan </w:t>
      </w:r>
      <w:r w:rsidRPr="006158D2">
        <w:rPr>
          <w:rFonts w:hint="eastAsia"/>
          <w:color w:val="auto"/>
          <w:sz w:val="28"/>
          <w:szCs w:val="28"/>
          <w:lang w:val="it-IT"/>
        </w:rPr>
        <w:t>đ</w:t>
      </w:r>
      <w:r w:rsidRPr="006158D2">
        <w:rPr>
          <w:color w:val="auto"/>
          <w:sz w:val="28"/>
          <w:szCs w:val="28"/>
          <w:lang w:val="it-IT"/>
        </w:rPr>
        <w:t>ến giao dịch nội bộ.</w:t>
      </w:r>
    </w:p>
    <w:p w:rsidR="007477B5" w:rsidRPr="006158D2" w:rsidRDefault="00F6039D">
      <w:pPr>
        <w:spacing w:after="0" w:line="276" w:lineRule="auto"/>
        <w:ind w:firstLine="567"/>
        <w:contextualSpacing/>
        <w:rPr>
          <w:b/>
          <w:color w:val="auto"/>
          <w:sz w:val="28"/>
          <w:szCs w:val="28"/>
          <w:lang w:val="it-IT"/>
        </w:rPr>
      </w:pPr>
      <w:r w:rsidRPr="006158D2">
        <w:rPr>
          <w:b/>
          <w:color w:val="auto"/>
          <w:sz w:val="28"/>
          <w:szCs w:val="28"/>
          <w:lang w:val="it-IT"/>
        </w:rPr>
        <w:t>Bên Có: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Kết chuyển giá vốn của sản phẩm, hàng hóa, dịch vụ </w:t>
      </w:r>
      <w:r w:rsidRPr="006158D2">
        <w:rPr>
          <w:rFonts w:hint="eastAsia"/>
          <w:color w:val="auto"/>
          <w:sz w:val="28"/>
          <w:szCs w:val="28"/>
          <w:lang w:val="it-IT"/>
        </w:rPr>
        <w:t>đã</w:t>
      </w:r>
      <w:r w:rsidRPr="006158D2">
        <w:rPr>
          <w:color w:val="auto"/>
          <w:sz w:val="28"/>
          <w:szCs w:val="28"/>
          <w:lang w:val="it-IT"/>
        </w:rPr>
        <w:t xml:space="preserve"> bán trong kỳ, chi phí quản lý kinh doanh liên quan </w:t>
      </w:r>
      <w:r w:rsidRPr="006158D2">
        <w:rPr>
          <w:rFonts w:hint="eastAsia"/>
          <w:color w:val="auto"/>
          <w:sz w:val="28"/>
          <w:szCs w:val="28"/>
          <w:lang w:val="it-IT"/>
        </w:rPr>
        <w:t>đ</w:t>
      </w:r>
      <w:r w:rsidRPr="006158D2">
        <w:rPr>
          <w:color w:val="auto"/>
          <w:sz w:val="28"/>
          <w:szCs w:val="28"/>
          <w:lang w:val="it-IT"/>
        </w:rPr>
        <w:t xml:space="preserve">ến giao dịch nội bộ, chi phí khác có liên quan </w:t>
      </w:r>
      <w:r w:rsidRPr="006158D2">
        <w:rPr>
          <w:rFonts w:hint="eastAsia"/>
          <w:color w:val="auto"/>
          <w:sz w:val="28"/>
          <w:szCs w:val="28"/>
          <w:lang w:val="it-IT"/>
        </w:rPr>
        <w:t>đ</w:t>
      </w:r>
      <w:r w:rsidRPr="006158D2">
        <w:rPr>
          <w:color w:val="auto"/>
          <w:sz w:val="28"/>
          <w:szCs w:val="28"/>
          <w:lang w:val="it-IT"/>
        </w:rPr>
        <w:t xml:space="preserve">ến giao dịch nội bộ sang Tài khoản 911 “Xác </w:t>
      </w:r>
      <w:r w:rsidRPr="006158D2">
        <w:rPr>
          <w:rFonts w:hint="eastAsia"/>
          <w:color w:val="auto"/>
          <w:sz w:val="28"/>
          <w:szCs w:val="28"/>
          <w:lang w:val="it-IT"/>
        </w:rPr>
        <w:t>đ</w:t>
      </w:r>
      <w:r w:rsidRPr="006158D2">
        <w:rPr>
          <w:color w:val="auto"/>
          <w:sz w:val="28"/>
          <w:szCs w:val="28"/>
          <w:lang w:val="it-IT"/>
        </w:rPr>
        <w:t>ịnh kết quả kinh doanh”;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Khoản hoàn nhập dự phòng giảm giá hàng tồn kho cuối kỳ kế toán (chênh lệch giữa số dự phòng phải lập kỳ này nhỏ h</w:t>
      </w:r>
      <w:r w:rsidRPr="006158D2">
        <w:rPr>
          <w:rFonts w:hint="eastAsia"/>
          <w:color w:val="auto"/>
          <w:sz w:val="28"/>
          <w:szCs w:val="28"/>
          <w:lang w:val="it-IT"/>
        </w:rPr>
        <w:t>ơ</w:t>
      </w:r>
      <w:r w:rsidRPr="006158D2">
        <w:rPr>
          <w:color w:val="auto"/>
          <w:sz w:val="28"/>
          <w:szCs w:val="28"/>
          <w:lang w:val="it-IT"/>
        </w:rPr>
        <w:t xml:space="preserve">n số </w:t>
      </w:r>
      <w:r w:rsidRPr="006158D2">
        <w:rPr>
          <w:rFonts w:hint="eastAsia"/>
          <w:color w:val="auto"/>
          <w:sz w:val="28"/>
          <w:szCs w:val="28"/>
          <w:lang w:val="it-IT"/>
        </w:rPr>
        <w:t>đã</w:t>
      </w:r>
      <w:r w:rsidRPr="006158D2">
        <w:rPr>
          <w:color w:val="auto"/>
          <w:sz w:val="28"/>
          <w:szCs w:val="28"/>
          <w:lang w:val="it-IT"/>
        </w:rPr>
        <w:t xml:space="preserve"> lập kỳ tr</w:t>
      </w:r>
      <w:r w:rsidRPr="006158D2">
        <w:rPr>
          <w:rFonts w:hint="eastAsia"/>
          <w:color w:val="auto"/>
          <w:sz w:val="28"/>
          <w:szCs w:val="28"/>
          <w:lang w:val="it-IT"/>
        </w:rPr>
        <w:t>ư</w:t>
      </w:r>
      <w:r w:rsidRPr="006158D2">
        <w:rPr>
          <w:color w:val="auto"/>
          <w:sz w:val="28"/>
          <w:szCs w:val="28"/>
          <w:lang w:val="it-IT"/>
        </w:rPr>
        <w:t>ớc ch</w:t>
      </w:r>
      <w:r w:rsidRPr="006158D2">
        <w:rPr>
          <w:rFonts w:hint="eastAsia"/>
          <w:color w:val="auto"/>
          <w:sz w:val="28"/>
          <w:szCs w:val="28"/>
          <w:lang w:val="it-IT"/>
        </w:rPr>
        <w:t>ư</w:t>
      </w:r>
      <w:r w:rsidRPr="006158D2">
        <w:rPr>
          <w:color w:val="auto"/>
          <w:sz w:val="28"/>
          <w:szCs w:val="28"/>
          <w:lang w:val="it-IT"/>
        </w:rPr>
        <w:t>a sử dụng hết);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Trị giá vốn của hàng bán bị trả lại;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Khoản chiết khấu th</w:t>
      </w:r>
      <w:r w:rsidRPr="006158D2">
        <w:rPr>
          <w:rFonts w:hint="eastAsia"/>
          <w:color w:val="auto"/>
          <w:sz w:val="28"/>
          <w:szCs w:val="28"/>
          <w:lang w:val="it-IT"/>
        </w:rPr>
        <w:t>ươ</w:t>
      </w:r>
      <w:r w:rsidRPr="006158D2">
        <w:rPr>
          <w:color w:val="auto"/>
          <w:sz w:val="28"/>
          <w:szCs w:val="28"/>
          <w:lang w:val="it-IT"/>
        </w:rPr>
        <w:t xml:space="preserve">ng mại, giảm giá hàng bán nhận </w:t>
      </w:r>
      <w:r w:rsidRPr="006158D2">
        <w:rPr>
          <w:rFonts w:hint="eastAsia"/>
          <w:color w:val="auto"/>
          <w:sz w:val="28"/>
          <w:szCs w:val="28"/>
          <w:lang w:val="it-IT"/>
        </w:rPr>
        <w:t>đư</w:t>
      </w:r>
      <w:r w:rsidRPr="006158D2">
        <w:rPr>
          <w:color w:val="auto"/>
          <w:sz w:val="28"/>
          <w:szCs w:val="28"/>
          <w:lang w:val="it-IT"/>
        </w:rPr>
        <w:t xml:space="preserve">ợc sau khi hàng </w:t>
      </w:r>
      <w:r w:rsidRPr="006158D2">
        <w:rPr>
          <w:color w:val="auto"/>
          <w:sz w:val="28"/>
          <w:szCs w:val="28"/>
          <w:lang w:val="it-IT"/>
        </w:rPr>
        <w:lastRenderedPageBreak/>
        <w:t xml:space="preserve">mua </w:t>
      </w:r>
      <w:r w:rsidRPr="006158D2">
        <w:rPr>
          <w:rFonts w:hint="eastAsia"/>
          <w:color w:val="auto"/>
          <w:sz w:val="28"/>
          <w:szCs w:val="28"/>
          <w:lang w:val="it-IT"/>
        </w:rPr>
        <w:t>đã</w:t>
      </w:r>
      <w:r w:rsidRPr="006158D2">
        <w:rPr>
          <w:color w:val="auto"/>
          <w:sz w:val="28"/>
          <w:szCs w:val="28"/>
          <w:lang w:val="it-IT"/>
        </w:rPr>
        <w:t xml:space="preserve"> tiêu thụ.</w:t>
      </w:r>
    </w:p>
    <w:p w:rsidR="007477B5" w:rsidRPr="006158D2" w:rsidRDefault="00F6039D">
      <w:pPr>
        <w:pStyle w:val="Heading7"/>
        <w:spacing w:after="0" w:line="276" w:lineRule="auto"/>
        <w:ind w:left="0" w:firstLine="567"/>
        <w:contextualSpacing/>
        <w:rPr>
          <w:color w:val="auto"/>
          <w:sz w:val="28"/>
          <w:szCs w:val="28"/>
          <w:lang w:val="it-IT"/>
        </w:rPr>
      </w:pPr>
      <w:r w:rsidRPr="006158D2">
        <w:rPr>
          <w:color w:val="auto"/>
          <w:sz w:val="28"/>
          <w:szCs w:val="28"/>
          <w:lang w:val="it-IT"/>
        </w:rPr>
        <w:t>Tài khoản 612 không có số d</w:t>
      </w:r>
      <w:r w:rsidRPr="006158D2">
        <w:rPr>
          <w:rFonts w:hint="eastAsia"/>
          <w:color w:val="auto"/>
          <w:sz w:val="28"/>
          <w:szCs w:val="28"/>
          <w:lang w:val="it-IT"/>
        </w:rPr>
        <w:t>ư</w:t>
      </w:r>
      <w:r w:rsidRPr="006158D2">
        <w:rPr>
          <w:color w:val="auto"/>
          <w:sz w:val="28"/>
          <w:szCs w:val="28"/>
          <w:lang w:val="it-IT"/>
        </w:rPr>
        <w:t xml:space="preserve"> cuối kỳ.</w:t>
      </w:r>
    </w:p>
    <w:p w:rsidR="007477B5" w:rsidRPr="006158D2" w:rsidRDefault="00F6039D">
      <w:pPr>
        <w:spacing w:after="0" w:line="276" w:lineRule="auto"/>
        <w:ind w:firstLine="567"/>
        <w:contextualSpacing/>
        <w:rPr>
          <w:bCs/>
          <w:color w:val="auto"/>
          <w:sz w:val="28"/>
          <w:szCs w:val="26"/>
          <w:lang w:val="it-IT"/>
        </w:rPr>
      </w:pPr>
      <w:r w:rsidRPr="006158D2">
        <w:rPr>
          <w:bCs/>
          <w:color w:val="auto"/>
          <w:sz w:val="28"/>
          <w:szCs w:val="26"/>
          <w:lang w:val="it-IT"/>
        </w:rPr>
        <w:t>Tài khoản 612 - Giá vốn hàng bán của giao dịch nội bộ có 4 tài khoản cấp 2:</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xml:space="preserve">- Tài khoản </w:t>
      </w:r>
      <w:r w:rsidRPr="006158D2">
        <w:rPr>
          <w:bCs/>
          <w:i/>
          <w:color w:val="auto"/>
          <w:sz w:val="28"/>
          <w:szCs w:val="26"/>
          <w:lang w:val="it-IT"/>
        </w:rPr>
        <w:t>6</w:t>
      </w:r>
      <w:r w:rsidRPr="006158D2">
        <w:rPr>
          <w:bCs/>
          <w:i/>
          <w:color w:val="auto"/>
          <w:sz w:val="28"/>
          <w:szCs w:val="26"/>
          <w:lang w:val="vi-VN"/>
        </w:rPr>
        <w:t>1</w:t>
      </w:r>
      <w:r w:rsidRPr="006158D2">
        <w:rPr>
          <w:bCs/>
          <w:i/>
          <w:color w:val="auto"/>
          <w:sz w:val="28"/>
          <w:szCs w:val="26"/>
          <w:lang w:val="it-IT"/>
        </w:rPr>
        <w:t>2</w:t>
      </w:r>
      <w:r w:rsidRPr="006158D2">
        <w:rPr>
          <w:bCs/>
          <w:i/>
          <w:color w:val="auto"/>
          <w:sz w:val="28"/>
          <w:szCs w:val="26"/>
          <w:lang w:val="vi-VN"/>
        </w:rPr>
        <w:t xml:space="preserve">1 </w:t>
      </w:r>
      <w:r w:rsidRPr="006158D2">
        <w:rPr>
          <w:bCs/>
          <w:i/>
          <w:color w:val="auto"/>
          <w:sz w:val="28"/>
          <w:szCs w:val="26"/>
          <w:lang w:val="it-IT"/>
        </w:rPr>
        <w:t>-</w:t>
      </w:r>
      <w:r w:rsidRPr="006158D2">
        <w:rPr>
          <w:bCs/>
          <w:i/>
          <w:color w:val="auto"/>
          <w:sz w:val="28"/>
          <w:szCs w:val="26"/>
          <w:lang w:val="vi-VN"/>
        </w:rPr>
        <w:t xml:space="preserve"> </w:t>
      </w:r>
      <w:r w:rsidRPr="006158D2">
        <w:rPr>
          <w:bCs/>
          <w:i/>
          <w:color w:val="auto"/>
          <w:sz w:val="28"/>
          <w:szCs w:val="26"/>
          <w:lang w:val="it-IT"/>
        </w:rPr>
        <w:t>Giá vốn</w:t>
      </w:r>
      <w:r w:rsidRPr="006158D2">
        <w:rPr>
          <w:bCs/>
          <w:i/>
          <w:color w:val="auto"/>
          <w:sz w:val="28"/>
          <w:szCs w:val="26"/>
          <w:lang w:val="vi-VN"/>
        </w:rPr>
        <w:t xml:space="preserve"> </w:t>
      </w:r>
      <w:r w:rsidRPr="006158D2">
        <w:rPr>
          <w:bCs/>
          <w:i/>
          <w:color w:val="auto"/>
          <w:sz w:val="28"/>
          <w:szCs w:val="26"/>
          <w:lang w:val="it-IT"/>
        </w:rPr>
        <w:t>sản phẩm, vật t</w:t>
      </w:r>
      <w:r w:rsidRPr="006158D2">
        <w:rPr>
          <w:rFonts w:hint="eastAsia"/>
          <w:bCs/>
          <w:i/>
          <w:color w:val="auto"/>
          <w:sz w:val="28"/>
          <w:szCs w:val="26"/>
          <w:lang w:val="it-IT"/>
        </w:rPr>
        <w:t>ư</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 xml:space="preserve">ể phản ánh </w:t>
      </w:r>
      <w:r w:rsidRPr="006158D2">
        <w:rPr>
          <w:bCs/>
          <w:color w:val="auto"/>
          <w:sz w:val="28"/>
          <w:szCs w:val="26"/>
          <w:lang w:val="it-IT"/>
        </w:rPr>
        <w:t>giá vốn</w:t>
      </w:r>
      <w:r w:rsidRPr="006158D2">
        <w:rPr>
          <w:bCs/>
          <w:color w:val="auto"/>
          <w:sz w:val="28"/>
          <w:szCs w:val="26"/>
          <w:lang w:val="vi-VN"/>
        </w:rPr>
        <w:t xml:space="preserve"> của khối l</w:t>
      </w:r>
      <w:r w:rsidRPr="006158D2">
        <w:rPr>
          <w:rFonts w:hint="eastAsia"/>
          <w:bCs/>
          <w:color w:val="auto"/>
          <w:sz w:val="28"/>
          <w:szCs w:val="26"/>
          <w:lang w:val="vi-VN"/>
        </w:rPr>
        <w:t>ư</w:t>
      </w:r>
      <w:r w:rsidRPr="006158D2">
        <w:rPr>
          <w:bCs/>
          <w:color w:val="auto"/>
          <w:sz w:val="28"/>
          <w:szCs w:val="26"/>
          <w:lang w:val="vi-VN"/>
        </w:rPr>
        <w:t xml:space="preserve">ợng </w:t>
      </w:r>
      <w:r w:rsidRPr="006158D2">
        <w:rPr>
          <w:bCs/>
          <w:color w:val="auto"/>
          <w:sz w:val="28"/>
          <w:szCs w:val="26"/>
          <w:lang w:val="it-IT"/>
        </w:rPr>
        <w:t>sản phẩm, vật t</w:t>
      </w:r>
      <w:r w:rsidRPr="006158D2">
        <w:rPr>
          <w:rFonts w:hint="eastAsia"/>
          <w:bCs/>
          <w:color w:val="auto"/>
          <w:sz w:val="28"/>
          <w:szCs w:val="26"/>
          <w:lang w:val="it-IT"/>
        </w:rPr>
        <w:t>ư</w:t>
      </w:r>
      <w:r w:rsidRPr="006158D2">
        <w:rPr>
          <w:bCs/>
          <w:color w:val="auto"/>
          <w:sz w:val="28"/>
          <w:szCs w:val="26"/>
          <w:lang w:val="it-IT"/>
        </w:rPr>
        <w:t xml:space="preserve"> </w:t>
      </w:r>
      <w:r w:rsidRPr="006158D2">
        <w:rPr>
          <w:rFonts w:hint="eastAsia"/>
          <w:bCs/>
          <w:color w:val="auto"/>
          <w:sz w:val="28"/>
          <w:szCs w:val="26"/>
          <w:lang w:val="it-IT"/>
        </w:rPr>
        <w:t>đ</w:t>
      </w:r>
      <w:r w:rsidRPr="006158D2">
        <w:rPr>
          <w:bCs/>
          <w:color w:val="auto"/>
          <w:sz w:val="28"/>
          <w:szCs w:val="26"/>
          <w:lang w:val="it-IT"/>
        </w:rPr>
        <w:t xml:space="preserve">ầu vào mà HTX </w:t>
      </w:r>
      <w:r w:rsidRPr="006158D2">
        <w:rPr>
          <w:rFonts w:hint="eastAsia"/>
          <w:bCs/>
          <w:color w:val="auto"/>
          <w:sz w:val="28"/>
          <w:szCs w:val="26"/>
          <w:lang w:val="it-IT"/>
        </w:rPr>
        <w:t>đã</w:t>
      </w:r>
      <w:r w:rsidRPr="006158D2">
        <w:rPr>
          <w:bCs/>
          <w:color w:val="auto"/>
          <w:sz w:val="28"/>
          <w:szCs w:val="26"/>
          <w:lang w:val="it-IT"/>
        </w:rPr>
        <w:t xml:space="preserve"> cung ứng cho thành viên chính thức</w:t>
      </w:r>
      <w:r w:rsidRPr="006158D2">
        <w:rPr>
          <w:bCs/>
          <w:color w:val="auto"/>
          <w:sz w:val="28"/>
          <w:szCs w:val="26"/>
          <w:lang w:val="vi-VN"/>
        </w:rPr>
        <w:t xml:space="preserve">. </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Tài khoản 6122 - Giá vốn cung cấp dịch vụ:</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giá vốn của khối l</w:t>
      </w:r>
      <w:r w:rsidRPr="006158D2">
        <w:rPr>
          <w:rFonts w:hint="eastAsia"/>
          <w:bCs/>
          <w:color w:val="auto"/>
          <w:sz w:val="28"/>
          <w:szCs w:val="26"/>
          <w:lang w:val="vi-VN"/>
        </w:rPr>
        <w:t>ư</w:t>
      </w:r>
      <w:r w:rsidRPr="006158D2">
        <w:rPr>
          <w:bCs/>
          <w:color w:val="auto"/>
          <w:sz w:val="28"/>
          <w:szCs w:val="26"/>
          <w:lang w:val="vi-VN"/>
        </w:rPr>
        <w:t xml:space="preserve">ợng dịch vụ </w:t>
      </w:r>
      <w:r w:rsidRPr="006158D2">
        <w:rPr>
          <w:rFonts w:hint="eastAsia"/>
          <w:bCs/>
          <w:color w:val="auto"/>
          <w:sz w:val="28"/>
          <w:szCs w:val="26"/>
          <w:lang w:val="vi-VN"/>
        </w:rPr>
        <w:t>đã</w:t>
      </w:r>
      <w:r w:rsidRPr="006158D2">
        <w:rPr>
          <w:bCs/>
          <w:color w:val="auto"/>
          <w:sz w:val="28"/>
          <w:szCs w:val="26"/>
          <w:lang w:val="vi-VN"/>
        </w:rPr>
        <w:t xml:space="preserve"> hoàn thành, </w:t>
      </w:r>
      <w:r w:rsidRPr="006158D2">
        <w:rPr>
          <w:rFonts w:hint="eastAsia"/>
          <w:bCs/>
          <w:color w:val="auto"/>
          <w:sz w:val="28"/>
          <w:szCs w:val="26"/>
          <w:lang w:val="vi-VN"/>
        </w:rPr>
        <w:t>đã</w:t>
      </w:r>
      <w:r w:rsidRPr="006158D2">
        <w:rPr>
          <w:bCs/>
          <w:color w:val="auto"/>
          <w:sz w:val="28"/>
          <w:szCs w:val="26"/>
          <w:lang w:val="vi-VN"/>
        </w:rPr>
        <w:t xml:space="preserve"> cung cấp cho thành viên chính thức.</w:t>
      </w:r>
    </w:p>
    <w:p w:rsidR="007477B5" w:rsidRPr="006158D2" w:rsidRDefault="00F6039D">
      <w:pPr>
        <w:spacing w:after="0" w:line="276" w:lineRule="auto"/>
        <w:ind w:firstLine="567"/>
        <w:contextualSpacing/>
        <w:rPr>
          <w:bCs/>
          <w:color w:val="auto"/>
          <w:sz w:val="28"/>
          <w:szCs w:val="26"/>
          <w:lang w:val="vi-VN"/>
        </w:rPr>
      </w:pPr>
      <w:r w:rsidRPr="006158D2">
        <w:rPr>
          <w:bCs/>
          <w:i/>
          <w:color w:val="auto"/>
          <w:sz w:val="28"/>
          <w:szCs w:val="26"/>
          <w:lang w:val="vi-VN"/>
        </w:rPr>
        <w:t xml:space="preserve">- Tài khoản 6123 - Chi phí hoạt </w:t>
      </w:r>
      <w:r w:rsidRPr="006158D2">
        <w:rPr>
          <w:rFonts w:hint="eastAsia"/>
          <w:bCs/>
          <w:i/>
          <w:color w:val="auto"/>
          <w:sz w:val="28"/>
          <w:szCs w:val="26"/>
          <w:lang w:val="vi-VN"/>
        </w:rPr>
        <w:t>đ</w:t>
      </w:r>
      <w:r w:rsidRPr="006158D2">
        <w:rPr>
          <w:bCs/>
          <w:i/>
          <w:color w:val="auto"/>
          <w:sz w:val="28"/>
          <w:szCs w:val="26"/>
          <w:lang w:val="vi-VN"/>
        </w:rPr>
        <w:t>ộng cho vay nội bộ:</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ể phản ánh chi phí trả lãi tiền gửi tiết kiệm cho thành viên, HTX thành viên (</w:t>
      </w:r>
      <w:r w:rsidRPr="006158D2">
        <w:rPr>
          <w:rFonts w:hint="eastAsia"/>
          <w:bCs/>
          <w:color w:val="auto"/>
          <w:sz w:val="28"/>
          <w:szCs w:val="26"/>
          <w:lang w:val="vi-VN"/>
        </w:rPr>
        <w:t>đ</w:t>
      </w:r>
      <w:r w:rsidRPr="006158D2">
        <w:rPr>
          <w:bCs/>
          <w:color w:val="auto"/>
          <w:sz w:val="28"/>
          <w:szCs w:val="26"/>
          <w:lang w:val="vi-VN"/>
        </w:rPr>
        <w:t xml:space="preserve">ối với những hợp </w:t>
      </w:r>
      <w:r w:rsidRPr="006158D2">
        <w:rPr>
          <w:rFonts w:hint="eastAsia"/>
          <w:bCs/>
          <w:color w:val="auto"/>
          <w:sz w:val="28"/>
          <w:szCs w:val="26"/>
          <w:lang w:val="vi-VN"/>
        </w:rPr>
        <w:t>đ</w:t>
      </w:r>
      <w:r w:rsidRPr="006158D2">
        <w:rPr>
          <w:bCs/>
          <w:color w:val="auto"/>
          <w:sz w:val="28"/>
          <w:szCs w:val="26"/>
          <w:lang w:val="vi-VN"/>
        </w:rPr>
        <w:t>ồng tín dụng nội bộ ký tr</w:t>
      </w:r>
      <w:r w:rsidRPr="006158D2">
        <w:rPr>
          <w:rFonts w:hint="eastAsia"/>
          <w:bCs/>
          <w:color w:val="auto"/>
          <w:sz w:val="28"/>
          <w:szCs w:val="26"/>
          <w:lang w:val="vi-VN"/>
        </w:rPr>
        <w:t>ư</w:t>
      </w:r>
      <w:r w:rsidRPr="006158D2">
        <w:rPr>
          <w:bCs/>
          <w:color w:val="auto"/>
          <w:sz w:val="28"/>
          <w:szCs w:val="26"/>
          <w:lang w:val="vi-VN"/>
        </w:rPr>
        <w:t>ớc ngày 01</w:t>
      </w:r>
      <w:r w:rsidRPr="006158D2">
        <w:rPr>
          <w:bCs/>
          <w:color w:val="auto"/>
          <w:sz w:val="28"/>
          <w:szCs w:val="26"/>
          <w:lang w:val="en-US"/>
        </w:rPr>
        <w:t>/</w:t>
      </w:r>
      <w:r w:rsidRPr="006158D2">
        <w:rPr>
          <w:bCs/>
          <w:color w:val="auto"/>
          <w:sz w:val="28"/>
          <w:szCs w:val="26"/>
          <w:lang w:val="vi-VN"/>
        </w:rPr>
        <w:t>9</w:t>
      </w:r>
      <w:r w:rsidRPr="006158D2">
        <w:rPr>
          <w:bCs/>
          <w:color w:val="auto"/>
          <w:sz w:val="28"/>
          <w:szCs w:val="26"/>
          <w:lang w:val="en-US"/>
        </w:rPr>
        <w:t>/</w:t>
      </w:r>
      <w:r w:rsidRPr="006158D2">
        <w:rPr>
          <w:bCs/>
          <w:color w:val="auto"/>
          <w:sz w:val="28"/>
          <w:szCs w:val="26"/>
          <w:lang w:val="vi-VN"/>
        </w:rPr>
        <w:t>2023</w:t>
      </w:r>
      <w:r w:rsidRPr="006158D2">
        <w:rPr>
          <w:color w:val="auto"/>
          <w:sz w:val="28"/>
          <w:szCs w:val="28"/>
          <w:lang w:val="it-IT"/>
        </w:rPr>
        <w:t xml:space="preserve"> và đang còn hiệu lực</w:t>
      </w:r>
      <w:r w:rsidRPr="006158D2">
        <w:rPr>
          <w:bCs/>
          <w:color w:val="auto"/>
          <w:sz w:val="28"/>
          <w:szCs w:val="26"/>
          <w:lang w:val="vi-VN"/>
        </w:rPr>
        <w:t xml:space="preserve">); Chi phí phục vụ hoạt </w:t>
      </w:r>
      <w:r w:rsidRPr="006158D2">
        <w:rPr>
          <w:rFonts w:hint="eastAsia"/>
          <w:bCs/>
          <w:color w:val="auto"/>
          <w:sz w:val="28"/>
          <w:szCs w:val="26"/>
          <w:lang w:val="vi-VN"/>
        </w:rPr>
        <w:t>đ</w:t>
      </w:r>
      <w:r w:rsidRPr="006158D2">
        <w:rPr>
          <w:bCs/>
          <w:color w:val="auto"/>
          <w:sz w:val="28"/>
          <w:szCs w:val="26"/>
          <w:lang w:val="vi-VN"/>
        </w:rPr>
        <w:t>ộng cho vay nội bộ; Giá trị khoản cho vay nội</w:t>
      </w:r>
      <w:r w:rsidRPr="006158D2">
        <w:rPr>
          <w:bCs/>
          <w:color w:val="auto"/>
          <w:sz w:val="28"/>
          <w:szCs w:val="26"/>
          <w:lang w:val="en-US"/>
        </w:rPr>
        <w:t xml:space="preserve"> </w:t>
      </w:r>
      <w:r w:rsidRPr="006158D2">
        <w:rPr>
          <w:bCs/>
          <w:color w:val="auto"/>
          <w:sz w:val="28"/>
          <w:szCs w:val="26"/>
          <w:lang w:val="vi-VN"/>
        </w:rPr>
        <w:t xml:space="preserve">bộ bị tổn thất. </w:t>
      </w:r>
    </w:p>
    <w:p w:rsidR="007477B5" w:rsidRPr="006158D2" w:rsidRDefault="00F6039D">
      <w:pPr>
        <w:spacing w:after="0" w:line="276" w:lineRule="auto"/>
        <w:ind w:firstLine="567"/>
        <w:contextualSpacing/>
        <w:rPr>
          <w:color w:val="auto"/>
          <w:sz w:val="28"/>
          <w:szCs w:val="26"/>
          <w:lang w:val="vi-VN"/>
        </w:rPr>
      </w:pPr>
      <w:r w:rsidRPr="006158D2">
        <w:rPr>
          <w:bCs/>
          <w:i/>
          <w:color w:val="auto"/>
          <w:sz w:val="28"/>
          <w:szCs w:val="26"/>
          <w:lang w:val="vi-VN"/>
        </w:rPr>
        <w:t xml:space="preserve">- Tài khoản </w:t>
      </w:r>
      <w:r w:rsidRPr="006158D2">
        <w:rPr>
          <w:bCs/>
          <w:i/>
          <w:color w:val="auto"/>
          <w:sz w:val="28"/>
          <w:szCs w:val="26"/>
          <w:lang w:val="it-IT"/>
        </w:rPr>
        <w:t>6</w:t>
      </w:r>
      <w:r w:rsidRPr="006158D2">
        <w:rPr>
          <w:bCs/>
          <w:i/>
          <w:color w:val="auto"/>
          <w:sz w:val="28"/>
          <w:szCs w:val="26"/>
          <w:lang w:val="vi-VN"/>
        </w:rPr>
        <w:t>1</w:t>
      </w:r>
      <w:r w:rsidRPr="006158D2">
        <w:rPr>
          <w:bCs/>
          <w:i/>
          <w:color w:val="auto"/>
          <w:sz w:val="28"/>
          <w:szCs w:val="26"/>
          <w:lang w:val="it-IT"/>
        </w:rPr>
        <w:t>2</w:t>
      </w:r>
      <w:r w:rsidRPr="006158D2">
        <w:rPr>
          <w:bCs/>
          <w:i/>
          <w:color w:val="auto"/>
          <w:sz w:val="28"/>
          <w:szCs w:val="26"/>
          <w:lang w:val="vi-VN"/>
        </w:rPr>
        <w:t xml:space="preserve">8 </w:t>
      </w:r>
      <w:r w:rsidRPr="006158D2">
        <w:rPr>
          <w:bCs/>
          <w:i/>
          <w:color w:val="auto"/>
          <w:sz w:val="28"/>
          <w:szCs w:val="26"/>
          <w:lang w:val="it-IT"/>
        </w:rPr>
        <w:t>-</w:t>
      </w:r>
      <w:r w:rsidRPr="006158D2">
        <w:rPr>
          <w:bCs/>
          <w:i/>
          <w:color w:val="auto"/>
          <w:sz w:val="28"/>
          <w:szCs w:val="26"/>
          <w:lang w:val="vi-VN"/>
        </w:rPr>
        <w:t xml:space="preserve"> </w:t>
      </w:r>
      <w:r w:rsidRPr="006158D2">
        <w:rPr>
          <w:bCs/>
          <w:i/>
          <w:color w:val="auto"/>
          <w:sz w:val="28"/>
          <w:szCs w:val="26"/>
          <w:lang w:val="it-IT"/>
        </w:rPr>
        <w:t>Chi phí khác</w:t>
      </w:r>
      <w:r w:rsidRPr="006158D2">
        <w:rPr>
          <w:bCs/>
          <w:color w:val="auto"/>
          <w:sz w:val="28"/>
          <w:szCs w:val="26"/>
          <w:lang w:val="vi-VN"/>
        </w:rPr>
        <w:t xml:space="preserve">: Tài khoản này dùng </w:t>
      </w:r>
      <w:r w:rsidRPr="006158D2">
        <w:rPr>
          <w:rFonts w:hint="eastAsia"/>
          <w:bCs/>
          <w:color w:val="auto"/>
          <w:sz w:val="28"/>
          <w:szCs w:val="26"/>
          <w:lang w:val="vi-VN"/>
        </w:rPr>
        <w:t>đ</w:t>
      </w:r>
      <w:r w:rsidRPr="006158D2">
        <w:rPr>
          <w:bCs/>
          <w:color w:val="auto"/>
          <w:sz w:val="28"/>
          <w:szCs w:val="26"/>
          <w:lang w:val="vi-VN"/>
        </w:rPr>
        <w:t xml:space="preserve">ể phản ánh </w:t>
      </w:r>
      <w:r w:rsidRPr="006158D2">
        <w:rPr>
          <w:bCs/>
          <w:color w:val="auto"/>
          <w:sz w:val="28"/>
          <w:szCs w:val="26"/>
          <w:lang w:val="it-IT"/>
        </w:rPr>
        <w:t>các chi phí</w:t>
      </w:r>
      <w:r w:rsidRPr="006158D2">
        <w:rPr>
          <w:bCs/>
          <w:color w:val="auto"/>
          <w:sz w:val="28"/>
          <w:szCs w:val="26"/>
          <w:lang w:val="vi-VN"/>
        </w:rPr>
        <w:t xml:space="preserve"> khác có liên quan </w:t>
      </w:r>
      <w:r w:rsidRPr="006158D2">
        <w:rPr>
          <w:rFonts w:hint="eastAsia"/>
          <w:bCs/>
          <w:color w:val="auto"/>
          <w:sz w:val="28"/>
          <w:szCs w:val="26"/>
          <w:lang w:val="vi-VN"/>
        </w:rPr>
        <w:t>đ</w:t>
      </w:r>
      <w:r w:rsidRPr="006158D2">
        <w:rPr>
          <w:bCs/>
          <w:color w:val="auto"/>
          <w:sz w:val="28"/>
          <w:szCs w:val="26"/>
          <w:lang w:val="vi-VN"/>
        </w:rPr>
        <w:t xml:space="preserve">ến giao dịch nội bộ của HTX. </w:t>
      </w:r>
    </w:p>
    <w:p w:rsidR="007477B5" w:rsidRPr="006158D2" w:rsidRDefault="00F6039D">
      <w:pPr>
        <w:pStyle w:val="BodyText2"/>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w:t>
      </w:r>
      <w:r w:rsidRPr="006158D2">
        <w:rPr>
          <w:rFonts w:ascii="Times New Roman" w:hAnsi="Times New Roman"/>
          <w:bCs w:val="0"/>
          <w:color w:val="auto"/>
          <w:sz w:val="28"/>
          <w:lang w:val="it-IT"/>
        </w:rPr>
        <w:t>. Ph</w:t>
      </w:r>
      <w:r w:rsidRPr="006158D2">
        <w:rPr>
          <w:rFonts w:ascii="Times New Roman" w:hAnsi="Times New Roman" w:hint="eastAsia"/>
          <w:bCs w:val="0"/>
          <w:color w:val="auto"/>
          <w:sz w:val="28"/>
          <w:lang w:val="it-IT"/>
        </w:rPr>
        <w:t>ươ</w:t>
      </w:r>
      <w:r w:rsidRPr="006158D2">
        <w:rPr>
          <w:rFonts w:ascii="Times New Roman" w:hAnsi="Times New Roman"/>
          <w:bCs w:val="0"/>
          <w:color w:val="auto"/>
          <w:sz w:val="28"/>
          <w:lang w:val="it-IT"/>
        </w:rPr>
        <w:t>ng pháp kế toán một số giao dịch kinh tế chủ yếu</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3.1. Khi xuất bán các sản phẩm, vật tư, dịch vụ hoàn thành </w:t>
      </w:r>
      <w:r w:rsidRPr="006158D2">
        <w:rPr>
          <w:rFonts w:ascii="Times New Roman" w:hAnsi="Times New Roman" w:hint="eastAsia"/>
          <w:color w:val="auto"/>
          <w:sz w:val="28"/>
          <w:lang w:val="it-IT"/>
        </w:rPr>
        <w:t>đư</w:t>
      </w:r>
      <w:r w:rsidRPr="006158D2">
        <w:rPr>
          <w:rFonts w:ascii="Times New Roman" w:hAnsi="Times New Roman"/>
          <w:color w:val="auto"/>
          <w:sz w:val="28"/>
          <w:lang w:val="it-IT"/>
        </w:rPr>
        <w:t xml:space="preserve">ợc xác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 xml:space="preserve">ịnh là </w:t>
      </w:r>
      <w:r w:rsidRPr="006158D2">
        <w:rPr>
          <w:rFonts w:ascii="Times New Roman" w:hAnsi="Times New Roman" w:hint="eastAsia"/>
          <w:color w:val="auto"/>
          <w:sz w:val="28"/>
          <w:lang w:val="it-IT"/>
        </w:rPr>
        <w:t>đã</w:t>
      </w:r>
      <w:r w:rsidRPr="006158D2">
        <w:rPr>
          <w:rFonts w:ascii="Times New Roman" w:hAnsi="Times New Roman"/>
          <w:color w:val="auto"/>
          <w:sz w:val="28"/>
          <w:lang w:val="it-IT"/>
        </w:rPr>
        <w:t xml:space="preserve"> bán trong kỳ,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612 - Giá vốn hàng bán của giao dịch nội bộ</w:t>
      </w:r>
    </w:p>
    <w:p w:rsidR="007477B5" w:rsidRPr="006158D2" w:rsidRDefault="00F6039D">
      <w:pPr>
        <w:pStyle w:val="BodyText"/>
        <w:tabs>
          <w:tab w:val="left" w:pos="1080"/>
        </w:tabs>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b/>
        <w:t>Có các TK 154, 156, 157,…</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3.2. Phản ánh các khoản chi phí </w:t>
      </w:r>
      <w:r w:rsidRPr="006158D2">
        <w:rPr>
          <w:rFonts w:ascii="Times New Roman" w:hAnsi="Times New Roman" w:hint="eastAsia"/>
          <w:color w:val="auto"/>
          <w:sz w:val="28"/>
          <w:lang w:val="it-IT"/>
        </w:rPr>
        <w:t>đư</w:t>
      </w:r>
      <w:r w:rsidRPr="006158D2">
        <w:rPr>
          <w:rFonts w:ascii="Times New Roman" w:hAnsi="Times New Roman"/>
          <w:color w:val="auto"/>
          <w:sz w:val="28"/>
          <w:lang w:val="it-IT"/>
        </w:rPr>
        <w:t>ợc hạch toán trực tiếp vào giá vốn hàng bán: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Phản ánh khoản hao hụt, mất mát của hàng tồn kho sau khi trừ (-) phần bồi th</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ờng do trách nhiệm cá nhân gây ra,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612 - Giá vốn hàng bán của giao dịch nội bộ</w:t>
      </w:r>
    </w:p>
    <w:p w:rsidR="007477B5" w:rsidRPr="006158D2" w:rsidRDefault="00F6039D">
      <w:pPr>
        <w:pStyle w:val="BodyText"/>
        <w:tabs>
          <w:tab w:val="left" w:pos="1080"/>
        </w:tabs>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b/>
        <w:t xml:space="preserve">Có các TK 152, 156, 138,…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3.3. Hạch toán khoản trích lập hoặc hoàn nhập dự phòng giảm giá hàng tồn kho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Tr</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ờng hợp số dự phòng giảm giá hàng tồn kho phải lập kỳ này lớn h</w:t>
      </w:r>
      <w:r w:rsidRPr="006158D2">
        <w:rPr>
          <w:rFonts w:ascii="Times New Roman" w:hAnsi="Times New Roman" w:hint="eastAsia"/>
          <w:color w:val="auto"/>
          <w:sz w:val="28"/>
          <w:lang w:val="it-IT"/>
        </w:rPr>
        <w:t>ơ</w:t>
      </w:r>
      <w:r w:rsidRPr="006158D2">
        <w:rPr>
          <w:rFonts w:ascii="Times New Roman" w:hAnsi="Times New Roman"/>
          <w:color w:val="auto"/>
          <w:sz w:val="28"/>
          <w:lang w:val="it-IT"/>
        </w:rPr>
        <w:t xml:space="preserve">n số </w:t>
      </w:r>
      <w:r w:rsidRPr="006158D2">
        <w:rPr>
          <w:rFonts w:ascii="Times New Roman" w:hAnsi="Times New Roman" w:hint="eastAsia"/>
          <w:color w:val="auto"/>
          <w:sz w:val="28"/>
          <w:lang w:val="it-IT"/>
        </w:rPr>
        <w:t>đã</w:t>
      </w:r>
      <w:r w:rsidRPr="006158D2">
        <w:rPr>
          <w:rFonts w:ascii="Times New Roman" w:hAnsi="Times New Roman"/>
          <w:color w:val="auto"/>
          <w:sz w:val="28"/>
          <w:lang w:val="it-IT"/>
        </w:rPr>
        <w:t xml:space="preserve"> lập kỳ tr</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ớc chưa sử dụng hết, kế toán trích lập bổ sung phần chênh lệch,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612 - Giá vốn hàng bán của giao dịch nội bộ</w:t>
      </w:r>
    </w:p>
    <w:p w:rsidR="007477B5" w:rsidRPr="006158D2" w:rsidRDefault="00F6039D">
      <w:pPr>
        <w:pStyle w:val="BodyText"/>
        <w:tabs>
          <w:tab w:val="left" w:pos="1080"/>
        </w:tabs>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ab/>
        <w:t>Có TK 229 - Dự phòng tổn thất tài sản.</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Tr</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ờng hợp số dự phòng giảm giá hàng tồn kho phải lập kỳ này nhỏ h</w:t>
      </w:r>
      <w:r w:rsidRPr="006158D2">
        <w:rPr>
          <w:rFonts w:ascii="Times New Roman" w:hAnsi="Times New Roman" w:hint="eastAsia"/>
          <w:color w:val="auto"/>
          <w:sz w:val="28"/>
          <w:lang w:val="it-IT"/>
        </w:rPr>
        <w:t>ơ</w:t>
      </w:r>
      <w:r w:rsidRPr="006158D2">
        <w:rPr>
          <w:rFonts w:ascii="Times New Roman" w:hAnsi="Times New Roman"/>
          <w:color w:val="auto"/>
          <w:sz w:val="28"/>
          <w:lang w:val="it-IT"/>
        </w:rPr>
        <w:t xml:space="preserve">n số </w:t>
      </w:r>
      <w:r w:rsidRPr="006158D2">
        <w:rPr>
          <w:rFonts w:ascii="Times New Roman" w:hAnsi="Times New Roman" w:hint="eastAsia"/>
          <w:color w:val="auto"/>
          <w:sz w:val="28"/>
          <w:lang w:val="it-IT"/>
        </w:rPr>
        <w:t>đã</w:t>
      </w:r>
      <w:r w:rsidRPr="006158D2">
        <w:rPr>
          <w:rFonts w:ascii="Times New Roman" w:hAnsi="Times New Roman"/>
          <w:color w:val="auto"/>
          <w:sz w:val="28"/>
          <w:lang w:val="it-IT"/>
        </w:rPr>
        <w:t xml:space="preserve"> lập kỳ tr</w:t>
      </w:r>
      <w:r w:rsidRPr="006158D2">
        <w:rPr>
          <w:rFonts w:ascii="Times New Roman" w:hAnsi="Times New Roman" w:hint="eastAsia"/>
          <w:color w:val="auto"/>
          <w:sz w:val="28"/>
          <w:lang w:val="it-IT"/>
        </w:rPr>
        <w:t>ư</w:t>
      </w:r>
      <w:r w:rsidRPr="006158D2">
        <w:rPr>
          <w:rFonts w:ascii="Times New Roman" w:hAnsi="Times New Roman"/>
          <w:color w:val="auto"/>
          <w:sz w:val="28"/>
          <w:lang w:val="it-IT"/>
        </w:rPr>
        <w:t>ớc chưa sử dụng hết, kế toán hoàn nhập phần chênh lệch,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229 - Dự phòng tổn thất tài sản</w:t>
      </w:r>
    </w:p>
    <w:p w:rsidR="007477B5" w:rsidRPr="006158D2" w:rsidRDefault="00F6039D">
      <w:pPr>
        <w:pStyle w:val="BodyText"/>
        <w:tabs>
          <w:tab w:val="left" w:pos="1080"/>
        </w:tabs>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lastRenderedPageBreak/>
        <w:tab/>
        <w:t>Có TK 612 - Giá vốn hàng bán của giao dịch nội bộ</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3.4. Hàng bán bị trả lại nhập kho,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các TK 154, 156 </w:t>
      </w:r>
    </w:p>
    <w:p w:rsidR="007477B5" w:rsidRPr="006158D2" w:rsidRDefault="00F6039D">
      <w:pPr>
        <w:pStyle w:val="BodyText"/>
        <w:spacing w:after="0" w:line="276" w:lineRule="auto"/>
        <w:ind w:firstLine="1080"/>
        <w:contextualSpacing/>
        <w:rPr>
          <w:rFonts w:ascii="Times New Roman" w:hAnsi="Times New Roman"/>
          <w:color w:val="auto"/>
          <w:sz w:val="28"/>
          <w:lang w:val="it-IT"/>
        </w:rPr>
      </w:pPr>
      <w:r w:rsidRPr="006158D2">
        <w:rPr>
          <w:rFonts w:ascii="Times New Roman" w:hAnsi="Times New Roman"/>
          <w:color w:val="auto"/>
          <w:sz w:val="28"/>
          <w:lang w:val="it-IT"/>
        </w:rPr>
        <w:t>Có TK 612 - Giá vốn hàng bán của giao dịch nội bộ</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3.5. Tr</w:t>
      </w:r>
      <w:r w:rsidRPr="006158D2">
        <w:rPr>
          <w:rFonts w:hint="eastAsia"/>
          <w:color w:val="auto"/>
          <w:sz w:val="28"/>
          <w:szCs w:val="28"/>
          <w:lang w:val="it-IT"/>
        </w:rPr>
        <w:t>ư</w:t>
      </w:r>
      <w:r w:rsidRPr="006158D2">
        <w:rPr>
          <w:color w:val="auto"/>
          <w:sz w:val="28"/>
          <w:szCs w:val="28"/>
          <w:lang w:val="it-IT"/>
        </w:rPr>
        <w:t>ờng hợp khoản chiết khấu th</w:t>
      </w:r>
      <w:r w:rsidRPr="006158D2">
        <w:rPr>
          <w:rFonts w:hint="eastAsia"/>
          <w:color w:val="auto"/>
          <w:sz w:val="28"/>
          <w:szCs w:val="28"/>
          <w:lang w:val="it-IT"/>
        </w:rPr>
        <w:t>ươ</w:t>
      </w:r>
      <w:r w:rsidRPr="006158D2">
        <w:rPr>
          <w:color w:val="auto"/>
          <w:sz w:val="28"/>
          <w:szCs w:val="28"/>
          <w:lang w:val="it-IT"/>
        </w:rPr>
        <w:t xml:space="preserve">ng mại hoặc giảm giá hàng bán nhận </w:t>
      </w:r>
      <w:r w:rsidRPr="006158D2">
        <w:rPr>
          <w:rFonts w:hint="eastAsia"/>
          <w:color w:val="auto"/>
          <w:sz w:val="28"/>
          <w:szCs w:val="28"/>
          <w:lang w:val="it-IT"/>
        </w:rPr>
        <w:t>đư</w:t>
      </w:r>
      <w:r w:rsidRPr="006158D2">
        <w:rPr>
          <w:color w:val="auto"/>
          <w:sz w:val="28"/>
          <w:szCs w:val="28"/>
          <w:lang w:val="it-IT"/>
        </w:rPr>
        <w:t>ợc sau khi mua hàng, HTX phải c</w:t>
      </w:r>
      <w:r w:rsidRPr="006158D2">
        <w:rPr>
          <w:rFonts w:hint="eastAsia"/>
          <w:color w:val="auto"/>
          <w:sz w:val="28"/>
          <w:szCs w:val="28"/>
          <w:lang w:val="it-IT"/>
        </w:rPr>
        <w:t>ă</w:t>
      </w:r>
      <w:r w:rsidRPr="006158D2">
        <w:rPr>
          <w:color w:val="auto"/>
          <w:sz w:val="28"/>
          <w:szCs w:val="28"/>
          <w:lang w:val="it-IT"/>
        </w:rPr>
        <w:t xml:space="preserve">n cứ vào tình hình biến </w:t>
      </w:r>
      <w:r w:rsidRPr="006158D2">
        <w:rPr>
          <w:rFonts w:hint="eastAsia"/>
          <w:color w:val="auto"/>
          <w:sz w:val="28"/>
          <w:szCs w:val="28"/>
          <w:lang w:val="it-IT"/>
        </w:rPr>
        <w:t>đ</w:t>
      </w:r>
      <w:r w:rsidRPr="006158D2">
        <w:rPr>
          <w:color w:val="auto"/>
          <w:sz w:val="28"/>
          <w:szCs w:val="28"/>
          <w:lang w:val="it-IT"/>
        </w:rPr>
        <w:t xml:space="preserve">ộng của hàng tồn kho </w:t>
      </w:r>
      <w:r w:rsidRPr="006158D2">
        <w:rPr>
          <w:rFonts w:hint="eastAsia"/>
          <w:color w:val="auto"/>
          <w:sz w:val="28"/>
          <w:szCs w:val="28"/>
          <w:lang w:val="it-IT"/>
        </w:rPr>
        <w:t>đ</w:t>
      </w:r>
      <w:r w:rsidRPr="006158D2">
        <w:rPr>
          <w:color w:val="auto"/>
          <w:sz w:val="28"/>
          <w:szCs w:val="28"/>
          <w:lang w:val="it-IT"/>
        </w:rPr>
        <w:t>ể phân bổ số chiết khấu th</w:t>
      </w:r>
      <w:r w:rsidRPr="006158D2">
        <w:rPr>
          <w:rFonts w:hint="eastAsia"/>
          <w:color w:val="auto"/>
          <w:sz w:val="28"/>
          <w:szCs w:val="28"/>
          <w:lang w:val="it-IT"/>
        </w:rPr>
        <w:t>ươ</w:t>
      </w:r>
      <w:r w:rsidRPr="006158D2">
        <w:rPr>
          <w:color w:val="auto"/>
          <w:sz w:val="28"/>
          <w:szCs w:val="28"/>
          <w:lang w:val="it-IT"/>
        </w:rPr>
        <w:t xml:space="preserve">ng mại, giảm giá hàng bán </w:t>
      </w:r>
      <w:r w:rsidRPr="006158D2">
        <w:rPr>
          <w:rFonts w:hint="eastAsia"/>
          <w:color w:val="auto"/>
          <w:sz w:val="28"/>
          <w:szCs w:val="28"/>
          <w:lang w:val="it-IT"/>
        </w:rPr>
        <w:t>đư</w:t>
      </w:r>
      <w:r w:rsidRPr="006158D2">
        <w:rPr>
          <w:color w:val="auto"/>
          <w:sz w:val="28"/>
          <w:szCs w:val="28"/>
          <w:lang w:val="it-IT"/>
        </w:rPr>
        <w:t>ợc h</w:t>
      </w:r>
      <w:r w:rsidRPr="006158D2">
        <w:rPr>
          <w:rFonts w:hint="eastAsia"/>
          <w:color w:val="auto"/>
          <w:sz w:val="28"/>
          <w:szCs w:val="28"/>
          <w:lang w:val="it-IT"/>
        </w:rPr>
        <w:t>ư</w:t>
      </w:r>
      <w:r w:rsidRPr="006158D2">
        <w:rPr>
          <w:color w:val="auto"/>
          <w:sz w:val="28"/>
          <w:szCs w:val="28"/>
          <w:lang w:val="it-IT"/>
        </w:rPr>
        <w:t>ởng dựa trên số hàng tồn kho ch</w:t>
      </w:r>
      <w:r w:rsidRPr="006158D2">
        <w:rPr>
          <w:rFonts w:hint="eastAsia"/>
          <w:color w:val="auto"/>
          <w:sz w:val="28"/>
          <w:szCs w:val="28"/>
          <w:lang w:val="it-IT"/>
        </w:rPr>
        <w:t>ư</w:t>
      </w:r>
      <w:r w:rsidRPr="006158D2">
        <w:rPr>
          <w:color w:val="auto"/>
          <w:sz w:val="28"/>
          <w:szCs w:val="28"/>
          <w:lang w:val="it-IT"/>
        </w:rPr>
        <w:t xml:space="preserve">a tiêu thụ, số </w:t>
      </w:r>
      <w:r w:rsidRPr="006158D2">
        <w:rPr>
          <w:rFonts w:hint="eastAsia"/>
          <w:color w:val="auto"/>
          <w:sz w:val="28"/>
          <w:szCs w:val="28"/>
          <w:lang w:val="it-IT"/>
        </w:rPr>
        <w:t>đã</w:t>
      </w:r>
      <w:r w:rsidRPr="006158D2">
        <w:rPr>
          <w:color w:val="auto"/>
          <w:sz w:val="28"/>
          <w:szCs w:val="28"/>
          <w:lang w:val="it-IT"/>
        </w:rPr>
        <w:t xml:space="preserve"> xuất dùng cho hoạt </w:t>
      </w:r>
      <w:r w:rsidRPr="006158D2">
        <w:rPr>
          <w:rFonts w:hint="eastAsia"/>
          <w:color w:val="auto"/>
          <w:sz w:val="28"/>
          <w:szCs w:val="28"/>
          <w:lang w:val="it-IT"/>
        </w:rPr>
        <w:t>đ</w:t>
      </w:r>
      <w:r w:rsidRPr="006158D2">
        <w:rPr>
          <w:color w:val="auto"/>
          <w:sz w:val="28"/>
          <w:szCs w:val="28"/>
          <w:lang w:val="it-IT"/>
        </w:rPr>
        <w:t xml:space="preserve">ộng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xây dựng hoặc </w:t>
      </w:r>
      <w:r w:rsidRPr="006158D2">
        <w:rPr>
          <w:rFonts w:hint="eastAsia"/>
          <w:color w:val="auto"/>
          <w:sz w:val="28"/>
          <w:szCs w:val="28"/>
          <w:lang w:val="it-IT"/>
        </w:rPr>
        <w:t>đã</w:t>
      </w:r>
      <w:r w:rsidRPr="006158D2">
        <w:rPr>
          <w:color w:val="auto"/>
          <w:sz w:val="28"/>
          <w:szCs w:val="28"/>
          <w:lang w:val="it-IT"/>
        </w:rPr>
        <w:t xml:space="preserve"> xác </w:t>
      </w:r>
      <w:r w:rsidRPr="006158D2">
        <w:rPr>
          <w:rFonts w:hint="eastAsia"/>
          <w:color w:val="auto"/>
          <w:sz w:val="28"/>
          <w:szCs w:val="28"/>
          <w:lang w:val="it-IT"/>
        </w:rPr>
        <w:t>đ</w:t>
      </w:r>
      <w:r w:rsidRPr="006158D2">
        <w:rPr>
          <w:color w:val="auto"/>
          <w:sz w:val="28"/>
          <w:szCs w:val="28"/>
          <w:lang w:val="it-IT"/>
        </w:rPr>
        <w:t>ịnh là tiêu thụ trong kỳ: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các TK 111, 112, 331…</w:t>
      </w:r>
    </w:p>
    <w:p w:rsidR="007477B5" w:rsidRPr="006158D2" w:rsidRDefault="00F6039D">
      <w:pPr>
        <w:tabs>
          <w:tab w:val="left" w:pos="567"/>
        </w:tabs>
        <w:spacing w:after="0" w:line="276" w:lineRule="auto"/>
        <w:ind w:left="2552" w:hanging="1418"/>
        <w:contextualSpacing/>
        <w:rPr>
          <w:color w:val="auto"/>
          <w:sz w:val="28"/>
          <w:szCs w:val="28"/>
          <w:lang w:val="it-IT"/>
        </w:rPr>
      </w:pPr>
      <w:r w:rsidRPr="006158D2">
        <w:rPr>
          <w:color w:val="auto"/>
          <w:sz w:val="28"/>
          <w:szCs w:val="28"/>
          <w:lang w:val="it-IT"/>
        </w:rPr>
        <w:t>Có các TK 152, 154, 156 (giá trị khoản CKTM, GGHB của số hàng tồn kho ch</w:t>
      </w:r>
      <w:r w:rsidRPr="006158D2">
        <w:rPr>
          <w:rFonts w:hint="eastAsia"/>
          <w:color w:val="auto"/>
          <w:sz w:val="28"/>
          <w:szCs w:val="28"/>
          <w:lang w:val="it-IT"/>
        </w:rPr>
        <w:t>ư</w:t>
      </w:r>
      <w:r w:rsidRPr="006158D2">
        <w:rPr>
          <w:color w:val="auto"/>
          <w:sz w:val="28"/>
          <w:szCs w:val="28"/>
          <w:lang w:val="it-IT"/>
        </w:rPr>
        <w:t>a tiêu thụ trong kỳ)</w:t>
      </w:r>
    </w:p>
    <w:p w:rsidR="007477B5" w:rsidRPr="006158D2" w:rsidRDefault="00F6039D">
      <w:pPr>
        <w:tabs>
          <w:tab w:val="left" w:pos="567"/>
        </w:tabs>
        <w:spacing w:after="0" w:line="276" w:lineRule="auto"/>
        <w:ind w:left="2552" w:hanging="1418"/>
        <w:contextualSpacing/>
        <w:rPr>
          <w:color w:val="auto"/>
          <w:sz w:val="28"/>
          <w:szCs w:val="28"/>
          <w:lang w:val="it-IT"/>
        </w:rPr>
      </w:pPr>
      <w:r w:rsidRPr="006158D2">
        <w:rPr>
          <w:color w:val="auto"/>
          <w:sz w:val="28"/>
          <w:szCs w:val="28"/>
          <w:lang w:val="it-IT"/>
        </w:rPr>
        <w:t xml:space="preserve">Có TK 242 - Tài sản khác (giá trị khoản CKTM, GGHB </w:t>
      </w:r>
      <w:r w:rsidRPr="006158D2">
        <w:rPr>
          <w:color w:val="auto"/>
          <w:sz w:val="28"/>
          <w:szCs w:val="28"/>
          <w:lang w:val="it-IT"/>
        </w:rPr>
        <w:tab/>
        <w:t xml:space="preserve">của số hàng tồn kho </w:t>
      </w:r>
      <w:r w:rsidRPr="006158D2">
        <w:rPr>
          <w:rFonts w:hint="eastAsia"/>
          <w:color w:val="auto"/>
          <w:sz w:val="28"/>
          <w:szCs w:val="28"/>
          <w:lang w:val="it-IT"/>
        </w:rPr>
        <w:t>đã</w:t>
      </w:r>
      <w:r w:rsidRPr="006158D2">
        <w:rPr>
          <w:color w:val="auto"/>
          <w:sz w:val="28"/>
          <w:szCs w:val="28"/>
          <w:lang w:val="it-IT"/>
        </w:rPr>
        <w:t xml:space="preserve"> xuất dùng cho hoạt </w:t>
      </w:r>
      <w:r w:rsidRPr="006158D2">
        <w:rPr>
          <w:rFonts w:hint="eastAsia"/>
          <w:color w:val="auto"/>
          <w:sz w:val="28"/>
          <w:szCs w:val="28"/>
          <w:lang w:val="it-IT"/>
        </w:rPr>
        <w:t>đ</w:t>
      </w:r>
      <w:r w:rsidRPr="006158D2">
        <w:rPr>
          <w:color w:val="auto"/>
          <w:sz w:val="28"/>
          <w:szCs w:val="28"/>
          <w:lang w:val="it-IT"/>
        </w:rPr>
        <w:t>ộng XDCB) (2422)</w:t>
      </w:r>
    </w:p>
    <w:p w:rsidR="007477B5" w:rsidRPr="006158D2" w:rsidRDefault="00F6039D">
      <w:pPr>
        <w:tabs>
          <w:tab w:val="left" w:pos="567"/>
        </w:tabs>
        <w:spacing w:after="0" w:line="276" w:lineRule="auto"/>
        <w:ind w:left="2552" w:hanging="1418"/>
        <w:contextualSpacing/>
        <w:rPr>
          <w:color w:val="auto"/>
          <w:sz w:val="28"/>
          <w:lang w:val="it-IT"/>
        </w:rPr>
      </w:pPr>
      <w:r w:rsidRPr="006158D2">
        <w:rPr>
          <w:color w:val="auto"/>
          <w:sz w:val="28"/>
          <w:lang w:val="it-IT"/>
        </w:rPr>
        <w:t>Có TK 612 - Giá vốn hàng bán của giao dịch nội bộ.</w:t>
      </w:r>
      <w:r w:rsidRPr="006158D2">
        <w:rPr>
          <w:color w:val="auto"/>
          <w:sz w:val="28"/>
          <w:szCs w:val="28"/>
          <w:lang w:val="it-IT"/>
        </w:rPr>
        <w:t xml:space="preserve">(giá trị khoản CKTM, GGHB của hàng tồn kho </w:t>
      </w:r>
      <w:r w:rsidRPr="006158D2">
        <w:rPr>
          <w:rFonts w:hint="eastAsia"/>
          <w:color w:val="auto"/>
          <w:sz w:val="28"/>
          <w:szCs w:val="28"/>
          <w:lang w:val="it-IT"/>
        </w:rPr>
        <w:t>đã</w:t>
      </w:r>
      <w:r w:rsidRPr="006158D2">
        <w:rPr>
          <w:color w:val="auto"/>
          <w:sz w:val="28"/>
          <w:szCs w:val="28"/>
          <w:lang w:val="it-IT"/>
        </w:rPr>
        <w:t xml:space="preserve"> tiêu thụ trong kỳ).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3.6. Kế toán chi phí hoạt </w:t>
      </w:r>
      <w:r w:rsidRPr="006158D2">
        <w:rPr>
          <w:rFonts w:hint="eastAsia"/>
          <w:color w:val="auto"/>
          <w:sz w:val="28"/>
          <w:szCs w:val="28"/>
          <w:lang w:val="it-IT"/>
        </w:rPr>
        <w:t>đ</w:t>
      </w:r>
      <w:r w:rsidRPr="006158D2">
        <w:rPr>
          <w:color w:val="auto"/>
          <w:sz w:val="28"/>
          <w:szCs w:val="28"/>
          <w:lang w:val="it-IT"/>
        </w:rPr>
        <w:t>ộng cho vay nội bộ</w:t>
      </w:r>
    </w:p>
    <w:p w:rsidR="007477B5" w:rsidRPr="006158D2" w:rsidRDefault="00F6039D">
      <w:pPr>
        <w:spacing w:after="0" w:line="276" w:lineRule="auto"/>
        <w:ind w:firstLine="567"/>
        <w:contextualSpacing/>
        <w:rPr>
          <w:color w:val="auto"/>
          <w:sz w:val="28"/>
          <w:szCs w:val="28"/>
          <w:lang w:val="it-IT"/>
        </w:rPr>
      </w:pPr>
      <w:r w:rsidRPr="006158D2">
        <w:rPr>
          <w:bCs/>
          <w:color w:val="auto"/>
          <w:sz w:val="28"/>
          <w:szCs w:val="28"/>
          <w:lang w:val="it-IT"/>
        </w:rPr>
        <w:t xml:space="preserve">3.6.1. Khi phát sinh chi phí liên quan </w:t>
      </w:r>
      <w:r w:rsidRPr="006158D2">
        <w:rPr>
          <w:rFonts w:hint="eastAsia"/>
          <w:bCs/>
          <w:color w:val="auto"/>
          <w:sz w:val="28"/>
          <w:szCs w:val="28"/>
          <w:lang w:val="it-IT"/>
        </w:rPr>
        <w:t>đ</w:t>
      </w:r>
      <w:r w:rsidRPr="006158D2">
        <w:rPr>
          <w:bCs/>
          <w:color w:val="auto"/>
          <w:sz w:val="28"/>
          <w:szCs w:val="28"/>
          <w:lang w:val="it-IT"/>
        </w:rPr>
        <w:t xml:space="preserve">ến hoạt </w:t>
      </w:r>
      <w:r w:rsidRPr="006158D2">
        <w:rPr>
          <w:rFonts w:hint="eastAsia"/>
          <w:bCs/>
          <w:color w:val="auto"/>
          <w:sz w:val="28"/>
          <w:szCs w:val="28"/>
          <w:lang w:val="it-IT"/>
        </w:rPr>
        <w:t>đ</w:t>
      </w:r>
      <w:r w:rsidRPr="006158D2">
        <w:rPr>
          <w:bCs/>
          <w:color w:val="auto"/>
          <w:sz w:val="28"/>
          <w:szCs w:val="28"/>
          <w:lang w:val="it-IT"/>
        </w:rPr>
        <w:t>ộng cho vay nội bộ,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6123 - Chi phí hoạt động cho vay nội bộ</w:t>
      </w:r>
    </w:p>
    <w:p w:rsidR="007477B5" w:rsidRPr="006158D2" w:rsidRDefault="00F6039D">
      <w:pPr>
        <w:spacing w:after="0" w:line="276" w:lineRule="auto"/>
        <w:ind w:leftChars="266" w:left="718" w:firstLineChars="128" w:firstLine="358"/>
        <w:contextualSpacing/>
        <w:rPr>
          <w:bCs/>
          <w:color w:val="auto"/>
          <w:sz w:val="28"/>
          <w:szCs w:val="28"/>
          <w:lang w:val="it-IT"/>
        </w:rPr>
      </w:pPr>
      <w:r w:rsidRPr="006158D2">
        <w:rPr>
          <w:bCs/>
          <w:color w:val="auto"/>
          <w:sz w:val="28"/>
          <w:szCs w:val="28"/>
          <w:lang w:val="it-IT"/>
        </w:rPr>
        <w:t>Có các TK 111, 112, 141,...</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3.6.2. Thanh toán lãi vay của thành viên (</w:t>
      </w:r>
      <w:r w:rsidRPr="006158D2">
        <w:rPr>
          <w:rFonts w:hint="eastAsia"/>
          <w:bCs/>
          <w:color w:val="auto"/>
          <w:sz w:val="28"/>
          <w:szCs w:val="28"/>
          <w:lang w:val="it-IT"/>
        </w:rPr>
        <w:t>đ</w:t>
      </w:r>
      <w:r w:rsidRPr="006158D2">
        <w:rPr>
          <w:bCs/>
          <w:color w:val="auto"/>
          <w:sz w:val="28"/>
          <w:szCs w:val="28"/>
          <w:lang w:val="it-IT"/>
        </w:rPr>
        <w:t xml:space="preserve">ối với các hợp </w:t>
      </w:r>
      <w:r w:rsidRPr="006158D2">
        <w:rPr>
          <w:rFonts w:hint="eastAsia"/>
          <w:bCs/>
          <w:color w:val="auto"/>
          <w:sz w:val="28"/>
          <w:szCs w:val="28"/>
          <w:lang w:val="it-IT"/>
        </w:rPr>
        <w:t>đ</w:t>
      </w:r>
      <w:r w:rsidRPr="006158D2">
        <w:rPr>
          <w:bCs/>
          <w:color w:val="auto"/>
          <w:sz w:val="28"/>
          <w:szCs w:val="28"/>
          <w:lang w:val="it-IT"/>
        </w:rPr>
        <w:t xml:space="preserve">ồng tín dụng nội bộ </w:t>
      </w:r>
      <w:r w:rsidRPr="006158D2">
        <w:rPr>
          <w:rFonts w:hint="eastAsia"/>
          <w:bCs/>
          <w:color w:val="auto"/>
          <w:sz w:val="28"/>
          <w:szCs w:val="28"/>
          <w:lang w:val="it-IT"/>
        </w:rPr>
        <w:t>đã</w:t>
      </w:r>
      <w:r w:rsidRPr="006158D2">
        <w:rPr>
          <w:bCs/>
          <w:color w:val="auto"/>
          <w:sz w:val="28"/>
          <w:szCs w:val="28"/>
          <w:lang w:val="it-IT"/>
        </w:rPr>
        <w:t xml:space="preserve"> ký tr</w:t>
      </w:r>
      <w:r w:rsidRPr="006158D2">
        <w:rPr>
          <w:rFonts w:hint="eastAsia"/>
          <w:bCs/>
          <w:color w:val="auto"/>
          <w:sz w:val="28"/>
          <w:szCs w:val="28"/>
          <w:lang w:val="it-IT"/>
        </w:rPr>
        <w:t>ư</w:t>
      </w:r>
      <w:r w:rsidRPr="006158D2">
        <w:rPr>
          <w:bCs/>
          <w:color w:val="auto"/>
          <w:sz w:val="28"/>
          <w:szCs w:val="28"/>
          <w:lang w:val="it-IT"/>
        </w:rPr>
        <w:t>ớc ngày 01 tháng 9 n</w:t>
      </w:r>
      <w:r w:rsidRPr="006158D2">
        <w:rPr>
          <w:rFonts w:hint="eastAsia"/>
          <w:bCs/>
          <w:color w:val="auto"/>
          <w:sz w:val="28"/>
          <w:szCs w:val="28"/>
          <w:lang w:val="it-IT"/>
        </w:rPr>
        <w:t>ă</w:t>
      </w:r>
      <w:r w:rsidRPr="006158D2">
        <w:rPr>
          <w:bCs/>
          <w:color w:val="auto"/>
          <w:sz w:val="28"/>
          <w:szCs w:val="28"/>
          <w:lang w:val="it-IT"/>
        </w:rPr>
        <w:t>m 2023</w:t>
      </w:r>
      <w:r w:rsidRPr="006158D2">
        <w:rPr>
          <w:color w:val="auto"/>
          <w:sz w:val="28"/>
          <w:szCs w:val="28"/>
          <w:lang w:val="it-IT"/>
        </w:rPr>
        <w:t xml:space="preserve"> và đang còn hiệu lực</w:t>
      </w:r>
      <w:r w:rsidRPr="006158D2">
        <w:rPr>
          <w:bCs/>
          <w:color w:val="auto"/>
          <w:sz w:val="28"/>
          <w:szCs w:val="28"/>
          <w:lang w:val="it-IT"/>
        </w:rPr>
        <w:t>):</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 Tr</w:t>
      </w:r>
      <w:r w:rsidRPr="006158D2">
        <w:rPr>
          <w:rFonts w:hint="eastAsia"/>
          <w:bCs/>
          <w:color w:val="auto"/>
          <w:sz w:val="28"/>
          <w:szCs w:val="28"/>
          <w:lang w:val="it-IT"/>
        </w:rPr>
        <w:t>ư</w:t>
      </w:r>
      <w:r w:rsidRPr="006158D2">
        <w:rPr>
          <w:bCs/>
          <w:color w:val="auto"/>
          <w:sz w:val="28"/>
          <w:szCs w:val="28"/>
          <w:lang w:val="it-IT"/>
        </w:rPr>
        <w:t xml:space="preserve">ờng hợp thanh toán lãi </w:t>
      </w:r>
      <w:r w:rsidRPr="006158D2">
        <w:rPr>
          <w:rFonts w:hint="eastAsia"/>
          <w:bCs/>
          <w:color w:val="auto"/>
          <w:sz w:val="28"/>
          <w:szCs w:val="28"/>
          <w:lang w:val="it-IT"/>
        </w:rPr>
        <w:t>đ</w:t>
      </w:r>
      <w:r w:rsidRPr="006158D2">
        <w:rPr>
          <w:bCs/>
          <w:color w:val="auto"/>
          <w:sz w:val="28"/>
          <w:szCs w:val="28"/>
          <w:lang w:val="it-IT"/>
        </w:rPr>
        <w:t>ịnh kỳ,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6123 - Chi phí hoạt động cho vay nội bộ</w:t>
      </w:r>
    </w:p>
    <w:p w:rsidR="007477B5" w:rsidRPr="006158D2" w:rsidRDefault="00F6039D">
      <w:pPr>
        <w:spacing w:after="0" w:line="276" w:lineRule="auto"/>
        <w:ind w:leftChars="266" w:left="718" w:firstLineChars="128" w:firstLine="358"/>
        <w:contextualSpacing/>
        <w:rPr>
          <w:bCs/>
          <w:color w:val="auto"/>
          <w:sz w:val="28"/>
          <w:szCs w:val="28"/>
          <w:lang w:val="it-IT"/>
        </w:rPr>
      </w:pPr>
      <w:r w:rsidRPr="006158D2">
        <w:rPr>
          <w:bCs/>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bCs/>
          <w:color w:val="auto"/>
          <w:sz w:val="28"/>
          <w:szCs w:val="28"/>
          <w:lang w:val="it-IT"/>
        </w:rPr>
        <w:t>- Tr</w:t>
      </w:r>
      <w:r w:rsidRPr="006158D2">
        <w:rPr>
          <w:rFonts w:hint="eastAsia"/>
          <w:bCs/>
          <w:color w:val="auto"/>
          <w:sz w:val="28"/>
          <w:szCs w:val="28"/>
          <w:lang w:val="it-IT"/>
        </w:rPr>
        <w:t>ư</w:t>
      </w:r>
      <w:r w:rsidRPr="006158D2">
        <w:rPr>
          <w:bCs/>
          <w:color w:val="auto"/>
          <w:sz w:val="28"/>
          <w:szCs w:val="28"/>
          <w:lang w:val="it-IT"/>
        </w:rPr>
        <w:t>ờng hợp trả tr</w:t>
      </w:r>
      <w:r w:rsidRPr="006158D2">
        <w:rPr>
          <w:rFonts w:hint="eastAsia"/>
          <w:bCs/>
          <w:color w:val="auto"/>
          <w:sz w:val="28"/>
          <w:szCs w:val="28"/>
          <w:lang w:val="it-IT"/>
        </w:rPr>
        <w:t>ư</w:t>
      </w:r>
      <w:r w:rsidRPr="006158D2">
        <w:rPr>
          <w:bCs/>
          <w:color w:val="auto"/>
          <w:sz w:val="28"/>
          <w:szCs w:val="28"/>
          <w:lang w:val="it-IT"/>
        </w:rPr>
        <w:t>ớc lãi tiền vay cho thành viên, ghi:</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Nợ TK 242 - Tài sản khác (2421)</w:t>
      </w:r>
    </w:p>
    <w:p w:rsidR="007477B5" w:rsidRPr="006158D2" w:rsidRDefault="00F6039D">
      <w:pPr>
        <w:spacing w:after="0" w:line="276" w:lineRule="auto"/>
        <w:ind w:leftChars="266" w:left="718" w:firstLineChars="128" w:firstLine="358"/>
        <w:contextualSpacing/>
        <w:rPr>
          <w:bCs/>
          <w:color w:val="auto"/>
          <w:sz w:val="28"/>
          <w:szCs w:val="28"/>
          <w:lang w:val="it-IT"/>
        </w:rPr>
      </w:pPr>
      <w:r w:rsidRPr="006158D2">
        <w:rPr>
          <w:bCs/>
          <w:color w:val="auto"/>
          <w:sz w:val="28"/>
          <w:szCs w:val="28"/>
          <w:lang w:val="it-IT"/>
        </w:rPr>
        <w:t>Có các TK 111, 112,...</w:t>
      </w:r>
    </w:p>
    <w:p w:rsidR="007477B5" w:rsidRPr="006158D2" w:rsidRDefault="00F6039D">
      <w:pPr>
        <w:spacing w:after="0" w:line="276" w:lineRule="auto"/>
        <w:ind w:firstLine="567"/>
        <w:contextualSpacing/>
        <w:rPr>
          <w:bCs/>
          <w:color w:val="auto"/>
          <w:sz w:val="28"/>
          <w:szCs w:val="28"/>
          <w:lang w:val="it-IT"/>
        </w:rPr>
      </w:pPr>
      <w:r w:rsidRPr="006158D2">
        <w:rPr>
          <w:rFonts w:hint="eastAsia"/>
          <w:bCs/>
          <w:color w:val="auto"/>
          <w:sz w:val="28"/>
          <w:szCs w:val="28"/>
          <w:lang w:val="it-IT"/>
        </w:rPr>
        <w:t>Đ</w:t>
      </w:r>
      <w:r w:rsidRPr="006158D2">
        <w:rPr>
          <w:bCs/>
          <w:color w:val="auto"/>
          <w:sz w:val="28"/>
          <w:szCs w:val="28"/>
          <w:lang w:val="it-IT"/>
        </w:rPr>
        <w:t xml:space="preserve">ịnh kỳ, khi phân bổ lãi tiền vay theo số phải trả từng kỳ vào chi phí hoạt </w:t>
      </w:r>
      <w:r w:rsidRPr="006158D2">
        <w:rPr>
          <w:rFonts w:hint="eastAsia"/>
          <w:bCs/>
          <w:color w:val="auto"/>
          <w:sz w:val="28"/>
          <w:szCs w:val="28"/>
          <w:lang w:val="it-IT"/>
        </w:rPr>
        <w:t>đ</w:t>
      </w:r>
      <w:r w:rsidRPr="006158D2">
        <w:rPr>
          <w:bCs/>
          <w:color w:val="auto"/>
          <w:sz w:val="28"/>
          <w:szCs w:val="28"/>
          <w:lang w:val="it-IT"/>
        </w:rPr>
        <w:t>ộng tín dụng nội bộ,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6123 - Chi phí hoạt động cho vay nội bộ</w:t>
      </w:r>
    </w:p>
    <w:p w:rsidR="007477B5" w:rsidRPr="006158D2" w:rsidRDefault="00F6039D">
      <w:pPr>
        <w:spacing w:after="0" w:line="276" w:lineRule="auto"/>
        <w:ind w:leftChars="266" w:left="718" w:firstLineChars="128" w:firstLine="358"/>
        <w:contextualSpacing/>
        <w:rPr>
          <w:bCs/>
          <w:color w:val="auto"/>
          <w:sz w:val="28"/>
          <w:szCs w:val="28"/>
          <w:lang w:val="it-IT"/>
        </w:rPr>
      </w:pPr>
      <w:r w:rsidRPr="006158D2">
        <w:rPr>
          <w:bCs/>
          <w:color w:val="auto"/>
          <w:sz w:val="28"/>
          <w:szCs w:val="28"/>
          <w:lang w:val="it-IT"/>
        </w:rPr>
        <w:t xml:space="preserve">Có TK 242 - Tài sản khác (2421). </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 Tr</w:t>
      </w:r>
      <w:r w:rsidRPr="006158D2">
        <w:rPr>
          <w:rFonts w:hint="eastAsia"/>
          <w:bCs/>
          <w:color w:val="auto"/>
          <w:sz w:val="28"/>
          <w:szCs w:val="28"/>
          <w:lang w:val="it-IT"/>
        </w:rPr>
        <w:t>ư</w:t>
      </w:r>
      <w:r w:rsidRPr="006158D2">
        <w:rPr>
          <w:bCs/>
          <w:color w:val="auto"/>
          <w:sz w:val="28"/>
          <w:szCs w:val="28"/>
          <w:lang w:val="it-IT"/>
        </w:rPr>
        <w:t>ờng hợp trả lãi sau:</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 xml:space="preserve">+ Phản ánh số lãi vay của từng kỳ phải trả cho thành viên, ghi: </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Nợ TK 6123 - Chi phí hoạt động cho vay nội bộ</w:t>
      </w:r>
    </w:p>
    <w:p w:rsidR="007477B5" w:rsidRPr="006158D2" w:rsidRDefault="00F6039D">
      <w:pPr>
        <w:tabs>
          <w:tab w:val="left" w:pos="1080"/>
        </w:tabs>
        <w:spacing w:after="0" w:line="276" w:lineRule="auto"/>
        <w:contextualSpacing/>
        <w:rPr>
          <w:bCs/>
          <w:color w:val="auto"/>
          <w:sz w:val="28"/>
          <w:szCs w:val="28"/>
          <w:lang w:val="it-IT"/>
        </w:rPr>
      </w:pPr>
      <w:r w:rsidRPr="006158D2">
        <w:rPr>
          <w:bCs/>
          <w:color w:val="auto"/>
          <w:sz w:val="28"/>
          <w:szCs w:val="28"/>
          <w:lang w:val="it-IT"/>
        </w:rPr>
        <w:tab/>
        <w:t xml:space="preserve">Có TK 332 - Phải trả hoạt </w:t>
      </w:r>
      <w:r w:rsidRPr="006158D2">
        <w:rPr>
          <w:rFonts w:hint="eastAsia"/>
          <w:bCs/>
          <w:color w:val="auto"/>
          <w:sz w:val="28"/>
          <w:szCs w:val="28"/>
          <w:lang w:val="it-IT"/>
        </w:rPr>
        <w:t>đ</w:t>
      </w:r>
      <w:r w:rsidRPr="006158D2">
        <w:rPr>
          <w:bCs/>
          <w:color w:val="auto"/>
          <w:sz w:val="28"/>
          <w:szCs w:val="28"/>
          <w:lang w:val="it-IT"/>
        </w:rPr>
        <w:t>ộng tín dụng nội bộ (33212)</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 xml:space="preserve"> + Khi </w:t>
      </w:r>
      <w:r w:rsidRPr="006158D2">
        <w:rPr>
          <w:rFonts w:hint="eastAsia"/>
          <w:bCs/>
          <w:color w:val="auto"/>
          <w:sz w:val="28"/>
          <w:szCs w:val="28"/>
          <w:lang w:val="it-IT"/>
        </w:rPr>
        <w:t>đ</w:t>
      </w:r>
      <w:r w:rsidRPr="006158D2">
        <w:rPr>
          <w:bCs/>
          <w:color w:val="auto"/>
          <w:sz w:val="28"/>
          <w:szCs w:val="28"/>
          <w:lang w:val="it-IT"/>
        </w:rPr>
        <w:t>ến thời hạn trả nợ, c</w:t>
      </w:r>
      <w:r w:rsidRPr="006158D2">
        <w:rPr>
          <w:rFonts w:hint="eastAsia"/>
          <w:bCs/>
          <w:color w:val="auto"/>
          <w:sz w:val="28"/>
          <w:szCs w:val="28"/>
          <w:lang w:val="it-IT"/>
        </w:rPr>
        <w:t>ă</w:t>
      </w:r>
      <w:r w:rsidRPr="006158D2">
        <w:rPr>
          <w:bCs/>
          <w:color w:val="auto"/>
          <w:sz w:val="28"/>
          <w:szCs w:val="28"/>
          <w:lang w:val="it-IT"/>
        </w:rPr>
        <w:t>n cứ vào số gốc và lãi trả cho thành viên, ghi:</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Nợ TK 33211 - Phải trả về gốc vay (Số nợ gốc)</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lastRenderedPageBreak/>
        <w:t>Nợ TK 33212 - Phải trả về lãi vay (Số lãi vay của các kỳ tr</w:t>
      </w:r>
      <w:r w:rsidRPr="006158D2">
        <w:rPr>
          <w:rFonts w:hint="eastAsia"/>
          <w:bCs/>
          <w:color w:val="auto"/>
          <w:sz w:val="28"/>
          <w:szCs w:val="28"/>
          <w:lang w:val="it-IT"/>
        </w:rPr>
        <w:t>ư</w:t>
      </w:r>
      <w:r w:rsidRPr="006158D2">
        <w:rPr>
          <w:bCs/>
          <w:color w:val="auto"/>
          <w:sz w:val="28"/>
          <w:szCs w:val="28"/>
          <w:lang w:val="it-IT"/>
        </w:rPr>
        <w:t>ớc)</w:t>
      </w:r>
    </w:p>
    <w:p w:rsidR="007477B5" w:rsidRPr="006158D2" w:rsidRDefault="00F6039D">
      <w:pPr>
        <w:pStyle w:val="BodyText"/>
        <w:spacing w:after="0" w:line="276" w:lineRule="auto"/>
        <w:ind w:left="2268" w:hanging="1701"/>
        <w:contextualSpacing/>
        <w:rPr>
          <w:rFonts w:ascii="Times New Roman" w:hAnsi="Times New Roman"/>
          <w:color w:val="auto"/>
          <w:sz w:val="28"/>
          <w:lang w:val="it-IT"/>
        </w:rPr>
      </w:pPr>
      <w:r w:rsidRPr="006158D2">
        <w:rPr>
          <w:rFonts w:ascii="Times New Roman" w:hAnsi="Times New Roman"/>
          <w:color w:val="auto"/>
          <w:sz w:val="28"/>
          <w:lang w:val="it-IT"/>
        </w:rPr>
        <w:t xml:space="preserve">Nợ TK 6123 - Chi phí hoạt động cho vay nội bộ </w:t>
      </w:r>
      <w:r w:rsidRPr="006158D2">
        <w:rPr>
          <w:rFonts w:ascii="Times New Roman" w:hAnsi="Times New Roman"/>
          <w:bCs/>
          <w:color w:val="auto"/>
          <w:sz w:val="28"/>
          <w:lang w:val="it-IT"/>
        </w:rPr>
        <w:t>(Số lãi vay của kỳ đáo hạn)</w:t>
      </w:r>
    </w:p>
    <w:p w:rsidR="007477B5" w:rsidRPr="006158D2" w:rsidRDefault="00F6039D">
      <w:pPr>
        <w:tabs>
          <w:tab w:val="left" w:pos="1080"/>
        </w:tabs>
        <w:spacing w:after="0" w:line="276" w:lineRule="auto"/>
        <w:contextualSpacing/>
        <w:rPr>
          <w:bCs/>
          <w:color w:val="auto"/>
          <w:sz w:val="28"/>
          <w:szCs w:val="28"/>
          <w:lang w:val="it-IT"/>
        </w:rPr>
      </w:pPr>
      <w:r w:rsidRPr="006158D2">
        <w:rPr>
          <w:bCs/>
          <w:color w:val="auto"/>
          <w:sz w:val="28"/>
          <w:szCs w:val="28"/>
          <w:lang w:val="it-IT"/>
        </w:rPr>
        <w:tab/>
        <w:t>Có các TK 111, 112,...</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lang w:val="it-IT"/>
        </w:rPr>
        <w:t>3.6.3.</w:t>
      </w:r>
      <w:r w:rsidRPr="006158D2">
        <w:rPr>
          <w:bCs/>
          <w:color w:val="auto"/>
          <w:sz w:val="28"/>
          <w:szCs w:val="28"/>
        </w:rPr>
        <w:t xml:space="preserve"> Khi khoản cho vay nội bộ bị thất thoát, HTX ghi nhận giá trị tổn thất vào chi phí hoạt động cho vay nội bộ sau khi trừ đi các khoản thu từ bồi thường của các cá nhân, tổ chức bảo hiểm (nếu có)..., ghi:</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Nợ các TK 111, 112, 138...(khoản thu từ bồi thường của cá nhân, tổ chức)</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 xml:space="preserve">Nợ TK 6123 - Chi phí hoạt </w:t>
      </w:r>
      <w:r w:rsidRPr="006158D2">
        <w:rPr>
          <w:rFonts w:hint="eastAsia"/>
          <w:bCs/>
          <w:color w:val="auto"/>
          <w:sz w:val="28"/>
          <w:szCs w:val="28"/>
        </w:rPr>
        <w:t>đ</w:t>
      </w:r>
      <w:r w:rsidRPr="006158D2">
        <w:rPr>
          <w:bCs/>
          <w:color w:val="auto"/>
          <w:sz w:val="28"/>
          <w:szCs w:val="28"/>
        </w:rPr>
        <w:t>ộng cho vay nội bộ (số tính vào chi phí)</w:t>
      </w:r>
    </w:p>
    <w:p w:rsidR="007477B5" w:rsidRPr="006158D2" w:rsidRDefault="00F6039D">
      <w:pPr>
        <w:spacing w:after="0" w:line="276" w:lineRule="auto"/>
        <w:ind w:firstLine="1080"/>
        <w:contextualSpacing/>
        <w:rPr>
          <w:bCs/>
          <w:color w:val="auto"/>
          <w:sz w:val="28"/>
          <w:szCs w:val="28"/>
        </w:rPr>
      </w:pPr>
      <w:r w:rsidRPr="006158D2">
        <w:rPr>
          <w:bCs/>
          <w:color w:val="auto"/>
          <w:sz w:val="28"/>
          <w:szCs w:val="28"/>
        </w:rPr>
        <w:t>Có TK 132 - Phải thu từ hoạt động cho vay nội bộ.</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 xml:space="preserve">3.7. Khi phát sinh các khoản chi phí khác có liên quan </w:t>
      </w:r>
      <w:r w:rsidRPr="006158D2">
        <w:rPr>
          <w:rFonts w:hint="eastAsia"/>
          <w:bCs/>
          <w:color w:val="auto"/>
          <w:sz w:val="28"/>
          <w:szCs w:val="28"/>
          <w:lang w:val="it-IT"/>
        </w:rPr>
        <w:t>đ</w:t>
      </w:r>
      <w:r w:rsidRPr="006158D2">
        <w:rPr>
          <w:bCs/>
          <w:color w:val="auto"/>
          <w:sz w:val="28"/>
          <w:szCs w:val="28"/>
          <w:lang w:val="it-IT"/>
        </w:rPr>
        <w:t>ến giao dịch nội bộ, ghi:</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Nợ TK 6128 - Chi phí khác</w:t>
      </w:r>
    </w:p>
    <w:p w:rsidR="007477B5" w:rsidRPr="006158D2" w:rsidRDefault="00F6039D">
      <w:pPr>
        <w:tabs>
          <w:tab w:val="left" w:pos="1080"/>
        </w:tabs>
        <w:spacing w:after="0" w:line="276" w:lineRule="auto"/>
        <w:ind w:firstLine="567"/>
        <w:contextualSpacing/>
        <w:rPr>
          <w:bCs/>
          <w:color w:val="auto"/>
          <w:sz w:val="28"/>
          <w:szCs w:val="28"/>
          <w:lang w:val="it-IT"/>
        </w:rPr>
      </w:pPr>
      <w:r w:rsidRPr="006158D2">
        <w:rPr>
          <w:bCs/>
          <w:color w:val="auto"/>
          <w:sz w:val="28"/>
          <w:szCs w:val="28"/>
          <w:lang w:val="it-IT"/>
        </w:rPr>
        <w:tab/>
        <w:t>Có các TK 111, 112, 331....</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3.8. Cuối kỳ, kết chuyển giá vốn hàng bán của các sản phẩm, vật tư, dịch vụ, chi phí hoạt động cho vay nội bộ... </w:t>
      </w:r>
      <w:r w:rsidRPr="006158D2">
        <w:rPr>
          <w:rFonts w:ascii="Times New Roman" w:hAnsi="Times New Roman" w:hint="eastAsia"/>
          <w:color w:val="auto"/>
          <w:sz w:val="28"/>
          <w:lang w:val="it-IT"/>
        </w:rPr>
        <w:t>đư</w:t>
      </w:r>
      <w:r w:rsidRPr="006158D2">
        <w:rPr>
          <w:rFonts w:ascii="Times New Roman" w:hAnsi="Times New Roman"/>
          <w:color w:val="auto"/>
          <w:sz w:val="28"/>
          <w:lang w:val="it-IT"/>
        </w:rPr>
        <w:t xml:space="preserve">ợc xác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 xml:space="preserve">ịnh là </w:t>
      </w:r>
      <w:r w:rsidRPr="006158D2">
        <w:rPr>
          <w:rFonts w:ascii="Times New Roman" w:hAnsi="Times New Roman" w:hint="eastAsia"/>
          <w:color w:val="auto"/>
          <w:sz w:val="28"/>
          <w:lang w:val="it-IT"/>
        </w:rPr>
        <w:t>đã</w:t>
      </w:r>
      <w:r w:rsidRPr="006158D2">
        <w:rPr>
          <w:rFonts w:ascii="Times New Roman" w:hAnsi="Times New Roman"/>
          <w:color w:val="auto"/>
          <w:sz w:val="28"/>
          <w:lang w:val="it-IT"/>
        </w:rPr>
        <w:t xml:space="preserve"> bán, đã cung cấp trong kỳ vào bên Nợ Tài khoản 911 “Xác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ịnh kết quả kinh doanh”, ghi:</w:t>
      </w:r>
    </w:p>
    <w:p w:rsidR="007477B5" w:rsidRPr="006158D2" w:rsidRDefault="00F6039D">
      <w:pPr>
        <w:pStyle w:val="BodyText"/>
        <w:spacing w:after="0" w:line="276" w:lineRule="auto"/>
        <w:ind w:firstLine="567"/>
        <w:contextualSpacing/>
        <w:rPr>
          <w:rFonts w:ascii="Times New Roman" w:hAnsi="Times New Roman"/>
          <w:color w:val="auto"/>
          <w:sz w:val="28"/>
          <w:lang w:val="it-IT"/>
        </w:rPr>
      </w:pPr>
      <w:r w:rsidRPr="006158D2">
        <w:rPr>
          <w:rFonts w:ascii="Times New Roman" w:hAnsi="Times New Roman"/>
          <w:color w:val="auto"/>
          <w:sz w:val="28"/>
          <w:lang w:val="it-IT"/>
        </w:rPr>
        <w:t xml:space="preserve">Nợ TK 911 - Xác </w:t>
      </w:r>
      <w:r w:rsidRPr="006158D2">
        <w:rPr>
          <w:rFonts w:ascii="Times New Roman" w:hAnsi="Times New Roman" w:hint="eastAsia"/>
          <w:color w:val="auto"/>
          <w:sz w:val="28"/>
          <w:lang w:val="it-IT"/>
        </w:rPr>
        <w:t>đ</w:t>
      </w:r>
      <w:r w:rsidRPr="006158D2">
        <w:rPr>
          <w:rFonts w:ascii="Times New Roman" w:hAnsi="Times New Roman"/>
          <w:color w:val="auto"/>
          <w:sz w:val="28"/>
          <w:lang w:val="it-IT"/>
        </w:rPr>
        <w:t>ịnh kết quả kinh doanh (9112)</w:t>
      </w:r>
    </w:p>
    <w:p w:rsidR="007477B5" w:rsidRPr="006158D2" w:rsidRDefault="00F6039D">
      <w:pPr>
        <w:pStyle w:val="BodyText"/>
        <w:spacing w:after="0" w:line="276" w:lineRule="auto"/>
        <w:ind w:firstLine="1080"/>
        <w:contextualSpacing/>
        <w:rPr>
          <w:rFonts w:ascii="Times New Roman" w:hAnsi="Times New Roman"/>
          <w:color w:val="auto"/>
          <w:sz w:val="28"/>
          <w:lang w:val="it-IT"/>
        </w:rPr>
      </w:pPr>
      <w:r w:rsidRPr="006158D2">
        <w:rPr>
          <w:rFonts w:ascii="Times New Roman" w:hAnsi="Times New Roman"/>
          <w:color w:val="auto"/>
          <w:sz w:val="28"/>
          <w:lang w:val="it-IT"/>
        </w:rPr>
        <w:t>Có TK 612 - Giá vốn hàng bán của giao dịch nội bộ.</w:t>
      </w:r>
    </w:p>
    <w:p w:rsidR="007477B5" w:rsidRPr="006158D2" w:rsidRDefault="007477B5">
      <w:pPr>
        <w:pStyle w:val="BodyText"/>
        <w:spacing w:after="0" w:line="276" w:lineRule="auto"/>
        <w:ind w:firstLine="567"/>
        <w:contextualSpacing/>
        <w:rPr>
          <w:rFonts w:ascii="Times New Roman" w:hAnsi="Times New Roman"/>
          <w:color w:val="auto"/>
          <w:sz w:val="28"/>
          <w:lang w:val="it-IT"/>
        </w:rPr>
      </w:pPr>
    </w:p>
    <w:p w:rsidR="007477B5" w:rsidRPr="006158D2" w:rsidRDefault="007477B5">
      <w:pPr>
        <w:pStyle w:val="BodyText"/>
        <w:spacing w:after="0" w:line="276" w:lineRule="auto"/>
        <w:ind w:firstLine="567"/>
        <w:contextualSpacing/>
        <w:rPr>
          <w:rFonts w:ascii="Times New Roman" w:hAnsi="Times New Roman"/>
          <w:color w:val="auto"/>
          <w:sz w:val="28"/>
          <w:lang w:val="it-IT"/>
        </w:rPr>
      </w:pPr>
    </w:p>
    <w:p w:rsidR="007477B5" w:rsidRPr="006158D2" w:rsidRDefault="007477B5">
      <w:pPr>
        <w:pStyle w:val="BodyText"/>
        <w:spacing w:after="0" w:line="276" w:lineRule="auto"/>
        <w:ind w:firstLine="567"/>
        <w:contextualSpacing/>
        <w:rPr>
          <w:rFonts w:ascii="Times New Roman" w:hAnsi="Times New Roman"/>
          <w:color w:val="auto"/>
          <w:sz w:val="28"/>
          <w:lang w:val="it-IT"/>
        </w:rPr>
      </w:pPr>
    </w:p>
    <w:p w:rsidR="007477B5" w:rsidRPr="006158D2" w:rsidRDefault="007477B5">
      <w:pPr>
        <w:pStyle w:val="BodyText"/>
        <w:spacing w:after="0" w:line="276" w:lineRule="auto"/>
        <w:ind w:firstLine="567"/>
        <w:contextualSpacing/>
        <w:rPr>
          <w:rFonts w:ascii="Times New Roman" w:hAnsi="Times New Roman"/>
          <w:color w:val="auto"/>
          <w:sz w:val="28"/>
          <w:lang w:val="it-IT"/>
        </w:rPr>
      </w:pPr>
    </w:p>
    <w:p w:rsidR="007477B5" w:rsidRPr="006158D2" w:rsidRDefault="007477B5">
      <w:pPr>
        <w:pStyle w:val="BodyText"/>
        <w:spacing w:after="0" w:line="276" w:lineRule="auto"/>
        <w:ind w:firstLine="567"/>
        <w:contextualSpacing/>
        <w:rPr>
          <w:rFonts w:ascii="Times New Roman" w:hAnsi="Times New Roman"/>
          <w:color w:val="auto"/>
          <w:sz w:val="28"/>
          <w:lang w:val="it-IT"/>
        </w:rPr>
      </w:pPr>
    </w:p>
    <w:p w:rsidR="007477B5" w:rsidRPr="006158D2" w:rsidRDefault="00F6039D">
      <w:pPr>
        <w:widowControl/>
        <w:spacing w:after="0" w:line="276" w:lineRule="auto"/>
        <w:jc w:val="left"/>
        <w:rPr>
          <w:b/>
          <w:color w:val="auto"/>
          <w:sz w:val="28"/>
          <w:szCs w:val="28"/>
          <w:lang w:val="it-IT"/>
        </w:rPr>
      </w:pPr>
      <w:r w:rsidRPr="006158D2">
        <w:rPr>
          <w:color w:val="auto"/>
          <w:sz w:val="28"/>
          <w:szCs w:val="28"/>
          <w:lang w:val="it-IT"/>
        </w:rPr>
        <w:br w:type="page"/>
      </w:r>
    </w:p>
    <w:p w:rsidR="007477B5" w:rsidRPr="006158D2" w:rsidRDefault="00F6039D">
      <w:pPr>
        <w:pStyle w:val="4tenchuongChar"/>
        <w:spacing w:after="0" w:line="276" w:lineRule="auto"/>
        <w:contextualSpacing/>
        <w:rPr>
          <w:rFonts w:ascii="Times New Roman" w:hAnsi="Times New Roman"/>
          <w:color w:val="auto"/>
          <w:sz w:val="28"/>
          <w:szCs w:val="28"/>
          <w:lang w:val="it-IT"/>
        </w:rPr>
      </w:pPr>
      <w:r w:rsidRPr="006158D2">
        <w:rPr>
          <w:rFonts w:ascii="Times New Roman" w:hAnsi="Times New Roman"/>
          <w:color w:val="auto"/>
          <w:sz w:val="28"/>
          <w:szCs w:val="28"/>
          <w:lang w:val="it-IT"/>
        </w:rPr>
        <w:lastRenderedPageBreak/>
        <w:t>TÀI KHOẢN 642 - CHI PHÍ QUẢN LÝ KINH DOANH</w:t>
      </w:r>
    </w:p>
    <w:p w:rsidR="007477B5" w:rsidRPr="006158D2" w:rsidRDefault="007477B5">
      <w:pPr>
        <w:pStyle w:val="4tenchuongChar"/>
        <w:spacing w:after="0" w:line="276" w:lineRule="auto"/>
        <w:ind w:firstLine="567"/>
        <w:contextualSpacing/>
        <w:rPr>
          <w:rFonts w:ascii="Times New Roman" w:hAnsi="Times New Roman"/>
          <w:color w:val="auto"/>
          <w:sz w:val="28"/>
          <w:szCs w:val="28"/>
          <w:lang w:val="it-IT"/>
        </w:rPr>
      </w:pPr>
    </w:p>
    <w:p w:rsidR="007477B5" w:rsidRPr="006158D2" w:rsidRDefault="00F6039D">
      <w:pPr>
        <w:pStyle w:val="2dongcachChar"/>
        <w:spacing w:after="0" w:line="276" w:lineRule="auto"/>
        <w:ind w:firstLine="567"/>
        <w:contextualSpacing/>
        <w:jc w:val="both"/>
        <w:rPr>
          <w:rFonts w:ascii="Times New Roman" w:hAnsi="Times New Roman"/>
          <w:b/>
          <w:color w:val="auto"/>
          <w:sz w:val="28"/>
          <w:szCs w:val="28"/>
          <w:lang w:val="vi-VN"/>
        </w:rPr>
      </w:pPr>
      <w:r w:rsidRPr="006158D2">
        <w:rPr>
          <w:rFonts w:ascii="Times New Roman" w:hAnsi="Times New Roman"/>
          <w:b/>
          <w:color w:val="auto"/>
          <w:sz w:val="28"/>
          <w:szCs w:val="28"/>
          <w:lang w:val="vi-VN"/>
        </w:rPr>
        <w:t>1. Nguyên tắc kế toán</w:t>
      </w:r>
    </w:p>
    <w:p w:rsidR="007477B5" w:rsidRPr="006158D2" w:rsidRDefault="00F6039D">
      <w:pPr>
        <w:pStyle w:val="2dongcachChar"/>
        <w:spacing w:after="0" w:line="276" w:lineRule="auto"/>
        <w:ind w:firstLine="567"/>
        <w:contextualSpacing/>
        <w:jc w:val="both"/>
        <w:rPr>
          <w:rFonts w:ascii="Times New Roman" w:hAnsi="Times New Roman"/>
          <w:color w:val="auto"/>
          <w:sz w:val="28"/>
          <w:szCs w:val="28"/>
          <w:lang w:val="vi-VN"/>
        </w:rPr>
      </w:pPr>
      <w:r w:rsidRPr="006158D2">
        <w:rPr>
          <w:rFonts w:ascii="Times New Roman" w:hAnsi="Times New Roman"/>
          <w:color w:val="auto"/>
          <w:sz w:val="28"/>
          <w:szCs w:val="28"/>
          <w:lang w:val="vi-VN"/>
        </w:rPr>
        <w:t xml:space="preserve">1.1. Tài khoản này dùng </w:t>
      </w:r>
      <w:r w:rsidRPr="006158D2">
        <w:rPr>
          <w:rFonts w:ascii="Times New Roman" w:hAnsi="Times New Roman" w:hint="eastAsia"/>
          <w:color w:val="auto"/>
          <w:sz w:val="28"/>
          <w:szCs w:val="28"/>
          <w:lang w:val="vi-VN"/>
        </w:rPr>
        <w:t>đ</w:t>
      </w:r>
      <w:r w:rsidRPr="006158D2">
        <w:rPr>
          <w:rFonts w:ascii="Times New Roman" w:hAnsi="Times New Roman"/>
          <w:color w:val="auto"/>
          <w:sz w:val="28"/>
          <w:szCs w:val="28"/>
          <w:lang w:val="vi-VN"/>
        </w:rPr>
        <w:t>ể phản ánh các khoản chi phí quản lý kinh doanh bao gồm chi phí bán hàng và chi phí quản lý HTX:</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Chi phí bán hàng bao gồm các chi phí thực tế phát sinh trong quá trình bán sản phẩm, hàng hoá, cung cấp dịch vụ, bao gồm các chi phí chào hàng, giới thiệu sản phẩm, quảng cáo sản phẩm, hoa hồng bán hàng, chi phí bảo hành sản phẩm, hàng hoá (trừ hoạt </w:t>
      </w:r>
      <w:r w:rsidRPr="006158D2">
        <w:rPr>
          <w:rFonts w:hint="eastAsia"/>
          <w:color w:val="auto"/>
          <w:sz w:val="28"/>
          <w:szCs w:val="28"/>
          <w:lang w:val="vi-VN"/>
        </w:rPr>
        <w:t>đ</w:t>
      </w:r>
      <w:r w:rsidRPr="006158D2">
        <w:rPr>
          <w:color w:val="auto"/>
          <w:sz w:val="28"/>
          <w:szCs w:val="28"/>
          <w:lang w:val="vi-VN"/>
        </w:rPr>
        <w:t xml:space="preserve">ộng xây lắp), chi phí bảo quản, </w:t>
      </w:r>
      <w:r w:rsidRPr="006158D2">
        <w:rPr>
          <w:rFonts w:hint="eastAsia"/>
          <w:color w:val="auto"/>
          <w:sz w:val="28"/>
          <w:szCs w:val="28"/>
          <w:lang w:val="vi-VN"/>
        </w:rPr>
        <w:t>đó</w:t>
      </w:r>
      <w:r w:rsidRPr="006158D2">
        <w:rPr>
          <w:color w:val="auto"/>
          <w:sz w:val="28"/>
          <w:szCs w:val="28"/>
          <w:lang w:val="vi-VN"/>
        </w:rPr>
        <w:t>ng gói, vận chuyển, l</w:t>
      </w:r>
      <w:r w:rsidRPr="006158D2">
        <w:rPr>
          <w:rFonts w:hint="eastAsia"/>
          <w:color w:val="auto"/>
          <w:sz w:val="28"/>
          <w:szCs w:val="28"/>
          <w:lang w:val="vi-VN"/>
        </w:rPr>
        <w:t>ươ</w:t>
      </w:r>
      <w:r w:rsidRPr="006158D2">
        <w:rPr>
          <w:color w:val="auto"/>
          <w:sz w:val="28"/>
          <w:szCs w:val="28"/>
          <w:lang w:val="vi-VN"/>
        </w:rPr>
        <w:t>ng nhân viên bộ phận bán hàng (tiền l</w:t>
      </w:r>
      <w:r w:rsidRPr="006158D2">
        <w:rPr>
          <w:rFonts w:hint="eastAsia"/>
          <w:color w:val="auto"/>
          <w:sz w:val="28"/>
          <w:szCs w:val="28"/>
          <w:lang w:val="vi-VN"/>
        </w:rPr>
        <w:t>ươ</w:t>
      </w:r>
      <w:r w:rsidRPr="006158D2">
        <w:rPr>
          <w:color w:val="auto"/>
          <w:sz w:val="28"/>
          <w:szCs w:val="28"/>
          <w:lang w:val="vi-VN"/>
        </w:rPr>
        <w:t xml:space="preserve">ng, tiền công, các khoản phụ cấp,...), bảo hiểm xã hội, bảo hiểm y tế, kinh phí công </w:t>
      </w:r>
      <w:r w:rsidRPr="006158D2">
        <w:rPr>
          <w:rFonts w:hint="eastAsia"/>
          <w:color w:val="auto"/>
          <w:sz w:val="28"/>
          <w:szCs w:val="28"/>
          <w:lang w:val="vi-VN"/>
        </w:rPr>
        <w:t>đ</w:t>
      </w:r>
      <w:r w:rsidRPr="006158D2">
        <w:rPr>
          <w:color w:val="auto"/>
          <w:sz w:val="28"/>
          <w:szCs w:val="28"/>
          <w:lang w:val="vi-VN"/>
        </w:rPr>
        <w:t xml:space="preserve">oàn, bảo hiểm thất nghiệp, bảo hiểm tai nạn lao </w:t>
      </w:r>
      <w:r w:rsidRPr="006158D2">
        <w:rPr>
          <w:rFonts w:hint="eastAsia"/>
          <w:color w:val="auto"/>
          <w:sz w:val="28"/>
          <w:szCs w:val="28"/>
          <w:lang w:val="vi-VN"/>
        </w:rPr>
        <w:t>đ</w:t>
      </w:r>
      <w:r w:rsidRPr="006158D2">
        <w:rPr>
          <w:color w:val="auto"/>
          <w:sz w:val="28"/>
          <w:szCs w:val="28"/>
          <w:lang w:val="vi-VN"/>
        </w:rPr>
        <w:t xml:space="preserve">ộng của nhân viên bán hàng; chi phí vật liệu, công cụ lao </w:t>
      </w:r>
      <w:r w:rsidRPr="006158D2">
        <w:rPr>
          <w:rFonts w:hint="eastAsia"/>
          <w:color w:val="auto"/>
          <w:sz w:val="28"/>
          <w:szCs w:val="28"/>
          <w:lang w:val="vi-VN"/>
        </w:rPr>
        <w:t>đ</w:t>
      </w:r>
      <w:r w:rsidRPr="006158D2">
        <w:rPr>
          <w:color w:val="auto"/>
          <w:sz w:val="28"/>
          <w:szCs w:val="28"/>
          <w:lang w:val="vi-VN"/>
        </w:rPr>
        <w:t>ộng, khấu hao TSC</w:t>
      </w:r>
      <w:r w:rsidRPr="006158D2">
        <w:rPr>
          <w:rFonts w:hint="eastAsia"/>
          <w:color w:val="auto"/>
          <w:sz w:val="28"/>
          <w:szCs w:val="28"/>
          <w:lang w:val="vi-VN"/>
        </w:rPr>
        <w:t>Đ</w:t>
      </w:r>
      <w:r w:rsidRPr="006158D2">
        <w:rPr>
          <w:color w:val="auto"/>
          <w:sz w:val="28"/>
          <w:szCs w:val="28"/>
          <w:lang w:val="vi-VN"/>
        </w:rPr>
        <w:t xml:space="preserve"> dùng cho bộ phận bán hàng; dịch vụ mua ngoài (</w:t>
      </w:r>
      <w:r w:rsidRPr="006158D2">
        <w:rPr>
          <w:rFonts w:hint="eastAsia"/>
          <w:color w:val="auto"/>
          <w:sz w:val="28"/>
          <w:szCs w:val="28"/>
          <w:lang w:val="vi-VN"/>
        </w:rPr>
        <w:t>đ</w:t>
      </w:r>
      <w:r w:rsidRPr="006158D2">
        <w:rPr>
          <w:color w:val="auto"/>
          <w:sz w:val="28"/>
          <w:szCs w:val="28"/>
          <w:lang w:val="vi-VN"/>
        </w:rPr>
        <w:t>iện, n</w:t>
      </w:r>
      <w:r w:rsidRPr="006158D2">
        <w:rPr>
          <w:rFonts w:hint="eastAsia"/>
          <w:color w:val="auto"/>
          <w:sz w:val="28"/>
          <w:szCs w:val="28"/>
          <w:lang w:val="vi-VN"/>
        </w:rPr>
        <w:t>ư</w:t>
      </w:r>
      <w:r w:rsidRPr="006158D2">
        <w:rPr>
          <w:color w:val="auto"/>
          <w:sz w:val="28"/>
          <w:szCs w:val="28"/>
          <w:lang w:val="vi-VN"/>
        </w:rPr>
        <w:t xml:space="preserve">ớc, </w:t>
      </w:r>
      <w:r w:rsidRPr="006158D2">
        <w:rPr>
          <w:rFonts w:hint="eastAsia"/>
          <w:color w:val="auto"/>
          <w:sz w:val="28"/>
          <w:szCs w:val="28"/>
          <w:lang w:val="vi-VN"/>
        </w:rPr>
        <w:t>đ</w:t>
      </w:r>
      <w:r w:rsidRPr="006158D2">
        <w:rPr>
          <w:color w:val="auto"/>
          <w:sz w:val="28"/>
          <w:szCs w:val="28"/>
          <w:lang w:val="vi-VN"/>
        </w:rPr>
        <w:t>iện thoại, fax,...); chi phí bằng tiền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Chi phí quản lý HTX bao gồm các chi phí quản lý chung của HTX bao gồm các chi phí về l</w:t>
      </w:r>
      <w:r w:rsidRPr="006158D2">
        <w:rPr>
          <w:rFonts w:hint="eastAsia"/>
          <w:color w:val="auto"/>
          <w:sz w:val="28"/>
          <w:szCs w:val="28"/>
          <w:lang w:val="vi-VN"/>
        </w:rPr>
        <w:t>ươ</w:t>
      </w:r>
      <w:r w:rsidRPr="006158D2">
        <w:rPr>
          <w:color w:val="auto"/>
          <w:sz w:val="28"/>
          <w:szCs w:val="28"/>
          <w:lang w:val="vi-VN"/>
        </w:rPr>
        <w:t>ng nhân viên bộ phận quản lý HTX (tiền l</w:t>
      </w:r>
      <w:r w:rsidRPr="006158D2">
        <w:rPr>
          <w:rFonts w:hint="eastAsia"/>
          <w:color w:val="auto"/>
          <w:sz w:val="28"/>
          <w:szCs w:val="28"/>
          <w:lang w:val="vi-VN"/>
        </w:rPr>
        <w:t>ươ</w:t>
      </w:r>
      <w:r w:rsidRPr="006158D2">
        <w:rPr>
          <w:color w:val="auto"/>
          <w:sz w:val="28"/>
          <w:szCs w:val="28"/>
          <w:lang w:val="vi-VN"/>
        </w:rPr>
        <w:t xml:space="preserve">ng, tiền công, các khoản phụ cấp,...); bảo hiểm xã hội, bảo hiểm y tế, kinh phí công </w:t>
      </w:r>
      <w:r w:rsidRPr="006158D2">
        <w:rPr>
          <w:rFonts w:hint="eastAsia"/>
          <w:color w:val="auto"/>
          <w:sz w:val="28"/>
          <w:szCs w:val="28"/>
          <w:lang w:val="vi-VN"/>
        </w:rPr>
        <w:t>đ</w:t>
      </w:r>
      <w:r w:rsidRPr="006158D2">
        <w:rPr>
          <w:color w:val="auto"/>
          <w:sz w:val="28"/>
          <w:szCs w:val="28"/>
          <w:lang w:val="vi-VN"/>
        </w:rPr>
        <w:t>oàn, bảo hiểm thất nghiệp của nhân viên quản lý HTX; chi phí vật liệu v</w:t>
      </w:r>
      <w:r w:rsidRPr="006158D2">
        <w:rPr>
          <w:rFonts w:hint="eastAsia"/>
          <w:color w:val="auto"/>
          <w:sz w:val="28"/>
          <w:szCs w:val="28"/>
          <w:lang w:val="vi-VN"/>
        </w:rPr>
        <w:t>ă</w:t>
      </w:r>
      <w:r w:rsidRPr="006158D2">
        <w:rPr>
          <w:color w:val="auto"/>
          <w:sz w:val="28"/>
          <w:szCs w:val="28"/>
          <w:lang w:val="vi-VN"/>
        </w:rPr>
        <w:t xml:space="preserve">n phòng, công cụ lao </w:t>
      </w:r>
      <w:r w:rsidRPr="006158D2">
        <w:rPr>
          <w:rFonts w:hint="eastAsia"/>
          <w:color w:val="auto"/>
          <w:sz w:val="28"/>
          <w:szCs w:val="28"/>
          <w:lang w:val="vi-VN"/>
        </w:rPr>
        <w:t>đ</w:t>
      </w:r>
      <w:r w:rsidRPr="006158D2">
        <w:rPr>
          <w:color w:val="auto"/>
          <w:sz w:val="28"/>
          <w:szCs w:val="28"/>
          <w:lang w:val="vi-VN"/>
        </w:rPr>
        <w:t>ộng, khấu hao TSC</w:t>
      </w:r>
      <w:r w:rsidRPr="006158D2">
        <w:rPr>
          <w:rFonts w:hint="eastAsia"/>
          <w:color w:val="auto"/>
          <w:sz w:val="28"/>
          <w:szCs w:val="28"/>
          <w:lang w:val="vi-VN"/>
        </w:rPr>
        <w:t>Đ</w:t>
      </w:r>
      <w:r w:rsidRPr="006158D2">
        <w:rPr>
          <w:color w:val="auto"/>
          <w:sz w:val="28"/>
          <w:szCs w:val="28"/>
          <w:lang w:val="vi-VN"/>
        </w:rPr>
        <w:t xml:space="preserve"> dùng cho quản lý HTX; tiền thuê </w:t>
      </w:r>
      <w:r w:rsidRPr="006158D2">
        <w:rPr>
          <w:rFonts w:hint="eastAsia"/>
          <w:color w:val="auto"/>
          <w:sz w:val="28"/>
          <w:szCs w:val="28"/>
          <w:lang w:val="vi-VN"/>
        </w:rPr>
        <w:t>đ</w:t>
      </w:r>
      <w:r w:rsidRPr="006158D2">
        <w:rPr>
          <w:color w:val="auto"/>
          <w:sz w:val="28"/>
          <w:szCs w:val="28"/>
          <w:lang w:val="vi-VN"/>
        </w:rPr>
        <w:t xml:space="preserve">ất, lệ phí môn bài; khoản lập dự phòng phải thu khó </w:t>
      </w:r>
      <w:r w:rsidRPr="006158D2">
        <w:rPr>
          <w:rFonts w:hint="eastAsia"/>
          <w:color w:val="auto"/>
          <w:sz w:val="28"/>
          <w:szCs w:val="28"/>
          <w:lang w:val="vi-VN"/>
        </w:rPr>
        <w:t>đò</w:t>
      </w:r>
      <w:r w:rsidRPr="006158D2">
        <w:rPr>
          <w:color w:val="auto"/>
          <w:sz w:val="28"/>
          <w:szCs w:val="28"/>
          <w:lang w:val="vi-VN"/>
        </w:rPr>
        <w:t>i; dịch vụ mua ngoài (</w:t>
      </w:r>
      <w:r w:rsidRPr="006158D2">
        <w:rPr>
          <w:rFonts w:hint="eastAsia"/>
          <w:color w:val="auto"/>
          <w:sz w:val="28"/>
          <w:szCs w:val="28"/>
          <w:lang w:val="vi-VN"/>
        </w:rPr>
        <w:t>đ</w:t>
      </w:r>
      <w:r w:rsidRPr="006158D2">
        <w:rPr>
          <w:color w:val="auto"/>
          <w:sz w:val="28"/>
          <w:szCs w:val="28"/>
          <w:lang w:val="vi-VN"/>
        </w:rPr>
        <w:t>iện, n</w:t>
      </w:r>
      <w:r w:rsidRPr="006158D2">
        <w:rPr>
          <w:rFonts w:hint="eastAsia"/>
          <w:color w:val="auto"/>
          <w:sz w:val="28"/>
          <w:szCs w:val="28"/>
          <w:lang w:val="vi-VN"/>
        </w:rPr>
        <w:t>ư</w:t>
      </w:r>
      <w:r w:rsidRPr="006158D2">
        <w:rPr>
          <w:color w:val="auto"/>
          <w:sz w:val="28"/>
          <w:szCs w:val="28"/>
          <w:lang w:val="vi-VN"/>
        </w:rPr>
        <w:t xml:space="preserve">ớc, </w:t>
      </w:r>
      <w:r w:rsidRPr="006158D2">
        <w:rPr>
          <w:rFonts w:hint="eastAsia"/>
          <w:color w:val="auto"/>
          <w:sz w:val="28"/>
          <w:szCs w:val="28"/>
          <w:lang w:val="vi-VN"/>
        </w:rPr>
        <w:t>đ</w:t>
      </w:r>
      <w:r w:rsidRPr="006158D2">
        <w:rPr>
          <w:color w:val="auto"/>
          <w:sz w:val="28"/>
          <w:szCs w:val="28"/>
          <w:lang w:val="vi-VN"/>
        </w:rPr>
        <w:t>iện thoại, fax, bảo hiểm tài sản, cháy nổ</w:t>
      </w:r>
      <w:r w:rsidR="00F5015A">
        <w:rPr>
          <w:color w:val="auto"/>
          <w:sz w:val="28"/>
          <w:szCs w:val="28"/>
          <w:lang w:val="en-US"/>
        </w:rPr>
        <w:t>,</w:t>
      </w:r>
      <w:r w:rsidRPr="006158D2">
        <w:rPr>
          <w:color w:val="auto"/>
          <w:sz w:val="28"/>
          <w:szCs w:val="28"/>
          <w:lang w:val="vi-VN"/>
        </w:rPr>
        <w:t>...); chi phí bằng tiền khác (tiếp khách, hội nghị khách hàng...)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1.2. Các khoản chi phí bán hàng, chi phí quản lý HTX không </w:t>
      </w:r>
      <w:r w:rsidRPr="006158D2">
        <w:rPr>
          <w:rFonts w:hint="eastAsia"/>
          <w:color w:val="auto"/>
          <w:sz w:val="28"/>
          <w:szCs w:val="28"/>
          <w:lang w:val="vi-VN"/>
        </w:rPr>
        <w:t>đư</w:t>
      </w:r>
      <w:r w:rsidRPr="006158D2">
        <w:rPr>
          <w:color w:val="auto"/>
          <w:sz w:val="28"/>
          <w:szCs w:val="28"/>
          <w:lang w:val="vi-VN"/>
        </w:rPr>
        <w:t xml:space="preserve">ợc coi là chi phí </w:t>
      </w:r>
      <w:r w:rsidRPr="006158D2">
        <w:rPr>
          <w:rFonts w:hint="eastAsia"/>
          <w:color w:val="auto"/>
          <w:sz w:val="28"/>
          <w:szCs w:val="28"/>
          <w:lang w:val="vi-VN"/>
        </w:rPr>
        <w:t>đư</w:t>
      </w:r>
      <w:r w:rsidRPr="006158D2">
        <w:rPr>
          <w:color w:val="auto"/>
          <w:sz w:val="28"/>
          <w:szCs w:val="28"/>
          <w:lang w:val="vi-VN"/>
        </w:rPr>
        <w:t xml:space="preserve">ợc trừ theo quy </w:t>
      </w:r>
      <w:r w:rsidRPr="006158D2">
        <w:rPr>
          <w:rFonts w:hint="eastAsia"/>
          <w:color w:val="auto"/>
          <w:sz w:val="28"/>
          <w:szCs w:val="28"/>
          <w:lang w:val="vi-VN"/>
        </w:rPr>
        <w:t>đ</w:t>
      </w:r>
      <w:r w:rsidRPr="006158D2">
        <w:rPr>
          <w:color w:val="auto"/>
          <w:sz w:val="28"/>
          <w:szCs w:val="28"/>
          <w:lang w:val="vi-VN"/>
        </w:rPr>
        <w:t>ịnh của Luật thuế TNDN nh</w:t>
      </w:r>
      <w:r w:rsidRPr="006158D2">
        <w:rPr>
          <w:rFonts w:hint="eastAsia"/>
          <w:color w:val="auto"/>
          <w:sz w:val="28"/>
          <w:szCs w:val="28"/>
          <w:lang w:val="vi-VN"/>
        </w:rPr>
        <w:t>ư</w:t>
      </w:r>
      <w:r w:rsidRPr="006158D2">
        <w:rPr>
          <w:color w:val="auto"/>
          <w:sz w:val="28"/>
          <w:szCs w:val="28"/>
          <w:lang w:val="vi-VN"/>
        </w:rPr>
        <w:t xml:space="preserve">ng có </w:t>
      </w:r>
      <w:r w:rsidRPr="006158D2">
        <w:rPr>
          <w:rFonts w:hint="eastAsia"/>
          <w:color w:val="auto"/>
          <w:sz w:val="28"/>
          <w:szCs w:val="28"/>
          <w:lang w:val="vi-VN"/>
        </w:rPr>
        <w:t>đ</w:t>
      </w:r>
      <w:r w:rsidRPr="006158D2">
        <w:rPr>
          <w:color w:val="auto"/>
          <w:sz w:val="28"/>
          <w:szCs w:val="28"/>
          <w:lang w:val="vi-VN"/>
        </w:rPr>
        <w:t xml:space="preserve">ầy </w:t>
      </w:r>
      <w:r w:rsidRPr="006158D2">
        <w:rPr>
          <w:rFonts w:hint="eastAsia"/>
          <w:color w:val="auto"/>
          <w:sz w:val="28"/>
          <w:szCs w:val="28"/>
          <w:lang w:val="vi-VN"/>
        </w:rPr>
        <w:t>đ</w:t>
      </w:r>
      <w:r w:rsidRPr="006158D2">
        <w:rPr>
          <w:color w:val="auto"/>
          <w:sz w:val="28"/>
          <w:szCs w:val="28"/>
          <w:lang w:val="vi-VN"/>
        </w:rPr>
        <w:t xml:space="preserve">ủ hóa </w:t>
      </w:r>
      <w:r w:rsidRPr="006158D2">
        <w:rPr>
          <w:rFonts w:hint="eastAsia"/>
          <w:color w:val="auto"/>
          <w:sz w:val="28"/>
          <w:szCs w:val="28"/>
          <w:lang w:val="vi-VN"/>
        </w:rPr>
        <w:t>đơ</w:t>
      </w:r>
      <w:r w:rsidRPr="006158D2">
        <w:rPr>
          <w:color w:val="auto"/>
          <w:sz w:val="28"/>
          <w:szCs w:val="28"/>
          <w:lang w:val="vi-VN"/>
        </w:rPr>
        <w:t xml:space="preserve">n chứng từ và </w:t>
      </w:r>
      <w:r w:rsidRPr="006158D2">
        <w:rPr>
          <w:rFonts w:hint="eastAsia"/>
          <w:color w:val="auto"/>
          <w:sz w:val="28"/>
          <w:szCs w:val="28"/>
          <w:lang w:val="vi-VN"/>
        </w:rPr>
        <w:t>đã</w:t>
      </w:r>
      <w:r w:rsidRPr="006158D2">
        <w:rPr>
          <w:color w:val="auto"/>
          <w:sz w:val="28"/>
          <w:szCs w:val="28"/>
          <w:lang w:val="vi-VN"/>
        </w:rPr>
        <w:t xml:space="preserve"> hạch toán </w:t>
      </w:r>
      <w:r w:rsidRPr="006158D2">
        <w:rPr>
          <w:rFonts w:hint="eastAsia"/>
          <w:color w:val="auto"/>
          <w:sz w:val="28"/>
          <w:szCs w:val="28"/>
          <w:lang w:val="vi-VN"/>
        </w:rPr>
        <w:t>đú</w:t>
      </w:r>
      <w:r w:rsidRPr="006158D2">
        <w:rPr>
          <w:color w:val="auto"/>
          <w:sz w:val="28"/>
          <w:szCs w:val="28"/>
          <w:lang w:val="vi-VN"/>
        </w:rPr>
        <w:t xml:space="preserve">ng theo Chế </w:t>
      </w:r>
      <w:r w:rsidRPr="006158D2">
        <w:rPr>
          <w:rFonts w:hint="eastAsia"/>
          <w:color w:val="auto"/>
          <w:sz w:val="28"/>
          <w:szCs w:val="28"/>
          <w:lang w:val="vi-VN"/>
        </w:rPr>
        <w:t>đ</w:t>
      </w:r>
      <w:r w:rsidRPr="006158D2">
        <w:rPr>
          <w:color w:val="auto"/>
          <w:sz w:val="28"/>
          <w:szCs w:val="28"/>
          <w:lang w:val="vi-VN"/>
        </w:rPr>
        <w:t xml:space="preserve">ộ kế toán thì không </w:t>
      </w:r>
      <w:r w:rsidRPr="006158D2">
        <w:rPr>
          <w:rFonts w:hint="eastAsia"/>
          <w:color w:val="auto"/>
          <w:sz w:val="28"/>
          <w:szCs w:val="28"/>
          <w:lang w:val="vi-VN"/>
        </w:rPr>
        <w:t>đư</w:t>
      </w:r>
      <w:r w:rsidRPr="006158D2">
        <w:rPr>
          <w:color w:val="auto"/>
          <w:sz w:val="28"/>
          <w:szCs w:val="28"/>
          <w:lang w:val="vi-VN"/>
        </w:rPr>
        <w:t xml:space="preserve">ợc ghi giảm chi phí kế toán mà chỉ </w:t>
      </w:r>
      <w:r w:rsidRPr="006158D2">
        <w:rPr>
          <w:rFonts w:hint="eastAsia"/>
          <w:color w:val="auto"/>
          <w:sz w:val="28"/>
          <w:szCs w:val="28"/>
          <w:lang w:val="vi-VN"/>
        </w:rPr>
        <w:t>đ</w:t>
      </w:r>
      <w:r w:rsidRPr="006158D2">
        <w:rPr>
          <w:color w:val="auto"/>
          <w:sz w:val="28"/>
          <w:szCs w:val="28"/>
          <w:lang w:val="vi-VN"/>
        </w:rPr>
        <w:t xml:space="preserve">iều chỉnh trong quyết toán thuế TNDN </w:t>
      </w:r>
      <w:r w:rsidRPr="006158D2">
        <w:rPr>
          <w:rFonts w:hint="eastAsia"/>
          <w:color w:val="auto"/>
          <w:sz w:val="28"/>
          <w:szCs w:val="28"/>
          <w:lang w:val="vi-VN"/>
        </w:rPr>
        <w:t>đ</w:t>
      </w:r>
      <w:r w:rsidRPr="006158D2">
        <w:rPr>
          <w:color w:val="auto"/>
          <w:sz w:val="28"/>
          <w:szCs w:val="28"/>
          <w:lang w:val="vi-VN"/>
        </w:rPr>
        <w:t>ể làm t</w:t>
      </w:r>
      <w:r w:rsidRPr="006158D2">
        <w:rPr>
          <w:rFonts w:hint="eastAsia"/>
          <w:color w:val="auto"/>
          <w:sz w:val="28"/>
          <w:szCs w:val="28"/>
          <w:lang w:val="vi-VN"/>
        </w:rPr>
        <w:t>ă</w:t>
      </w:r>
      <w:r w:rsidRPr="006158D2">
        <w:rPr>
          <w:color w:val="auto"/>
          <w:sz w:val="28"/>
          <w:szCs w:val="28"/>
          <w:lang w:val="vi-VN"/>
        </w:rPr>
        <w:t>ng số thuế TNDN phải nộp.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1.3. Tài khoản 642 </w:t>
      </w:r>
      <w:r w:rsidRPr="006158D2">
        <w:rPr>
          <w:rFonts w:hint="eastAsia"/>
          <w:color w:val="auto"/>
          <w:sz w:val="28"/>
          <w:szCs w:val="28"/>
          <w:lang w:val="vi-VN"/>
        </w:rPr>
        <w:t>đư</w:t>
      </w:r>
      <w:r w:rsidRPr="006158D2">
        <w:rPr>
          <w:color w:val="auto"/>
          <w:sz w:val="28"/>
          <w:szCs w:val="28"/>
          <w:lang w:val="vi-VN"/>
        </w:rPr>
        <w:t xml:space="preserve">ợc mở chi tiết theo từng nội dung chi phí theo quy </w:t>
      </w:r>
      <w:r w:rsidRPr="006158D2">
        <w:rPr>
          <w:rFonts w:hint="eastAsia"/>
          <w:color w:val="auto"/>
          <w:sz w:val="28"/>
          <w:szCs w:val="28"/>
          <w:lang w:val="vi-VN"/>
        </w:rPr>
        <w:t>đ</w:t>
      </w:r>
      <w:r w:rsidRPr="006158D2">
        <w:rPr>
          <w:color w:val="auto"/>
          <w:sz w:val="28"/>
          <w:szCs w:val="28"/>
          <w:lang w:val="vi-VN"/>
        </w:rPr>
        <w:t xml:space="preserve">ịnh. Tuỳ theo yêu cầu quản lý của từng ngành nghề, từng HTX, Tài khoản 642 có thể </w:t>
      </w:r>
      <w:r w:rsidRPr="006158D2">
        <w:rPr>
          <w:rFonts w:hint="eastAsia"/>
          <w:color w:val="auto"/>
          <w:sz w:val="28"/>
          <w:szCs w:val="28"/>
          <w:lang w:val="vi-VN"/>
        </w:rPr>
        <w:t>đư</w:t>
      </w:r>
      <w:r w:rsidRPr="006158D2">
        <w:rPr>
          <w:color w:val="auto"/>
          <w:sz w:val="28"/>
          <w:szCs w:val="28"/>
          <w:lang w:val="vi-VN"/>
        </w:rPr>
        <w:t>ợc mở chi tiết theo từng loại chi phí nh</w:t>
      </w:r>
      <w:r w:rsidRPr="006158D2">
        <w:rPr>
          <w:rFonts w:hint="eastAsia"/>
          <w:color w:val="auto"/>
          <w:sz w:val="28"/>
          <w:szCs w:val="28"/>
          <w:lang w:val="vi-VN"/>
        </w:rPr>
        <w:t>ư</w:t>
      </w:r>
      <w:r w:rsidRPr="006158D2">
        <w:rPr>
          <w:color w:val="auto"/>
          <w:sz w:val="28"/>
          <w:szCs w:val="28"/>
          <w:lang w:val="vi-VN"/>
        </w:rPr>
        <w:t xml:space="preserve">: chi phí bán hàng, chi phí quản lý HTX. Trong từng loại chi phí </w:t>
      </w:r>
      <w:r w:rsidRPr="006158D2">
        <w:rPr>
          <w:rFonts w:hint="eastAsia"/>
          <w:color w:val="auto"/>
          <w:sz w:val="28"/>
          <w:szCs w:val="28"/>
          <w:lang w:val="vi-VN"/>
        </w:rPr>
        <w:t>đư</w:t>
      </w:r>
      <w:r w:rsidRPr="006158D2">
        <w:rPr>
          <w:color w:val="auto"/>
          <w:sz w:val="28"/>
          <w:szCs w:val="28"/>
          <w:lang w:val="vi-VN"/>
        </w:rPr>
        <w:t>ợc theo dõi chi tiết theo từng nội dung chi phí nh</w:t>
      </w:r>
      <w:r w:rsidRPr="006158D2">
        <w:rPr>
          <w:rFonts w:hint="eastAsia"/>
          <w:color w:val="auto"/>
          <w:sz w:val="28"/>
          <w:szCs w:val="28"/>
          <w:lang w:val="vi-VN"/>
        </w:rPr>
        <w:t>ư</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a) </w:t>
      </w:r>
      <w:r w:rsidRPr="006158D2">
        <w:rPr>
          <w:rFonts w:hint="eastAsia"/>
          <w:color w:val="auto"/>
          <w:sz w:val="28"/>
          <w:szCs w:val="28"/>
          <w:lang w:val="it-IT"/>
        </w:rPr>
        <w:t>Đ</w:t>
      </w:r>
      <w:r w:rsidRPr="006158D2">
        <w:rPr>
          <w:color w:val="auto"/>
          <w:sz w:val="28"/>
          <w:szCs w:val="28"/>
          <w:lang w:val="it-IT"/>
        </w:rPr>
        <w:t>ối với chi phí bán hàng:</w:t>
      </w:r>
    </w:p>
    <w:p w:rsidR="007477B5" w:rsidRPr="006158D2" w:rsidRDefault="00F6039D">
      <w:pPr>
        <w:spacing w:after="0" w:line="276" w:lineRule="auto"/>
        <w:ind w:firstLine="567"/>
        <w:contextualSpacing/>
        <w:rPr>
          <w:color w:val="auto"/>
          <w:sz w:val="28"/>
          <w:szCs w:val="28"/>
          <w:lang w:val="it-IT"/>
        </w:rPr>
      </w:pPr>
      <w:r w:rsidRPr="006158D2">
        <w:rPr>
          <w:i/>
          <w:color w:val="auto"/>
          <w:sz w:val="28"/>
          <w:szCs w:val="28"/>
          <w:lang w:val="it-IT"/>
        </w:rPr>
        <w:t xml:space="preserve"> - </w:t>
      </w:r>
      <w:r w:rsidRPr="006158D2">
        <w:rPr>
          <w:i/>
          <w:iCs/>
          <w:color w:val="auto"/>
          <w:sz w:val="28"/>
          <w:szCs w:val="28"/>
          <w:lang w:val="it-IT"/>
        </w:rPr>
        <w:t xml:space="preserve">Chi </w:t>
      </w:r>
      <w:r w:rsidRPr="006158D2">
        <w:rPr>
          <w:i/>
          <w:color w:val="auto"/>
          <w:sz w:val="28"/>
          <w:szCs w:val="28"/>
          <w:lang w:val="it-IT"/>
        </w:rPr>
        <w:t xml:space="preserve">phí </w:t>
      </w:r>
      <w:r w:rsidRPr="006158D2">
        <w:rPr>
          <w:i/>
          <w:iCs/>
          <w:color w:val="auto"/>
          <w:sz w:val="28"/>
          <w:szCs w:val="28"/>
          <w:lang w:val="it-IT"/>
        </w:rPr>
        <w:t xml:space="preserve">nhân </w:t>
      </w:r>
      <w:r w:rsidRPr="006158D2">
        <w:rPr>
          <w:i/>
          <w:color w:val="auto"/>
          <w:sz w:val="28"/>
          <w:szCs w:val="28"/>
          <w:lang w:val="it-IT"/>
        </w:rPr>
        <w:t>viên:</w:t>
      </w:r>
      <w:r w:rsidRPr="006158D2">
        <w:rPr>
          <w:color w:val="auto"/>
          <w:sz w:val="28"/>
          <w:szCs w:val="28"/>
          <w:lang w:val="it-IT"/>
        </w:rPr>
        <w:t xml:space="preserve"> Phản ánh các khoản phải trả cho nhân viên bán hàng, nhân viên </w:t>
      </w:r>
      <w:r w:rsidRPr="006158D2">
        <w:rPr>
          <w:rFonts w:hint="eastAsia"/>
          <w:color w:val="auto"/>
          <w:sz w:val="28"/>
          <w:szCs w:val="28"/>
          <w:lang w:val="it-IT"/>
        </w:rPr>
        <w:t>đó</w:t>
      </w:r>
      <w:r w:rsidRPr="006158D2">
        <w:rPr>
          <w:color w:val="auto"/>
          <w:sz w:val="28"/>
          <w:szCs w:val="28"/>
          <w:lang w:val="it-IT"/>
        </w:rPr>
        <w:t>ng gói, vận chuyển, bảo quản sản phẩm, hàng hoá,... bao gồm tiền l</w:t>
      </w:r>
      <w:r w:rsidRPr="006158D2">
        <w:rPr>
          <w:rFonts w:hint="eastAsia"/>
          <w:color w:val="auto"/>
          <w:sz w:val="28"/>
          <w:szCs w:val="28"/>
          <w:lang w:val="it-IT"/>
        </w:rPr>
        <w:t>ươ</w:t>
      </w:r>
      <w:r w:rsidRPr="006158D2">
        <w:rPr>
          <w:color w:val="auto"/>
          <w:sz w:val="28"/>
          <w:szCs w:val="28"/>
          <w:lang w:val="it-IT"/>
        </w:rPr>
        <w:t xml:space="preserve">ng, tiền </w:t>
      </w:r>
      <w:r w:rsidRPr="006158D2">
        <w:rPr>
          <w:rFonts w:hint="eastAsia"/>
          <w:color w:val="auto"/>
          <w:sz w:val="28"/>
          <w:szCs w:val="28"/>
          <w:lang w:val="it-IT"/>
        </w:rPr>
        <w:t>ă</w:t>
      </w:r>
      <w:r w:rsidRPr="006158D2">
        <w:rPr>
          <w:color w:val="auto"/>
          <w:sz w:val="28"/>
          <w:szCs w:val="28"/>
          <w:lang w:val="it-IT"/>
        </w:rPr>
        <w:t xml:space="preserve">n giữa ca, tiền công và các khoản trích bảo hiểm xã hội, bảo hiểm y tế, kinh phí công </w:t>
      </w:r>
      <w:r w:rsidRPr="006158D2">
        <w:rPr>
          <w:rFonts w:hint="eastAsia"/>
          <w:color w:val="auto"/>
          <w:sz w:val="28"/>
          <w:szCs w:val="28"/>
          <w:lang w:val="it-IT"/>
        </w:rPr>
        <w:t>đ</w:t>
      </w:r>
      <w:r w:rsidRPr="006158D2">
        <w:rPr>
          <w:color w:val="auto"/>
          <w:sz w:val="28"/>
          <w:szCs w:val="28"/>
          <w:lang w:val="it-IT"/>
        </w:rPr>
        <w:t>oàn, bảo hiểm thất nghiệp,...</w:t>
      </w:r>
    </w:p>
    <w:p w:rsidR="007477B5" w:rsidRPr="006158D2" w:rsidRDefault="00F6039D">
      <w:pPr>
        <w:spacing w:after="0" w:line="276" w:lineRule="auto"/>
        <w:ind w:firstLine="567"/>
        <w:contextualSpacing/>
        <w:rPr>
          <w:color w:val="auto"/>
          <w:sz w:val="28"/>
          <w:szCs w:val="28"/>
          <w:lang w:val="it-IT"/>
        </w:rPr>
      </w:pPr>
      <w:r w:rsidRPr="006158D2">
        <w:rPr>
          <w:i/>
          <w:color w:val="auto"/>
          <w:sz w:val="28"/>
          <w:szCs w:val="28"/>
          <w:lang w:val="it-IT"/>
        </w:rPr>
        <w:t>- Chi phí vật liệu, ba</w:t>
      </w:r>
      <w:r w:rsidRPr="006158D2">
        <w:rPr>
          <w:i/>
          <w:iCs/>
          <w:color w:val="auto"/>
          <w:sz w:val="28"/>
          <w:szCs w:val="28"/>
          <w:lang w:val="it-IT"/>
        </w:rPr>
        <w:t xml:space="preserve">o bì: </w:t>
      </w:r>
      <w:r w:rsidRPr="006158D2">
        <w:rPr>
          <w:color w:val="auto"/>
          <w:sz w:val="28"/>
          <w:szCs w:val="28"/>
          <w:lang w:val="it-IT"/>
        </w:rPr>
        <w:t xml:space="preserve">Phản ánh các chi phí vật liệu, bao bì xuất dùng </w:t>
      </w:r>
      <w:r w:rsidRPr="006158D2">
        <w:rPr>
          <w:color w:val="auto"/>
          <w:sz w:val="28"/>
          <w:szCs w:val="28"/>
          <w:lang w:val="it-IT"/>
        </w:rPr>
        <w:lastRenderedPageBreak/>
        <w:t>cho việc bảo quản, tiêu thụ sản phẩm, hàng hoá, dịch vụ, nh</w:t>
      </w:r>
      <w:r w:rsidRPr="006158D2">
        <w:rPr>
          <w:rFonts w:hint="eastAsia"/>
          <w:color w:val="auto"/>
          <w:sz w:val="28"/>
          <w:szCs w:val="28"/>
          <w:lang w:val="it-IT"/>
        </w:rPr>
        <w:t>ư</w:t>
      </w:r>
      <w:r w:rsidRPr="006158D2">
        <w:rPr>
          <w:color w:val="auto"/>
          <w:sz w:val="28"/>
          <w:szCs w:val="28"/>
          <w:lang w:val="it-IT"/>
        </w:rPr>
        <w:t xml:space="preserve"> chi phí vật liệu </w:t>
      </w:r>
      <w:r w:rsidRPr="006158D2">
        <w:rPr>
          <w:rFonts w:hint="eastAsia"/>
          <w:color w:val="auto"/>
          <w:sz w:val="28"/>
          <w:szCs w:val="28"/>
          <w:lang w:val="it-IT"/>
        </w:rPr>
        <w:t>đó</w:t>
      </w:r>
      <w:r w:rsidRPr="006158D2">
        <w:rPr>
          <w:color w:val="auto"/>
          <w:sz w:val="28"/>
          <w:szCs w:val="28"/>
          <w:lang w:val="it-IT"/>
        </w:rPr>
        <w:t>ng gói sản phẩm, hàng hoá, chi phí vật liệu, nhiên liệu dùng cho bảo quản, bốc vác, vận chuyển sản phẩm, hàng hoá trong quá trình tiêu thụ, vật liệu dùng cho sửa chữa, bảo quản TSC</w:t>
      </w:r>
      <w:r w:rsidRPr="006158D2">
        <w:rPr>
          <w:rFonts w:hint="eastAsia"/>
          <w:color w:val="auto"/>
          <w:sz w:val="28"/>
          <w:szCs w:val="28"/>
          <w:lang w:val="it-IT"/>
        </w:rPr>
        <w:t>Đ</w:t>
      </w:r>
      <w:r w:rsidRPr="006158D2">
        <w:rPr>
          <w:color w:val="auto"/>
          <w:sz w:val="28"/>
          <w:szCs w:val="28"/>
          <w:lang w:val="it-IT"/>
        </w:rPr>
        <w:t>,... dùng cho bộ phận bán hàng.</w:t>
      </w:r>
    </w:p>
    <w:p w:rsidR="007477B5" w:rsidRPr="006158D2" w:rsidRDefault="00F6039D">
      <w:pPr>
        <w:spacing w:after="0" w:line="276" w:lineRule="auto"/>
        <w:ind w:firstLine="567"/>
        <w:contextualSpacing/>
        <w:rPr>
          <w:color w:val="auto"/>
          <w:sz w:val="28"/>
          <w:szCs w:val="28"/>
          <w:lang w:val="it-IT"/>
        </w:rPr>
      </w:pPr>
      <w:r w:rsidRPr="006158D2">
        <w:rPr>
          <w:i/>
          <w:color w:val="auto"/>
          <w:sz w:val="28"/>
          <w:szCs w:val="28"/>
          <w:lang w:val="it-IT"/>
        </w:rPr>
        <w:t xml:space="preserve">- </w:t>
      </w:r>
      <w:r w:rsidRPr="006158D2">
        <w:rPr>
          <w:i/>
          <w:iCs/>
          <w:color w:val="auto"/>
          <w:sz w:val="28"/>
          <w:szCs w:val="28"/>
          <w:lang w:val="it-IT"/>
        </w:rPr>
        <w:t xml:space="preserve">Chi phí dụng cụ, </w:t>
      </w:r>
      <w:r w:rsidRPr="006158D2">
        <w:rPr>
          <w:rFonts w:hint="eastAsia"/>
          <w:i/>
          <w:iCs/>
          <w:color w:val="auto"/>
          <w:sz w:val="28"/>
          <w:szCs w:val="28"/>
          <w:lang w:val="it-IT"/>
        </w:rPr>
        <w:t>đ</w:t>
      </w:r>
      <w:r w:rsidRPr="006158D2">
        <w:rPr>
          <w:i/>
          <w:iCs/>
          <w:color w:val="auto"/>
          <w:sz w:val="28"/>
          <w:szCs w:val="28"/>
          <w:lang w:val="it-IT"/>
        </w:rPr>
        <w:t xml:space="preserve">ồ dùng: </w:t>
      </w:r>
      <w:r w:rsidRPr="006158D2">
        <w:rPr>
          <w:color w:val="auto"/>
          <w:sz w:val="28"/>
          <w:szCs w:val="28"/>
          <w:lang w:val="it-IT"/>
        </w:rPr>
        <w:t>Phản ánh chi phí về công cụ, dụng cụ phục vụ cho quá trình tiêu thụ sản phẩm, hàng hoá nh</w:t>
      </w:r>
      <w:r w:rsidRPr="006158D2">
        <w:rPr>
          <w:rFonts w:hint="eastAsia"/>
          <w:color w:val="auto"/>
          <w:sz w:val="28"/>
          <w:szCs w:val="28"/>
          <w:lang w:val="it-IT"/>
        </w:rPr>
        <w:t>ư</w:t>
      </w:r>
      <w:r w:rsidRPr="006158D2">
        <w:rPr>
          <w:color w:val="auto"/>
          <w:sz w:val="28"/>
          <w:szCs w:val="28"/>
          <w:lang w:val="it-IT"/>
        </w:rPr>
        <w:t xml:space="preserve"> dụng cụ </w:t>
      </w:r>
      <w:r w:rsidRPr="006158D2">
        <w:rPr>
          <w:rFonts w:hint="eastAsia"/>
          <w:color w:val="auto"/>
          <w:sz w:val="28"/>
          <w:szCs w:val="28"/>
          <w:lang w:val="it-IT"/>
        </w:rPr>
        <w:t>đ</w:t>
      </w:r>
      <w:r w:rsidRPr="006158D2">
        <w:rPr>
          <w:color w:val="auto"/>
          <w:sz w:val="28"/>
          <w:szCs w:val="28"/>
          <w:lang w:val="it-IT"/>
        </w:rPr>
        <w:t>o l</w:t>
      </w:r>
      <w:r w:rsidRPr="006158D2">
        <w:rPr>
          <w:rFonts w:hint="eastAsia"/>
          <w:color w:val="auto"/>
          <w:sz w:val="28"/>
          <w:szCs w:val="28"/>
          <w:lang w:val="it-IT"/>
        </w:rPr>
        <w:t>ư</w:t>
      </w:r>
      <w:r w:rsidRPr="006158D2">
        <w:rPr>
          <w:color w:val="auto"/>
          <w:sz w:val="28"/>
          <w:szCs w:val="28"/>
          <w:lang w:val="it-IT"/>
        </w:rPr>
        <w:t>ờng, ph</w:t>
      </w:r>
      <w:r w:rsidRPr="006158D2">
        <w:rPr>
          <w:rFonts w:hint="eastAsia"/>
          <w:color w:val="auto"/>
          <w:sz w:val="28"/>
          <w:szCs w:val="28"/>
          <w:lang w:val="it-IT"/>
        </w:rPr>
        <w:t>ươ</w:t>
      </w:r>
      <w:r w:rsidRPr="006158D2">
        <w:rPr>
          <w:color w:val="auto"/>
          <w:sz w:val="28"/>
          <w:szCs w:val="28"/>
          <w:lang w:val="it-IT"/>
        </w:rPr>
        <w:t>ng tiện tính toán, ph</w:t>
      </w:r>
      <w:r w:rsidRPr="006158D2">
        <w:rPr>
          <w:rFonts w:hint="eastAsia"/>
          <w:color w:val="auto"/>
          <w:sz w:val="28"/>
          <w:szCs w:val="28"/>
          <w:lang w:val="it-IT"/>
        </w:rPr>
        <w:t>ươ</w:t>
      </w:r>
      <w:r w:rsidRPr="006158D2">
        <w:rPr>
          <w:color w:val="auto"/>
          <w:sz w:val="28"/>
          <w:szCs w:val="28"/>
          <w:lang w:val="it-IT"/>
        </w:rPr>
        <w:t>ng tiện làm việc,...</w:t>
      </w:r>
    </w:p>
    <w:p w:rsidR="007477B5" w:rsidRPr="006158D2" w:rsidRDefault="00F6039D">
      <w:pPr>
        <w:spacing w:after="0" w:line="276" w:lineRule="auto"/>
        <w:ind w:firstLine="567"/>
        <w:contextualSpacing/>
        <w:rPr>
          <w:color w:val="auto"/>
          <w:sz w:val="28"/>
          <w:szCs w:val="28"/>
          <w:lang w:val="it-IT"/>
        </w:rPr>
      </w:pPr>
      <w:r w:rsidRPr="006158D2">
        <w:rPr>
          <w:i/>
          <w:iCs/>
          <w:color w:val="auto"/>
          <w:sz w:val="28"/>
          <w:szCs w:val="28"/>
          <w:lang w:val="it-IT"/>
        </w:rPr>
        <w:t>-</w:t>
      </w:r>
      <w:r w:rsidRPr="006158D2">
        <w:rPr>
          <w:i/>
          <w:color w:val="auto"/>
          <w:sz w:val="28"/>
          <w:szCs w:val="28"/>
          <w:lang w:val="it-IT"/>
        </w:rPr>
        <w:t xml:space="preserve"> </w:t>
      </w:r>
      <w:r w:rsidRPr="006158D2">
        <w:rPr>
          <w:i/>
          <w:iCs/>
          <w:color w:val="auto"/>
          <w:sz w:val="28"/>
          <w:szCs w:val="28"/>
          <w:lang w:val="it-IT"/>
        </w:rPr>
        <w:t>Chi phí khấu hao TSC</w:t>
      </w:r>
      <w:r w:rsidRPr="006158D2">
        <w:rPr>
          <w:rFonts w:hint="eastAsia"/>
          <w:i/>
          <w:iCs/>
          <w:color w:val="auto"/>
          <w:sz w:val="28"/>
          <w:szCs w:val="28"/>
          <w:lang w:val="it-IT"/>
        </w:rPr>
        <w:t>Đ</w:t>
      </w:r>
      <w:r w:rsidRPr="006158D2">
        <w:rPr>
          <w:i/>
          <w:iCs/>
          <w:color w:val="auto"/>
          <w:sz w:val="28"/>
          <w:szCs w:val="28"/>
          <w:lang w:val="it-IT"/>
        </w:rPr>
        <w:t xml:space="preserve">: </w:t>
      </w:r>
      <w:r w:rsidRPr="006158D2">
        <w:rPr>
          <w:color w:val="auto"/>
          <w:sz w:val="28"/>
          <w:szCs w:val="28"/>
          <w:lang w:val="it-IT"/>
        </w:rPr>
        <w:t>Phản ánh chi phí khấu hao TSC</w:t>
      </w:r>
      <w:r w:rsidRPr="006158D2">
        <w:rPr>
          <w:rFonts w:hint="eastAsia"/>
          <w:color w:val="auto"/>
          <w:sz w:val="28"/>
          <w:szCs w:val="28"/>
          <w:lang w:val="it-IT"/>
        </w:rPr>
        <w:t>Đ</w:t>
      </w:r>
      <w:r w:rsidRPr="006158D2">
        <w:rPr>
          <w:color w:val="auto"/>
          <w:sz w:val="28"/>
          <w:szCs w:val="28"/>
          <w:lang w:val="it-IT"/>
        </w:rPr>
        <w:t xml:space="preserve"> ở bộ phận bảo quản, bán hàng, nh</w:t>
      </w:r>
      <w:r w:rsidRPr="006158D2">
        <w:rPr>
          <w:rFonts w:hint="eastAsia"/>
          <w:color w:val="auto"/>
          <w:sz w:val="28"/>
          <w:szCs w:val="28"/>
          <w:lang w:val="it-IT"/>
        </w:rPr>
        <w:t>ư</w:t>
      </w:r>
      <w:r w:rsidRPr="006158D2">
        <w:rPr>
          <w:color w:val="auto"/>
          <w:sz w:val="28"/>
          <w:szCs w:val="28"/>
          <w:lang w:val="it-IT"/>
        </w:rPr>
        <w:t xml:space="preserve"> nhà kho, cửa hàng, bến bãi, ph</w:t>
      </w:r>
      <w:r w:rsidRPr="006158D2">
        <w:rPr>
          <w:rFonts w:hint="eastAsia"/>
          <w:color w:val="auto"/>
          <w:sz w:val="28"/>
          <w:szCs w:val="28"/>
          <w:lang w:val="it-IT"/>
        </w:rPr>
        <w:t>ươ</w:t>
      </w:r>
      <w:r w:rsidRPr="006158D2">
        <w:rPr>
          <w:color w:val="auto"/>
          <w:sz w:val="28"/>
          <w:szCs w:val="28"/>
          <w:lang w:val="it-IT"/>
        </w:rPr>
        <w:t>ng tiện bốc dỡ, vận chuyển, ph</w:t>
      </w:r>
      <w:r w:rsidRPr="006158D2">
        <w:rPr>
          <w:rFonts w:hint="eastAsia"/>
          <w:color w:val="auto"/>
          <w:sz w:val="28"/>
          <w:szCs w:val="28"/>
          <w:lang w:val="it-IT"/>
        </w:rPr>
        <w:t>ươ</w:t>
      </w:r>
      <w:r w:rsidRPr="006158D2">
        <w:rPr>
          <w:color w:val="auto"/>
          <w:sz w:val="28"/>
          <w:szCs w:val="28"/>
          <w:lang w:val="it-IT"/>
        </w:rPr>
        <w:t xml:space="preserve">ng tiện tính toán, </w:t>
      </w:r>
      <w:r w:rsidRPr="006158D2">
        <w:rPr>
          <w:rFonts w:hint="eastAsia"/>
          <w:color w:val="auto"/>
          <w:sz w:val="28"/>
          <w:szCs w:val="28"/>
          <w:lang w:val="it-IT"/>
        </w:rPr>
        <w:t>đ</w:t>
      </w:r>
      <w:r w:rsidRPr="006158D2">
        <w:rPr>
          <w:color w:val="auto"/>
          <w:sz w:val="28"/>
          <w:szCs w:val="28"/>
          <w:lang w:val="it-IT"/>
        </w:rPr>
        <w:t>o l</w:t>
      </w:r>
      <w:r w:rsidRPr="006158D2">
        <w:rPr>
          <w:rFonts w:hint="eastAsia"/>
          <w:color w:val="auto"/>
          <w:sz w:val="28"/>
          <w:szCs w:val="28"/>
          <w:lang w:val="it-IT"/>
        </w:rPr>
        <w:t>ư</w:t>
      </w:r>
      <w:r w:rsidRPr="006158D2">
        <w:rPr>
          <w:color w:val="auto"/>
          <w:sz w:val="28"/>
          <w:szCs w:val="28"/>
          <w:lang w:val="it-IT"/>
        </w:rPr>
        <w:t>ờng, kiểm nghiệm chất l</w:t>
      </w:r>
      <w:r w:rsidRPr="006158D2">
        <w:rPr>
          <w:rFonts w:hint="eastAsia"/>
          <w:color w:val="auto"/>
          <w:sz w:val="28"/>
          <w:szCs w:val="28"/>
          <w:lang w:val="it-IT"/>
        </w:rPr>
        <w:t>ư</w:t>
      </w:r>
      <w:r w:rsidRPr="006158D2">
        <w:rPr>
          <w:color w:val="auto"/>
          <w:sz w:val="28"/>
          <w:szCs w:val="28"/>
          <w:lang w:val="it-IT"/>
        </w:rPr>
        <w:t>ợng,...</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w:t>
      </w:r>
      <w:r w:rsidRPr="006158D2">
        <w:rPr>
          <w:i/>
          <w:color w:val="auto"/>
          <w:sz w:val="28"/>
          <w:szCs w:val="28"/>
          <w:lang w:val="it-IT"/>
        </w:rPr>
        <w:t xml:space="preserve"> </w:t>
      </w:r>
      <w:r w:rsidRPr="006158D2">
        <w:rPr>
          <w:i/>
          <w:iCs/>
          <w:color w:val="auto"/>
          <w:sz w:val="28"/>
          <w:szCs w:val="28"/>
          <w:lang w:val="it-IT"/>
        </w:rPr>
        <w:t>Chi phí bảo hành:</w:t>
      </w:r>
      <w:r w:rsidRPr="006158D2">
        <w:rPr>
          <w:iCs/>
          <w:color w:val="auto"/>
          <w:sz w:val="28"/>
          <w:szCs w:val="28"/>
          <w:lang w:val="it-IT"/>
        </w:rPr>
        <w:t xml:space="preserve"> D</w:t>
      </w:r>
      <w:r w:rsidRPr="006158D2">
        <w:rPr>
          <w:color w:val="auto"/>
          <w:sz w:val="28"/>
          <w:szCs w:val="28"/>
          <w:lang w:val="it-IT"/>
        </w:rPr>
        <w:t xml:space="preserve">ùng </w:t>
      </w:r>
      <w:r w:rsidRPr="006158D2">
        <w:rPr>
          <w:rFonts w:hint="eastAsia"/>
          <w:color w:val="auto"/>
          <w:sz w:val="28"/>
          <w:szCs w:val="28"/>
          <w:lang w:val="it-IT"/>
        </w:rPr>
        <w:t>đ</w:t>
      </w:r>
      <w:r w:rsidRPr="006158D2">
        <w:rPr>
          <w:color w:val="auto"/>
          <w:sz w:val="28"/>
          <w:szCs w:val="28"/>
          <w:lang w:val="it-IT"/>
        </w:rPr>
        <w:t xml:space="preserve">ể phản </w:t>
      </w:r>
      <w:r w:rsidRPr="006158D2">
        <w:rPr>
          <w:rFonts w:hint="eastAsia"/>
          <w:color w:val="auto"/>
          <w:sz w:val="28"/>
          <w:szCs w:val="28"/>
          <w:lang w:val="it-IT"/>
        </w:rPr>
        <w:t>á</w:t>
      </w:r>
      <w:r w:rsidRPr="006158D2">
        <w:rPr>
          <w:color w:val="auto"/>
          <w:sz w:val="28"/>
          <w:szCs w:val="28"/>
          <w:lang w:val="it-IT"/>
        </w:rPr>
        <w:t xml:space="preserve">nh khoản chi phí bảo hành sản phẩm, hàng hoá. Riêng chi phí sửa chữa và bảo hành công trình xây lắp phản </w:t>
      </w:r>
      <w:r w:rsidRPr="006158D2">
        <w:rPr>
          <w:rFonts w:hint="eastAsia"/>
          <w:color w:val="auto"/>
          <w:sz w:val="28"/>
          <w:szCs w:val="28"/>
          <w:lang w:val="it-IT"/>
        </w:rPr>
        <w:t>á</w:t>
      </w:r>
      <w:r w:rsidRPr="006158D2">
        <w:rPr>
          <w:color w:val="auto"/>
          <w:sz w:val="28"/>
          <w:szCs w:val="28"/>
          <w:lang w:val="it-IT"/>
        </w:rPr>
        <w:t xml:space="preserve">nh ở TK 154 </w:t>
      </w:r>
      <w:r w:rsidRPr="006158D2">
        <w:rPr>
          <w:rFonts w:hint="eastAsia"/>
          <w:color w:val="auto"/>
          <w:sz w:val="28"/>
          <w:szCs w:val="28"/>
          <w:lang w:val="it-IT"/>
        </w:rPr>
        <w:t>“</w:t>
      </w:r>
      <w:r w:rsidRPr="006158D2">
        <w:rPr>
          <w:color w:val="auto"/>
          <w:sz w:val="28"/>
          <w:szCs w:val="28"/>
          <w:lang w:val="it-IT"/>
        </w:rPr>
        <w:t xml:space="preserve">Chi phí sản xuất kinh doanh dở dang” mà không phản </w:t>
      </w:r>
      <w:r w:rsidRPr="006158D2">
        <w:rPr>
          <w:rFonts w:hint="eastAsia"/>
          <w:color w:val="auto"/>
          <w:sz w:val="28"/>
          <w:szCs w:val="28"/>
          <w:lang w:val="it-IT"/>
        </w:rPr>
        <w:t>á</w:t>
      </w:r>
      <w:r w:rsidRPr="006158D2">
        <w:rPr>
          <w:color w:val="auto"/>
          <w:sz w:val="28"/>
          <w:szCs w:val="28"/>
          <w:lang w:val="it-IT"/>
        </w:rPr>
        <w:t>nh ở TK này.</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w:t>
      </w:r>
      <w:r w:rsidRPr="006158D2">
        <w:rPr>
          <w:i/>
          <w:color w:val="auto"/>
          <w:sz w:val="28"/>
          <w:szCs w:val="28"/>
          <w:lang w:val="it-IT"/>
        </w:rPr>
        <w:t xml:space="preserve"> </w:t>
      </w:r>
      <w:r w:rsidRPr="006158D2">
        <w:rPr>
          <w:i/>
          <w:iCs/>
          <w:color w:val="auto"/>
          <w:sz w:val="28"/>
          <w:szCs w:val="28"/>
          <w:lang w:val="it-IT"/>
        </w:rPr>
        <w:t xml:space="preserve">Chi </w:t>
      </w:r>
      <w:r w:rsidRPr="006158D2">
        <w:rPr>
          <w:i/>
          <w:color w:val="auto"/>
          <w:sz w:val="28"/>
          <w:szCs w:val="28"/>
          <w:lang w:val="it-IT"/>
        </w:rPr>
        <w:t xml:space="preserve">phí </w:t>
      </w:r>
      <w:r w:rsidRPr="006158D2">
        <w:rPr>
          <w:i/>
          <w:iCs/>
          <w:color w:val="auto"/>
          <w:sz w:val="28"/>
          <w:szCs w:val="28"/>
          <w:lang w:val="it-IT"/>
        </w:rPr>
        <w:t>dịch vụ mua ngoài:</w:t>
      </w:r>
      <w:r w:rsidRPr="006158D2">
        <w:rPr>
          <w:iCs/>
          <w:color w:val="auto"/>
          <w:sz w:val="28"/>
          <w:szCs w:val="28"/>
          <w:lang w:val="it-IT"/>
        </w:rPr>
        <w:t xml:space="preserve"> </w:t>
      </w:r>
      <w:r w:rsidRPr="006158D2">
        <w:rPr>
          <w:color w:val="auto"/>
          <w:sz w:val="28"/>
          <w:szCs w:val="28"/>
          <w:lang w:val="it-IT"/>
        </w:rPr>
        <w:t>Phản ánh các chi phí dịch vụ mua ngoài phục vụ cho bán hàng nh</w:t>
      </w:r>
      <w:r w:rsidRPr="006158D2">
        <w:rPr>
          <w:rFonts w:hint="eastAsia"/>
          <w:color w:val="auto"/>
          <w:sz w:val="28"/>
          <w:szCs w:val="28"/>
          <w:lang w:val="it-IT"/>
        </w:rPr>
        <w:t>ư</w:t>
      </w:r>
      <w:r w:rsidRPr="006158D2">
        <w:rPr>
          <w:color w:val="auto"/>
          <w:sz w:val="28"/>
          <w:szCs w:val="28"/>
          <w:lang w:val="it-IT"/>
        </w:rPr>
        <w:t xml:space="preserve"> chi phí thuê ngoài sửa chữa TSC</w:t>
      </w:r>
      <w:r w:rsidRPr="006158D2">
        <w:rPr>
          <w:rFonts w:hint="eastAsia"/>
          <w:color w:val="auto"/>
          <w:sz w:val="28"/>
          <w:szCs w:val="28"/>
          <w:lang w:val="it-IT"/>
        </w:rPr>
        <w:t>Đ</w:t>
      </w:r>
      <w:r w:rsidRPr="006158D2">
        <w:rPr>
          <w:color w:val="auto"/>
          <w:sz w:val="28"/>
          <w:szCs w:val="28"/>
          <w:lang w:val="it-IT"/>
        </w:rPr>
        <w:t xml:space="preserve"> phục vụ trực tiếp cho khâu bán hàng, tiền thuê kho, thuê bãi, tiền thuê bốc vác, vận chuyển sản phẩm, hàng hoá </w:t>
      </w:r>
      <w:r w:rsidRPr="006158D2">
        <w:rPr>
          <w:rFonts w:hint="eastAsia"/>
          <w:color w:val="auto"/>
          <w:sz w:val="28"/>
          <w:szCs w:val="28"/>
          <w:lang w:val="it-IT"/>
        </w:rPr>
        <w:t>đ</w:t>
      </w:r>
      <w:r w:rsidRPr="006158D2">
        <w:rPr>
          <w:color w:val="auto"/>
          <w:sz w:val="28"/>
          <w:szCs w:val="28"/>
          <w:lang w:val="it-IT"/>
        </w:rPr>
        <w:t xml:space="preserve">i bán, tiền trả hoa hồng cho </w:t>
      </w:r>
      <w:r w:rsidRPr="006158D2">
        <w:rPr>
          <w:rFonts w:hint="eastAsia"/>
          <w:color w:val="auto"/>
          <w:sz w:val="28"/>
          <w:szCs w:val="28"/>
          <w:lang w:val="it-IT"/>
        </w:rPr>
        <w:t>đ</w:t>
      </w:r>
      <w:r w:rsidRPr="006158D2">
        <w:rPr>
          <w:color w:val="auto"/>
          <w:sz w:val="28"/>
          <w:szCs w:val="28"/>
          <w:lang w:val="it-IT"/>
        </w:rPr>
        <w:t>ại lý bán hàng,...</w:t>
      </w:r>
    </w:p>
    <w:p w:rsidR="007477B5" w:rsidRPr="006158D2" w:rsidRDefault="00F6039D">
      <w:pPr>
        <w:spacing w:after="0" w:line="276" w:lineRule="auto"/>
        <w:ind w:firstLine="567"/>
        <w:contextualSpacing/>
        <w:rPr>
          <w:color w:val="auto"/>
          <w:sz w:val="28"/>
          <w:szCs w:val="28"/>
          <w:lang w:val="it-IT"/>
        </w:rPr>
      </w:pPr>
      <w:r w:rsidRPr="006158D2">
        <w:rPr>
          <w:i/>
          <w:color w:val="auto"/>
          <w:sz w:val="28"/>
          <w:szCs w:val="28"/>
          <w:lang w:val="it-IT"/>
        </w:rPr>
        <w:t xml:space="preserve">- </w:t>
      </w:r>
      <w:r w:rsidRPr="006158D2">
        <w:rPr>
          <w:i/>
          <w:iCs/>
          <w:color w:val="auto"/>
          <w:sz w:val="28"/>
          <w:szCs w:val="28"/>
          <w:lang w:val="it-IT"/>
        </w:rPr>
        <w:t xml:space="preserve">Chi </w:t>
      </w:r>
      <w:r w:rsidRPr="006158D2">
        <w:rPr>
          <w:i/>
          <w:color w:val="auto"/>
          <w:sz w:val="28"/>
          <w:szCs w:val="28"/>
          <w:lang w:val="it-IT"/>
        </w:rPr>
        <w:t xml:space="preserve">phí </w:t>
      </w:r>
      <w:r w:rsidRPr="006158D2">
        <w:rPr>
          <w:i/>
          <w:iCs/>
          <w:color w:val="auto"/>
          <w:sz w:val="28"/>
          <w:szCs w:val="28"/>
          <w:lang w:val="it-IT"/>
        </w:rPr>
        <w:t>bằng tiền khác:</w:t>
      </w:r>
      <w:r w:rsidRPr="006158D2">
        <w:rPr>
          <w:iCs/>
          <w:color w:val="auto"/>
          <w:sz w:val="28"/>
          <w:szCs w:val="28"/>
          <w:lang w:val="it-IT"/>
        </w:rPr>
        <w:t xml:space="preserve"> </w:t>
      </w:r>
      <w:r w:rsidRPr="006158D2">
        <w:rPr>
          <w:color w:val="auto"/>
          <w:sz w:val="28"/>
          <w:szCs w:val="28"/>
          <w:lang w:val="it-IT"/>
        </w:rPr>
        <w:t>Phản ánh các chi phí bằng tiền khác phát sinh trong khâu bán hàng ngoài các chi phí nêu trên nh</w:t>
      </w:r>
      <w:r w:rsidRPr="006158D2">
        <w:rPr>
          <w:rFonts w:hint="eastAsia"/>
          <w:color w:val="auto"/>
          <w:sz w:val="28"/>
          <w:szCs w:val="28"/>
          <w:lang w:val="it-IT"/>
        </w:rPr>
        <w:t>ư</w:t>
      </w:r>
      <w:r w:rsidRPr="006158D2">
        <w:rPr>
          <w:color w:val="auto"/>
          <w:sz w:val="28"/>
          <w:szCs w:val="28"/>
          <w:lang w:val="it-IT"/>
        </w:rPr>
        <w:t xml:space="preserve"> chi phí tiếp khách ở bộ phận bán hàng, chi phí giới thiệu sản phẩm, hàng hoá, khuyến mại, quảng cáo, chào hàng, chi phí hội nghị khách hàng.</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b) </w:t>
      </w:r>
      <w:r w:rsidRPr="006158D2">
        <w:rPr>
          <w:rFonts w:hint="eastAsia"/>
          <w:color w:val="auto"/>
          <w:sz w:val="28"/>
          <w:szCs w:val="28"/>
          <w:lang w:val="it-IT"/>
        </w:rPr>
        <w:t>Đ</w:t>
      </w:r>
      <w:r w:rsidRPr="006158D2">
        <w:rPr>
          <w:color w:val="auto"/>
          <w:sz w:val="28"/>
          <w:szCs w:val="28"/>
          <w:lang w:val="it-IT"/>
        </w:rPr>
        <w:t>ối với chi phí quản lý HTX:</w:t>
      </w:r>
    </w:p>
    <w:p w:rsidR="007477B5" w:rsidRPr="006158D2" w:rsidRDefault="00F6039D">
      <w:pPr>
        <w:spacing w:after="0" w:line="276" w:lineRule="auto"/>
        <w:ind w:firstLine="567"/>
        <w:contextualSpacing/>
        <w:rPr>
          <w:color w:val="auto"/>
          <w:sz w:val="28"/>
          <w:szCs w:val="28"/>
          <w:lang w:val="it-IT"/>
        </w:rPr>
      </w:pPr>
      <w:r w:rsidRPr="006158D2">
        <w:rPr>
          <w:i/>
          <w:color w:val="auto"/>
          <w:sz w:val="28"/>
          <w:szCs w:val="28"/>
          <w:lang w:val="vi-VN"/>
        </w:rPr>
        <w:t xml:space="preserve">- </w:t>
      </w:r>
      <w:r w:rsidRPr="006158D2">
        <w:rPr>
          <w:i/>
          <w:iCs/>
          <w:color w:val="auto"/>
          <w:sz w:val="28"/>
          <w:szCs w:val="28"/>
          <w:lang w:val="vi-VN"/>
        </w:rPr>
        <w:t xml:space="preserve">Chi phí nhân </w:t>
      </w:r>
      <w:r w:rsidRPr="006158D2">
        <w:rPr>
          <w:i/>
          <w:color w:val="auto"/>
          <w:sz w:val="28"/>
          <w:szCs w:val="28"/>
          <w:lang w:val="vi-VN"/>
        </w:rPr>
        <w:t xml:space="preserve">viên </w:t>
      </w:r>
      <w:r w:rsidRPr="006158D2">
        <w:rPr>
          <w:i/>
          <w:iCs/>
          <w:color w:val="auto"/>
          <w:sz w:val="28"/>
          <w:szCs w:val="28"/>
          <w:lang w:val="vi-VN"/>
        </w:rPr>
        <w:t>quản lý:</w:t>
      </w:r>
      <w:r w:rsidRPr="006158D2">
        <w:rPr>
          <w:iCs/>
          <w:color w:val="auto"/>
          <w:sz w:val="28"/>
          <w:szCs w:val="28"/>
          <w:lang w:val="vi-VN"/>
        </w:rPr>
        <w:t xml:space="preserve"> </w:t>
      </w:r>
      <w:r w:rsidRPr="006158D2">
        <w:rPr>
          <w:color w:val="auto"/>
          <w:sz w:val="28"/>
          <w:szCs w:val="28"/>
          <w:lang w:val="vi-VN"/>
        </w:rPr>
        <w:t>Phản ánh các khoản phải trả cho cán bộ nhân viên quản lý HTX, nh</w:t>
      </w:r>
      <w:r w:rsidRPr="006158D2">
        <w:rPr>
          <w:rFonts w:hint="eastAsia"/>
          <w:color w:val="auto"/>
          <w:sz w:val="28"/>
          <w:szCs w:val="28"/>
          <w:lang w:val="vi-VN"/>
        </w:rPr>
        <w:t>ư</w:t>
      </w:r>
      <w:r w:rsidRPr="006158D2">
        <w:rPr>
          <w:color w:val="auto"/>
          <w:sz w:val="28"/>
          <w:szCs w:val="28"/>
          <w:lang w:val="vi-VN"/>
        </w:rPr>
        <w:t xml:space="preserve"> tiền l</w:t>
      </w:r>
      <w:r w:rsidRPr="006158D2">
        <w:rPr>
          <w:rFonts w:hint="eastAsia"/>
          <w:color w:val="auto"/>
          <w:sz w:val="28"/>
          <w:szCs w:val="28"/>
          <w:lang w:val="vi-VN"/>
        </w:rPr>
        <w:t>ươ</w:t>
      </w:r>
      <w:r w:rsidRPr="006158D2">
        <w:rPr>
          <w:color w:val="auto"/>
          <w:sz w:val="28"/>
          <w:szCs w:val="28"/>
          <w:lang w:val="vi-VN"/>
        </w:rPr>
        <w:t xml:space="preserve">ng, các khoản phụ cấp, bảo hiểm xã hội, bảo hiểm y tế, kinh phí công </w:t>
      </w:r>
      <w:r w:rsidRPr="006158D2">
        <w:rPr>
          <w:rFonts w:hint="eastAsia"/>
          <w:color w:val="auto"/>
          <w:sz w:val="28"/>
          <w:szCs w:val="28"/>
          <w:lang w:val="vi-VN"/>
        </w:rPr>
        <w:t>đ</w:t>
      </w:r>
      <w:r w:rsidRPr="006158D2">
        <w:rPr>
          <w:color w:val="auto"/>
          <w:sz w:val="28"/>
          <w:szCs w:val="28"/>
          <w:lang w:val="vi-VN"/>
        </w:rPr>
        <w:t xml:space="preserve">oàn, bảo hiểm thất nghiệp của Ban Giám </w:t>
      </w:r>
      <w:r w:rsidRPr="006158D2">
        <w:rPr>
          <w:rFonts w:hint="eastAsia"/>
          <w:color w:val="auto"/>
          <w:sz w:val="28"/>
          <w:szCs w:val="28"/>
          <w:lang w:val="vi-VN"/>
        </w:rPr>
        <w:t>đ</w:t>
      </w:r>
      <w:r w:rsidRPr="006158D2">
        <w:rPr>
          <w:color w:val="auto"/>
          <w:sz w:val="28"/>
          <w:szCs w:val="28"/>
          <w:lang w:val="vi-VN"/>
        </w:rPr>
        <w:t>ốc, nhân viên quản lý ở các phòng, ban của HTX.</w:t>
      </w:r>
    </w:p>
    <w:p w:rsidR="007477B5" w:rsidRPr="006158D2" w:rsidRDefault="00F6039D">
      <w:pPr>
        <w:spacing w:after="0" w:line="276" w:lineRule="auto"/>
        <w:ind w:firstLine="567"/>
        <w:contextualSpacing/>
        <w:rPr>
          <w:color w:val="auto"/>
          <w:sz w:val="28"/>
          <w:szCs w:val="28"/>
          <w:lang w:val="vi-VN"/>
        </w:rPr>
      </w:pPr>
      <w:r w:rsidRPr="006158D2">
        <w:rPr>
          <w:i/>
          <w:iCs/>
          <w:color w:val="auto"/>
          <w:sz w:val="28"/>
          <w:szCs w:val="28"/>
          <w:lang w:val="vi-VN"/>
        </w:rPr>
        <w:t>-</w:t>
      </w:r>
      <w:r w:rsidRPr="006158D2">
        <w:rPr>
          <w:i/>
          <w:color w:val="auto"/>
          <w:sz w:val="28"/>
          <w:szCs w:val="28"/>
          <w:lang w:val="vi-VN"/>
        </w:rPr>
        <w:t xml:space="preserve"> </w:t>
      </w:r>
      <w:r w:rsidRPr="006158D2">
        <w:rPr>
          <w:i/>
          <w:iCs/>
          <w:color w:val="auto"/>
          <w:sz w:val="28"/>
          <w:szCs w:val="28"/>
          <w:lang w:val="vi-VN"/>
        </w:rPr>
        <w:t xml:space="preserve">Chi phí </w:t>
      </w:r>
      <w:r w:rsidRPr="006158D2">
        <w:rPr>
          <w:i/>
          <w:color w:val="auto"/>
          <w:sz w:val="28"/>
          <w:szCs w:val="28"/>
          <w:lang w:val="vi-VN"/>
        </w:rPr>
        <w:t xml:space="preserve">vật </w:t>
      </w:r>
      <w:r w:rsidRPr="006158D2">
        <w:rPr>
          <w:i/>
          <w:iCs/>
          <w:color w:val="auto"/>
          <w:sz w:val="28"/>
          <w:szCs w:val="28"/>
          <w:lang w:val="vi-VN"/>
        </w:rPr>
        <w:t xml:space="preserve">liệu quản </w:t>
      </w:r>
      <w:r w:rsidRPr="006158D2">
        <w:rPr>
          <w:i/>
          <w:color w:val="auto"/>
          <w:sz w:val="28"/>
          <w:szCs w:val="28"/>
          <w:lang w:val="vi-VN"/>
        </w:rPr>
        <w:t>lý:</w:t>
      </w:r>
      <w:r w:rsidRPr="006158D2">
        <w:rPr>
          <w:color w:val="auto"/>
          <w:sz w:val="28"/>
          <w:szCs w:val="28"/>
          <w:lang w:val="vi-VN"/>
        </w:rPr>
        <w:t xml:space="preserve"> Phản ánh chi phí vật liệu xuất dùng cho công tác quản lý HTX nh</w:t>
      </w:r>
      <w:r w:rsidRPr="006158D2">
        <w:rPr>
          <w:rFonts w:hint="eastAsia"/>
          <w:color w:val="auto"/>
          <w:sz w:val="28"/>
          <w:szCs w:val="28"/>
          <w:lang w:val="vi-VN"/>
        </w:rPr>
        <w:t>ư</w:t>
      </w:r>
      <w:r w:rsidRPr="006158D2">
        <w:rPr>
          <w:color w:val="auto"/>
          <w:sz w:val="28"/>
          <w:szCs w:val="28"/>
          <w:lang w:val="vi-VN"/>
        </w:rPr>
        <w:t xml:space="preserve"> v</w:t>
      </w:r>
      <w:r w:rsidRPr="006158D2">
        <w:rPr>
          <w:rFonts w:hint="eastAsia"/>
          <w:color w:val="auto"/>
          <w:sz w:val="28"/>
          <w:szCs w:val="28"/>
          <w:lang w:val="vi-VN"/>
        </w:rPr>
        <w:t>ă</w:t>
      </w:r>
      <w:r w:rsidRPr="006158D2">
        <w:rPr>
          <w:color w:val="auto"/>
          <w:sz w:val="28"/>
          <w:szCs w:val="28"/>
          <w:lang w:val="vi-VN"/>
        </w:rPr>
        <w:t>n phòng phẩm... vật liệu sử dụng cho việc sửa chữa TSC</w:t>
      </w:r>
      <w:r w:rsidRPr="006158D2">
        <w:rPr>
          <w:rFonts w:hint="eastAsia"/>
          <w:color w:val="auto"/>
          <w:sz w:val="28"/>
          <w:szCs w:val="28"/>
          <w:lang w:val="vi-VN"/>
        </w:rPr>
        <w:t>Đ</w:t>
      </w:r>
      <w:r w:rsidRPr="006158D2">
        <w:rPr>
          <w:color w:val="auto"/>
          <w:sz w:val="28"/>
          <w:szCs w:val="28"/>
          <w:lang w:val="vi-VN"/>
        </w:rPr>
        <w:t>, công cụ, dụng cụ,... (giá có thuế hoặc ch</w:t>
      </w:r>
      <w:r w:rsidRPr="006158D2">
        <w:rPr>
          <w:rFonts w:hint="eastAsia"/>
          <w:color w:val="auto"/>
          <w:sz w:val="28"/>
          <w:szCs w:val="28"/>
          <w:lang w:val="vi-VN"/>
        </w:rPr>
        <w:t>ư</w:t>
      </w:r>
      <w:r w:rsidRPr="006158D2">
        <w:rPr>
          <w:color w:val="auto"/>
          <w:sz w:val="28"/>
          <w:szCs w:val="28"/>
          <w:lang w:val="vi-VN"/>
        </w:rPr>
        <w:t>a có thuế GTGT).</w:t>
      </w:r>
    </w:p>
    <w:p w:rsidR="007477B5" w:rsidRPr="006158D2" w:rsidRDefault="00F6039D">
      <w:pPr>
        <w:spacing w:after="0" w:line="276" w:lineRule="auto"/>
        <w:ind w:firstLine="567"/>
        <w:contextualSpacing/>
        <w:rPr>
          <w:color w:val="auto"/>
          <w:sz w:val="28"/>
          <w:szCs w:val="28"/>
          <w:lang w:val="vi-VN"/>
        </w:rPr>
      </w:pPr>
      <w:r w:rsidRPr="006158D2">
        <w:rPr>
          <w:i/>
          <w:color w:val="auto"/>
          <w:sz w:val="28"/>
          <w:szCs w:val="28"/>
          <w:lang w:val="vi-VN"/>
        </w:rPr>
        <w:t xml:space="preserve">- Chi </w:t>
      </w:r>
      <w:r w:rsidRPr="006158D2">
        <w:rPr>
          <w:i/>
          <w:iCs/>
          <w:color w:val="auto"/>
          <w:sz w:val="28"/>
          <w:szCs w:val="28"/>
          <w:lang w:val="vi-VN"/>
        </w:rPr>
        <w:t xml:space="preserve">phí </w:t>
      </w:r>
      <w:r w:rsidRPr="006158D2">
        <w:rPr>
          <w:rFonts w:hint="eastAsia"/>
          <w:i/>
          <w:iCs/>
          <w:color w:val="auto"/>
          <w:sz w:val="28"/>
          <w:szCs w:val="28"/>
          <w:lang w:val="vi-VN"/>
        </w:rPr>
        <w:t>đ</w:t>
      </w:r>
      <w:r w:rsidRPr="006158D2">
        <w:rPr>
          <w:i/>
          <w:iCs/>
          <w:color w:val="auto"/>
          <w:sz w:val="28"/>
          <w:szCs w:val="28"/>
          <w:lang w:val="vi-VN"/>
        </w:rPr>
        <w:t>ồ dùng v</w:t>
      </w:r>
      <w:r w:rsidRPr="006158D2">
        <w:rPr>
          <w:rFonts w:hint="eastAsia"/>
          <w:i/>
          <w:color w:val="auto"/>
          <w:sz w:val="28"/>
          <w:szCs w:val="28"/>
          <w:lang w:val="vi-VN"/>
        </w:rPr>
        <w:t>ă</w:t>
      </w:r>
      <w:r w:rsidRPr="006158D2">
        <w:rPr>
          <w:i/>
          <w:color w:val="auto"/>
          <w:sz w:val="28"/>
          <w:szCs w:val="28"/>
          <w:lang w:val="vi-VN"/>
        </w:rPr>
        <w:t xml:space="preserve">n </w:t>
      </w:r>
      <w:r w:rsidRPr="006158D2">
        <w:rPr>
          <w:i/>
          <w:iCs/>
          <w:color w:val="auto"/>
          <w:sz w:val="28"/>
          <w:szCs w:val="28"/>
          <w:lang w:val="vi-VN"/>
        </w:rPr>
        <w:t>phòng</w:t>
      </w:r>
      <w:r w:rsidRPr="006158D2">
        <w:rPr>
          <w:iCs/>
          <w:color w:val="auto"/>
          <w:sz w:val="28"/>
          <w:szCs w:val="28"/>
          <w:lang w:val="vi-VN"/>
        </w:rPr>
        <w:t xml:space="preserve">: </w:t>
      </w:r>
      <w:r w:rsidRPr="006158D2">
        <w:rPr>
          <w:color w:val="auto"/>
          <w:sz w:val="28"/>
          <w:szCs w:val="28"/>
          <w:lang w:val="vi-VN"/>
        </w:rPr>
        <w:t xml:space="preserve">Phản ánh chi phí dụng cụ, </w:t>
      </w:r>
      <w:r w:rsidRPr="006158D2">
        <w:rPr>
          <w:rFonts w:hint="eastAsia"/>
          <w:color w:val="auto"/>
          <w:sz w:val="28"/>
          <w:szCs w:val="28"/>
          <w:lang w:val="vi-VN"/>
        </w:rPr>
        <w:t>đ</w:t>
      </w:r>
      <w:r w:rsidRPr="006158D2">
        <w:rPr>
          <w:color w:val="auto"/>
          <w:sz w:val="28"/>
          <w:szCs w:val="28"/>
          <w:lang w:val="vi-VN"/>
        </w:rPr>
        <w:t>ồ dùng v</w:t>
      </w:r>
      <w:r w:rsidRPr="006158D2">
        <w:rPr>
          <w:rFonts w:hint="eastAsia"/>
          <w:color w:val="auto"/>
          <w:sz w:val="28"/>
          <w:szCs w:val="28"/>
          <w:lang w:val="vi-VN"/>
        </w:rPr>
        <w:t>ă</w:t>
      </w:r>
      <w:r w:rsidRPr="006158D2">
        <w:rPr>
          <w:color w:val="auto"/>
          <w:sz w:val="28"/>
          <w:szCs w:val="28"/>
          <w:lang w:val="vi-VN"/>
        </w:rPr>
        <w:t>n phòng dùng cho công tác quản lý (giá có thuế hoặc ch</w:t>
      </w:r>
      <w:r w:rsidRPr="006158D2">
        <w:rPr>
          <w:rFonts w:hint="eastAsia"/>
          <w:color w:val="auto"/>
          <w:sz w:val="28"/>
          <w:szCs w:val="28"/>
          <w:lang w:val="vi-VN"/>
        </w:rPr>
        <w:t>ư</w:t>
      </w:r>
      <w:r w:rsidRPr="006158D2">
        <w:rPr>
          <w:color w:val="auto"/>
          <w:sz w:val="28"/>
          <w:szCs w:val="28"/>
          <w:lang w:val="vi-VN"/>
        </w:rPr>
        <w:t>a có thuế GTGT).</w:t>
      </w:r>
    </w:p>
    <w:p w:rsidR="007477B5" w:rsidRPr="006158D2" w:rsidRDefault="00F6039D">
      <w:pPr>
        <w:spacing w:after="0" w:line="276" w:lineRule="auto"/>
        <w:ind w:firstLine="567"/>
        <w:contextualSpacing/>
        <w:rPr>
          <w:color w:val="auto"/>
          <w:sz w:val="28"/>
          <w:szCs w:val="28"/>
          <w:lang w:val="vi-VN"/>
        </w:rPr>
      </w:pPr>
      <w:r w:rsidRPr="006158D2">
        <w:rPr>
          <w:i/>
          <w:color w:val="auto"/>
          <w:sz w:val="28"/>
          <w:szCs w:val="28"/>
          <w:lang w:val="vi-VN"/>
        </w:rPr>
        <w:t xml:space="preserve">- </w:t>
      </w:r>
      <w:r w:rsidRPr="006158D2">
        <w:rPr>
          <w:i/>
          <w:iCs/>
          <w:color w:val="auto"/>
          <w:sz w:val="28"/>
          <w:szCs w:val="28"/>
          <w:lang w:val="vi-VN"/>
        </w:rPr>
        <w:t>Chi phí khấu hao TSC</w:t>
      </w:r>
      <w:r w:rsidRPr="006158D2">
        <w:rPr>
          <w:rFonts w:hint="eastAsia"/>
          <w:i/>
          <w:iCs/>
          <w:color w:val="auto"/>
          <w:sz w:val="28"/>
          <w:szCs w:val="28"/>
          <w:lang w:val="vi-VN"/>
        </w:rPr>
        <w:t>Đ</w:t>
      </w:r>
      <w:r w:rsidRPr="006158D2">
        <w:rPr>
          <w:i/>
          <w:iCs/>
          <w:color w:val="auto"/>
          <w:sz w:val="28"/>
          <w:szCs w:val="28"/>
          <w:lang w:val="vi-VN"/>
        </w:rPr>
        <w:t>:</w:t>
      </w:r>
      <w:r w:rsidRPr="006158D2">
        <w:rPr>
          <w:iCs/>
          <w:color w:val="auto"/>
          <w:sz w:val="28"/>
          <w:szCs w:val="28"/>
          <w:lang w:val="vi-VN"/>
        </w:rPr>
        <w:t xml:space="preserve"> </w:t>
      </w:r>
      <w:r w:rsidRPr="006158D2">
        <w:rPr>
          <w:color w:val="auto"/>
          <w:sz w:val="28"/>
          <w:szCs w:val="28"/>
          <w:lang w:val="vi-VN"/>
        </w:rPr>
        <w:t>Phản ánh chi phí khấu hao TSC</w:t>
      </w:r>
      <w:r w:rsidRPr="006158D2">
        <w:rPr>
          <w:rFonts w:hint="eastAsia"/>
          <w:color w:val="auto"/>
          <w:sz w:val="28"/>
          <w:szCs w:val="28"/>
          <w:lang w:val="vi-VN"/>
        </w:rPr>
        <w:t>Đ</w:t>
      </w:r>
      <w:r w:rsidRPr="006158D2">
        <w:rPr>
          <w:color w:val="auto"/>
          <w:sz w:val="28"/>
          <w:szCs w:val="28"/>
          <w:lang w:val="vi-VN"/>
        </w:rPr>
        <w:t xml:space="preserve"> dùng chung cho HTX nh</w:t>
      </w:r>
      <w:r w:rsidRPr="006158D2">
        <w:rPr>
          <w:rFonts w:hint="eastAsia"/>
          <w:color w:val="auto"/>
          <w:sz w:val="28"/>
          <w:szCs w:val="28"/>
          <w:lang w:val="vi-VN"/>
        </w:rPr>
        <w:t>ư</w:t>
      </w:r>
      <w:r w:rsidRPr="006158D2">
        <w:rPr>
          <w:color w:val="auto"/>
          <w:sz w:val="28"/>
          <w:szCs w:val="28"/>
          <w:lang w:val="vi-VN"/>
        </w:rPr>
        <w:t>: Nhà cửa làm việc của các phòng ban, kho tàng, vật kiến trúc, ph</w:t>
      </w:r>
      <w:r w:rsidRPr="006158D2">
        <w:rPr>
          <w:rFonts w:hint="eastAsia"/>
          <w:color w:val="auto"/>
          <w:sz w:val="28"/>
          <w:szCs w:val="28"/>
          <w:lang w:val="vi-VN"/>
        </w:rPr>
        <w:t>ươ</w:t>
      </w:r>
      <w:r w:rsidRPr="006158D2">
        <w:rPr>
          <w:color w:val="auto"/>
          <w:sz w:val="28"/>
          <w:szCs w:val="28"/>
          <w:lang w:val="vi-VN"/>
        </w:rPr>
        <w:t>ng tiện vận tải truyền dẫn, máy móc thiết bị quản lý dùng cho bộ phận v</w:t>
      </w:r>
      <w:r w:rsidRPr="006158D2">
        <w:rPr>
          <w:rFonts w:hint="eastAsia"/>
          <w:color w:val="auto"/>
          <w:sz w:val="28"/>
          <w:szCs w:val="28"/>
          <w:lang w:val="vi-VN"/>
        </w:rPr>
        <w:t>ă</w:t>
      </w:r>
      <w:r w:rsidRPr="006158D2">
        <w:rPr>
          <w:color w:val="auto"/>
          <w:sz w:val="28"/>
          <w:szCs w:val="28"/>
          <w:lang w:val="vi-VN"/>
        </w:rPr>
        <w:t>n phòng,...</w:t>
      </w:r>
    </w:p>
    <w:p w:rsidR="007477B5" w:rsidRPr="006158D2" w:rsidRDefault="00F6039D">
      <w:pPr>
        <w:spacing w:after="0" w:line="276" w:lineRule="auto"/>
        <w:ind w:firstLine="567"/>
        <w:contextualSpacing/>
        <w:rPr>
          <w:color w:val="auto"/>
          <w:sz w:val="28"/>
          <w:szCs w:val="28"/>
          <w:lang w:val="vi-VN"/>
        </w:rPr>
      </w:pPr>
      <w:r w:rsidRPr="006158D2">
        <w:rPr>
          <w:i/>
          <w:iCs/>
          <w:color w:val="auto"/>
          <w:sz w:val="28"/>
          <w:szCs w:val="28"/>
          <w:lang w:val="vi-VN"/>
        </w:rPr>
        <w:t>-</w:t>
      </w:r>
      <w:r w:rsidRPr="006158D2">
        <w:rPr>
          <w:i/>
          <w:color w:val="auto"/>
          <w:sz w:val="28"/>
          <w:szCs w:val="28"/>
          <w:lang w:val="vi-VN"/>
        </w:rPr>
        <w:t xml:space="preserve"> </w:t>
      </w:r>
      <w:r w:rsidRPr="006158D2">
        <w:rPr>
          <w:i/>
          <w:iCs/>
          <w:color w:val="auto"/>
          <w:sz w:val="28"/>
          <w:szCs w:val="28"/>
          <w:lang w:val="vi-VN"/>
        </w:rPr>
        <w:t>Thuế, phí v</w:t>
      </w:r>
      <w:r w:rsidRPr="006158D2">
        <w:rPr>
          <w:i/>
          <w:color w:val="auto"/>
          <w:sz w:val="28"/>
          <w:szCs w:val="28"/>
          <w:lang w:val="vi-VN"/>
        </w:rPr>
        <w:t xml:space="preserve">à lệ </w:t>
      </w:r>
      <w:r w:rsidRPr="006158D2">
        <w:rPr>
          <w:i/>
          <w:iCs/>
          <w:color w:val="auto"/>
          <w:sz w:val="28"/>
          <w:szCs w:val="28"/>
          <w:lang w:val="vi-VN"/>
        </w:rPr>
        <w:t>phí:</w:t>
      </w:r>
      <w:r w:rsidRPr="006158D2">
        <w:rPr>
          <w:iCs/>
          <w:color w:val="auto"/>
          <w:sz w:val="28"/>
          <w:szCs w:val="28"/>
          <w:lang w:val="vi-VN"/>
        </w:rPr>
        <w:t xml:space="preserve"> </w:t>
      </w:r>
      <w:r w:rsidRPr="006158D2">
        <w:rPr>
          <w:color w:val="auto"/>
          <w:sz w:val="28"/>
          <w:szCs w:val="28"/>
          <w:lang w:val="vi-VN"/>
        </w:rPr>
        <w:t>Phản ánh chi phí về thuế, phí và lệ phí nh</w:t>
      </w:r>
      <w:r w:rsidRPr="006158D2">
        <w:rPr>
          <w:rFonts w:hint="eastAsia"/>
          <w:color w:val="auto"/>
          <w:sz w:val="28"/>
          <w:szCs w:val="28"/>
          <w:lang w:val="vi-VN"/>
        </w:rPr>
        <w:t>ư</w:t>
      </w:r>
      <w:r w:rsidRPr="006158D2">
        <w:rPr>
          <w:color w:val="auto"/>
          <w:sz w:val="28"/>
          <w:szCs w:val="28"/>
          <w:lang w:val="vi-VN"/>
        </w:rPr>
        <w:t xml:space="preserve">: thuế môn bài, tiền thuê </w:t>
      </w:r>
      <w:r w:rsidRPr="006158D2">
        <w:rPr>
          <w:rFonts w:hint="eastAsia"/>
          <w:color w:val="auto"/>
          <w:sz w:val="28"/>
          <w:szCs w:val="28"/>
          <w:lang w:val="vi-VN"/>
        </w:rPr>
        <w:t>đ</w:t>
      </w:r>
      <w:r w:rsidRPr="006158D2">
        <w:rPr>
          <w:color w:val="auto"/>
          <w:sz w:val="28"/>
          <w:szCs w:val="28"/>
          <w:lang w:val="vi-VN"/>
        </w:rPr>
        <w:t>ất,... và các khoản phí, lệ phí khác.</w:t>
      </w:r>
    </w:p>
    <w:p w:rsidR="007477B5" w:rsidRPr="006158D2" w:rsidRDefault="00F6039D">
      <w:pPr>
        <w:spacing w:after="0" w:line="276" w:lineRule="auto"/>
        <w:ind w:firstLine="567"/>
        <w:contextualSpacing/>
        <w:rPr>
          <w:color w:val="auto"/>
          <w:sz w:val="28"/>
          <w:szCs w:val="28"/>
          <w:lang w:val="vi-VN"/>
        </w:rPr>
      </w:pPr>
      <w:r w:rsidRPr="006158D2">
        <w:rPr>
          <w:i/>
          <w:color w:val="auto"/>
          <w:sz w:val="28"/>
          <w:szCs w:val="28"/>
          <w:lang w:val="vi-VN"/>
        </w:rPr>
        <w:t xml:space="preserve">- </w:t>
      </w:r>
      <w:r w:rsidRPr="006158D2">
        <w:rPr>
          <w:i/>
          <w:iCs/>
          <w:color w:val="auto"/>
          <w:sz w:val="28"/>
          <w:szCs w:val="28"/>
          <w:lang w:val="vi-VN"/>
        </w:rPr>
        <w:t>Chi phí dự phòng:</w:t>
      </w:r>
      <w:r w:rsidRPr="006158D2">
        <w:rPr>
          <w:iCs/>
          <w:color w:val="auto"/>
          <w:sz w:val="28"/>
          <w:szCs w:val="28"/>
          <w:lang w:val="vi-VN"/>
        </w:rPr>
        <w:t xml:space="preserve"> </w:t>
      </w:r>
      <w:r w:rsidRPr="006158D2">
        <w:rPr>
          <w:color w:val="auto"/>
          <w:sz w:val="28"/>
          <w:szCs w:val="28"/>
          <w:lang w:val="vi-VN"/>
        </w:rPr>
        <w:t xml:space="preserve">Phản ánh các khoản dự phòng phải thu khó </w:t>
      </w:r>
      <w:r w:rsidRPr="006158D2">
        <w:rPr>
          <w:rFonts w:hint="eastAsia"/>
          <w:color w:val="auto"/>
          <w:sz w:val="28"/>
          <w:szCs w:val="28"/>
          <w:lang w:val="vi-VN"/>
        </w:rPr>
        <w:t>đò</w:t>
      </w:r>
      <w:r w:rsidRPr="006158D2">
        <w:rPr>
          <w:color w:val="auto"/>
          <w:sz w:val="28"/>
          <w:szCs w:val="28"/>
          <w:lang w:val="vi-VN"/>
        </w:rPr>
        <w:t xml:space="preserve">i, dự </w:t>
      </w:r>
      <w:r w:rsidRPr="006158D2">
        <w:rPr>
          <w:color w:val="auto"/>
          <w:sz w:val="28"/>
          <w:szCs w:val="28"/>
          <w:lang w:val="vi-VN"/>
        </w:rPr>
        <w:lastRenderedPageBreak/>
        <w:t>phòng phải trả tính vào chi phí sản xuất, kinh doanh của HTX.</w:t>
      </w:r>
    </w:p>
    <w:p w:rsidR="007477B5" w:rsidRPr="006158D2" w:rsidRDefault="00F6039D">
      <w:pPr>
        <w:spacing w:after="0" w:line="276" w:lineRule="auto"/>
        <w:ind w:firstLine="567"/>
        <w:contextualSpacing/>
        <w:rPr>
          <w:color w:val="auto"/>
          <w:sz w:val="28"/>
          <w:szCs w:val="28"/>
          <w:lang w:val="vi-VN"/>
        </w:rPr>
      </w:pPr>
      <w:r w:rsidRPr="006158D2">
        <w:rPr>
          <w:i/>
          <w:iCs/>
          <w:color w:val="auto"/>
          <w:sz w:val="28"/>
          <w:szCs w:val="28"/>
          <w:lang w:val="vi-VN"/>
        </w:rPr>
        <w:t>-</w:t>
      </w:r>
      <w:r w:rsidRPr="006158D2">
        <w:rPr>
          <w:i/>
          <w:color w:val="auto"/>
          <w:sz w:val="28"/>
          <w:szCs w:val="28"/>
          <w:lang w:val="vi-VN"/>
        </w:rPr>
        <w:t xml:space="preserve"> </w:t>
      </w:r>
      <w:r w:rsidRPr="006158D2">
        <w:rPr>
          <w:i/>
          <w:iCs/>
          <w:color w:val="auto"/>
          <w:sz w:val="28"/>
          <w:szCs w:val="28"/>
          <w:lang w:val="vi-VN"/>
        </w:rPr>
        <w:t xml:space="preserve">Chi phí dịch </w:t>
      </w:r>
      <w:r w:rsidRPr="006158D2">
        <w:rPr>
          <w:i/>
          <w:color w:val="auto"/>
          <w:sz w:val="28"/>
          <w:szCs w:val="28"/>
          <w:lang w:val="vi-VN"/>
        </w:rPr>
        <w:t xml:space="preserve">vụ </w:t>
      </w:r>
      <w:r w:rsidRPr="006158D2">
        <w:rPr>
          <w:i/>
          <w:iCs/>
          <w:color w:val="auto"/>
          <w:sz w:val="28"/>
          <w:szCs w:val="28"/>
          <w:lang w:val="vi-VN"/>
        </w:rPr>
        <w:t>mua ngoài:</w:t>
      </w:r>
      <w:r w:rsidRPr="006158D2">
        <w:rPr>
          <w:iCs/>
          <w:color w:val="auto"/>
          <w:sz w:val="28"/>
          <w:szCs w:val="28"/>
          <w:lang w:val="vi-VN"/>
        </w:rPr>
        <w:t xml:space="preserve"> </w:t>
      </w:r>
      <w:r w:rsidRPr="006158D2">
        <w:rPr>
          <w:color w:val="auto"/>
          <w:sz w:val="28"/>
          <w:szCs w:val="28"/>
          <w:lang w:val="vi-VN"/>
        </w:rPr>
        <w:t>Phản ánh các chi phí dịch vụ mua ngoài phục vụ cho công tác quản lý HTX nh</w:t>
      </w:r>
      <w:r w:rsidRPr="006158D2">
        <w:rPr>
          <w:rFonts w:hint="eastAsia"/>
          <w:color w:val="auto"/>
          <w:sz w:val="28"/>
          <w:szCs w:val="28"/>
          <w:lang w:val="vi-VN"/>
        </w:rPr>
        <w:t>ư</w:t>
      </w:r>
      <w:r w:rsidRPr="006158D2">
        <w:rPr>
          <w:color w:val="auto"/>
          <w:sz w:val="28"/>
          <w:szCs w:val="28"/>
          <w:lang w:val="vi-VN"/>
        </w:rPr>
        <w:t xml:space="preserve"> </w:t>
      </w:r>
      <w:r w:rsidRPr="006158D2">
        <w:rPr>
          <w:rFonts w:hint="eastAsia"/>
          <w:color w:val="auto"/>
          <w:sz w:val="28"/>
          <w:szCs w:val="28"/>
          <w:lang w:val="vi-VN"/>
        </w:rPr>
        <w:t>đ</w:t>
      </w:r>
      <w:r w:rsidRPr="006158D2">
        <w:rPr>
          <w:color w:val="auto"/>
          <w:sz w:val="28"/>
          <w:szCs w:val="28"/>
          <w:lang w:val="vi-VN"/>
        </w:rPr>
        <w:t>iện, n</w:t>
      </w:r>
      <w:r w:rsidRPr="006158D2">
        <w:rPr>
          <w:rFonts w:hint="eastAsia"/>
          <w:color w:val="auto"/>
          <w:sz w:val="28"/>
          <w:szCs w:val="28"/>
          <w:lang w:val="vi-VN"/>
        </w:rPr>
        <w:t>ư</w:t>
      </w:r>
      <w:r w:rsidRPr="006158D2">
        <w:rPr>
          <w:color w:val="auto"/>
          <w:sz w:val="28"/>
          <w:szCs w:val="28"/>
          <w:lang w:val="vi-VN"/>
        </w:rPr>
        <w:t xml:space="preserve">ớc, </w:t>
      </w:r>
      <w:r w:rsidRPr="006158D2">
        <w:rPr>
          <w:rFonts w:hint="eastAsia"/>
          <w:color w:val="auto"/>
          <w:sz w:val="28"/>
          <w:szCs w:val="28"/>
          <w:lang w:val="vi-VN"/>
        </w:rPr>
        <w:t>đ</w:t>
      </w:r>
      <w:r w:rsidRPr="006158D2">
        <w:rPr>
          <w:color w:val="auto"/>
          <w:sz w:val="28"/>
          <w:szCs w:val="28"/>
          <w:lang w:val="vi-VN"/>
        </w:rPr>
        <w:t>iện thoại… của bộ phận v</w:t>
      </w:r>
      <w:r w:rsidRPr="006158D2">
        <w:rPr>
          <w:rFonts w:hint="eastAsia"/>
          <w:color w:val="auto"/>
          <w:sz w:val="28"/>
          <w:szCs w:val="28"/>
          <w:lang w:val="vi-VN"/>
        </w:rPr>
        <w:t>ă</w:t>
      </w:r>
      <w:r w:rsidRPr="006158D2">
        <w:rPr>
          <w:color w:val="auto"/>
          <w:sz w:val="28"/>
          <w:szCs w:val="28"/>
          <w:lang w:val="vi-VN"/>
        </w:rPr>
        <w:t>n phòng.</w:t>
      </w:r>
    </w:p>
    <w:p w:rsidR="007477B5" w:rsidRPr="006158D2" w:rsidRDefault="00F6039D">
      <w:pPr>
        <w:spacing w:after="0" w:line="276" w:lineRule="auto"/>
        <w:ind w:firstLine="567"/>
        <w:contextualSpacing/>
        <w:rPr>
          <w:color w:val="auto"/>
          <w:sz w:val="28"/>
          <w:szCs w:val="28"/>
          <w:lang w:val="vi-VN"/>
        </w:rPr>
      </w:pPr>
      <w:r w:rsidRPr="006158D2">
        <w:rPr>
          <w:i/>
          <w:color w:val="auto"/>
          <w:sz w:val="28"/>
          <w:szCs w:val="28"/>
          <w:lang w:val="vi-VN"/>
        </w:rPr>
        <w:t xml:space="preserve">- </w:t>
      </w:r>
      <w:r w:rsidRPr="006158D2">
        <w:rPr>
          <w:i/>
          <w:iCs/>
          <w:color w:val="auto"/>
          <w:sz w:val="28"/>
          <w:szCs w:val="28"/>
          <w:lang w:val="vi-VN"/>
        </w:rPr>
        <w:t xml:space="preserve">Chi phí bằng tiền khác: </w:t>
      </w:r>
      <w:r w:rsidRPr="006158D2">
        <w:rPr>
          <w:color w:val="auto"/>
          <w:sz w:val="28"/>
          <w:szCs w:val="28"/>
          <w:lang w:val="vi-VN"/>
        </w:rPr>
        <w:t>Phản ánh các chi phí khác thuộc quản lý chung của HTX, ngoài các chi phí nêu trên, nh</w:t>
      </w:r>
      <w:r w:rsidRPr="006158D2">
        <w:rPr>
          <w:rFonts w:hint="eastAsia"/>
          <w:color w:val="auto"/>
          <w:sz w:val="28"/>
          <w:szCs w:val="28"/>
          <w:lang w:val="vi-VN"/>
        </w:rPr>
        <w:t>ư</w:t>
      </w:r>
      <w:r w:rsidRPr="006158D2">
        <w:rPr>
          <w:color w:val="auto"/>
          <w:sz w:val="28"/>
          <w:szCs w:val="28"/>
          <w:lang w:val="vi-VN"/>
        </w:rPr>
        <w:t xml:space="preserve">: Chi phí hội nghị, tiếp khách, công tác phí, tàu xe, khoản chi cho lao </w:t>
      </w:r>
      <w:r w:rsidRPr="006158D2">
        <w:rPr>
          <w:rFonts w:hint="eastAsia"/>
          <w:color w:val="auto"/>
          <w:sz w:val="28"/>
          <w:szCs w:val="28"/>
          <w:lang w:val="vi-VN"/>
        </w:rPr>
        <w:t>đ</w:t>
      </w:r>
      <w:r w:rsidRPr="006158D2">
        <w:rPr>
          <w:color w:val="auto"/>
          <w:sz w:val="28"/>
          <w:szCs w:val="28"/>
          <w:lang w:val="vi-VN"/>
        </w:rPr>
        <w:t>ộng nữ,...</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1.4. Cuối kỳ kế toán HTX thực hiện phân bổ chi phí quản lý kinh doanh cho giao dịch từ bên ngoài và giao dịch nội bộ theo tiêu thức phù hợp kết chuyển và xác </w:t>
      </w:r>
      <w:r w:rsidRPr="006158D2">
        <w:rPr>
          <w:rFonts w:hint="eastAsia"/>
          <w:color w:val="auto"/>
          <w:sz w:val="28"/>
          <w:szCs w:val="28"/>
          <w:lang w:val="vi-VN"/>
        </w:rPr>
        <w:t>đ</w:t>
      </w:r>
      <w:r w:rsidRPr="006158D2">
        <w:rPr>
          <w:color w:val="auto"/>
          <w:sz w:val="28"/>
          <w:szCs w:val="28"/>
          <w:lang w:val="vi-VN"/>
        </w:rPr>
        <w:t>ịnh kết quả cho các loại giao dịch này.</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2. Kết cấu và nội dung phản ánh của Tài khoản 642 - Chi phí quản lý kinh doanh.</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Nợ:</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Các chi phí quản lý kinh doanh phát sinh trong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Số dự phòng phải thu khó </w:t>
      </w:r>
      <w:r w:rsidRPr="006158D2">
        <w:rPr>
          <w:rFonts w:hint="eastAsia"/>
          <w:color w:val="auto"/>
          <w:sz w:val="28"/>
          <w:szCs w:val="28"/>
          <w:lang w:val="vi-VN"/>
        </w:rPr>
        <w:t>đò</w:t>
      </w:r>
      <w:r w:rsidRPr="006158D2">
        <w:rPr>
          <w:color w:val="auto"/>
          <w:sz w:val="28"/>
          <w:szCs w:val="28"/>
          <w:lang w:val="vi-VN"/>
        </w:rPr>
        <w:t>i (Chênh lệch giữa số dự phòng phải lập kỳ này lớn h</w:t>
      </w:r>
      <w:r w:rsidRPr="006158D2">
        <w:rPr>
          <w:rFonts w:hint="eastAsia"/>
          <w:color w:val="auto"/>
          <w:sz w:val="28"/>
          <w:szCs w:val="28"/>
          <w:lang w:val="vi-VN"/>
        </w:rPr>
        <w:t>ơ</w:t>
      </w:r>
      <w:r w:rsidRPr="006158D2">
        <w:rPr>
          <w:color w:val="auto"/>
          <w:sz w:val="28"/>
          <w:szCs w:val="28"/>
          <w:lang w:val="vi-VN"/>
        </w:rPr>
        <w:t xml:space="preserve">n số dự phòng </w:t>
      </w:r>
      <w:r w:rsidRPr="006158D2">
        <w:rPr>
          <w:rFonts w:hint="eastAsia"/>
          <w:color w:val="auto"/>
          <w:sz w:val="28"/>
          <w:szCs w:val="28"/>
          <w:lang w:val="vi-VN"/>
        </w:rPr>
        <w:t>đã</w:t>
      </w:r>
      <w:r w:rsidRPr="006158D2">
        <w:rPr>
          <w:color w:val="auto"/>
          <w:sz w:val="28"/>
          <w:szCs w:val="28"/>
          <w:lang w:val="vi-VN"/>
        </w:rPr>
        <w:t xml:space="preserve"> lập kỳ tr</w:t>
      </w:r>
      <w:r w:rsidRPr="006158D2">
        <w:rPr>
          <w:rFonts w:hint="eastAsia"/>
          <w:color w:val="auto"/>
          <w:sz w:val="28"/>
          <w:szCs w:val="28"/>
          <w:lang w:val="vi-VN"/>
        </w:rPr>
        <w:t>ư</w:t>
      </w:r>
      <w:r w:rsidRPr="006158D2">
        <w:rPr>
          <w:color w:val="auto"/>
          <w:sz w:val="28"/>
          <w:szCs w:val="28"/>
          <w:lang w:val="vi-VN"/>
        </w:rPr>
        <w:t>ớc ch</w:t>
      </w:r>
      <w:r w:rsidRPr="006158D2">
        <w:rPr>
          <w:rFonts w:hint="eastAsia"/>
          <w:color w:val="auto"/>
          <w:sz w:val="28"/>
          <w:szCs w:val="28"/>
          <w:lang w:val="vi-VN"/>
        </w:rPr>
        <w:t>ư</w:t>
      </w:r>
      <w:r w:rsidRPr="006158D2">
        <w:rPr>
          <w:color w:val="auto"/>
          <w:sz w:val="28"/>
          <w:szCs w:val="28"/>
          <w:lang w:val="vi-VN"/>
        </w:rPr>
        <w:t>a sử dụng hết).</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Các khoản </w:t>
      </w:r>
      <w:r w:rsidRPr="006158D2">
        <w:rPr>
          <w:rFonts w:hint="eastAsia"/>
          <w:color w:val="auto"/>
          <w:sz w:val="28"/>
          <w:szCs w:val="28"/>
          <w:lang w:val="vi-VN"/>
        </w:rPr>
        <w:t>đư</w:t>
      </w:r>
      <w:r w:rsidRPr="006158D2">
        <w:rPr>
          <w:color w:val="auto"/>
          <w:sz w:val="28"/>
          <w:szCs w:val="28"/>
          <w:lang w:val="vi-VN"/>
        </w:rPr>
        <w:t>ợc ghi giảm chi phí quản lý kinh doanh;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Hoàn nhập dự phòng phải thu khó </w:t>
      </w:r>
      <w:r w:rsidRPr="006158D2">
        <w:rPr>
          <w:rFonts w:hint="eastAsia"/>
          <w:color w:val="auto"/>
          <w:sz w:val="28"/>
          <w:szCs w:val="28"/>
          <w:lang w:val="vi-VN"/>
        </w:rPr>
        <w:t>đò</w:t>
      </w:r>
      <w:r w:rsidRPr="006158D2">
        <w:rPr>
          <w:color w:val="auto"/>
          <w:sz w:val="28"/>
          <w:szCs w:val="28"/>
          <w:lang w:val="vi-VN"/>
        </w:rPr>
        <w:t>i (chênh lệch giữa số dự phòng phải lập kỳ này nhỏ h</w:t>
      </w:r>
      <w:r w:rsidRPr="006158D2">
        <w:rPr>
          <w:rFonts w:hint="eastAsia"/>
          <w:color w:val="auto"/>
          <w:sz w:val="28"/>
          <w:szCs w:val="28"/>
          <w:lang w:val="vi-VN"/>
        </w:rPr>
        <w:t>ơ</w:t>
      </w:r>
      <w:r w:rsidRPr="006158D2">
        <w:rPr>
          <w:color w:val="auto"/>
          <w:sz w:val="28"/>
          <w:szCs w:val="28"/>
          <w:lang w:val="vi-VN"/>
        </w:rPr>
        <w:t xml:space="preserve">n số dự phòng </w:t>
      </w:r>
      <w:r w:rsidRPr="006158D2">
        <w:rPr>
          <w:rFonts w:hint="eastAsia"/>
          <w:color w:val="auto"/>
          <w:sz w:val="28"/>
          <w:szCs w:val="28"/>
          <w:lang w:val="vi-VN"/>
        </w:rPr>
        <w:t>đã</w:t>
      </w:r>
      <w:r w:rsidRPr="006158D2">
        <w:rPr>
          <w:color w:val="auto"/>
          <w:sz w:val="28"/>
          <w:szCs w:val="28"/>
          <w:lang w:val="vi-VN"/>
        </w:rPr>
        <w:t xml:space="preserve"> lập kỳ tr</w:t>
      </w:r>
      <w:r w:rsidRPr="006158D2">
        <w:rPr>
          <w:rFonts w:hint="eastAsia"/>
          <w:color w:val="auto"/>
          <w:sz w:val="28"/>
          <w:szCs w:val="28"/>
          <w:lang w:val="vi-VN"/>
        </w:rPr>
        <w:t>ư</w:t>
      </w:r>
      <w:r w:rsidRPr="006158D2">
        <w:rPr>
          <w:color w:val="auto"/>
          <w:sz w:val="28"/>
          <w:szCs w:val="28"/>
          <w:lang w:val="vi-VN"/>
        </w:rPr>
        <w:t>ớc ch</w:t>
      </w:r>
      <w:r w:rsidRPr="006158D2">
        <w:rPr>
          <w:rFonts w:hint="eastAsia"/>
          <w:color w:val="auto"/>
          <w:sz w:val="28"/>
          <w:szCs w:val="28"/>
          <w:lang w:val="vi-VN"/>
        </w:rPr>
        <w:t>ư</w:t>
      </w:r>
      <w:r w:rsidRPr="006158D2">
        <w:rPr>
          <w:color w:val="auto"/>
          <w:sz w:val="28"/>
          <w:szCs w:val="28"/>
          <w:lang w:val="vi-VN"/>
        </w:rPr>
        <w:t>a sử dụng hết);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Kết chuyển chi phí quản lý kinh doanh vào Tài khoản 911</w:t>
      </w:r>
      <w:r w:rsidRPr="006158D2">
        <w:rPr>
          <w:iCs/>
          <w:color w:val="auto"/>
          <w:sz w:val="28"/>
          <w:szCs w:val="28"/>
          <w:lang w:val="vi-VN"/>
        </w:rPr>
        <w:t xml:space="preserve"> </w:t>
      </w:r>
      <w:r w:rsidRPr="006158D2">
        <w:rPr>
          <w:color w:val="auto"/>
          <w:sz w:val="28"/>
          <w:szCs w:val="28"/>
          <w:lang w:val="vi-VN"/>
        </w:rPr>
        <w:t xml:space="preserve">"Xác </w:t>
      </w:r>
      <w:r w:rsidRPr="006158D2">
        <w:rPr>
          <w:rFonts w:hint="eastAsia"/>
          <w:color w:val="auto"/>
          <w:sz w:val="28"/>
          <w:szCs w:val="28"/>
          <w:lang w:val="vi-VN"/>
        </w:rPr>
        <w:t>đ</w:t>
      </w:r>
      <w:r w:rsidRPr="006158D2">
        <w:rPr>
          <w:color w:val="auto"/>
          <w:sz w:val="28"/>
          <w:szCs w:val="28"/>
          <w:lang w:val="vi-VN"/>
        </w:rPr>
        <w:t>ịnh kết quả kinh doanh".</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Tài khoản 642 không có số d</w:t>
      </w:r>
      <w:r w:rsidRPr="006158D2">
        <w:rPr>
          <w:rFonts w:hint="eastAsia"/>
          <w:b/>
          <w:color w:val="auto"/>
          <w:sz w:val="28"/>
          <w:szCs w:val="28"/>
          <w:lang w:val="vi-VN"/>
        </w:rPr>
        <w:t>ư</w:t>
      </w:r>
      <w:r w:rsidRPr="006158D2">
        <w:rPr>
          <w:b/>
          <w:color w:val="auto"/>
          <w:sz w:val="28"/>
          <w:szCs w:val="28"/>
          <w:lang w:val="vi-VN"/>
        </w:rPr>
        <w:t xml:space="preserve"> cuối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Tùy theo yêu cầu quản lý của HTX, TK 642 có thể mở chi tiết theo nội dung chi phí, yếu tố chi phí.</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3. Ph</w:t>
      </w:r>
      <w:r w:rsidRPr="006158D2">
        <w:rPr>
          <w:rFonts w:ascii="Times New Roman" w:hAnsi="Times New Roman" w:hint="eastAsia"/>
          <w:b/>
          <w:color w:val="auto"/>
          <w:sz w:val="28"/>
          <w:szCs w:val="28"/>
          <w:lang w:val="vi-VN"/>
        </w:rPr>
        <w:t>ươ</w:t>
      </w:r>
      <w:r w:rsidRPr="006158D2">
        <w:rPr>
          <w:rFonts w:ascii="Times New Roman" w:hAnsi="Times New Roman"/>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3.1. Tiền l</w:t>
      </w:r>
      <w:r w:rsidRPr="006158D2">
        <w:rPr>
          <w:rFonts w:hint="eastAsia"/>
          <w:color w:val="auto"/>
          <w:sz w:val="28"/>
          <w:szCs w:val="28"/>
          <w:lang w:val="vi-VN"/>
        </w:rPr>
        <w:t>ươ</w:t>
      </w:r>
      <w:r w:rsidRPr="006158D2">
        <w:rPr>
          <w:color w:val="auto"/>
          <w:sz w:val="28"/>
          <w:szCs w:val="28"/>
          <w:lang w:val="vi-VN"/>
        </w:rPr>
        <w:t xml:space="preserve">ng, tiền công, phụ cấp và các khoản khác phải trả cho nhân viên bộ phận bán hàng, bộ phận quản lý HTX, trích bảo hiểm xã hội, bảo hiểm y tế, kinh phí công </w:t>
      </w:r>
      <w:r w:rsidRPr="006158D2">
        <w:rPr>
          <w:rFonts w:hint="eastAsia"/>
          <w:color w:val="auto"/>
          <w:sz w:val="28"/>
          <w:szCs w:val="28"/>
          <w:lang w:val="vi-VN"/>
        </w:rPr>
        <w:t>đ</w:t>
      </w:r>
      <w:r w:rsidRPr="006158D2">
        <w:rPr>
          <w:color w:val="auto"/>
          <w:sz w:val="28"/>
          <w:szCs w:val="28"/>
          <w:lang w:val="vi-VN"/>
        </w:rPr>
        <w:t xml:space="preserve">oàn, bảo hiểm thất nghiệp, bảo hiểm tai nạn lao </w:t>
      </w:r>
      <w:r w:rsidRPr="006158D2">
        <w:rPr>
          <w:rFonts w:hint="eastAsia"/>
          <w:color w:val="auto"/>
          <w:sz w:val="28"/>
          <w:szCs w:val="28"/>
          <w:lang w:val="vi-VN"/>
        </w:rPr>
        <w:t>đ</w:t>
      </w:r>
      <w:r w:rsidRPr="006158D2">
        <w:rPr>
          <w:color w:val="auto"/>
          <w:sz w:val="28"/>
          <w:szCs w:val="28"/>
          <w:lang w:val="vi-VN"/>
        </w:rPr>
        <w:t>ộng các khoản hỗ trợ khác (nh</w:t>
      </w:r>
      <w:r w:rsidRPr="006158D2">
        <w:rPr>
          <w:rFonts w:hint="eastAsia"/>
          <w:color w:val="auto"/>
          <w:sz w:val="28"/>
          <w:szCs w:val="28"/>
          <w:lang w:val="vi-VN"/>
        </w:rPr>
        <w:t>ư</w:t>
      </w:r>
      <w:r w:rsidRPr="006158D2">
        <w:rPr>
          <w:color w:val="auto"/>
          <w:sz w:val="28"/>
          <w:szCs w:val="28"/>
          <w:lang w:val="vi-VN"/>
        </w:rPr>
        <w:t xml:space="preserve"> bảo hiểm nhân thọ, bảo hiểm h</w:t>
      </w:r>
      <w:r w:rsidRPr="006158D2">
        <w:rPr>
          <w:rFonts w:hint="eastAsia"/>
          <w:color w:val="auto"/>
          <w:sz w:val="28"/>
          <w:szCs w:val="28"/>
          <w:lang w:val="vi-VN"/>
        </w:rPr>
        <w:t>ư</w:t>
      </w:r>
      <w:r w:rsidRPr="006158D2">
        <w:rPr>
          <w:color w:val="auto"/>
          <w:sz w:val="28"/>
          <w:szCs w:val="28"/>
          <w:lang w:val="vi-VN"/>
        </w:rPr>
        <w:t>u trí tự nguyện...) của nhân viên phục vụ trực tiếp cho quá trình bán sản phẩm, hàng hóa, cung cấp dịch vụ, nhân viên quản lý HTX,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642 - Chi phí quản lý kinh doanh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Có các TK 334, 335.</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3.2. Giá trị vật liệu xuất dùng, hoặc mua vào sử dụng ngay cho bộ phận bán hàng, bộ phận quản lý HTX nh</w:t>
      </w:r>
      <w:r w:rsidRPr="006158D2">
        <w:rPr>
          <w:rFonts w:hint="eastAsia"/>
          <w:color w:val="auto"/>
          <w:sz w:val="28"/>
          <w:szCs w:val="28"/>
          <w:lang w:val="vi-VN"/>
        </w:rPr>
        <w:t>ư</w:t>
      </w:r>
      <w:r w:rsidRPr="006158D2">
        <w:rPr>
          <w:color w:val="auto"/>
          <w:sz w:val="28"/>
          <w:szCs w:val="28"/>
          <w:lang w:val="vi-VN"/>
        </w:rPr>
        <w:t>: x</w:t>
      </w:r>
      <w:r w:rsidRPr="006158D2">
        <w:rPr>
          <w:rFonts w:hint="eastAsia"/>
          <w:color w:val="auto"/>
          <w:sz w:val="28"/>
          <w:szCs w:val="28"/>
          <w:lang w:val="vi-VN"/>
        </w:rPr>
        <w:t>ă</w:t>
      </w:r>
      <w:r w:rsidRPr="006158D2">
        <w:rPr>
          <w:color w:val="auto"/>
          <w:sz w:val="28"/>
          <w:szCs w:val="28"/>
          <w:lang w:val="vi-VN"/>
        </w:rPr>
        <w:t xml:space="preserve">ng, dầu, mỡ </w:t>
      </w:r>
      <w:r w:rsidRPr="006158D2">
        <w:rPr>
          <w:rFonts w:hint="eastAsia"/>
          <w:color w:val="auto"/>
          <w:sz w:val="28"/>
          <w:szCs w:val="28"/>
          <w:lang w:val="vi-VN"/>
        </w:rPr>
        <w:t>đ</w:t>
      </w:r>
      <w:r w:rsidRPr="006158D2">
        <w:rPr>
          <w:color w:val="auto"/>
          <w:sz w:val="28"/>
          <w:szCs w:val="28"/>
          <w:lang w:val="vi-VN"/>
        </w:rPr>
        <w:t>ể chạy xe, vật liệu dùng cho sửa chữa TSC</w:t>
      </w:r>
      <w:r w:rsidRPr="006158D2">
        <w:rPr>
          <w:rFonts w:hint="eastAsia"/>
          <w:color w:val="auto"/>
          <w:sz w:val="28"/>
          <w:szCs w:val="28"/>
          <w:lang w:val="vi-VN"/>
        </w:rPr>
        <w:t>Đ</w:t>
      </w:r>
      <w:r w:rsidRPr="006158D2">
        <w:rPr>
          <w:color w:val="auto"/>
          <w:sz w:val="28"/>
          <w:szCs w:val="28"/>
          <w:lang w:val="vi-VN"/>
        </w:rPr>
        <w:t xml:space="preserve"> chung của HTX,...,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642 - Chi phí quản lý kinh doanh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lastRenderedPageBreak/>
        <w:t xml:space="preserve">Nợ TK 133 - Thuế GTGT </w:t>
      </w:r>
      <w:r w:rsidRPr="006158D2">
        <w:rPr>
          <w:rFonts w:hint="eastAsia"/>
          <w:color w:val="auto"/>
          <w:sz w:val="28"/>
          <w:szCs w:val="28"/>
          <w:lang w:val="vi-VN"/>
        </w:rPr>
        <w:t>đư</w:t>
      </w:r>
      <w:r w:rsidRPr="006158D2">
        <w:rPr>
          <w:color w:val="auto"/>
          <w:sz w:val="28"/>
          <w:szCs w:val="28"/>
          <w:lang w:val="vi-VN"/>
        </w:rPr>
        <w:t xml:space="preserve">ợc khấu trừ (nếu </w:t>
      </w:r>
      <w:r w:rsidRPr="006158D2">
        <w:rPr>
          <w:rFonts w:hint="eastAsia"/>
          <w:color w:val="auto"/>
          <w:sz w:val="28"/>
          <w:szCs w:val="28"/>
          <w:lang w:val="vi-VN"/>
        </w:rPr>
        <w:t>đư</w:t>
      </w:r>
      <w:r w:rsidRPr="006158D2">
        <w:rPr>
          <w:color w:val="auto"/>
          <w:sz w:val="28"/>
          <w:szCs w:val="28"/>
          <w:lang w:val="vi-VN"/>
        </w:rPr>
        <w:t xml:space="preserve">ợc khấu trừ)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Có TK 152 - Vật liệu, dụng cụ</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 xml:space="preserve">Có các TK 111, </w:t>
      </w:r>
      <w:r w:rsidRPr="006158D2">
        <w:rPr>
          <w:iCs/>
          <w:color w:val="auto"/>
          <w:sz w:val="28"/>
          <w:szCs w:val="28"/>
          <w:lang w:val="vi-VN"/>
        </w:rPr>
        <w:t>1</w:t>
      </w:r>
      <w:r w:rsidRPr="006158D2">
        <w:rPr>
          <w:color w:val="auto"/>
          <w:sz w:val="28"/>
          <w:szCs w:val="28"/>
          <w:lang w:val="vi-VN"/>
        </w:rPr>
        <w:t>12, 242, 331,...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3.3. Trị giá dụng cụ, </w:t>
      </w:r>
      <w:r w:rsidRPr="006158D2">
        <w:rPr>
          <w:rFonts w:hint="eastAsia"/>
          <w:color w:val="auto"/>
          <w:sz w:val="28"/>
          <w:szCs w:val="28"/>
          <w:lang w:val="vi-VN"/>
        </w:rPr>
        <w:t>đ</w:t>
      </w:r>
      <w:r w:rsidRPr="006158D2">
        <w:rPr>
          <w:color w:val="auto"/>
          <w:sz w:val="28"/>
          <w:szCs w:val="28"/>
          <w:lang w:val="vi-VN"/>
        </w:rPr>
        <w:t>ồ dùng v</w:t>
      </w:r>
      <w:r w:rsidRPr="006158D2">
        <w:rPr>
          <w:rFonts w:hint="eastAsia"/>
          <w:color w:val="auto"/>
          <w:sz w:val="28"/>
          <w:szCs w:val="28"/>
          <w:lang w:val="vi-VN"/>
        </w:rPr>
        <w:t>ă</w:t>
      </w:r>
      <w:r w:rsidRPr="006158D2">
        <w:rPr>
          <w:color w:val="auto"/>
          <w:sz w:val="28"/>
          <w:szCs w:val="28"/>
          <w:lang w:val="vi-VN"/>
        </w:rPr>
        <w:t xml:space="preserve">n phòng xuất dùng hoặc mua về sử dụng ngay cho bộ phận bán hàng, bộ phận quản lý HTX không qua nhập kho </w:t>
      </w:r>
      <w:r w:rsidRPr="006158D2">
        <w:rPr>
          <w:rFonts w:hint="eastAsia"/>
          <w:color w:val="auto"/>
          <w:sz w:val="28"/>
          <w:szCs w:val="28"/>
          <w:lang w:val="vi-VN"/>
        </w:rPr>
        <w:t>đư</w:t>
      </w:r>
      <w:r w:rsidRPr="006158D2">
        <w:rPr>
          <w:color w:val="auto"/>
          <w:sz w:val="28"/>
          <w:szCs w:val="28"/>
          <w:lang w:val="vi-VN"/>
        </w:rPr>
        <w:t>ợc tính trực tiếp một lần vào chi phí quản lý kinh doanh của HTX,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642 - Chi phí quản lý kinh doanh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 xml:space="preserve">ợc khấu trừ (nếu có)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Có TK 152 - Vật liệu, dụng cụ</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Có các TK 111, 112, 331,...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3.4. Khi phát sinh các chi phí liên quan </w:t>
      </w:r>
      <w:r w:rsidRPr="006158D2">
        <w:rPr>
          <w:rFonts w:hint="eastAsia"/>
          <w:color w:val="auto"/>
          <w:sz w:val="28"/>
          <w:szCs w:val="28"/>
          <w:lang w:val="vi-VN"/>
        </w:rPr>
        <w:t>đ</w:t>
      </w:r>
      <w:r w:rsidRPr="006158D2">
        <w:rPr>
          <w:color w:val="auto"/>
          <w:sz w:val="28"/>
          <w:szCs w:val="28"/>
          <w:lang w:val="vi-VN"/>
        </w:rPr>
        <w:t>ến việc vận hành, duy tu, bảo d</w:t>
      </w:r>
      <w:r w:rsidRPr="006158D2">
        <w:rPr>
          <w:rFonts w:hint="eastAsia"/>
          <w:color w:val="auto"/>
          <w:sz w:val="28"/>
          <w:szCs w:val="28"/>
          <w:lang w:val="vi-VN"/>
        </w:rPr>
        <w:t>ư</w:t>
      </w:r>
      <w:r w:rsidRPr="006158D2">
        <w:rPr>
          <w:color w:val="auto"/>
          <w:sz w:val="28"/>
          <w:szCs w:val="28"/>
          <w:lang w:val="vi-VN"/>
        </w:rPr>
        <w:t>ỡng các công trình kết cấu hạ tầng,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642 - Chi phí quản lý kinh doanh</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Có các TK 111, 112, 131…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3.5. Trích khấu hao TSC</w:t>
      </w:r>
      <w:r w:rsidRPr="006158D2">
        <w:rPr>
          <w:rFonts w:hint="eastAsia"/>
          <w:color w:val="auto"/>
          <w:sz w:val="28"/>
          <w:szCs w:val="28"/>
          <w:lang w:val="vi-VN"/>
        </w:rPr>
        <w:t>Đ</w:t>
      </w:r>
      <w:r w:rsidRPr="006158D2">
        <w:rPr>
          <w:color w:val="auto"/>
          <w:sz w:val="28"/>
          <w:szCs w:val="28"/>
          <w:lang w:val="vi-VN"/>
        </w:rPr>
        <w:t xml:space="preserve"> dùng cho quản lý chung của HTX, cho bộ phận bán hàng nh</w:t>
      </w:r>
      <w:r w:rsidRPr="006158D2">
        <w:rPr>
          <w:rFonts w:hint="eastAsia"/>
          <w:color w:val="auto"/>
          <w:sz w:val="28"/>
          <w:szCs w:val="28"/>
          <w:lang w:val="vi-VN"/>
        </w:rPr>
        <w:t>ư</w:t>
      </w:r>
      <w:r w:rsidRPr="006158D2">
        <w:rPr>
          <w:color w:val="auto"/>
          <w:sz w:val="28"/>
          <w:szCs w:val="28"/>
          <w:lang w:val="vi-VN"/>
        </w:rPr>
        <w:t>: Nhà cửa, vật kiến trúc, kho tàng, thiết bị truyền dẫn,...,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642 - Chi phí quản lý kinh doanh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Có TK 214 - Hao mòn TSC</w:t>
      </w:r>
      <w:r w:rsidRPr="006158D2">
        <w:rPr>
          <w:rFonts w:hint="eastAsia"/>
          <w:color w:val="auto"/>
          <w:sz w:val="28"/>
          <w:szCs w:val="28"/>
          <w:lang w:val="vi-VN"/>
        </w:rPr>
        <w:t>Đ</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3.6. Lệ phí môn bài, tiền thuê </w:t>
      </w:r>
      <w:r w:rsidRPr="006158D2">
        <w:rPr>
          <w:rFonts w:hint="eastAsia"/>
          <w:color w:val="auto"/>
          <w:sz w:val="28"/>
          <w:szCs w:val="28"/>
          <w:lang w:val="vi-VN"/>
        </w:rPr>
        <w:t>đ</w:t>
      </w:r>
      <w:r w:rsidRPr="006158D2">
        <w:rPr>
          <w:color w:val="auto"/>
          <w:sz w:val="28"/>
          <w:szCs w:val="28"/>
          <w:lang w:val="vi-VN"/>
        </w:rPr>
        <w:t>ất,... phải nộp Nhà n</w:t>
      </w:r>
      <w:r w:rsidRPr="006158D2">
        <w:rPr>
          <w:rFonts w:hint="eastAsia"/>
          <w:color w:val="auto"/>
          <w:sz w:val="28"/>
          <w:szCs w:val="28"/>
          <w:lang w:val="vi-VN"/>
        </w:rPr>
        <w:t>ư</w:t>
      </w:r>
      <w:r w:rsidRPr="006158D2">
        <w:rPr>
          <w:color w:val="auto"/>
          <w:sz w:val="28"/>
          <w:szCs w:val="28"/>
          <w:lang w:val="vi-VN"/>
        </w:rPr>
        <w:t xml:space="preserve">ớc, ghi: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642 - Chi phí quản lý kinh doanh</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Có TK 333 - Thuế và các khoản phải nộp Nhà n</w:t>
      </w:r>
      <w:r w:rsidRPr="006158D2">
        <w:rPr>
          <w:rFonts w:hint="eastAsia"/>
          <w:color w:val="auto"/>
          <w:sz w:val="28"/>
          <w:szCs w:val="28"/>
          <w:lang w:val="vi-VN"/>
        </w:rPr>
        <w:t>ư</w:t>
      </w:r>
      <w:r w:rsidRPr="006158D2">
        <w:rPr>
          <w:color w:val="auto"/>
          <w:sz w:val="28"/>
          <w:szCs w:val="28"/>
          <w:lang w:val="vi-VN"/>
        </w:rPr>
        <w:t>ớc.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3.7. Lệ phí giao thông, lệ phí qua cầu, phà phải nộp, ghi: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642 - Chi phí quản lý kinh doanh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Có các TK 111, 112.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3.8. Kế toán dự phòng các khoản phải thu khó </w:t>
      </w:r>
      <w:r w:rsidRPr="006158D2">
        <w:rPr>
          <w:rFonts w:hint="eastAsia"/>
          <w:color w:val="auto"/>
          <w:sz w:val="28"/>
          <w:szCs w:val="28"/>
          <w:lang w:val="vi-VN"/>
        </w:rPr>
        <w:t>đò</w:t>
      </w:r>
      <w:r w:rsidRPr="006158D2">
        <w:rPr>
          <w:color w:val="auto"/>
          <w:sz w:val="28"/>
          <w:szCs w:val="28"/>
          <w:lang w:val="vi-VN"/>
        </w:rPr>
        <w:t xml:space="preserve">i tại thời </w:t>
      </w:r>
      <w:r w:rsidRPr="006158D2">
        <w:rPr>
          <w:rFonts w:hint="eastAsia"/>
          <w:color w:val="auto"/>
          <w:sz w:val="28"/>
          <w:szCs w:val="28"/>
          <w:lang w:val="vi-VN"/>
        </w:rPr>
        <w:t>đ</w:t>
      </w:r>
      <w:r w:rsidRPr="006158D2">
        <w:rPr>
          <w:color w:val="auto"/>
          <w:sz w:val="28"/>
          <w:szCs w:val="28"/>
          <w:lang w:val="vi-VN"/>
        </w:rPr>
        <w:t xml:space="preserve">iểm cuối kỳ kế toán: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 xml:space="preserve">ờng hợp số dự phòng phải thu khó </w:t>
      </w:r>
      <w:r w:rsidRPr="006158D2">
        <w:rPr>
          <w:rFonts w:hint="eastAsia"/>
          <w:color w:val="auto"/>
          <w:sz w:val="28"/>
          <w:szCs w:val="28"/>
          <w:lang w:val="vi-VN"/>
        </w:rPr>
        <w:t>đò</w:t>
      </w:r>
      <w:r w:rsidRPr="006158D2">
        <w:rPr>
          <w:color w:val="auto"/>
          <w:sz w:val="28"/>
          <w:szCs w:val="28"/>
          <w:lang w:val="vi-VN"/>
        </w:rPr>
        <w:t>i phải trích lập kỳ này lớn h</w:t>
      </w:r>
      <w:r w:rsidRPr="006158D2">
        <w:rPr>
          <w:rFonts w:hint="eastAsia"/>
          <w:color w:val="auto"/>
          <w:sz w:val="28"/>
          <w:szCs w:val="28"/>
          <w:lang w:val="vi-VN"/>
        </w:rPr>
        <w:t>ơ</w:t>
      </w:r>
      <w:r w:rsidRPr="006158D2">
        <w:rPr>
          <w:color w:val="auto"/>
          <w:sz w:val="28"/>
          <w:szCs w:val="28"/>
          <w:lang w:val="vi-VN"/>
        </w:rPr>
        <w:t xml:space="preserve">n số </w:t>
      </w:r>
      <w:r w:rsidRPr="006158D2">
        <w:rPr>
          <w:rFonts w:hint="eastAsia"/>
          <w:color w:val="auto"/>
          <w:sz w:val="28"/>
          <w:szCs w:val="28"/>
          <w:lang w:val="vi-VN"/>
        </w:rPr>
        <w:t>đã</w:t>
      </w:r>
      <w:r w:rsidRPr="006158D2">
        <w:rPr>
          <w:color w:val="auto"/>
          <w:sz w:val="28"/>
          <w:szCs w:val="28"/>
          <w:lang w:val="vi-VN"/>
        </w:rPr>
        <w:t xml:space="preserve"> trích lập từ kỳ tr</w:t>
      </w:r>
      <w:r w:rsidRPr="006158D2">
        <w:rPr>
          <w:rFonts w:hint="eastAsia"/>
          <w:color w:val="auto"/>
          <w:sz w:val="28"/>
          <w:szCs w:val="28"/>
          <w:lang w:val="vi-VN"/>
        </w:rPr>
        <w:t>ư</w:t>
      </w:r>
      <w:r w:rsidRPr="006158D2">
        <w:rPr>
          <w:color w:val="auto"/>
          <w:sz w:val="28"/>
          <w:szCs w:val="28"/>
          <w:lang w:val="vi-VN"/>
        </w:rPr>
        <w:t>ớc ch</w:t>
      </w:r>
      <w:r w:rsidRPr="006158D2">
        <w:rPr>
          <w:rFonts w:hint="eastAsia"/>
          <w:color w:val="auto"/>
          <w:sz w:val="28"/>
          <w:szCs w:val="28"/>
          <w:lang w:val="vi-VN"/>
        </w:rPr>
        <w:t>ư</w:t>
      </w:r>
      <w:r w:rsidRPr="006158D2">
        <w:rPr>
          <w:color w:val="auto"/>
          <w:sz w:val="28"/>
          <w:szCs w:val="28"/>
          <w:lang w:val="vi-VN"/>
        </w:rPr>
        <w:t>a sử dụng hết, kế toán trích lập bổ sung phần chênh lệch,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642 - Chi phí quản lý kinh doanh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 xml:space="preserve">Có TK </w:t>
      </w:r>
      <w:r w:rsidRPr="006158D2">
        <w:rPr>
          <w:iCs/>
          <w:color w:val="auto"/>
          <w:sz w:val="28"/>
          <w:szCs w:val="28"/>
          <w:lang w:val="vi-VN"/>
        </w:rPr>
        <w:t>229</w:t>
      </w:r>
      <w:r w:rsidRPr="006158D2">
        <w:rPr>
          <w:color w:val="auto"/>
          <w:sz w:val="28"/>
          <w:szCs w:val="28"/>
          <w:lang w:val="vi-VN"/>
        </w:rPr>
        <w:t xml:space="preserve"> - Dự phòng tổn thất tài sản.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Tr</w:t>
      </w:r>
      <w:r w:rsidRPr="006158D2">
        <w:rPr>
          <w:rFonts w:hint="eastAsia"/>
          <w:color w:val="auto"/>
          <w:sz w:val="28"/>
          <w:szCs w:val="28"/>
          <w:lang w:val="vi-VN"/>
        </w:rPr>
        <w:t>ư</w:t>
      </w:r>
      <w:r w:rsidRPr="006158D2">
        <w:rPr>
          <w:color w:val="auto"/>
          <w:sz w:val="28"/>
          <w:szCs w:val="28"/>
          <w:lang w:val="vi-VN"/>
        </w:rPr>
        <w:t xml:space="preserve">ờng hợp số dự phòng phải thu khó </w:t>
      </w:r>
      <w:r w:rsidRPr="006158D2">
        <w:rPr>
          <w:rFonts w:hint="eastAsia"/>
          <w:color w:val="auto"/>
          <w:sz w:val="28"/>
          <w:szCs w:val="28"/>
          <w:lang w:val="vi-VN"/>
        </w:rPr>
        <w:t>đò</w:t>
      </w:r>
      <w:r w:rsidRPr="006158D2">
        <w:rPr>
          <w:color w:val="auto"/>
          <w:sz w:val="28"/>
          <w:szCs w:val="28"/>
          <w:lang w:val="vi-VN"/>
        </w:rPr>
        <w:t>i phải trích lập kỳ này nhỏ h</w:t>
      </w:r>
      <w:r w:rsidRPr="006158D2">
        <w:rPr>
          <w:rFonts w:hint="eastAsia"/>
          <w:color w:val="auto"/>
          <w:sz w:val="28"/>
          <w:szCs w:val="28"/>
          <w:lang w:val="vi-VN"/>
        </w:rPr>
        <w:t>ơ</w:t>
      </w:r>
      <w:r w:rsidRPr="006158D2">
        <w:rPr>
          <w:color w:val="auto"/>
          <w:sz w:val="28"/>
          <w:szCs w:val="28"/>
          <w:lang w:val="vi-VN"/>
        </w:rPr>
        <w:t xml:space="preserve">n số </w:t>
      </w:r>
      <w:r w:rsidRPr="006158D2">
        <w:rPr>
          <w:rFonts w:hint="eastAsia"/>
          <w:color w:val="auto"/>
          <w:sz w:val="28"/>
          <w:szCs w:val="28"/>
          <w:lang w:val="vi-VN"/>
        </w:rPr>
        <w:t>đã</w:t>
      </w:r>
      <w:r w:rsidRPr="006158D2">
        <w:rPr>
          <w:color w:val="auto"/>
          <w:sz w:val="28"/>
          <w:szCs w:val="28"/>
          <w:lang w:val="vi-VN"/>
        </w:rPr>
        <w:t xml:space="preserve"> trích lập từ kỳ tr</w:t>
      </w:r>
      <w:r w:rsidRPr="006158D2">
        <w:rPr>
          <w:rFonts w:hint="eastAsia"/>
          <w:color w:val="auto"/>
          <w:sz w:val="28"/>
          <w:szCs w:val="28"/>
          <w:lang w:val="vi-VN"/>
        </w:rPr>
        <w:t>ư</w:t>
      </w:r>
      <w:r w:rsidRPr="006158D2">
        <w:rPr>
          <w:color w:val="auto"/>
          <w:sz w:val="28"/>
          <w:szCs w:val="28"/>
          <w:lang w:val="vi-VN"/>
        </w:rPr>
        <w:t>ớc ch</w:t>
      </w:r>
      <w:r w:rsidRPr="006158D2">
        <w:rPr>
          <w:rFonts w:hint="eastAsia"/>
          <w:color w:val="auto"/>
          <w:sz w:val="28"/>
          <w:szCs w:val="28"/>
          <w:lang w:val="vi-VN"/>
        </w:rPr>
        <w:t>ư</w:t>
      </w:r>
      <w:r w:rsidRPr="006158D2">
        <w:rPr>
          <w:color w:val="auto"/>
          <w:sz w:val="28"/>
          <w:szCs w:val="28"/>
          <w:lang w:val="vi-VN"/>
        </w:rPr>
        <w:t>a sử dụng hết, kế toán hoàn nhập phần chênh lệch,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w:t>
      </w:r>
      <w:r w:rsidRPr="006158D2">
        <w:rPr>
          <w:iCs/>
          <w:color w:val="auto"/>
          <w:sz w:val="28"/>
          <w:szCs w:val="28"/>
          <w:lang w:val="vi-VN"/>
        </w:rPr>
        <w:t>229</w:t>
      </w:r>
      <w:r w:rsidRPr="006158D2">
        <w:rPr>
          <w:color w:val="auto"/>
          <w:sz w:val="28"/>
          <w:szCs w:val="28"/>
          <w:lang w:val="vi-VN"/>
        </w:rPr>
        <w:t xml:space="preserve"> - Dự phòng tổn thất tài sản</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ab/>
        <w:t>Có TK 642 - Chi phí quản lý kinh doanh.</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3.9. Tiền </w:t>
      </w:r>
      <w:r w:rsidRPr="006158D2">
        <w:rPr>
          <w:rFonts w:hint="eastAsia"/>
          <w:color w:val="auto"/>
          <w:sz w:val="28"/>
          <w:szCs w:val="28"/>
        </w:rPr>
        <w:t>đ</w:t>
      </w:r>
      <w:r w:rsidRPr="006158D2">
        <w:rPr>
          <w:color w:val="auto"/>
          <w:sz w:val="28"/>
          <w:szCs w:val="28"/>
        </w:rPr>
        <w:t xml:space="preserve">iện thoại, </w:t>
      </w:r>
      <w:r w:rsidRPr="006158D2">
        <w:rPr>
          <w:rFonts w:hint="eastAsia"/>
          <w:color w:val="auto"/>
          <w:sz w:val="28"/>
          <w:szCs w:val="28"/>
        </w:rPr>
        <w:t>đ</w:t>
      </w:r>
      <w:r w:rsidRPr="006158D2">
        <w:rPr>
          <w:color w:val="auto"/>
          <w:sz w:val="28"/>
          <w:szCs w:val="28"/>
        </w:rPr>
        <w:t>iện, n</w:t>
      </w:r>
      <w:r w:rsidRPr="006158D2">
        <w:rPr>
          <w:rFonts w:hint="eastAsia"/>
          <w:color w:val="auto"/>
          <w:sz w:val="28"/>
          <w:szCs w:val="28"/>
        </w:rPr>
        <w:t>ư</w:t>
      </w:r>
      <w:r w:rsidRPr="006158D2">
        <w:rPr>
          <w:color w:val="auto"/>
          <w:sz w:val="28"/>
          <w:szCs w:val="28"/>
        </w:rPr>
        <w:t>ớc mua ngoài phải trả, chi phí sửa chữa TSC</w:t>
      </w:r>
      <w:r w:rsidRPr="006158D2">
        <w:rPr>
          <w:rFonts w:hint="eastAsia"/>
          <w:color w:val="auto"/>
          <w:sz w:val="28"/>
          <w:szCs w:val="28"/>
        </w:rPr>
        <w:t>Đ</w:t>
      </w:r>
      <w:r w:rsidRPr="006158D2">
        <w:rPr>
          <w:color w:val="auto"/>
          <w:sz w:val="28"/>
          <w:szCs w:val="28"/>
        </w:rPr>
        <w:t xml:space="preserve"> dùng cho quản lý kinh doanh một lần với giá trị nhỏ, ghi:</w:t>
      </w:r>
    </w:p>
    <w:p w:rsidR="007477B5" w:rsidRPr="006158D2" w:rsidRDefault="00F6039D">
      <w:pPr>
        <w:spacing w:after="0" w:line="276" w:lineRule="auto"/>
        <w:ind w:firstLine="567"/>
        <w:contextualSpacing/>
        <w:rPr>
          <w:color w:val="auto"/>
          <w:sz w:val="28"/>
          <w:szCs w:val="28"/>
        </w:rPr>
      </w:pPr>
      <w:r w:rsidRPr="006158D2">
        <w:rPr>
          <w:color w:val="auto"/>
          <w:sz w:val="28"/>
          <w:szCs w:val="28"/>
        </w:rPr>
        <w:lastRenderedPageBreak/>
        <w:t xml:space="preserve">Nợ TK 642 - Chi phí quản lý kinh doanh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133 - Thuế GTGT </w:t>
      </w:r>
      <w:r w:rsidRPr="006158D2">
        <w:rPr>
          <w:rFonts w:hint="eastAsia"/>
          <w:color w:val="auto"/>
          <w:sz w:val="28"/>
          <w:szCs w:val="28"/>
        </w:rPr>
        <w:t>đư</w:t>
      </w:r>
      <w:r w:rsidRPr="006158D2">
        <w:rPr>
          <w:color w:val="auto"/>
          <w:sz w:val="28"/>
          <w:szCs w:val="28"/>
        </w:rPr>
        <w:t>ợc khấu trừ (nếu có)</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ab/>
        <w:t>Có các TK 1</w:t>
      </w:r>
      <w:r w:rsidRPr="006158D2">
        <w:rPr>
          <w:iCs/>
          <w:color w:val="auto"/>
          <w:sz w:val="28"/>
          <w:szCs w:val="28"/>
        </w:rPr>
        <w:t>1</w:t>
      </w:r>
      <w:r w:rsidRPr="006158D2">
        <w:rPr>
          <w:color w:val="auto"/>
          <w:sz w:val="28"/>
          <w:szCs w:val="28"/>
        </w:rPr>
        <w:t>1, 112, 331, 335,...</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3.9. Chi phí phát sinh về hội nghị, tiếp khách, chi cho lao </w:t>
      </w:r>
      <w:r w:rsidRPr="006158D2">
        <w:rPr>
          <w:rFonts w:hint="eastAsia"/>
          <w:color w:val="auto"/>
          <w:sz w:val="28"/>
          <w:szCs w:val="28"/>
        </w:rPr>
        <w:t>đ</w:t>
      </w:r>
      <w:r w:rsidRPr="006158D2">
        <w:rPr>
          <w:color w:val="auto"/>
          <w:sz w:val="28"/>
          <w:szCs w:val="28"/>
        </w:rPr>
        <w:t xml:space="preserve">ộng nữ, chi cho nghiên cứu, </w:t>
      </w:r>
      <w:r w:rsidRPr="006158D2">
        <w:rPr>
          <w:rFonts w:hint="eastAsia"/>
          <w:color w:val="auto"/>
          <w:sz w:val="28"/>
          <w:szCs w:val="28"/>
        </w:rPr>
        <w:t>đà</w:t>
      </w:r>
      <w:r w:rsidRPr="006158D2">
        <w:rPr>
          <w:color w:val="auto"/>
          <w:sz w:val="28"/>
          <w:szCs w:val="28"/>
        </w:rPr>
        <w:t>o tạo và chi phí quản lý khác,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642 - Chi phí quản lý kinh doanh </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133 - Thuế GTGT </w:t>
      </w:r>
      <w:r w:rsidRPr="006158D2">
        <w:rPr>
          <w:rFonts w:hint="eastAsia"/>
          <w:color w:val="auto"/>
          <w:sz w:val="28"/>
          <w:szCs w:val="28"/>
        </w:rPr>
        <w:t>đư</w:t>
      </w:r>
      <w:r w:rsidRPr="006158D2">
        <w:rPr>
          <w:color w:val="auto"/>
          <w:sz w:val="28"/>
          <w:szCs w:val="28"/>
        </w:rPr>
        <w:t xml:space="preserve">ợc khấu trừ (nếu </w:t>
      </w:r>
      <w:r w:rsidRPr="006158D2">
        <w:rPr>
          <w:rFonts w:hint="eastAsia"/>
          <w:color w:val="auto"/>
          <w:sz w:val="28"/>
          <w:szCs w:val="28"/>
        </w:rPr>
        <w:t>đư</w:t>
      </w:r>
      <w:r w:rsidRPr="006158D2">
        <w:rPr>
          <w:color w:val="auto"/>
          <w:sz w:val="28"/>
          <w:szCs w:val="28"/>
        </w:rPr>
        <w:t xml:space="preserve">ợc khấu trừ thuế) </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 xml:space="preserve">Có các TK </w:t>
      </w:r>
      <w:r w:rsidRPr="006158D2">
        <w:rPr>
          <w:iCs/>
          <w:color w:val="auto"/>
          <w:sz w:val="28"/>
          <w:szCs w:val="28"/>
        </w:rPr>
        <w:t>111</w:t>
      </w:r>
      <w:r w:rsidRPr="006158D2">
        <w:rPr>
          <w:color w:val="auto"/>
          <w:sz w:val="28"/>
          <w:szCs w:val="28"/>
        </w:rPr>
        <w:t xml:space="preserve">, </w:t>
      </w:r>
      <w:r w:rsidRPr="006158D2">
        <w:rPr>
          <w:iCs/>
          <w:color w:val="auto"/>
          <w:sz w:val="28"/>
          <w:szCs w:val="28"/>
        </w:rPr>
        <w:t>1</w:t>
      </w:r>
      <w:r w:rsidRPr="006158D2">
        <w:rPr>
          <w:color w:val="auto"/>
          <w:sz w:val="28"/>
          <w:szCs w:val="28"/>
        </w:rPr>
        <w:t>12, 331,...</w:t>
      </w:r>
    </w:p>
    <w:p w:rsidR="007477B5" w:rsidRPr="006158D2" w:rsidRDefault="00F6039D">
      <w:pPr>
        <w:spacing w:after="0" w:line="276" w:lineRule="auto"/>
        <w:ind w:firstLine="567"/>
        <w:contextualSpacing/>
        <w:rPr>
          <w:color w:val="auto"/>
          <w:sz w:val="28"/>
          <w:szCs w:val="28"/>
        </w:rPr>
      </w:pPr>
      <w:r w:rsidRPr="006158D2">
        <w:rPr>
          <w:bCs/>
          <w:iCs/>
          <w:color w:val="auto"/>
          <w:sz w:val="28"/>
          <w:szCs w:val="28"/>
        </w:rPr>
        <w:t>3.10.</w:t>
      </w:r>
      <w:r w:rsidRPr="006158D2">
        <w:rPr>
          <w:iCs/>
          <w:color w:val="auto"/>
          <w:sz w:val="28"/>
          <w:szCs w:val="28"/>
        </w:rPr>
        <w:t xml:space="preserve"> </w:t>
      </w:r>
      <w:r w:rsidRPr="006158D2">
        <w:rPr>
          <w:rFonts w:hint="eastAsia"/>
          <w:color w:val="auto"/>
          <w:sz w:val="28"/>
          <w:szCs w:val="28"/>
        </w:rPr>
        <w:t>Đ</w:t>
      </w:r>
      <w:r w:rsidRPr="006158D2">
        <w:rPr>
          <w:color w:val="auto"/>
          <w:sz w:val="28"/>
          <w:szCs w:val="28"/>
        </w:rPr>
        <w:t xml:space="preserve">ối với sản phẩm, hàng hoá tiêu dùng nội bộ sử dụng cho mục </w:t>
      </w:r>
      <w:r w:rsidRPr="006158D2">
        <w:rPr>
          <w:rFonts w:hint="eastAsia"/>
          <w:color w:val="auto"/>
          <w:sz w:val="28"/>
          <w:szCs w:val="28"/>
        </w:rPr>
        <w:t>đí</w:t>
      </w:r>
      <w:r w:rsidRPr="006158D2">
        <w:rPr>
          <w:color w:val="auto"/>
          <w:sz w:val="28"/>
          <w:szCs w:val="28"/>
        </w:rPr>
        <w:t>ch bán hàng, quản lý HTX, ghi:</w:t>
      </w:r>
    </w:p>
    <w:p w:rsidR="007477B5" w:rsidRPr="006158D2" w:rsidRDefault="00F6039D">
      <w:pPr>
        <w:pStyle w:val="nChar"/>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TK 642 - Chi phí quản lý kinh doanh</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156 - Thành phẩm, hàng hóa (xuất kho thành phẩm, hàng hoá).</w:t>
      </w:r>
    </w:p>
    <w:p w:rsidR="007477B5" w:rsidRPr="006158D2" w:rsidRDefault="00F6039D">
      <w:pPr>
        <w:spacing w:after="0" w:line="276" w:lineRule="auto"/>
        <w:ind w:firstLine="567"/>
        <w:contextualSpacing/>
        <w:rPr>
          <w:color w:val="auto"/>
          <w:sz w:val="28"/>
          <w:szCs w:val="28"/>
        </w:rPr>
      </w:pPr>
      <w:r w:rsidRPr="006158D2">
        <w:rPr>
          <w:color w:val="auto"/>
          <w:sz w:val="28"/>
          <w:szCs w:val="28"/>
        </w:rPr>
        <w:t>3.11. Khi phát sinh các khoản ghi giảm chi phí bán hàng, chi phí HTX,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các TK 111, 112</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642 - Chi phí quản lý kinh doanh.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rPr>
        <w:t>3.12. Khi xuất</w:t>
      </w:r>
      <w:r w:rsidRPr="006158D2">
        <w:rPr>
          <w:color w:val="auto"/>
          <w:sz w:val="28"/>
          <w:szCs w:val="28"/>
          <w:lang w:val="vi-VN"/>
        </w:rPr>
        <w:t xml:space="preserve"> sản phẩm, hàng hoá dùng </w:t>
      </w:r>
      <w:r w:rsidRPr="006158D2">
        <w:rPr>
          <w:rFonts w:hint="eastAsia"/>
          <w:color w:val="auto"/>
          <w:sz w:val="28"/>
          <w:szCs w:val="28"/>
          <w:lang w:val="vi-VN"/>
        </w:rPr>
        <w:t>đ</w:t>
      </w:r>
      <w:r w:rsidRPr="006158D2">
        <w:rPr>
          <w:color w:val="auto"/>
          <w:sz w:val="28"/>
          <w:szCs w:val="28"/>
          <w:lang w:val="vi-VN"/>
        </w:rPr>
        <w:t>ể biếu, tặng</w:t>
      </w:r>
      <w:r w:rsidRPr="006158D2">
        <w:rPr>
          <w:color w:val="auto"/>
          <w:sz w:val="28"/>
          <w:szCs w:val="28"/>
        </w:rPr>
        <w:t xml:space="preserve"> cho khách hàng bên ngoài HTX,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642 - Chi phí quản lý kinh doanh</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156 - Thành phẩm, hàng hóa.</w:t>
      </w:r>
    </w:p>
    <w:p w:rsidR="007477B5" w:rsidRPr="006158D2" w:rsidRDefault="00F6039D">
      <w:pPr>
        <w:spacing w:after="0" w:line="276" w:lineRule="auto"/>
        <w:ind w:firstLine="567"/>
        <w:contextualSpacing/>
        <w:rPr>
          <w:color w:val="auto"/>
          <w:sz w:val="28"/>
          <w:szCs w:val="28"/>
          <w:lang w:val="vi-VN"/>
        </w:rPr>
      </w:pPr>
      <w:r w:rsidRPr="006158D2">
        <w:rPr>
          <w:bCs/>
          <w:color w:val="auto"/>
          <w:sz w:val="28"/>
          <w:szCs w:val="28"/>
          <w:lang w:val="vi-VN"/>
        </w:rPr>
        <w:t>3.13.</w:t>
      </w:r>
      <w:r w:rsidRPr="006158D2">
        <w:rPr>
          <w:color w:val="auto"/>
          <w:sz w:val="28"/>
          <w:szCs w:val="28"/>
          <w:lang w:val="vi-VN"/>
        </w:rPr>
        <w:t xml:space="preserve"> Hoa hồng bán hàng mà HTX là bên giao </w:t>
      </w:r>
      <w:r w:rsidRPr="006158D2">
        <w:rPr>
          <w:rFonts w:hint="eastAsia"/>
          <w:color w:val="auto"/>
          <w:sz w:val="28"/>
          <w:szCs w:val="28"/>
          <w:lang w:val="vi-VN"/>
        </w:rPr>
        <w:t>đ</w:t>
      </w:r>
      <w:r w:rsidRPr="006158D2">
        <w:rPr>
          <w:color w:val="auto"/>
          <w:sz w:val="28"/>
          <w:szCs w:val="28"/>
          <w:lang w:val="vi-VN"/>
        </w:rPr>
        <w:t xml:space="preserve">ại lý phải trả cho bên nhận </w:t>
      </w:r>
      <w:r w:rsidRPr="006158D2">
        <w:rPr>
          <w:rFonts w:hint="eastAsia"/>
          <w:color w:val="auto"/>
          <w:sz w:val="28"/>
          <w:szCs w:val="28"/>
          <w:lang w:val="vi-VN"/>
        </w:rPr>
        <w:t>đ</w:t>
      </w:r>
      <w:r w:rsidRPr="006158D2">
        <w:rPr>
          <w:color w:val="auto"/>
          <w:sz w:val="28"/>
          <w:szCs w:val="28"/>
          <w:lang w:val="vi-VN"/>
        </w:rPr>
        <w:t>ại lý,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642 - Chi phí quản lý kinh doanh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 xml:space="preserve">ợc khấu trừ </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131 - Phải thu của khách hàng.</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3.14. Cuối kỳ kế toán, kết chuyển chi phí quản lý kinh doanh tính vào Tài khoản 91</w:t>
      </w:r>
      <w:r w:rsidRPr="006158D2">
        <w:rPr>
          <w:iCs/>
          <w:color w:val="auto"/>
          <w:sz w:val="28"/>
          <w:szCs w:val="28"/>
          <w:lang w:val="vi-VN"/>
        </w:rPr>
        <w:t xml:space="preserve">1 </w:t>
      </w:r>
      <w:r w:rsidRPr="006158D2">
        <w:rPr>
          <w:rFonts w:hint="eastAsia"/>
          <w:color w:val="auto"/>
          <w:sz w:val="28"/>
          <w:szCs w:val="28"/>
          <w:lang w:val="vi-VN"/>
        </w:rPr>
        <w:t>đ</w:t>
      </w:r>
      <w:r w:rsidRPr="006158D2">
        <w:rPr>
          <w:color w:val="auto"/>
          <w:sz w:val="28"/>
          <w:szCs w:val="28"/>
          <w:lang w:val="vi-VN"/>
        </w:rPr>
        <w:t xml:space="preserve">ể xác </w:t>
      </w:r>
      <w:r w:rsidRPr="006158D2">
        <w:rPr>
          <w:rFonts w:hint="eastAsia"/>
          <w:color w:val="auto"/>
          <w:sz w:val="28"/>
          <w:szCs w:val="28"/>
          <w:lang w:val="vi-VN"/>
        </w:rPr>
        <w:t>đ</w:t>
      </w:r>
      <w:r w:rsidRPr="006158D2">
        <w:rPr>
          <w:color w:val="auto"/>
          <w:sz w:val="28"/>
          <w:szCs w:val="28"/>
          <w:lang w:val="vi-VN"/>
        </w:rPr>
        <w:t>ịnh kết quả kinh doanh trong kỳ,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911 - Xác </w:t>
      </w:r>
      <w:r w:rsidRPr="006158D2">
        <w:rPr>
          <w:rFonts w:hint="eastAsia"/>
          <w:color w:val="auto"/>
          <w:sz w:val="28"/>
          <w:szCs w:val="28"/>
        </w:rPr>
        <w:t>đ</w:t>
      </w:r>
      <w:r w:rsidRPr="006158D2">
        <w:rPr>
          <w:color w:val="auto"/>
          <w:sz w:val="28"/>
          <w:szCs w:val="28"/>
        </w:rPr>
        <w:t xml:space="preserve">ịnh kết quả kinh doanh (9111, 9112) </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rPr>
        <w:t>Có TK 642 - Chi phí quản lý kinh doanh.</w:t>
      </w:r>
    </w:p>
    <w:p w:rsidR="007477B5" w:rsidRPr="006158D2" w:rsidRDefault="007477B5">
      <w:pPr>
        <w:spacing w:after="0" w:line="276" w:lineRule="auto"/>
        <w:ind w:firstLine="567"/>
        <w:contextualSpacing/>
        <w:rPr>
          <w:color w:val="auto"/>
          <w:sz w:val="28"/>
          <w:szCs w:val="28"/>
        </w:rPr>
      </w:pPr>
    </w:p>
    <w:p w:rsidR="007477B5" w:rsidRPr="006158D2" w:rsidRDefault="00F6039D">
      <w:pPr>
        <w:spacing w:after="0" w:line="276" w:lineRule="auto"/>
        <w:ind w:firstLine="567"/>
        <w:contextualSpacing/>
        <w:rPr>
          <w:color w:val="auto"/>
          <w:sz w:val="28"/>
          <w:szCs w:val="28"/>
        </w:rPr>
      </w:pPr>
      <w:r w:rsidRPr="006158D2">
        <w:rPr>
          <w:color w:val="auto"/>
          <w:sz w:val="28"/>
          <w:szCs w:val="28"/>
        </w:rPr>
        <w:br w:type="page"/>
      </w:r>
    </w:p>
    <w:p w:rsidR="007477B5" w:rsidRPr="006158D2" w:rsidRDefault="00F6039D">
      <w:pPr>
        <w:pStyle w:val="Heading8"/>
        <w:spacing w:after="0" w:line="276" w:lineRule="auto"/>
        <w:contextualSpacing/>
        <w:rPr>
          <w:rFonts w:ascii="Times New Roman" w:hAnsi="Times New Roman"/>
          <w:color w:val="auto"/>
          <w:sz w:val="28"/>
          <w:szCs w:val="28"/>
          <w:lang w:val="vi-VN"/>
        </w:rPr>
      </w:pPr>
      <w:r w:rsidRPr="006158D2">
        <w:rPr>
          <w:rFonts w:ascii="Times New Roman" w:hAnsi="Times New Roman"/>
          <w:color w:val="auto"/>
          <w:sz w:val="28"/>
          <w:szCs w:val="28"/>
          <w:lang w:val="vi-VN"/>
        </w:rPr>
        <w:lastRenderedPageBreak/>
        <w:t>TÀI KHOẢN 658 - CHI PHÍ KHÁC</w:t>
      </w:r>
    </w:p>
    <w:p w:rsidR="007477B5" w:rsidRPr="006158D2" w:rsidRDefault="007477B5">
      <w:pPr>
        <w:spacing w:after="0" w:line="276" w:lineRule="auto"/>
        <w:ind w:firstLine="567"/>
        <w:contextualSpacing/>
        <w:rPr>
          <w:color w:val="auto"/>
          <w:lang w:val="vi-VN"/>
        </w:rPr>
      </w:pP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1. Nguyên tắc kế toán</w:t>
      </w:r>
    </w:p>
    <w:p w:rsidR="007477B5" w:rsidRPr="006158D2" w:rsidRDefault="00F6039D">
      <w:pPr>
        <w:spacing w:after="0" w:line="276" w:lineRule="auto"/>
        <w:ind w:firstLine="567"/>
        <w:contextualSpacing/>
        <w:rPr>
          <w:bCs/>
          <w:color w:val="auto"/>
          <w:sz w:val="28"/>
          <w:szCs w:val="28"/>
          <w:lang w:val="vi-VN"/>
        </w:rPr>
      </w:pPr>
      <w:r w:rsidRPr="006158D2">
        <w:rPr>
          <w:color w:val="auto"/>
          <w:sz w:val="28"/>
          <w:szCs w:val="28"/>
          <w:lang w:val="vi-VN"/>
        </w:rPr>
        <w:t xml:space="preserve">1.1. Tài khoản này phản ánh những khoản chi phí phát sinh không liên quan </w:t>
      </w:r>
      <w:r w:rsidRPr="006158D2">
        <w:rPr>
          <w:rFonts w:hint="eastAsia"/>
          <w:color w:val="auto"/>
          <w:sz w:val="28"/>
          <w:szCs w:val="28"/>
          <w:lang w:val="vi-VN"/>
        </w:rPr>
        <w:t>đ</w:t>
      </w:r>
      <w:r w:rsidRPr="006158D2">
        <w:rPr>
          <w:color w:val="auto"/>
          <w:sz w:val="28"/>
          <w:szCs w:val="28"/>
          <w:lang w:val="vi-VN"/>
        </w:rPr>
        <w:t xml:space="preserve">ến hoạt </w:t>
      </w:r>
      <w:r w:rsidRPr="006158D2">
        <w:rPr>
          <w:rFonts w:hint="eastAsia"/>
          <w:color w:val="auto"/>
          <w:sz w:val="28"/>
          <w:szCs w:val="28"/>
          <w:lang w:val="vi-VN"/>
        </w:rPr>
        <w:t>đ</w:t>
      </w:r>
      <w:r w:rsidRPr="006158D2">
        <w:rPr>
          <w:color w:val="auto"/>
          <w:sz w:val="28"/>
          <w:szCs w:val="28"/>
          <w:lang w:val="vi-VN"/>
        </w:rPr>
        <w:t>ộng sản xuất kinh doanh của HTX.</w:t>
      </w:r>
      <w:r w:rsidRPr="006158D2">
        <w:rPr>
          <w:bCs/>
          <w:color w:val="auto"/>
          <w:sz w:val="28"/>
          <w:szCs w:val="28"/>
          <w:lang w:val="vi-VN"/>
        </w:rPr>
        <w:t xml:space="preserve"> Chi phí khác của HTX bao gồm chi phí hoạt </w:t>
      </w:r>
      <w:r w:rsidRPr="006158D2">
        <w:rPr>
          <w:rFonts w:hint="eastAsia"/>
          <w:bCs/>
          <w:color w:val="auto"/>
          <w:sz w:val="28"/>
          <w:szCs w:val="28"/>
          <w:lang w:val="vi-VN"/>
        </w:rPr>
        <w:t>đ</w:t>
      </w:r>
      <w:r w:rsidRPr="006158D2">
        <w:rPr>
          <w:bCs/>
          <w:color w:val="auto"/>
          <w:sz w:val="28"/>
          <w:szCs w:val="28"/>
          <w:lang w:val="vi-VN"/>
        </w:rPr>
        <w:t xml:space="preserve">ộng tài chính và chi phí hoạt </w:t>
      </w:r>
      <w:r w:rsidRPr="006158D2">
        <w:rPr>
          <w:rFonts w:hint="eastAsia"/>
          <w:bCs/>
          <w:color w:val="auto"/>
          <w:sz w:val="28"/>
          <w:szCs w:val="28"/>
          <w:lang w:val="vi-VN"/>
        </w:rPr>
        <w:t>đ</w:t>
      </w:r>
      <w:r w:rsidRPr="006158D2">
        <w:rPr>
          <w:bCs/>
          <w:color w:val="auto"/>
          <w:sz w:val="28"/>
          <w:szCs w:val="28"/>
          <w:lang w:val="vi-VN"/>
        </w:rPr>
        <w:t>ộng khác.</w:t>
      </w:r>
    </w:p>
    <w:p w:rsidR="007477B5" w:rsidRPr="006158D2" w:rsidRDefault="00F6039D">
      <w:pPr>
        <w:spacing w:after="0" w:line="276" w:lineRule="auto"/>
        <w:ind w:firstLine="567"/>
        <w:contextualSpacing/>
        <w:rPr>
          <w:bCs/>
          <w:color w:val="auto"/>
          <w:sz w:val="28"/>
          <w:szCs w:val="28"/>
          <w:lang w:val="vi-VN"/>
        </w:rPr>
      </w:pPr>
      <w:r w:rsidRPr="006158D2">
        <w:rPr>
          <w:bCs/>
          <w:color w:val="auto"/>
          <w:sz w:val="28"/>
          <w:szCs w:val="28"/>
          <w:lang w:val="vi-VN"/>
        </w:rPr>
        <w:t xml:space="preserve">1.2. Chi phí hoạt </w:t>
      </w:r>
      <w:r w:rsidRPr="006158D2">
        <w:rPr>
          <w:rFonts w:hint="eastAsia"/>
          <w:bCs/>
          <w:color w:val="auto"/>
          <w:sz w:val="28"/>
          <w:szCs w:val="28"/>
          <w:lang w:val="vi-VN"/>
        </w:rPr>
        <w:t>đ</w:t>
      </w:r>
      <w:r w:rsidRPr="006158D2">
        <w:rPr>
          <w:bCs/>
          <w:color w:val="auto"/>
          <w:sz w:val="28"/>
          <w:szCs w:val="28"/>
          <w:lang w:val="vi-VN"/>
        </w:rPr>
        <w:t>ộng tài chính, gồm:</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Chi phí lãi tiền vay (trừ lãi tiền vay phải trả cho thành viên, của các hợp </w:t>
      </w:r>
      <w:r w:rsidRPr="006158D2">
        <w:rPr>
          <w:rFonts w:hint="eastAsia"/>
          <w:color w:val="auto"/>
          <w:sz w:val="28"/>
          <w:szCs w:val="28"/>
          <w:lang w:val="it-IT"/>
        </w:rPr>
        <w:t>đ</w:t>
      </w:r>
      <w:r w:rsidRPr="006158D2">
        <w:rPr>
          <w:color w:val="auto"/>
          <w:sz w:val="28"/>
          <w:szCs w:val="28"/>
          <w:lang w:val="it-IT"/>
        </w:rPr>
        <w:t>ồng vay vốn theo hình thức tín dụng nội bộ ký tr</w:t>
      </w:r>
      <w:r w:rsidRPr="006158D2">
        <w:rPr>
          <w:rFonts w:hint="eastAsia"/>
          <w:color w:val="auto"/>
          <w:sz w:val="28"/>
          <w:szCs w:val="28"/>
          <w:lang w:val="it-IT"/>
        </w:rPr>
        <w:t>ư</w:t>
      </w:r>
      <w:r w:rsidRPr="006158D2">
        <w:rPr>
          <w:color w:val="auto"/>
          <w:sz w:val="28"/>
          <w:szCs w:val="28"/>
          <w:lang w:val="it-IT"/>
        </w:rPr>
        <w:t>ớc ngày 01 tháng 9 n</w:t>
      </w:r>
      <w:r w:rsidRPr="006158D2">
        <w:rPr>
          <w:rFonts w:hint="eastAsia"/>
          <w:color w:val="auto"/>
          <w:sz w:val="28"/>
          <w:szCs w:val="28"/>
          <w:lang w:val="it-IT"/>
        </w:rPr>
        <w:t>ă</w:t>
      </w:r>
      <w:r w:rsidRPr="006158D2">
        <w:rPr>
          <w:color w:val="auto"/>
          <w:sz w:val="28"/>
          <w:szCs w:val="28"/>
          <w:lang w:val="it-IT"/>
        </w:rPr>
        <w:t>m 2023 và đang còn hiệu lực), lãi mua hàng trả chậm, trả góp;</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Chiết khấu thanh toán cho ng</w:t>
      </w:r>
      <w:r w:rsidRPr="006158D2">
        <w:rPr>
          <w:rFonts w:hint="eastAsia"/>
          <w:color w:val="auto"/>
          <w:sz w:val="28"/>
          <w:szCs w:val="28"/>
          <w:lang w:val="it-IT"/>
        </w:rPr>
        <w:t>ư</w:t>
      </w:r>
      <w:r w:rsidRPr="006158D2">
        <w:rPr>
          <w:color w:val="auto"/>
          <w:sz w:val="28"/>
          <w:szCs w:val="28"/>
          <w:lang w:val="it-IT"/>
        </w:rPr>
        <w:t>ời mua;</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Các khoản lỗ hoặc chi phí thanh lý, nh</w:t>
      </w:r>
      <w:r w:rsidRPr="006158D2">
        <w:rPr>
          <w:rFonts w:hint="eastAsia"/>
          <w:color w:val="auto"/>
          <w:sz w:val="28"/>
          <w:szCs w:val="28"/>
          <w:lang w:val="it-IT"/>
        </w:rPr>
        <w:t>ư</w:t>
      </w:r>
      <w:r w:rsidRPr="006158D2">
        <w:rPr>
          <w:color w:val="auto"/>
          <w:sz w:val="28"/>
          <w:szCs w:val="28"/>
          <w:lang w:val="it-IT"/>
        </w:rPr>
        <w:t xml:space="preserve">ợng bán các khoản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tài chính;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Lỗ tỷ giá hối </w:t>
      </w:r>
      <w:r w:rsidRPr="006158D2">
        <w:rPr>
          <w:rFonts w:hint="eastAsia"/>
          <w:color w:val="auto"/>
          <w:sz w:val="28"/>
          <w:szCs w:val="28"/>
          <w:lang w:val="it-IT"/>
        </w:rPr>
        <w:t>đ</w:t>
      </w:r>
      <w:r w:rsidRPr="006158D2">
        <w:rPr>
          <w:color w:val="auto"/>
          <w:sz w:val="28"/>
          <w:szCs w:val="28"/>
          <w:lang w:val="it-IT"/>
        </w:rPr>
        <w:t xml:space="preserve">oái phát sinh trong kỳ; Lỗ tỷ giá hối </w:t>
      </w:r>
      <w:r w:rsidRPr="006158D2">
        <w:rPr>
          <w:rFonts w:hint="eastAsia"/>
          <w:color w:val="auto"/>
          <w:sz w:val="28"/>
          <w:szCs w:val="28"/>
          <w:lang w:val="it-IT"/>
        </w:rPr>
        <w:t>đ</w:t>
      </w:r>
      <w:r w:rsidRPr="006158D2">
        <w:rPr>
          <w:color w:val="auto"/>
          <w:sz w:val="28"/>
          <w:szCs w:val="28"/>
          <w:lang w:val="it-IT"/>
        </w:rPr>
        <w:t xml:space="preserve">oái do </w:t>
      </w:r>
      <w:r w:rsidRPr="006158D2">
        <w:rPr>
          <w:rFonts w:hint="eastAsia"/>
          <w:color w:val="auto"/>
          <w:sz w:val="28"/>
          <w:szCs w:val="28"/>
          <w:lang w:val="it-IT"/>
        </w:rPr>
        <w:t>đá</w:t>
      </w:r>
      <w:r w:rsidRPr="006158D2">
        <w:rPr>
          <w:color w:val="auto"/>
          <w:sz w:val="28"/>
          <w:szCs w:val="28"/>
          <w:lang w:val="it-IT"/>
        </w:rPr>
        <w:t>nh giá lại cuối kỳ các khoản mục tiền tệ có gốc ngoại tệ; Lỗ bán ngoại tệ;</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Số trích lập dự phòng tổn thất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tài chính;</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Các khoản chi phí của hoạt </w:t>
      </w:r>
      <w:r w:rsidRPr="006158D2">
        <w:rPr>
          <w:rFonts w:hint="eastAsia"/>
          <w:color w:val="auto"/>
          <w:sz w:val="28"/>
          <w:szCs w:val="28"/>
          <w:lang w:val="it-IT"/>
        </w:rPr>
        <w:t>đ</w:t>
      </w:r>
      <w:r w:rsidRPr="006158D2">
        <w:rPr>
          <w:color w:val="auto"/>
          <w:sz w:val="28"/>
          <w:szCs w:val="28"/>
          <w:lang w:val="it-IT"/>
        </w:rPr>
        <w:t xml:space="preserve">ộng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tài chính khác.</w:t>
      </w:r>
    </w:p>
    <w:p w:rsidR="007477B5" w:rsidRPr="006158D2" w:rsidRDefault="00F6039D">
      <w:pPr>
        <w:spacing w:after="0" w:line="276" w:lineRule="auto"/>
        <w:ind w:firstLine="567"/>
        <w:contextualSpacing/>
        <w:rPr>
          <w:bCs/>
          <w:color w:val="auto"/>
          <w:sz w:val="28"/>
          <w:szCs w:val="28"/>
          <w:lang w:val="it-IT"/>
        </w:rPr>
      </w:pPr>
      <w:r w:rsidRPr="006158D2">
        <w:rPr>
          <w:bCs/>
          <w:color w:val="auto"/>
          <w:sz w:val="28"/>
          <w:szCs w:val="28"/>
          <w:lang w:val="it-IT"/>
        </w:rPr>
        <w:t xml:space="preserve">1.3. Chi phí hoạt </w:t>
      </w:r>
      <w:r w:rsidRPr="006158D2">
        <w:rPr>
          <w:rFonts w:hint="eastAsia"/>
          <w:bCs/>
          <w:color w:val="auto"/>
          <w:sz w:val="28"/>
          <w:szCs w:val="28"/>
          <w:lang w:val="it-IT"/>
        </w:rPr>
        <w:t>đ</w:t>
      </w:r>
      <w:r w:rsidRPr="006158D2">
        <w:rPr>
          <w:bCs/>
          <w:color w:val="auto"/>
          <w:sz w:val="28"/>
          <w:szCs w:val="28"/>
          <w:lang w:val="it-IT"/>
        </w:rPr>
        <w:t xml:space="preserve">ộng khác, gồm: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thanh lý, nh</w:t>
      </w:r>
      <w:r w:rsidRPr="006158D2">
        <w:rPr>
          <w:rFonts w:hint="eastAsia"/>
          <w:color w:val="auto"/>
          <w:sz w:val="28"/>
          <w:szCs w:val="28"/>
          <w:lang w:val="vi-VN"/>
        </w:rPr>
        <w:t>ư</w:t>
      </w:r>
      <w:r w:rsidRPr="006158D2">
        <w:rPr>
          <w:color w:val="auto"/>
          <w:sz w:val="28"/>
          <w:szCs w:val="28"/>
          <w:lang w:val="vi-VN"/>
        </w:rPr>
        <w:t>ợng bán TSC</w:t>
      </w:r>
      <w:r w:rsidRPr="006158D2">
        <w:rPr>
          <w:rFonts w:hint="eastAsia"/>
          <w:color w:val="auto"/>
          <w:sz w:val="28"/>
          <w:szCs w:val="28"/>
          <w:lang w:val="vi-VN"/>
        </w:rPr>
        <w:t>Đ</w:t>
      </w:r>
      <w:r w:rsidRPr="006158D2">
        <w:rPr>
          <w:color w:val="auto"/>
          <w:sz w:val="28"/>
          <w:szCs w:val="28"/>
          <w:lang w:val="vi-VN"/>
        </w:rPr>
        <w:t>. Số tiền thu từ bán hồ s</w:t>
      </w:r>
      <w:r w:rsidRPr="006158D2">
        <w:rPr>
          <w:rFonts w:hint="eastAsia"/>
          <w:color w:val="auto"/>
          <w:sz w:val="28"/>
          <w:szCs w:val="28"/>
          <w:lang w:val="vi-VN"/>
        </w:rPr>
        <w:t>ơ</w:t>
      </w:r>
      <w:r w:rsidRPr="006158D2">
        <w:rPr>
          <w:color w:val="auto"/>
          <w:sz w:val="28"/>
          <w:szCs w:val="28"/>
          <w:lang w:val="vi-VN"/>
        </w:rPr>
        <w:t xml:space="preserve"> thầu hoạt </w:t>
      </w:r>
      <w:r w:rsidRPr="006158D2">
        <w:rPr>
          <w:rFonts w:hint="eastAsia"/>
          <w:color w:val="auto"/>
          <w:sz w:val="28"/>
          <w:szCs w:val="28"/>
          <w:lang w:val="vi-VN"/>
        </w:rPr>
        <w:t>đ</w:t>
      </w:r>
      <w:r w:rsidRPr="006158D2">
        <w:rPr>
          <w:color w:val="auto"/>
          <w:sz w:val="28"/>
          <w:szCs w:val="28"/>
          <w:lang w:val="vi-VN"/>
        </w:rPr>
        <w:t>ộng thanh lý, nh</w:t>
      </w:r>
      <w:r w:rsidRPr="006158D2">
        <w:rPr>
          <w:rFonts w:hint="eastAsia"/>
          <w:color w:val="auto"/>
          <w:sz w:val="28"/>
          <w:szCs w:val="28"/>
          <w:lang w:val="vi-VN"/>
        </w:rPr>
        <w:t>ư</w:t>
      </w:r>
      <w:r w:rsidRPr="006158D2">
        <w:rPr>
          <w:color w:val="auto"/>
          <w:sz w:val="28"/>
          <w:szCs w:val="28"/>
          <w:lang w:val="vi-VN"/>
        </w:rPr>
        <w:t>ợng bán TSC</w:t>
      </w:r>
      <w:r w:rsidRPr="006158D2">
        <w:rPr>
          <w:rFonts w:hint="eastAsia"/>
          <w:color w:val="auto"/>
          <w:sz w:val="28"/>
          <w:szCs w:val="28"/>
          <w:lang w:val="vi-VN"/>
        </w:rPr>
        <w:t>Đ</w:t>
      </w:r>
      <w:r w:rsidRPr="006158D2">
        <w:rPr>
          <w:color w:val="auto"/>
          <w:sz w:val="28"/>
          <w:szCs w:val="28"/>
          <w:lang w:val="vi-VN"/>
        </w:rPr>
        <w:t xml:space="preserve"> </w:t>
      </w:r>
      <w:r w:rsidRPr="006158D2">
        <w:rPr>
          <w:rFonts w:hint="eastAsia"/>
          <w:color w:val="auto"/>
          <w:sz w:val="28"/>
          <w:szCs w:val="28"/>
          <w:lang w:val="vi-VN"/>
        </w:rPr>
        <w:t>đư</w:t>
      </w:r>
      <w:r w:rsidRPr="006158D2">
        <w:rPr>
          <w:color w:val="auto"/>
          <w:sz w:val="28"/>
          <w:szCs w:val="28"/>
          <w:lang w:val="vi-VN"/>
        </w:rPr>
        <w:t>ợc ghi giảm chi phí thanh lý, nh</w:t>
      </w:r>
      <w:r w:rsidRPr="006158D2">
        <w:rPr>
          <w:rFonts w:hint="eastAsia"/>
          <w:color w:val="auto"/>
          <w:sz w:val="28"/>
          <w:szCs w:val="28"/>
          <w:lang w:val="vi-VN"/>
        </w:rPr>
        <w:t>ư</w:t>
      </w:r>
      <w:r w:rsidRPr="006158D2">
        <w:rPr>
          <w:color w:val="auto"/>
          <w:sz w:val="28"/>
          <w:szCs w:val="28"/>
          <w:lang w:val="vi-VN"/>
        </w:rPr>
        <w:t>ợng bán TSC</w:t>
      </w:r>
      <w:r w:rsidRPr="006158D2">
        <w:rPr>
          <w:rFonts w:hint="eastAsia"/>
          <w:color w:val="auto"/>
          <w:sz w:val="28"/>
          <w:szCs w:val="28"/>
          <w:lang w:val="vi-VN"/>
        </w:rPr>
        <w:t>Đ</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Giá trị còn lại của TSC</w:t>
      </w:r>
      <w:r w:rsidRPr="006158D2">
        <w:rPr>
          <w:rFonts w:hint="eastAsia"/>
          <w:color w:val="auto"/>
          <w:sz w:val="28"/>
          <w:szCs w:val="28"/>
          <w:lang w:val="vi-VN"/>
        </w:rPr>
        <w:t>Đ</w:t>
      </w:r>
      <w:r w:rsidRPr="006158D2">
        <w:rPr>
          <w:color w:val="auto"/>
          <w:sz w:val="28"/>
          <w:szCs w:val="28"/>
          <w:lang w:val="vi-VN"/>
        </w:rPr>
        <w:t xml:space="preserve"> thanh lý, nh</w:t>
      </w:r>
      <w:r w:rsidRPr="006158D2">
        <w:rPr>
          <w:rFonts w:hint="eastAsia"/>
          <w:color w:val="auto"/>
          <w:sz w:val="28"/>
          <w:szCs w:val="28"/>
          <w:lang w:val="vi-VN"/>
        </w:rPr>
        <w:t>ư</w:t>
      </w:r>
      <w:r w:rsidRPr="006158D2">
        <w:rPr>
          <w:color w:val="auto"/>
          <w:sz w:val="28"/>
          <w:szCs w:val="28"/>
          <w:lang w:val="vi-VN"/>
        </w:rPr>
        <w:t>ợng bán TSC</w:t>
      </w:r>
      <w:r w:rsidRPr="006158D2">
        <w:rPr>
          <w:rFonts w:hint="eastAsia"/>
          <w:color w:val="auto"/>
          <w:sz w:val="28"/>
          <w:szCs w:val="28"/>
          <w:lang w:val="vi-VN"/>
        </w:rPr>
        <w:t>Đ</w:t>
      </w:r>
      <w:r w:rsidRPr="006158D2">
        <w:rPr>
          <w:color w:val="auto"/>
          <w:sz w:val="28"/>
          <w:szCs w:val="28"/>
          <w:lang w:val="vi-VN"/>
        </w:rPr>
        <w:t xml:space="preserve"> (nếu có);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Chênh lệch lỗ do </w:t>
      </w:r>
      <w:r w:rsidRPr="006158D2">
        <w:rPr>
          <w:rFonts w:hint="eastAsia"/>
          <w:color w:val="auto"/>
          <w:sz w:val="28"/>
          <w:szCs w:val="28"/>
          <w:lang w:val="vi-VN"/>
        </w:rPr>
        <w:t>đá</w:t>
      </w:r>
      <w:r w:rsidRPr="006158D2">
        <w:rPr>
          <w:color w:val="auto"/>
          <w:sz w:val="28"/>
          <w:szCs w:val="28"/>
          <w:lang w:val="vi-VN"/>
        </w:rPr>
        <w:t>nh giá lại vật t</w:t>
      </w:r>
      <w:r w:rsidRPr="006158D2">
        <w:rPr>
          <w:rFonts w:hint="eastAsia"/>
          <w:color w:val="auto"/>
          <w:sz w:val="28"/>
          <w:szCs w:val="28"/>
          <w:lang w:val="vi-VN"/>
        </w:rPr>
        <w:t>ư</w:t>
      </w:r>
      <w:r w:rsidRPr="006158D2">
        <w:rPr>
          <w:color w:val="auto"/>
          <w:sz w:val="28"/>
          <w:szCs w:val="28"/>
          <w:lang w:val="vi-VN"/>
        </w:rPr>
        <w:t>, hàng hoá, TSC</w:t>
      </w:r>
      <w:r w:rsidRPr="006158D2">
        <w:rPr>
          <w:rFonts w:hint="eastAsia"/>
          <w:color w:val="auto"/>
          <w:sz w:val="28"/>
          <w:szCs w:val="28"/>
          <w:lang w:val="vi-VN"/>
        </w:rPr>
        <w:t>Đ</w:t>
      </w:r>
      <w:r w:rsidRPr="006158D2">
        <w:rPr>
          <w:color w:val="auto"/>
          <w:sz w:val="28"/>
          <w:szCs w:val="28"/>
          <w:lang w:val="vi-VN"/>
        </w:rPr>
        <w:t xml:space="preserve"> </w:t>
      </w:r>
      <w:r w:rsidRPr="006158D2">
        <w:rPr>
          <w:rFonts w:hint="eastAsia"/>
          <w:color w:val="auto"/>
          <w:sz w:val="28"/>
          <w:szCs w:val="28"/>
          <w:lang w:val="vi-VN"/>
        </w:rPr>
        <w:t>đư</w:t>
      </w:r>
      <w:r w:rsidRPr="006158D2">
        <w:rPr>
          <w:color w:val="auto"/>
          <w:sz w:val="28"/>
          <w:szCs w:val="28"/>
          <w:lang w:val="vi-VN"/>
        </w:rPr>
        <w:t xml:space="preserve">a </w:t>
      </w:r>
      <w:r w:rsidRPr="006158D2">
        <w:rPr>
          <w:rFonts w:hint="eastAsia"/>
          <w:color w:val="auto"/>
          <w:sz w:val="28"/>
          <w:szCs w:val="28"/>
          <w:lang w:val="vi-VN"/>
        </w:rPr>
        <w:t>đ</w:t>
      </w:r>
      <w:r w:rsidRPr="006158D2">
        <w:rPr>
          <w:color w:val="auto"/>
          <w:sz w:val="28"/>
          <w:szCs w:val="28"/>
          <w:lang w:val="vi-VN"/>
        </w:rPr>
        <w:t xml:space="preserve">i góp vốn vào </w:t>
      </w:r>
      <w:r w:rsidRPr="006158D2">
        <w:rPr>
          <w:rFonts w:hint="eastAsia"/>
          <w:color w:val="auto"/>
          <w:sz w:val="28"/>
          <w:szCs w:val="28"/>
          <w:lang w:val="vi-VN"/>
        </w:rPr>
        <w:t>đơ</w:t>
      </w:r>
      <w:r w:rsidRPr="006158D2">
        <w:rPr>
          <w:color w:val="auto"/>
          <w:sz w:val="28"/>
          <w:szCs w:val="28"/>
          <w:lang w:val="vi-VN"/>
        </w:rPr>
        <w:t xml:space="preserve">n vị khác;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Tiền phạt phải trả do vi phạm hợp </w:t>
      </w:r>
      <w:r w:rsidRPr="006158D2">
        <w:rPr>
          <w:rFonts w:hint="eastAsia"/>
          <w:color w:val="auto"/>
          <w:sz w:val="28"/>
          <w:szCs w:val="28"/>
          <w:lang w:val="vi-VN"/>
        </w:rPr>
        <w:t>đ</w:t>
      </w:r>
      <w:r w:rsidRPr="006158D2">
        <w:rPr>
          <w:color w:val="auto"/>
          <w:sz w:val="28"/>
          <w:szCs w:val="28"/>
          <w:lang w:val="vi-VN"/>
        </w:rPr>
        <w:t xml:space="preserve">ồng kinh tế, phạt vi phạm hành chính;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Các khoản chi phí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1.4. Các khoản chi phí không </w:t>
      </w:r>
      <w:r w:rsidRPr="006158D2">
        <w:rPr>
          <w:rFonts w:hint="eastAsia"/>
          <w:color w:val="auto"/>
          <w:sz w:val="28"/>
          <w:szCs w:val="28"/>
          <w:lang w:val="vi-VN"/>
        </w:rPr>
        <w:t>đư</w:t>
      </w:r>
      <w:r w:rsidRPr="006158D2">
        <w:rPr>
          <w:color w:val="auto"/>
          <w:sz w:val="28"/>
          <w:szCs w:val="28"/>
          <w:lang w:val="vi-VN"/>
        </w:rPr>
        <w:t xml:space="preserve">ợc coi là chi phí </w:t>
      </w:r>
      <w:r w:rsidRPr="006158D2">
        <w:rPr>
          <w:rFonts w:hint="eastAsia"/>
          <w:color w:val="auto"/>
          <w:sz w:val="28"/>
          <w:szCs w:val="28"/>
          <w:lang w:val="vi-VN"/>
        </w:rPr>
        <w:t>đư</w:t>
      </w:r>
      <w:r w:rsidRPr="006158D2">
        <w:rPr>
          <w:color w:val="auto"/>
          <w:sz w:val="28"/>
          <w:szCs w:val="28"/>
          <w:lang w:val="vi-VN"/>
        </w:rPr>
        <w:t xml:space="preserve">ợc trừ theo quy </w:t>
      </w:r>
      <w:r w:rsidRPr="006158D2">
        <w:rPr>
          <w:rFonts w:hint="eastAsia"/>
          <w:color w:val="auto"/>
          <w:sz w:val="28"/>
          <w:szCs w:val="28"/>
          <w:lang w:val="vi-VN"/>
        </w:rPr>
        <w:t>đ</w:t>
      </w:r>
      <w:r w:rsidRPr="006158D2">
        <w:rPr>
          <w:color w:val="auto"/>
          <w:sz w:val="28"/>
          <w:szCs w:val="28"/>
          <w:lang w:val="vi-VN"/>
        </w:rPr>
        <w:t>ịnh của Luật thuế TNDN nh</w:t>
      </w:r>
      <w:r w:rsidRPr="006158D2">
        <w:rPr>
          <w:rFonts w:hint="eastAsia"/>
          <w:color w:val="auto"/>
          <w:sz w:val="28"/>
          <w:szCs w:val="28"/>
          <w:lang w:val="vi-VN"/>
        </w:rPr>
        <w:t>ư</w:t>
      </w:r>
      <w:r w:rsidRPr="006158D2">
        <w:rPr>
          <w:color w:val="auto"/>
          <w:sz w:val="28"/>
          <w:szCs w:val="28"/>
          <w:lang w:val="vi-VN"/>
        </w:rPr>
        <w:t xml:space="preserve">ng có </w:t>
      </w:r>
      <w:r w:rsidRPr="006158D2">
        <w:rPr>
          <w:rFonts w:hint="eastAsia"/>
          <w:color w:val="auto"/>
          <w:sz w:val="28"/>
          <w:szCs w:val="28"/>
          <w:lang w:val="vi-VN"/>
        </w:rPr>
        <w:t>đ</w:t>
      </w:r>
      <w:r w:rsidRPr="006158D2">
        <w:rPr>
          <w:color w:val="auto"/>
          <w:sz w:val="28"/>
          <w:szCs w:val="28"/>
          <w:lang w:val="vi-VN"/>
        </w:rPr>
        <w:t xml:space="preserve">ầy </w:t>
      </w:r>
      <w:r w:rsidRPr="006158D2">
        <w:rPr>
          <w:rFonts w:hint="eastAsia"/>
          <w:color w:val="auto"/>
          <w:sz w:val="28"/>
          <w:szCs w:val="28"/>
          <w:lang w:val="vi-VN"/>
        </w:rPr>
        <w:t>đ</w:t>
      </w:r>
      <w:r w:rsidRPr="006158D2">
        <w:rPr>
          <w:color w:val="auto"/>
          <w:sz w:val="28"/>
          <w:szCs w:val="28"/>
          <w:lang w:val="vi-VN"/>
        </w:rPr>
        <w:t xml:space="preserve">ủ hóa </w:t>
      </w:r>
      <w:r w:rsidRPr="006158D2">
        <w:rPr>
          <w:rFonts w:hint="eastAsia"/>
          <w:color w:val="auto"/>
          <w:sz w:val="28"/>
          <w:szCs w:val="28"/>
          <w:lang w:val="vi-VN"/>
        </w:rPr>
        <w:t>đơ</w:t>
      </w:r>
      <w:r w:rsidRPr="006158D2">
        <w:rPr>
          <w:color w:val="auto"/>
          <w:sz w:val="28"/>
          <w:szCs w:val="28"/>
          <w:lang w:val="vi-VN"/>
        </w:rPr>
        <w:t xml:space="preserve">n chứng từ và </w:t>
      </w:r>
      <w:r w:rsidRPr="006158D2">
        <w:rPr>
          <w:rFonts w:hint="eastAsia"/>
          <w:color w:val="auto"/>
          <w:sz w:val="28"/>
          <w:szCs w:val="28"/>
          <w:lang w:val="vi-VN"/>
        </w:rPr>
        <w:t>đã</w:t>
      </w:r>
      <w:r w:rsidRPr="006158D2">
        <w:rPr>
          <w:color w:val="auto"/>
          <w:sz w:val="28"/>
          <w:szCs w:val="28"/>
          <w:lang w:val="vi-VN"/>
        </w:rPr>
        <w:t xml:space="preserve"> hạch toán </w:t>
      </w:r>
      <w:r w:rsidRPr="006158D2">
        <w:rPr>
          <w:rFonts w:hint="eastAsia"/>
          <w:color w:val="auto"/>
          <w:sz w:val="28"/>
          <w:szCs w:val="28"/>
          <w:lang w:val="vi-VN"/>
        </w:rPr>
        <w:t>đú</w:t>
      </w:r>
      <w:r w:rsidRPr="006158D2">
        <w:rPr>
          <w:color w:val="auto"/>
          <w:sz w:val="28"/>
          <w:szCs w:val="28"/>
          <w:lang w:val="vi-VN"/>
        </w:rPr>
        <w:t xml:space="preserve">ng theo Chế </w:t>
      </w:r>
      <w:r w:rsidRPr="006158D2">
        <w:rPr>
          <w:rFonts w:hint="eastAsia"/>
          <w:color w:val="auto"/>
          <w:sz w:val="28"/>
          <w:szCs w:val="28"/>
          <w:lang w:val="vi-VN"/>
        </w:rPr>
        <w:t>đ</w:t>
      </w:r>
      <w:r w:rsidRPr="006158D2">
        <w:rPr>
          <w:color w:val="auto"/>
          <w:sz w:val="28"/>
          <w:szCs w:val="28"/>
          <w:lang w:val="vi-VN"/>
        </w:rPr>
        <w:t xml:space="preserve">ộ kế toán thì không </w:t>
      </w:r>
      <w:r w:rsidRPr="006158D2">
        <w:rPr>
          <w:rFonts w:hint="eastAsia"/>
          <w:color w:val="auto"/>
          <w:sz w:val="28"/>
          <w:szCs w:val="28"/>
          <w:lang w:val="vi-VN"/>
        </w:rPr>
        <w:t>đư</w:t>
      </w:r>
      <w:r w:rsidRPr="006158D2">
        <w:rPr>
          <w:color w:val="auto"/>
          <w:sz w:val="28"/>
          <w:szCs w:val="28"/>
          <w:lang w:val="vi-VN"/>
        </w:rPr>
        <w:t xml:space="preserve">ợc ghi giảm chi phí kế toán mà chỉ </w:t>
      </w:r>
      <w:r w:rsidRPr="006158D2">
        <w:rPr>
          <w:rFonts w:hint="eastAsia"/>
          <w:color w:val="auto"/>
          <w:sz w:val="28"/>
          <w:szCs w:val="28"/>
          <w:lang w:val="vi-VN"/>
        </w:rPr>
        <w:t>đ</w:t>
      </w:r>
      <w:r w:rsidRPr="006158D2">
        <w:rPr>
          <w:color w:val="auto"/>
          <w:sz w:val="28"/>
          <w:szCs w:val="28"/>
          <w:lang w:val="vi-VN"/>
        </w:rPr>
        <w:t xml:space="preserve">iều chỉnh trong quyết toán thuế TNDN </w:t>
      </w:r>
      <w:r w:rsidRPr="006158D2">
        <w:rPr>
          <w:rFonts w:hint="eastAsia"/>
          <w:color w:val="auto"/>
          <w:sz w:val="28"/>
          <w:szCs w:val="28"/>
          <w:lang w:val="vi-VN"/>
        </w:rPr>
        <w:t>đ</w:t>
      </w:r>
      <w:r w:rsidRPr="006158D2">
        <w:rPr>
          <w:color w:val="auto"/>
          <w:sz w:val="28"/>
          <w:szCs w:val="28"/>
          <w:lang w:val="vi-VN"/>
        </w:rPr>
        <w:t>ể làm t</w:t>
      </w:r>
      <w:r w:rsidRPr="006158D2">
        <w:rPr>
          <w:rFonts w:hint="eastAsia"/>
          <w:color w:val="auto"/>
          <w:sz w:val="28"/>
          <w:szCs w:val="28"/>
          <w:lang w:val="vi-VN"/>
        </w:rPr>
        <w:t>ă</w:t>
      </w:r>
      <w:r w:rsidRPr="006158D2">
        <w:rPr>
          <w:color w:val="auto"/>
          <w:sz w:val="28"/>
          <w:szCs w:val="28"/>
          <w:lang w:val="vi-VN"/>
        </w:rPr>
        <w:t>ng số thuế TNDN phải nộp.</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2. Kết cấu và nội dung phản ánh của Tài khoản 658 - Chi phí khác</w:t>
      </w:r>
    </w:p>
    <w:p w:rsidR="007477B5" w:rsidRPr="006158D2" w:rsidRDefault="00F6039D">
      <w:pPr>
        <w:spacing w:after="0" w:line="276" w:lineRule="auto"/>
        <w:ind w:firstLine="567"/>
        <w:contextualSpacing/>
        <w:rPr>
          <w:color w:val="auto"/>
          <w:sz w:val="28"/>
          <w:szCs w:val="28"/>
          <w:lang w:val="vi-VN"/>
        </w:rPr>
      </w:pPr>
      <w:r w:rsidRPr="006158D2">
        <w:rPr>
          <w:b/>
          <w:bCs/>
          <w:color w:val="auto"/>
          <w:sz w:val="28"/>
          <w:szCs w:val="28"/>
          <w:lang w:val="vi-VN"/>
        </w:rPr>
        <w:t xml:space="preserve">Bên Nợ: </w:t>
      </w:r>
      <w:r w:rsidRPr="006158D2">
        <w:rPr>
          <w:color w:val="auto"/>
          <w:sz w:val="28"/>
          <w:szCs w:val="28"/>
          <w:lang w:val="vi-VN"/>
        </w:rPr>
        <w:t>Các khoản chi phí khác phát sinh.</w:t>
      </w:r>
    </w:p>
    <w:p w:rsidR="007477B5" w:rsidRPr="006158D2" w:rsidRDefault="00F6039D">
      <w:pPr>
        <w:spacing w:after="0" w:line="276" w:lineRule="auto"/>
        <w:ind w:firstLine="567"/>
        <w:contextualSpacing/>
        <w:rPr>
          <w:color w:val="auto"/>
          <w:sz w:val="28"/>
          <w:szCs w:val="28"/>
          <w:lang w:val="vi-VN"/>
        </w:rPr>
      </w:pPr>
      <w:r w:rsidRPr="006158D2">
        <w:rPr>
          <w:b/>
          <w:bCs/>
          <w:color w:val="auto"/>
          <w:sz w:val="28"/>
          <w:szCs w:val="28"/>
          <w:lang w:val="vi-VN"/>
        </w:rPr>
        <w:t xml:space="preserve">Bên Có: </w:t>
      </w:r>
      <w:r w:rsidRPr="006158D2">
        <w:rPr>
          <w:color w:val="auto"/>
          <w:sz w:val="28"/>
          <w:szCs w:val="28"/>
          <w:lang w:val="vi-VN"/>
        </w:rPr>
        <w:t xml:space="preserve">Cuối kỳ, kết chuyển toàn bộ các khoản chi phí khác phát sinh trong kỳ vào Tài khoản 911 “Xác </w:t>
      </w:r>
      <w:r w:rsidRPr="006158D2">
        <w:rPr>
          <w:rFonts w:hint="eastAsia"/>
          <w:color w:val="auto"/>
          <w:sz w:val="28"/>
          <w:szCs w:val="28"/>
          <w:lang w:val="vi-VN"/>
        </w:rPr>
        <w:t>đ</w:t>
      </w:r>
      <w:r w:rsidRPr="006158D2">
        <w:rPr>
          <w:color w:val="auto"/>
          <w:sz w:val="28"/>
          <w:szCs w:val="28"/>
          <w:lang w:val="vi-VN"/>
        </w:rPr>
        <w:t>ịnh kết quả kinh doanh”.</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Tài khoản 658 không có số d</w:t>
      </w:r>
      <w:r w:rsidRPr="006158D2">
        <w:rPr>
          <w:rFonts w:hint="eastAsia"/>
          <w:b/>
          <w:color w:val="auto"/>
          <w:sz w:val="28"/>
          <w:szCs w:val="28"/>
          <w:lang w:val="vi-VN"/>
        </w:rPr>
        <w:t>ư</w:t>
      </w:r>
      <w:r w:rsidRPr="006158D2">
        <w:rPr>
          <w:b/>
          <w:color w:val="auto"/>
          <w:sz w:val="28"/>
          <w:szCs w:val="28"/>
          <w:lang w:val="vi-VN"/>
        </w:rPr>
        <w:t xml:space="preserve"> cuối kỳ.</w:t>
      </w:r>
    </w:p>
    <w:p w:rsidR="007477B5" w:rsidRPr="006158D2" w:rsidRDefault="00F6039D">
      <w:pPr>
        <w:spacing w:after="0" w:line="276" w:lineRule="auto"/>
        <w:ind w:firstLine="567"/>
        <w:contextualSpacing/>
        <w:rPr>
          <w:b/>
          <w:color w:val="auto"/>
          <w:sz w:val="28"/>
          <w:lang w:val="vi-VN"/>
        </w:rPr>
      </w:pPr>
      <w:r w:rsidRPr="006158D2">
        <w:rPr>
          <w:b/>
          <w:color w:val="auto"/>
          <w:sz w:val="28"/>
          <w:lang w:val="vi-VN"/>
        </w:rPr>
        <w:t>3. Ph</w:t>
      </w:r>
      <w:r w:rsidRPr="006158D2">
        <w:rPr>
          <w:rFonts w:hint="eastAsia"/>
          <w:b/>
          <w:color w:val="auto"/>
          <w:sz w:val="28"/>
          <w:lang w:val="vi-VN"/>
        </w:rPr>
        <w:t>ươ</w:t>
      </w:r>
      <w:r w:rsidRPr="006158D2">
        <w:rPr>
          <w:b/>
          <w:color w:val="auto"/>
          <w:sz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it-IT"/>
        </w:rPr>
      </w:pPr>
      <w:r w:rsidRPr="006158D2">
        <w:rPr>
          <w:iCs/>
          <w:color w:val="auto"/>
          <w:sz w:val="28"/>
          <w:szCs w:val="28"/>
          <w:lang w:val="it-IT"/>
        </w:rPr>
        <w:t>3.1.</w:t>
      </w:r>
      <w:r w:rsidRPr="006158D2">
        <w:rPr>
          <w:color w:val="auto"/>
          <w:sz w:val="28"/>
          <w:szCs w:val="28"/>
          <w:lang w:val="it-IT"/>
        </w:rPr>
        <w:t xml:space="preserve"> Khi phát sinh chi phí liên quan </w:t>
      </w:r>
      <w:r w:rsidRPr="006158D2">
        <w:rPr>
          <w:rFonts w:hint="eastAsia"/>
          <w:color w:val="auto"/>
          <w:sz w:val="28"/>
          <w:szCs w:val="28"/>
          <w:lang w:val="it-IT"/>
        </w:rPr>
        <w:t>đ</w:t>
      </w:r>
      <w:r w:rsidRPr="006158D2">
        <w:rPr>
          <w:color w:val="auto"/>
          <w:sz w:val="28"/>
          <w:szCs w:val="28"/>
          <w:lang w:val="it-IT"/>
        </w:rPr>
        <w:t xml:space="preserve">ến hoạt </w:t>
      </w:r>
      <w:r w:rsidRPr="006158D2">
        <w:rPr>
          <w:rFonts w:hint="eastAsia"/>
          <w:color w:val="auto"/>
          <w:sz w:val="28"/>
          <w:szCs w:val="28"/>
          <w:lang w:val="it-IT"/>
        </w:rPr>
        <w:t>đ</w:t>
      </w:r>
      <w:r w:rsidRPr="006158D2">
        <w:rPr>
          <w:color w:val="auto"/>
          <w:sz w:val="28"/>
          <w:szCs w:val="28"/>
          <w:lang w:val="it-IT"/>
        </w:rPr>
        <w:t xml:space="preserve">ộng bán các khoản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tài chính,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lastRenderedPageBreak/>
        <w:t>Nợ TK 658 - Chi phí khác</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các TK 111, 112, 141,...</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3.2.</w:t>
      </w:r>
      <w:r w:rsidRPr="006158D2">
        <w:rPr>
          <w:b/>
          <w:color w:val="auto"/>
          <w:sz w:val="28"/>
          <w:szCs w:val="28"/>
          <w:lang w:val="it-IT"/>
        </w:rPr>
        <w:t xml:space="preserve"> </w:t>
      </w:r>
      <w:r w:rsidRPr="006158D2">
        <w:rPr>
          <w:color w:val="auto"/>
          <w:sz w:val="28"/>
          <w:szCs w:val="28"/>
          <w:lang w:val="it-IT"/>
        </w:rPr>
        <w:t xml:space="preserve">Khi bán các khoản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tài chính phát sinh lỗ,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các TK 111, 112,... (giá bán)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khác (lỗ)</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 xml:space="preserve">Có TK 121 -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tài chính (giá trị ghi sổ).</w:t>
      </w:r>
    </w:p>
    <w:p w:rsidR="007477B5" w:rsidRPr="006158D2" w:rsidRDefault="00F6039D">
      <w:pPr>
        <w:spacing w:after="0" w:line="276" w:lineRule="auto"/>
        <w:ind w:firstLine="567"/>
        <w:contextualSpacing/>
        <w:rPr>
          <w:color w:val="auto"/>
          <w:sz w:val="28"/>
          <w:szCs w:val="28"/>
          <w:lang w:val="it-IT"/>
        </w:rPr>
      </w:pPr>
      <w:r w:rsidRPr="006158D2">
        <w:rPr>
          <w:iCs/>
          <w:color w:val="auto"/>
          <w:sz w:val="28"/>
          <w:szCs w:val="28"/>
          <w:lang w:val="it-IT"/>
        </w:rPr>
        <w:t>3.3.</w:t>
      </w:r>
      <w:r w:rsidRPr="006158D2">
        <w:rPr>
          <w:color w:val="auto"/>
          <w:sz w:val="28"/>
          <w:szCs w:val="28"/>
          <w:lang w:val="it-IT"/>
        </w:rPr>
        <w:t xml:space="preserve"> Kế toán dự phòng tổn thất </w:t>
      </w:r>
      <w:r w:rsidRPr="006158D2">
        <w:rPr>
          <w:rFonts w:hint="eastAsia"/>
          <w:color w:val="auto"/>
          <w:sz w:val="28"/>
          <w:szCs w:val="28"/>
          <w:lang w:val="it-IT"/>
        </w:rPr>
        <w:t>đ</w:t>
      </w:r>
      <w:r w:rsidRPr="006158D2">
        <w:rPr>
          <w:color w:val="auto"/>
          <w:sz w:val="28"/>
          <w:szCs w:val="28"/>
          <w:lang w:val="it-IT"/>
        </w:rPr>
        <w:t>ầu t</w:t>
      </w:r>
      <w:r w:rsidRPr="006158D2">
        <w:rPr>
          <w:rFonts w:hint="eastAsia"/>
          <w:color w:val="auto"/>
          <w:sz w:val="28"/>
          <w:szCs w:val="28"/>
          <w:lang w:val="it-IT"/>
        </w:rPr>
        <w:t>ư</w:t>
      </w:r>
      <w:r w:rsidRPr="006158D2">
        <w:rPr>
          <w:color w:val="auto"/>
          <w:sz w:val="28"/>
          <w:szCs w:val="28"/>
          <w:lang w:val="it-IT"/>
        </w:rPr>
        <w:t xml:space="preserve"> tài chính tại thời </w:t>
      </w:r>
      <w:r w:rsidRPr="006158D2">
        <w:rPr>
          <w:rFonts w:hint="eastAsia"/>
          <w:color w:val="auto"/>
          <w:sz w:val="28"/>
          <w:szCs w:val="28"/>
          <w:lang w:val="it-IT"/>
        </w:rPr>
        <w:t>đ</w:t>
      </w:r>
      <w:r w:rsidRPr="006158D2">
        <w:rPr>
          <w:color w:val="auto"/>
          <w:sz w:val="28"/>
          <w:szCs w:val="28"/>
          <w:lang w:val="it-IT"/>
        </w:rPr>
        <w:t>iểm c</w:t>
      </w:r>
      <w:r w:rsidRPr="006158D2">
        <w:rPr>
          <w:color w:val="auto"/>
          <w:sz w:val="28"/>
          <w:szCs w:val="28"/>
          <w:lang w:val="vi-VN"/>
        </w:rPr>
        <w:t>uối kỳ kế toán</w:t>
      </w:r>
      <w:r w:rsidRPr="006158D2">
        <w:rPr>
          <w:color w:val="auto"/>
          <w:sz w:val="28"/>
          <w:szCs w:val="28"/>
          <w:lang w:val="it-IT"/>
        </w:rPr>
        <w:t>:</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ờng hợp số dự phòng phải lập kỳ này lớn h</w:t>
      </w:r>
      <w:r w:rsidRPr="006158D2">
        <w:rPr>
          <w:rFonts w:hint="eastAsia"/>
          <w:color w:val="auto"/>
          <w:sz w:val="28"/>
          <w:szCs w:val="28"/>
          <w:lang w:val="it-IT"/>
        </w:rPr>
        <w:t>ơ</w:t>
      </w:r>
      <w:r w:rsidRPr="006158D2">
        <w:rPr>
          <w:color w:val="auto"/>
          <w:sz w:val="28"/>
          <w:szCs w:val="28"/>
          <w:lang w:val="it-IT"/>
        </w:rPr>
        <w:t xml:space="preserve">n số dự phòng </w:t>
      </w:r>
      <w:r w:rsidRPr="006158D2">
        <w:rPr>
          <w:rFonts w:hint="eastAsia"/>
          <w:color w:val="auto"/>
          <w:sz w:val="28"/>
          <w:szCs w:val="28"/>
          <w:lang w:val="it-IT"/>
        </w:rPr>
        <w:t>đã</w:t>
      </w:r>
      <w:r w:rsidRPr="006158D2">
        <w:rPr>
          <w:color w:val="auto"/>
          <w:sz w:val="28"/>
          <w:szCs w:val="28"/>
          <w:lang w:val="it-IT"/>
        </w:rPr>
        <w:t xml:space="preserve"> lập kỳ tr</w:t>
      </w:r>
      <w:r w:rsidRPr="006158D2">
        <w:rPr>
          <w:rFonts w:hint="eastAsia"/>
          <w:color w:val="auto"/>
          <w:sz w:val="28"/>
          <w:szCs w:val="28"/>
          <w:lang w:val="it-IT"/>
        </w:rPr>
        <w:t>ư</w:t>
      </w:r>
      <w:r w:rsidRPr="006158D2">
        <w:rPr>
          <w:color w:val="auto"/>
          <w:sz w:val="28"/>
          <w:szCs w:val="28"/>
          <w:lang w:val="it-IT"/>
        </w:rPr>
        <w:t>ớc ch</w:t>
      </w:r>
      <w:r w:rsidRPr="006158D2">
        <w:rPr>
          <w:rFonts w:hint="eastAsia"/>
          <w:color w:val="auto"/>
          <w:sz w:val="28"/>
          <w:szCs w:val="28"/>
          <w:lang w:val="it-IT"/>
        </w:rPr>
        <w:t>ư</w:t>
      </w:r>
      <w:r w:rsidRPr="006158D2">
        <w:rPr>
          <w:color w:val="auto"/>
          <w:sz w:val="28"/>
          <w:szCs w:val="28"/>
          <w:lang w:val="it-IT"/>
        </w:rPr>
        <w:t>a sử dụng hết, kế toán trích lập bổ sung phần chênh lệch,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khác</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TK 229 - Dự phòng tổn thất tài sản.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ờng hợp số dự phòng phải lập kỳ này nhỏ h</w:t>
      </w:r>
      <w:r w:rsidRPr="006158D2">
        <w:rPr>
          <w:rFonts w:hint="eastAsia"/>
          <w:color w:val="auto"/>
          <w:sz w:val="28"/>
          <w:szCs w:val="28"/>
          <w:lang w:val="it-IT"/>
        </w:rPr>
        <w:t>ơ</w:t>
      </w:r>
      <w:r w:rsidRPr="006158D2">
        <w:rPr>
          <w:color w:val="auto"/>
          <w:sz w:val="28"/>
          <w:szCs w:val="28"/>
          <w:lang w:val="it-IT"/>
        </w:rPr>
        <w:t xml:space="preserve">n số dự phòng </w:t>
      </w:r>
      <w:r w:rsidRPr="006158D2">
        <w:rPr>
          <w:rFonts w:hint="eastAsia"/>
          <w:color w:val="auto"/>
          <w:sz w:val="28"/>
          <w:szCs w:val="28"/>
          <w:lang w:val="it-IT"/>
        </w:rPr>
        <w:t>đã</w:t>
      </w:r>
      <w:r w:rsidRPr="006158D2">
        <w:rPr>
          <w:color w:val="auto"/>
          <w:sz w:val="28"/>
          <w:szCs w:val="28"/>
          <w:lang w:val="it-IT"/>
        </w:rPr>
        <w:t xml:space="preserve"> lập kỳ tr</w:t>
      </w:r>
      <w:r w:rsidRPr="006158D2">
        <w:rPr>
          <w:rFonts w:hint="eastAsia"/>
          <w:color w:val="auto"/>
          <w:sz w:val="28"/>
          <w:szCs w:val="28"/>
          <w:lang w:val="it-IT"/>
        </w:rPr>
        <w:t>ư</w:t>
      </w:r>
      <w:r w:rsidRPr="006158D2">
        <w:rPr>
          <w:color w:val="auto"/>
          <w:sz w:val="28"/>
          <w:szCs w:val="28"/>
          <w:lang w:val="it-IT"/>
        </w:rPr>
        <w:t>ớc ch</w:t>
      </w:r>
      <w:r w:rsidRPr="006158D2">
        <w:rPr>
          <w:rFonts w:hint="eastAsia"/>
          <w:color w:val="auto"/>
          <w:sz w:val="28"/>
          <w:szCs w:val="28"/>
          <w:lang w:val="it-IT"/>
        </w:rPr>
        <w:t>ư</w:t>
      </w:r>
      <w:r w:rsidRPr="006158D2">
        <w:rPr>
          <w:color w:val="auto"/>
          <w:sz w:val="28"/>
          <w:szCs w:val="28"/>
          <w:lang w:val="it-IT"/>
        </w:rPr>
        <w:t>a sử dụng hết, kế toán hoàn nhập phần chênh lệch,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229 - Dự phòng tổn thất tài sản </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TK 658 - Chi phí khác.</w:t>
      </w:r>
    </w:p>
    <w:p w:rsidR="007477B5" w:rsidRPr="006158D2" w:rsidRDefault="00F6039D">
      <w:pPr>
        <w:spacing w:after="0" w:line="276" w:lineRule="auto"/>
        <w:ind w:firstLine="567"/>
        <w:contextualSpacing/>
        <w:rPr>
          <w:color w:val="auto"/>
          <w:sz w:val="28"/>
          <w:szCs w:val="28"/>
          <w:lang w:val="it-IT"/>
        </w:rPr>
      </w:pPr>
      <w:r w:rsidRPr="006158D2">
        <w:rPr>
          <w:iCs/>
          <w:color w:val="auto"/>
          <w:sz w:val="28"/>
          <w:szCs w:val="28"/>
          <w:lang w:val="it-IT"/>
        </w:rPr>
        <w:t>3.4.</w:t>
      </w:r>
      <w:r w:rsidRPr="006158D2">
        <w:rPr>
          <w:color w:val="auto"/>
          <w:sz w:val="28"/>
          <w:szCs w:val="28"/>
          <w:lang w:val="it-IT"/>
        </w:rPr>
        <w:t xml:space="preserve"> Khoản chiết khấu thanh toán cho ng</w:t>
      </w:r>
      <w:r w:rsidRPr="006158D2">
        <w:rPr>
          <w:rFonts w:hint="eastAsia"/>
          <w:color w:val="auto"/>
          <w:sz w:val="28"/>
          <w:szCs w:val="28"/>
          <w:lang w:val="it-IT"/>
        </w:rPr>
        <w:t>ư</w:t>
      </w:r>
      <w:r w:rsidRPr="006158D2">
        <w:rPr>
          <w:color w:val="auto"/>
          <w:sz w:val="28"/>
          <w:szCs w:val="28"/>
          <w:lang w:val="it-IT"/>
        </w:rPr>
        <w:t xml:space="preserve">ời mua hàng hoá, dịch vụ </w:t>
      </w:r>
      <w:r w:rsidRPr="006158D2">
        <w:rPr>
          <w:rFonts w:hint="eastAsia"/>
          <w:color w:val="auto"/>
          <w:sz w:val="28"/>
          <w:szCs w:val="28"/>
          <w:lang w:val="it-IT"/>
        </w:rPr>
        <w:t>đư</w:t>
      </w:r>
      <w:r w:rsidRPr="006158D2">
        <w:rPr>
          <w:color w:val="auto"/>
          <w:sz w:val="28"/>
          <w:szCs w:val="28"/>
          <w:lang w:val="it-IT"/>
        </w:rPr>
        <w:t>ợc h</w:t>
      </w:r>
      <w:r w:rsidRPr="006158D2">
        <w:rPr>
          <w:rFonts w:hint="eastAsia"/>
          <w:color w:val="auto"/>
          <w:sz w:val="28"/>
          <w:szCs w:val="28"/>
          <w:lang w:val="it-IT"/>
        </w:rPr>
        <w:t>ư</w:t>
      </w:r>
      <w:r w:rsidRPr="006158D2">
        <w:rPr>
          <w:color w:val="auto"/>
          <w:sz w:val="28"/>
          <w:szCs w:val="28"/>
          <w:lang w:val="it-IT"/>
        </w:rPr>
        <w:t>ởng do thanh toán tr</w:t>
      </w:r>
      <w:r w:rsidRPr="006158D2">
        <w:rPr>
          <w:rFonts w:hint="eastAsia"/>
          <w:color w:val="auto"/>
          <w:sz w:val="28"/>
          <w:szCs w:val="28"/>
          <w:lang w:val="it-IT"/>
        </w:rPr>
        <w:t>ư</w:t>
      </w:r>
      <w:r w:rsidRPr="006158D2">
        <w:rPr>
          <w:color w:val="auto"/>
          <w:sz w:val="28"/>
          <w:szCs w:val="28"/>
          <w:lang w:val="it-IT"/>
        </w:rPr>
        <w:t>ớc hạn phải thanh toán theo thỏa thuận khi mua, bán hàng,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khác</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các TK 131, 111, 112.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3.5. Chi phí liên quan trực tiếp </w:t>
      </w:r>
      <w:r w:rsidRPr="006158D2">
        <w:rPr>
          <w:rFonts w:hint="eastAsia"/>
          <w:color w:val="auto"/>
          <w:sz w:val="28"/>
          <w:szCs w:val="28"/>
          <w:lang w:val="it-IT"/>
        </w:rPr>
        <w:t>đ</w:t>
      </w:r>
      <w:r w:rsidRPr="006158D2">
        <w:rPr>
          <w:color w:val="auto"/>
          <w:sz w:val="28"/>
          <w:szCs w:val="28"/>
          <w:lang w:val="it-IT"/>
        </w:rPr>
        <w:t>ến khoản vay d</w:t>
      </w:r>
      <w:r w:rsidRPr="006158D2">
        <w:rPr>
          <w:rFonts w:hint="eastAsia"/>
          <w:color w:val="auto"/>
          <w:sz w:val="28"/>
          <w:szCs w:val="28"/>
          <w:lang w:val="it-IT"/>
        </w:rPr>
        <w:t>ư</w:t>
      </w:r>
      <w:r w:rsidRPr="006158D2">
        <w:rPr>
          <w:color w:val="auto"/>
          <w:sz w:val="28"/>
          <w:szCs w:val="28"/>
          <w:lang w:val="it-IT"/>
        </w:rPr>
        <w:t xml:space="preserve">ới hình thức vay theo hợp </w:t>
      </w:r>
      <w:r w:rsidRPr="006158D2">
        <w:rPr>
          <w:rFonts w:hint="eastAsia"/>
          <w:color w:val="auto"/>
          <w:sz w:val="28"/>
          <w:szCs w:val="28"/>
          <w:lang w:val="it-IT"/>
        </w:rPr>
        <w:t>đ</w:t>
      </w:r>
      <w:r w:rsidRPr="006158D2">
        <w:rPr>
          <w:color w:val="auto"/>
          <w:sz w:val="28"/>
          <w:szCs w:val="28"/>
          <w:lang w:val="it-IT"/>
        </w:rPr>
        <w:t xml:space="preserve">ồng, khế </w:t>
      </w:r>
      <w:r w:rsidRPr="006158D2">
        <w:rPr>
          <w:rFonts w:hint="eastAsia"/>
          <w:color w:val="auto"/>
          <w:sz w:val="28"/>
          <w:szCs w:val="28"/>
          <w:lang w:val="it-IT"/>
        </w:rPr>
        <w:t>ư</w:t>
      </w:r>
      <w:r w:rsidRPr="006158D2">
        <w:rPr>
          <w:color w:val="auto"/>
          <w:sz w:val="28"/>
          <w:szCs w:val="28"/>
          <w:lang w:val="it-IT"/>
        </w:rPr>
        <w:t>ớc thông th</w:t>
      </w:r>
      <w:r w:rsidRPr="006158D2">
        <w:rPr>
          <w:rFonts w:hint="eastAsia"/>
          <w:color w:val="auto"/>
          <w:sz w:val="28"/>
          <w:szCs w:val="28"/>
          <w:lang w:val="it-IT"/>
        </w:rPr>
        <w:t>ư</w:t>
      </w:r>
      <w:r w:rsidRPr="006158D2">
        <w:rPr>
          <w:color w:val="auto"/>
          <w:sz w:val="28"/>
          <w:szCs w:val="28"/>
          <w:lang w:val="it-IT"/>
        </w:rPr>
        <w:t>ờng (ngoài lãi vay phải trả), nh</w:t>
      </w:r>
      <w:r w:rsidRPr="006158D2">
        <w:rPr>
          <w:rFonts w:hint="eastAsia"/>
          <w:color w:val="auto"/>
          <w:sz w:val="28"/>
          <w:szCs w:val="28"/>
          <w:lang w:val="it-IT"/>
        </w:rPr>
        <w:t>ư</w:t>
      </w:r>
      <w:r w:rsidRPr="006158D2">
        <w:rPr>
          <w:color w:val="auto"/>
          <w:sz w:val="28"/>
          <w:szCs w:val="28"/>
          <w:lang w:val="it-IT"/>
        </w:rPr>
        <w:t xml:space="preserve"> chi phí kiểm toán, thẩm </w:t>
      </w:r>
      <w:r w:rsidRPr="006158D2">
        <w:rPr>
          <w:rFonts w:hint="eastAsia"/>
          <w:color w:val="auto"/>
          <w:sz w:val="28"/>
          <w:szCs w:val="28"/>
          <w:lang w:val="it-IT"/>
        </w:rPr>
        <w:t>đ</w:t>
      </w:r>
      <w:r w:rsidRPr="006158D2">
        <w:rPr>
          <w:color w:val="auto"/>
          <w:sz w:val="28"/>
          <w:szCs w:val="28"/>
          <w:lang w:val="it-IT"/>
        </w:rPr>
        <w:t>ịnh hồ s</w:t>
      </w:r>
      <w:r w:rsidRPr="006158D2">
        <w:rPr>
          <w:rFonts w:hint="eastAsia"/>
          <w:color w:val="auto"/>
          <w:sz w:val="28"/>
          <w:szCs w:val="28"/>
          <w:lang w:val="it-IT"/>
        </w:rPr>
        <w:t>ơ</w:t>
      </w:r>
      <w:r w:rsidRPr="006158D2">
        <w:rPr>
          <w:color w:val="auto"/>
          <w:sz w:val="28"/>
          <w:szCs w:val="28"/>
          <w:lang w:val="it-IT"/>
        </w:rPr>
        <w:t xml:space="preserve"> vay vốn..., nếu </w:t>
      </w:r>
      <w:r w:rsidRPr="006158D2">
        <w:rPr>
          <w:rFonts w:hint="eastAsia"/>
          <w:color w:val="auto"/>
          <w:sz w:val="28"/>
          <w:szCs w:val="28"/>
          <w:lang w:val="it-IT"/>
        </w:rPr>
        <w:t>đư</w:t>
      </w:r>
      <w:r w:rsidRPr="006158D2">
        <w:rPr>
          <w:color w:val="auto"/>
          <w:sz w:val="28"/>
          <w:szCs w:val="28"/>
          <w:lang w:val="it-IT"/>
        </w:rPr>
        <w:t>ợc tính vào chi phí khác,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khác</w:t>
      </w:r>
    </w:p>
    <w:p w:rsidR="007477B5" w:rsidRPr="006158D2" w:rsidRDefault="00F6039D">
      <w:pPr>
        <w:spacing w:after="0" w:line="276" w:lineRule="auto"/>
        <w:ind w:firstLine="1080"/>
        <w:contextualSpacing/>
        <w:rPr>
          <w:color w:val="auto"/>
          <w:sz w:val="28"/>
          <w:szCs w:val="28"/>
          <w:lang w:val="it-IT"/>
        </w:rPr>
      </w:pPr>
      <w:r w:rsidRPr="006158D2">
        <w:rPr>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3.6. Hạch toán chi trả lãi tiền vay vốn (không bao gồm lãi vay phải trả cho</w:t>
      </w:r>
      <w:r w:rsidRPr="006158D2">
        <w:rPr>
          <w:color w:val="auto"/>
          <w:sz w:val="28"/>
          <w:szCs w:val="28"/>
          <w:lang w:val="en-US"/>
        </w:rPr>
        <w:t xml:space="preserve"> </w:t>
      </w:r>
      <w:r w:rsidRPr="006158D2">
        <w:rPr>
          <w:color w:val="auto"/>
          <w:sz w:val="28"/>
          <w:szCs w:val="28"/>
          <w:lang w:val="it-IT"/>
        </w:rPr>
        <w:t xml:space="preserve">thành viên theo hình thức tín dụng nội bộ của các hợp </w:t>
      </w:r>
      <w:r w:rsidRPr="006158D2">
        <w:rPr>
          <w:rFonts w:hint="eastAsia"/>
          <w:color w:val="auto"/>
          <w:sz w:val="28"/>
          <w:szCs w:val="28"/>
          <w:lang w:val="it-IT"/>
        </w:rPr>
        <w:t>đ</w:t>
      </w:r>
      <w:r w:rsidRPr="006158D2">
        <w:rPr>
          <w:color w:val="auto"/>
          <w:sz w:val="28"/>
          <w:szCs w:val="28"/>
          <w:lang w:val="it-IT"/>
        </w:rPr>
        <w:t>ồng tín dụng</w:t>
      </w:r>
      <w:r w:rsidRPr="006158D2">
        <w:rPr>
          <w:color w:val="auto"/>
          <w:sz w:val="28"/>
          <w:szCs w:val="28"/>
          <w:lang w:val="en-US"/>
        </w:rPr>
        <w:t xml:space="preserve"> </w:t>
      </w:r>
      <w:r w:rsidRPr="006158D2">
        <w:rPr>
          <w:color w:val="auto"/>
          <w:sz w:val="28"/>
          <w:szCs w:val="28"/>
          <w:lang w:val="it-IT"/>
        </w:rPr>
        <w:t>ký tr</w:t>
      </w:r>
      <w:r w:rsidRPr="006158D2">
        <w:rPr>
          <w:rFonts w:hint="eastAsia"/>
          <w:color w:val="auto"/>
          <w:sz w:val="28"/>
          <w:szCs w:val="28"/>
          <w:lang w:val="it-IT"/>
        </w:rPr>
        <w:t>ư</w:t>
      </w:r>
      <w:r w:rsidRPr="006158D2">
        <w:rPr>
          <w:color w:val="auto"/>
          <w:sz w:val="28"/>
          <w:szCs w:val="28"/>
          <w:lang w:val="it-IT"/>
        </w:rPr>
        <w:t>ớc ngày 01/9/2023):</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 xml:space="preserve">ờng hợp </w:t>
      </w:r>
      <w:r w:rsidRPr="006158D2">
        <w:rPr>
          <w:rFonts w:hint="eastAsia"/>
          <w:color w:val="auto"/>
          <w:sz w:val="28"/>
          <w:szCs w:val="28"/>
          <w:lang w:val="it-IT"/>
        </w:rPr>
        <w:t>đ</w:t>
      </w:r>
      <w:r w:rsidRPr="006158D2">
        <w:rPr>
          <w:color w:val="auto"/>
          <w:sz w:val="28"/>
          <w:szCs w:val="28"/>
          <w:lang w:val="it-IT"/>
        </w:rPr>
        <w:t>ịnh kỳ phải trả lãi tiền vay vốn,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khác</w:t>
      </w:r>
    </w:p>
    <w:p w:rsidR="007477B5" w:rsidRPr="006158D2" w:rsidRDefault="00F6039D">
      <w:pPr>
        <w:spacing w:after="0" w:line="276" w:lineRule="auto"/>
        <w:ind w:left="720" w:firstLine="360"/>
        <w:contextualSpacing/>
        <w:rPr>
          <w:color w:val="auto"/>
          <w:sz w:val="28"/>
          <w:szCs w:val="28"/>
          <w:lang w:val="it-IT"/>
        </w:rPr>
      </w:pPr>
      <w:r w:rsidRPr="006158D2">
        <w:rPr>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ờng hợp HTX trả tr</w:t>
      </w:r>
      <w:r w:rsidRPr="006158D2">
        <w:rPr>
          <w:rFonts w:hint="eastAsia"/>
          <w:color w:val="auto"/>
          <w:sz w:val="28"/>
          <w:szCs w:val="28"/>
          <w:lang w:val="it-IT"/>
        </w:rPr>
        <w:t>ư</w:t>
      </w:r>
      <w:r w:rsidRPr="006158D2">
        <w:rPr>
          <w:color w:val="auto"/>
          <w:sz w:val="28"/>
          <w:szCs w:val="28"/>
          <w:lang w:val="it-IT"/>
        </w:rPr>
        <w:t>ớc lãi tiền vay cho bên cho vay:</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Khi trả tr</w:t>
      </w:r>
      <w:r w:rsidRPr="006158D2">
        <w:rPr>
          <w:rFonts w:hint="eastAsia"/>
          <w:color w:val="auto"/>
          <w:sz w:val="28"/>
          <w:szCs w:val="28"/>
          <w:lang w:val="it-IT"/>
        </w:rPr>
        <w:t>ư</w:t>
      </w:r>
      <w:r w:rsidRPr="006158D2">
        <w:rPr>
          <w:color w:val="auto"/>
          <w:sz w:val="28"/>
          <w:szCs w:val="28"/>
          <w:lang w:val="it-IT"/>
        </w:rPr>
        <w:t>ớc lãi tiền vay,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242 - Tài sản khác (nếu trả tr</w:t>
      </w:r>
      <w:r w:rsidRPr="006158D2">
        <w:rPr>
          <w:rFonts w:hint="eastAsia"/>
          <w:color w:val="auto"/>
          <w:sz w:val="28"/>
          <w:szCs w:val="28"/>
          <w:lang w:val="it-IT"/>
        </w:rPr>
        <w:t>ư</w:t>
      </w:r>
      <w:r w:rsidRPr="006158D2">
        <w:rPr>
          <w:color w:val="auto"/>
          <w:sz w:val="28"/>
          <w:szCs w:val="28"/>
          <w:lang w:val="it-IT"/>
        </w:rPr>
        <w:t>ớc lãi tiền vay) (2421)</w:t>
      </w:r>
    </w:p>
    <w:p w:rsidR="007477B5" w:rsidRPr="006158D2" w:rsidRDefault="00F6039D">
      <w:pPr>
        <w:spacing w:after="0" w:line="276" w:lineRule="auto"/>
        <w:ind w:left="720" w:firstLine="360"/>
        <w:contextualSpacing/>
        <w:rPr>
          <w:color w:val="auto"/>
          <w:sz w:val="28"/>
          <w:szCs w:val="28"/>
          <w:lang w:val="it-IT"/>
        </w:rPr>
      </w:pPr>
      <w:r w:rsidRPr="006158D2">
        <w:rPr>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ịnh kỳ, khi phân bổ lãi tiền vay theo số phải trả từng kỳ vào chi phí khác,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lastRenderedPageBreak/>
        <w:t>Nợ TK 658 - Chi phí khác</w:t>
      </w:r>
    </w:p>
    <w:p w:rsidR="007477B5" w:rsidRPr="006158D2" w:rsidRDefault="00F6039D">
      <w:pPr>
        <w:spacing w:after="0" w:line="276" w:lineRule="auto"/>
        <w:ind w:firstLineChars="385" w:firstLine="1078"/>
        <w:contextualSpacing/>
        <w:rPr>
          <w:color w:val="auto"/>
          <w:sz w:val="28"/>
          <w:szCs w:val="28"/>
          <w:lang w:val="it-IT"/>
        </w:rPr>
      </w:pPr>
      <w:r w:rsidRPr="006158D2">
        <w:rPr>
          <w:color w:val="auto"/>
          <w:sz w:val="28"/>
          <w:szCs w:val="28"/>
          <w:lang w:val="it-IT"/>
        </w:rPr>
        <w:t>Có TK 242 - Tài sản khác (2421).</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Tr</w:t>
      </w:r>
      <w:r w:rsidRPr="006158D2">
        <w:rPr>
          <w:rFonts w:hint="eastAsia"/>
          <w:color w:val="auto"/>
          <w:sz w:val="28"/>
          <w:szCs w:val="28"/>
          <w:lang w:val="it-IT"/>
        </w:rPr>
        <w:t>ư</w:t>
      </w:r>
      <w:r w:rsidRPr="006158D2">
        <w:rPr>
          <w:color w:val="auto"/>
          <w:sz w:val="28"/>
          <w:szCs w:val="28"/>
          <w:lang w:val="it-IT"/>
        </w:rPr>
        <w:t>ờng hợp vay trả lãi sau:</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 xml:space="preserve">ịnh kỳ, khi tính lãi tiền vay phải trả trong kỳ, nếu </w:t>
      </w:r>
      <w:r w:rsidRPr="006158D2">
        <w:rPr>
          <w:rFonts w:hint="eastAsia"/>
          <w:color w:val="auto"/>
          <w:sz w:val="28"/>
          <w:szCs w:val="28"/>
          <w:lang w:val="it-IT"/>
        </w:rPr>
        <w:t>đư</w:t>
      </w:r>
      <w:r w:rsidRPr="006158D2">
        <w:rPr>
          <w:color w:val="auto"/>
          <w:sz w:val="28"/>
          <w:szCs w:val="28"/>
          <w:lang w:val="it-IT"/>
        </w:rPr>
        <w:t>ợc tính vào chi phí khác,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khác</w:t>
      </w:r>
    </w:p>
    <w:p w:rsidR="007477B5" w:rsidRPr="006158D2" w:rsidRDefault="00F6039D">
      <w:pPr>
        <w:spacing w:after="0" w:line="276" w:lineRule="auto"/>
        <w:ind w:leftChars="266" w:left="718" w:firstLineChars="128" w:firstLine="358"/>
        <w:contextualSpacing/>
        <w:rPr>
          <w:color w:val="auto"/>
          <w:sz w:val="28"/>
          <w:szCs w:val="28"/>
          <w:lang w:val="it-IT"/>
        </w:rPr>
      </w:pPr>
      <w:r w:rsidRPr="006158D2">
        <w:rPr>
          <w:color w:val="auto"/>
          <w:sz w:val="28"/>
          <w:szCs w:val="28"/>
          <w:lang w:val="it-IT"/>
        </w:rPr>
        <w:t>Có TK 341 - Phải trả nợ vay (nếu lãi vay nhập gốc)</w:t>
      </w:r>
    </w:p>
    <w:p w:rsidR="007477B5" w:rsidRPr="006158D2" w:rsidRDefault="00F6039D">
      <w:pPr>
        <w:spacing w:after="0" w:line="276" w:lineRule="auto"/>
        <w:ind w:leftChars="266" w:left="718" w:firstLineChars="128" w:firstLine="358"/>
        <w:contextualSpacing/>
        <w:rPr>
          <w:color w:val="auto"/>
          <w:sz w:val="28"/>
          <w:szCs w:val="28"/>
          <w:lang w:val="it-IT"/>
        </w:rPr>
      </w:pPr>
      <w:r w:rsidRPr="006158D2">
        <w:rPr>
          <w:color w:val="auto"/>
          <w:sz w:val="28"/>
          <w:szCs w:val="28"/>
          <w:lang w:val="it-IT"/>
        </w:rPr>
        <w:t>Có TK 338 - Phải trả khác (lãi tiền vay).</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Hết thời hạn vay, khi HTX trả gốc vay và lãi tiền vay, ghi:</w:t>
      </w:r>
    </w:p>
    <w:p w:rsidR="007477B5" w:rsidRPr="006158D2" w:rsidRDefault="00F6039D">
      <w:pPr>
        <w:spacing w:after="0" w:line="276" w:lineRule="auto"/>
        <w:ind w:left="720" w:hanging="153"/>
        <w:contextualSpacing/>
        <w:rPr>
          <w:color w:val="auto"/>
          <w:sz w:val="28"/>
          <w:szCs w:val="28"/>
          <w:lang w:val="it-IT"/>
        </w:rPr>
      </w:pPr>
      <w:r w:rsidRPr="006158D2">
        <w:rPr>
          <w:color w:val="auto"/>
          <w:sz w:val="28"/>
          <w:szCs w:val="28"/>
          <w:lang w:val="it-IT"/>
        </w:rPr>
        <w:t>Nợ TK 341 - Phải trả nợ vay (gốc vay còn phải trả)</w:t>
      </w:r>
    </w:p>
    <w:p w:rsidR="007477B5" w:rsidRPr="006158D2" w:rsidRDefault="00F6039D">
      <w:pPr>
        <w:spacing w:after="0" w:line="276" w:lineRule="auto"/>
        <w:ind w:left="720" w:hanging="153"/>
        <w:contextualSpacing/>
        <w:rPr>
          <w:color w:val="auto"/>
          <w:sz w:val="28"/>
          <w:szCs w:val="28"/>
          <w:lang w:val="it-IT"/>
        </w:rPr>
      </w:pPr>
      <w:r w:rsidRPr="006158D2">
        <w:rPr>
          <w:color w:val="auto"/>
          <w:sz w:val="28"/>
          <w:szCs w:val="28"/>
          <w:lang w:val="it-IT"/>
        </w:rPr>
        <w:t>Nợ TK 338 - Phải trả khác (lãi tiền vay của các kỳ tr</w:t>
      </w:r>
      <w:r w:rsidRPr="006158D2">
        <w:rPr>
          <w:rFonts w:hint="eastAsia"/>
          <w:color w:val="auto"/>
          <w:sz w:val="28"/>
          <w:szCs w:val="28"/>
          <w:lang w:val="it-IT"/>
        </w:rPr>
        <w:t>ư</w:t>
      </w:r>
      <w:r w:rsidRPr="006158D2">
        <w:rPr>
          <w:color w:val="auto"/>
          <w:sz w:val="28"/>
          <w:szCs w:val="28"/>
          <w:lang w:val="it-IT"/>
        </w:rPr>
        <w:t>ớc)</w:t>
      </w:r>
    </w:p>
    <w:p w:rsidR="007477B5" w:rsidRPr="006158D2" w:rsidRDefault="00F6039D">
      <w:pPr>
        <w:spacing w:after="0" w:line="276" w:lineRule="auto"/>
        <w:ind w:left="720" w:hanging="153"/>
        <w:contextualSpacing/>
        <w:rPr>
          <w:color w:val="auto"/>
          <w:sz w:val="28"/>
          <w:szCs w:val="28"/>
          <w:lang w:val="it-IT"/>
        </w:rPr>
      </w:pPr>
      <w:r w:rsidRPr="006158D2">
        <w:rPr>
          <w:color w:val="auto"/>
          <w:sz w:val="28"/>
          <w:szCs w:val="28"/>
          <w:lang w:val="it-IT"/>
        </w:rPr>
        <w:t xml:space="preserve">Nợ TK 658 - Chi phí khác (lãi tiền vay của kỳ </w:t>
      </w:r>
      <w:r w:rsidRPr="006158D2">
        <w:rPr>
          <w:rFonts w:hint="eastAsia"/>
          <w:color w:val="auto"/>
          <w:sz w:val="28"/>
          <w:szCs w:val="28"/>
          <w:lang w:val="it-IT"/>
        </w:rPr>
        <w:t>đá</w:t>
      </w:r>
      <w:r w:rsidRPr="006158D2">
        <w:rPr>
          <w:color w:val="auto"/>
          <w:sz w:val="28"/>
          <w:szCs w:val="28"/>
          <w:lang w:val="it-IT"/>
        </w:rPr>
        <w:t>o hạn)</w:t>
      </w:r>
    </w:p>
    <w:p w:rsidR="007477B5" w:rsidRPr="006158D2" w:rsidRDefault="00F6039D">
      <w:pPr>
        <w:spacing w:after="0" w:line="276" w:lineRule="auto"/>
        <w:ind w:leftChars="266" w:left="718" w:firstLineChars="128" w:firstLine="358"/>
        <w:contextualSpacing/>
        <w:rPr>
          <w:color w:val="auto"/>
          <w:sz w:val="28"/>
          <w:szCs w:val="28"/>
          <w:lang w:val="it-IT"/>
        </w:rPr>
      </w:pPr>
      <w:r w:rsidRPr="006158D2">
        <w:rPr>
          <w:color w:val="auto"/>
          <w:sz w:val="28"/>
          <w:szCs w:val="28"/>
          <w:lang w:val="it-IT"/>
        </w:rPr>
        <w:t>Có các TK 111, 112.</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3.7. Khi mua vật t</w:t>
      </w:r>
      <w:r w:rsidRPr="006158D2">
        <w:rPr>
          <w:rFonts w:hint="eastAsia"/>
          <w:color w:val="auto"/>
          <w:sz w:val="28"/>
          <w:szCs w:val="28"/>
          <w:lang w:val="it-IT"/>
        </w:rPr>
        <w:t>ư</w:t>
      </w:r>
      <w:r w:rsidRPr="006158D2">
        <w:rPr>
          <w:color w:val="auto"/>
          <w:sz w:val="28"/>
          <w:szCs w:val="28"/>
          <w:lang w:val="it-IT"/>
        </w:rPr>
        <w:t>, hàng hóa, TSC</w:t>
      </w:r>
      <w:r w:rsidRPr="006158D2">
        <w:rPr>
          <w:rFonts w:hint="eastAsia"/>
          <w:color w:val="auto"/>
          <w:sz w:val="28"/>
          <w:szCs w:val="28"/>
          <w:lang w:val="it-IT"/>
        </w:rPr>
        <w:t>Đ</w:t>
      </w:r>
      <w:r w:rsidRPr="006158D2">
        <w:rPr>
          <w:color w:val="auto"/>
          <w:sz w:val="28"/>
          <w:szCs w:val="28"/>
          <w:lang w:val="it-IT"/>
        </w:rPr>
        <w:t xml:space="preserve"> theo ph</w:t>
      </w:r>
      <w:r w:rsidRPr="006158D2">
        <w:rPr>
          <w:rFonts w:hint="eastAsia"/>
          <w:color w:val="auto"/>
          <w:sz w:val="28"/>
          <w:szCs w:val="28"/>
          <w:lang w:val="it-IT"/>
        </w:rPr>
        <w:t>ươ</w:t>
      </w:r>
      <w:r w:rsidRPr="006158D2">
        <w:rPr>
          <w:color w:val="auto"/>
          <w:sz w:val="28"/>
          <w:szCs w:val="28"/>
          <w:lang w:val="it-IT"/>
        </w:rPr>
        <w:t xml:space="preserve">ng thức trả chậm, trả góp về sử dụng ngay cho hoạt </w:t>
      </w:r>
      <w:r w:rsidRPr="006158D2">
        <w:rPr>
          <w:rFonts w:hint="eastAsia"/>
          <w:color w:val="auto"/>
          <w:sz w:val="28"/>
          <w:szCs w:val="28"/>
          <w:lang w:val="it-IT"/>
        </w:rPr>
        <w:t>đ</w:t>
      </w:r>
      <w:r w:rsidRPr="006158D2">
        <w:rPr>
          <w:color w:val="auto"/>
          <w:sz w:val="28"/>
          <w:szCs w:val="28"/>
          <w:lang w:val="it-IT"/>
        </w:rPr>
        <w:t>ộng SXKD,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các TK 152, 156, 211 (giá mua trả tiền ngay)</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133 - Thuế GTGT </w:t>
      </w:r>
      <w:r w:rsidRPr="006158D2">
        <w:rPr>
          <w:rFonts w:hint="eastAsia"/>
          <w:color w:val="auto"/>
          <w:sz w:val="28"/>
          <w:szCs w:val="28"/>
          <w:lang w:val="it-IT"/>
        </w:rPr>
        <w:t>đư</w:t>
      </w:r>
      <w:r w:rsidRPr="006158D2">
        <w:rPr>
          <w:color w:val="auto"/>
          <w:sz w:val="28"/>
          <w:szCs w:val="28"/>
          <w:lang w:val="it-IT"/>
        </w:rPr>
        <w:t>ợc khấu trừ (nếu có)</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Nợ TK 242 - Tài sản khác (phần lãi trả chậm) (2421) </w:t>
      </w:r>
    </w:p>
    <w:p w:rsidR="007477B5" w:rsidRPr="006158D2" w:rsidRDefault="00F6039D">
      <w:pPr>
        <w:spacing w:after="0" w:line="276" w:lineRule="auto"/>
        <w:ind w:leftChars="266" w:left="718" w:firstLineChars="128" w:firstLine="358"/>
        <w:contextualSpacing/>
        <w:rPr>
          <w:color w:val="auto"/>
          <w:sz w:val="28"/>
          <w:szCs w:val="28"/>
          <w:lang w:val="it-IT"/>
        </w:rPr>
      </w:pPr>
      <w:r w:rsidRPr="006158D2">
        <w:rPr>
          <w:color w:val="auto"/>
          <w:sz w:val="28"/>
          <w:szCs w:val="28"/>
          <w:lang w:val="it-IT"/>
        </w:rPr>
        <w:t>Có TK 331 - Phải trả cho ng</w:t>
      </w:r>
      <w:r w:rsidRPr="006158D2">
        <w:rPr>
          <w:rFonts w:hint="eastAsia"/>
          <w:color w:val="auto"/>
          <w:sz w:val="28"/>
          <w:szCs w:val="28"/>
          <w:lang w:val="it-IT"/>
        </w:rPr>
        <w:t>ư</w:t>
      </w:r>
      <w:r w:rsidRPr="006158D2">
        <w:rPr>
          <w:color w:val="auto"/>
          <w:sz w:val="28"/>
          <w:szCs w:val="28"/>
          <w:lang w:val="it-IT"/>
        </w:rPr>
        <w:t>ời bán (tổng giá thanh toán).</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 </w:t>
      </w:r>
      <w:r w:rsidRPr="006158D2">
        <w:rPr>
          <w:rFonts w:hint="eastAsia"/>
          <w:color w:val="auto"/>
          <w:sz w:val="28"/>
          <w:szCs w:val="28"/>
          <w:lang w:val="it-IT"/>
        </w:rPr>
        <w:t>Đ</w:t>
      </w:r>
      <w:r w:rsidRPr="006158D2">
        <w:rPr>
          <w:color w:val="auto"/>
          <w:sz w:val="28"/>
          <w:szCs w:val="28"/>
          <w:lang w:val="it-IT"/>
        </w:rPr>
        <w:t>ịnh kỳ, tính vào chi phí khác số lãi mua hàng trả chậm, trả góp phải trả, 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TK 658 - Chi phí khác</w:t>
      </w:r>
    </w:p>
    <w:p w:rsidR="007477B5" w:rsidRPr="006158D2" w:rsidRDefault="00F6039D">
      <w:pPr>
        <w:spacing w:after="0" w:line="276" w:lineRule="auto"/>
        <w:ind w:leftChars="266" w:left="718" w:firstLineChars="128" w:firstLine="358"/>
        <w:contextualSpacing/>
        <w:rPr>
          <w:color w:val="auto"/>
          <w:sz w:val="28"/>
          <w:szCs w:val="28"/>
          <w:lang w:val="it-IT"/>
        </w:rPr>
      </w:pPr>
      <w:r w:rsidRPr="006158D2">
        <w:rPr>
          <w:color w:val="auto"/>
          <w:sz w:val="28"/>
          <w:szCs w:val="28"/>
          <w:lang w:val="it-IT"/>
        </w:rPr>
        <w:t>Có TK 242 - Tài sản khác (2421).</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 xml:space="preserve">3.8. Hạch toán nghiệp vụ </w:t>
      </w:r>
      <w:r w:rsidRPr="006158D2">
        <w:rPr>
          <w:color w:val="auto"/>
          <w:sz w:val="28"/>
          <w:szCs w:val="28"/>
          <w:lang w:val="vi-VN"/>
        </w:rPr>
        <w:t>bán ngoại tệ</w:t>
      </w:r>
      <w:r w:rsidRPr="006158D2">
        <w:rPr>
          <w:color w:val="auto"/>
          <w:sz w:val="28"/>
          <w:szCs w:val="28"/>
          <w:lang w:val="it-IT"/>
        </w:rPr>
        <w:t xml:space="preserve"> mà tỷ giá giao dịch thực tế tại thời </w:t>
      </w:r>
      <w:r w:rsidRPr="006158D2">
        <w:rPr>
          <w:rFonts w:hint="eastAsia"/>
          <w:color w:val="auto"/>
          <w:sz w:val="28"/>
          <w:szCs w:val="28"/>
          <w:lang w:val="it-IT"/>
        </w:rPr>
        <w:t>đ</w:t>
      </w:r>
      <w:r w:rsidRPr="006158D2">
        <w:rPr>
          <w:color w:val="auto"/>
          <w:sz w:val="28"/>
          <w:szCs w:val="28"/>
          <w:lang w:val="it-IT"/>
        </w:rPr>
        <w:t>iểm bán nhỏ h</w:t>
      </w:r>
      <w:r w:rsidRPr="006158D2">
        <w:rPr>
          <w:rFonts w:hint="eastAsia"/>
          <w:color w:val="auto"/>
          <w:sz w:val="28"/>
          <w:szCs w:val="28"/>
          <w:lang w:val="it-IT"/>
        </w:rPr>
        <w:t>ơ</w:t>
      </w:r>
      <w:r w:rsidRPr="006158D2">
        <w:rPr>
          <w:color w:val="auto"/>
          <w:sz w:val="28"/>
          <w:szCs w:val="28"/>
          <w:lang w:val="it-IT"/>
        </w:rPr>
        <w:t xml:space="preserve">n tỷ giá ghi sổ của các tài khoản tiền, </w:t>
      </w:r>
      <w:r w:rsidRPr="006158D2">
        <w:rPr>
          <w:color w:val="auto"/>
          <w:sz w:val="28"/>
          <w:szCs w:val="28"/>
          <w:lang w:val="vi-VN"/>
        </w:rPr>
        <w:t>ghi:</w:t>
      </w: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t>Nợ các TK 1111, 1121 (tỷ giá giao dịch thực tế bán)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it-IT"/>
        </w:rPr>
        <w:t xml:space="preserve">Nợ TK 658 - Chi phí khác </w:t>
      </w:r>
      <w:r w:rsidRPr="006158D2">
        <w:rPr>
          <w:color w:val="auto"/>
          <w:sz w:val="28"/>
          <w:szCs w:val="28"/>
          <w:lang w:val="vi-VN"/>
        </w:rPr>
        <w:t xml:space="preserve">(số </w:t>
      </w:r>
      <w:r w:rsidRPr="006158D2">
        <w:rPr>
          <w:color w:val="auto"/>
          <w:sz w:val="28"/>
          <w:szCs w:val="28"/>
          <w:lang w:val="it-IT"/>
        </w:rPr>
        <w:t>lỗ)</w:t>
      </w:r>
    </w:p>
    <w:p w:rsidR="007477B5" w:rsidRPr="006158D2" w:rsidRDefault="00F6039D">
      <w:pPr>
        <w:spacing w:after="0" w:line="276" w:lineRule="auto"/>
        <w:ind w:firstLine="1080"/>
        <w:contextualSpacing/>
        <w:rPr>
          <w:color w:val="auto"/>
          <w:sz w:val="28"/>
          <w:szCs w:val="28"/>
          <w:lang w:val="it-IT"/>
        </w:rPr>
      </w:pPr>
      <w:r w:rsidRPr="006158D2">
        <w:rPr>
          <w:color w:val="auto"/>
          <w:sz w:val="28"/>
          <w:szCs w:val="28"/>
          <w:lang w:val="it-IT"/>
        </w:rPr>
        <w:t>Có các TK 1112, 1122 (tỷ giá ghi sổ kế toán).</w:t>
      </w:r>
    </w:p>
    <w:p w:rsidR="007477B5" w:rsidRPr="006158D2" w:rsidRDefault="00F6039D">
      <w:pPr>
        <w:spacing w:after="0" w:line="276" w:lineRule="auto"/>
        <w:ind w:firstLine="567"/>
        <w:contextualSpacing/>
        <w:rPr>
          <w:color w:val="auto"/>
          <w:sz w:val="28"/>
          <w:szCs w:val="28"/>
          <w:lang w:val="it-IT"/>
        </w:rPr>
      </w:pPr>
      <w:r w:rsidRPr="006158D2">
        <w:rPr>
          <w:rFonts w:hint="eastAsia"/>
          <w:color w:val="auto"/>
          <w:sz w:val="28"/>
          <w:szCs w:val="28"/>
          <w:lang w:val="it-IT"/>
        </w:rPr>
        <w:t>Đ</w:t>
      </w:r>
      <w:r w:rsidRPr="006158D2">
        <w:rPr>
          <w:color w:val="auto"/>
          <w:sz w:val="28"/>
          <w:szCs w:val="28"/>
          <w:lang w:val="it-IT"/>
        </w:rPr>
        <w:t>ồng thời ghi Có TK 007.</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it-IT"/>
        </w:rPr>
        <w:t>3.9.</w:t>
      </w:r>
      <w:r w:rsidRPr="006158D2">
        <w:rPr>
          <w:color w:val="auto"/>
          <w:sz w:val="28"/>
          <w:szCs w:val="28"/>
          <w:lang w:val="vi-VN"/>
        </w:rPr>
        <w:t xml:space="preserve"> Hạch toán nghiệp vụ nh</w:t>
      </w:r>
      <w:r w:rsidRPr="006158D2">
        <w:rPr>
          <w:rFonts w:hint="eastAsia"/>
          <w:color w:val="auto"/>
          <w:sz w:val="28"/>
          <w:szCs w:val="28"/>
          <w:lang w:val="it-IT"/>
        </w:rPr>
        <w:t>ư</w:t>
      </w:r>
      <w:r w:rsidRPr="006158D2">
        <w:rPr>
          <w:color w:val="auto"/>
          <w:sz w:val="28"/>
          <w:szCs w:val="28"/>
          <w:lang w:val="vi-VN"/>
        </w:rPr>
        <w:t>ợng bán, thanh lý TSC</w:t>
      </w:r>
      <w:r w:rsidRPr="006158D2">
        <w:rPr>
          <w:rFonts w:hint="eastAsia"/>
          <w:color w:val="auto"/>
          <w:sz w:val="28"/>
          <w:szCs w:val="28"/>
          <w:lang w:val="vi-VN"/>
        </w:rPr>
        <w:t>Đ</w:t>
      </w:r>
      <w:r w:rsidRPr="006158D2">
        <w:rPr>
          <w:color w:val="auto"/>
          <w:sz w:val="28"/>
          <w:szCs w:val="28"/>
          <w:lang w:val="vi-VN"/>
        </w:rPr>
        <w:t>:</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Ghi nhận thu nhập khác do nh</w:t>
      </w:r>
      <w:r w:rsidRPr="006158D2">
        <w:rPr>
          <w:rFonts w:hint="eastAsia"/>
          <w:color w:val="auto"/>
          <w:sz w:val="28"/>
          <w:szCs w:val="28"/>
          <w:lang w:val="vi-VN"/>
        </w:rPr>
        <w:t>ư</w:t>
      </w:r>
      <w:r w:rsidRPr="006158D2">
        <w:rPr>
          <w:color w:val="auto"/>
          <w:sz w:val="28"/>
          <w:szCs w:val="28"/>
          <w:lang w:val="vi-VN"/>
        </w:rPr>
        <w:t>ợng bán, thanh lý TSC</w:t>
      </w:r>
      <w:r w:rsidRPr="006158D2">
        <w:rPr>
          <w:rFonts w:hint="eastAsia"/>
          <w:color w:val="auto"/>
          <w:sz w:val="28"/>
          <w:szCs w:val="28"/>
          <w:lang w:val="vi-VN"/>
        </w:rPr>
        <w:t>Đ</w:t>
      </w:r>
      <w:r w:rsidRPr="006158D2">
        <w:rPr>
          <w:color w:val="auto"/>
          <w:sz w:val="28"/>
          <w:szCs w:val="28"/>
          <w:lang w:val="vi-VN"/>
        </w:rPr>
        <w:t>,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các TK 111, 112, 131,...</w:t>
      </w:r>
    </w:p>
    <w:p w:rsidR="007477B5" w:rsidRPr="006158D2" w:rsidRDefault="00F6039D">
      <w:pPr>
        <w:spacing w:after="0" w:line="276" w:lineRule="auto"/>
        <w:ind w:left="720" w:firstLine="360"/>
        <w:contextualSpacing/>
        <w:rPr>
          <w:color w:val="auto"/>
          <w:sz w:val="28"/>
          <w:szCs w:val="28"/>
          <w:lang w:val="vi-VN"/>
        </w:rPr>
      </w:pPr>
      <w:r w:rsidRPr="006158D2">
        <w:rPr>
          <w:color w:val="auto"/>
          <w:sz w:val="28"/>
          <w:szCs w:val="28"/>
          <w:lang w:val="vi-VN"/>
        </w:rPr>
        <w:t xml:space="preserve">Có TK 558 - Thu nhập khác </w:t>
      </w:r>
    </w:p>
    <w:p w:rsidR="007477B5" w:rsidRPr="006158D2" w:rsidRDefault="00F6039D">
      <w:pPr>
        <w:spacing w:after="0" w:line="276" w:lineRule="auto"/>
        <w:ind w:left="720" w:firstLine="360"/>
        <w:contextualSpacing/>
        <w:rPr>
          <w:color w:val="auto"/>
          <w:sz w:val="28"/>
          <w:szCs w:val="28"/>
          <w:lang w:val="vi-VN"/>
        </w:rPr>
      </w:pPr>
      <w:r w:rsidRPr="006158D2">
        <w:rPr>
          <w:color w:val="auto"/>
          <w:sz w:val="28"/>
          <w:szCs w:val="28"/>
          <w:lang w:val="vi-VN"/>
        </w:rPr>
        <w:t>Có TK 3331 - Thuế GTGT phải nộp (nếu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Ghi giảm TSC</w:t>
      </w:r>
      <w:r w:rsidRPr="006158D2">
        <w:rPr>
          <w:rFonts w:hint="eastAsia"/>
          <w:color w:val="auto"/>
          <w:sz w:val="28"/>
          <w:szCs w:val="28"/>
          <w:lang w:val="vi-VN"/>
        </w:rPr>
        <w:t>Đ</w:t>
      </w:r>
      <w:r w:rsidRPr="006158D2">
        <w:rPr>
          <w:color w:val="auto"/>
          <w:sz w:val="28"/>
          <w:szCs w:val="28"/>
          <w:lang w:val="vi-VN"/>
        </w:rPr>
        <w:t xml:space="preserve"> dùng vào SXKD </w:t>
      </w:r>
      <w:r w:rsidRPr="006158D2">
        <w:rPr>
          <w:rFonts w:hint="eastAsia"/>
          <w:color w:val="auto"/>
          <w:sz w:val="28"/>
          <w:szCs w:val="28"/>
          <w:lang w:val="vi-VN"/>
        </w:rPr>
        <w:t>đã</w:t>
      </w:r>
      <w:r w:rsidRPr="006158D2">
        <w:rPr>
          <w:color w:val="auto"/>
          <w:sz w:val="28"/>
          <w:szCs w:val="28"/>
          <w:lang w:val="vi-VN"/>
        </w:rPr>
        <w:t xml:space="preserve"> nh</w:t>
      </w:r>
      <w:r w:rsidRPr="006158D2">
        <w:rPr>
          <w:rFonts w:hint="eastAsia"/>
          <w:color w:val="auto"/>
          <w:sz w:val="28"/>
          <w:szCs w:val="28"/>
          <w:lang w:val="vi-VN"/>
        </w:rPr>
        <w:t>ư</w:t>
      </w:r>
      <w:r w:rsidRPr="006158D2">
        <w:rPr>
          <w:color w:val="auto"/>
          <w:sz w:val="28"/>
          <w:szCs w:val="28"/>
          <w:lang w:val="vi-VN"/>
        </w:rPr>
        <w:t>ợng bán, thanh lý,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214 - Hao mòn TSC</w:t>
      </w:r>
      <w:r w:rsidRPr="006158D2">
        <w:rPr>
          <w:rFonts w:hint="eastAsia"/>
          <w:color w:val="auto"/>
          <w:sz w:val="28"/>
          <w:szCs w:val="28"/>
          <w:lang w:val="vi-VN"/>
        </w:rPr>
        <w:t>Đ</w:t>
      </w:r>
      <w:r w:rsidRPr="006158D2">
        <w:rPr>
          <w:color w:val="auto"/>
          <w:sz w:val="28"/>
          <w:szCs w:val="28"/>
          <w:lang w:val="vi-VN"/>
        </w:rPr>
        <w:t xml:space="preserve"> (giá trị hao mòn)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658 - Chi phí khác (giá trị còn lại)</w:t>
      </w:r>
    </w:p>
    <w:p w:rsidR="007477B5" w:rsidRPr="006158D2" w:rsidRDefault="00F6039D">
      <w:pPr>
        <w:spacing w:after="0" w:line="276" w:lineRule="auto"/>
        <w:ind w:left="720" w:firstLine="360"/>
        <w:contextualSpacing/>
        <w:rPr>
          <w:color w:val="auto"/>
          <w:sz w:val="28"/>
          <w:szCs w:val="28"/>
          <w:lang w:val="vi-VN"/>
        </w:rPr>
      </w:pPr>
      <w:r w:rsidRPr="006158D2">
        <w:rPr>
          <w:color w:val="auto"/>
          <w:sz w:val="28"/>
          <w:szCs w:val="28"/>
          <w:lang w:val="vi-VN"/>
        </w:rPr>
        <w:t>Có TK 211 - TSC</w:t>
      </w:r>
      <w:r w:rsidRPr="006158D2">
        <w:rPr>
          <w:rFonts w:hint="eastAsia"/>
          <w:color w:val="auto"/>
          <w:sz w:val="28"/>
          <w:szCs w:val="28"/>
          <w:lang w:val="vi-VN"/>
        </w:rPr>
        <w:t>Đ</w:t>
      </w:r>
      <w:r w:rsidRPr="006158D2">
        <w:rPr>
          <w:color w:val="auto"/>
          <w:sz w:val="28"/>
          <w:szCs w:val="28"/>
          <w:lang w:val="vi-VN"/>
        </w:rPr>
        <w:t xml:space="preserve"> (nguyên giá).</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lastRenderedPageBreak/>
        <w:t xml:space="preserve">- Ghi nhận các chi phí phát sinh cho hoạt </w:t>
      </w:r>
      <w:r w:rsidRPr="006158D2">
        <w:rPr>
          <w:rFonts w:hint="eastAsia"/>
          <w:color w:val="auto"/>
          <w:sz w:val="28"/>
          <w:szCs w:val="28"/>
          <w:lang w:val="vi-VN"/>
        </w:rPr>
        <w:t>đ</w:t>
      </w:r>
      <w:r w:rsidRPr="006158D2">
        <w:rPr>
          <w:color w:val="auto"/>
          <w:sz w:val="28"/>
          <w:szCs w:val="28"/>
          <w:lang w:val="vi-VN"/>
        </w:rPr>
        <w:t>ộng nh</w:t>
      </w:r>
      <w:r w:rsidRPr="006158D2">
        <w:rPr>
          <w:rFonts w:hint="eastAsia"/>
          <w:color w:val="auto"/>
          <w:sz w:val="28"/>
          <w:szCs w:val="28"/>
          <w:lang w:val="vi-VN"/>
        </w:rPr>
        <w:t>ư</w:t>
      </w:r>
      <w:r w:rsidRPr="006158D2">
        <w:rPr>
          <w:color w:val="auto"/>
          <w:sz w:val="28"/>
          <w:szCs w:val="28"/>
          <w:lang w:val="vi-VN"/>
        </w:rPr>
        <w:t>ợng bán, thanh lý TSC</w:t>
      </w:r>
      <w:r w:rsidRPr="006158D2">
        <w:rPr>
          <w:rFonts w:hint="eastAsia"/>
          <w:color w:val="auto"/>
          <w:sz w:val="28"/>
          <w:szCs w:val="28"/>
          <w:lang w:val="vi-VN"/>
        </w:rPr>
        <w:t>Đ</w:t>
      </w:r>
      <w:r w:rsidRPr="006158D2">
        <w:rPr>
          <w:color w:val="auto"/>
          <w:sz w:val="28"/>
          <w:szCs w:val="28"/>
          <w:lang w:val="vi-VN"/>
        </w:rPr>
        <w:t>, ghi:</w:t>
      </w:r>
    </w:p>
    <w:p w:rsidR="007477B5" w:rsidRPr="006158D2" w:rsidRDefault="00F6039D">
      <w:pPr>
        <w:spacing w:after="0" w:line="276" w:lineRule="auto"/>
        <w:ind w:left="720" w:hanging="153"/>
        <w:contextualSpacing/>
        <w:rPr>
          <w:color w:val="auto"/>
          <w:sz w:val="28"/>
          <w:szCs w:val="28"/>
          <w:lang w:val="vi-VN"/>
        </w:rPr>
      </w:pPr>
      <w:r w:rsidRPr="006158D2">
        <w:rPr>
          <w:color w:val="auto"/>
          <w:sz w:val="28"/>
          <w:szCs w:val="28"/>
          <w:lang w:val="vi-VN"/>
        </w:rPr>
        <w:t xml:space="preserve">Nợ TK 658 - Chi phí khác </w:t>
      </w:r>
    </w:p>
    <w:p w:rsidR="007477B5" w:rsidRPr="006158D2" w:rsidRDefault="00F6039D">
      <w:pPr>
        <w:spacing w:after="0" w:line="276" w:lineRule="auto"/>
        <w:ind w:left="720" w:hanging="153"/>
        <w:contextualSpacing/>
        <w:rPr>
          <w:color w:val="auto"/>
          <w:sz w:val="28"/>
          <w:szCs w:val="28"/>
          <w:lang w:val="vi-VN"/>
        </w:rPr>
      </w:pPr>
      <w:r w:rsidRPr="006158D2">
        <w:rPr>
          <w:color w:val="auto"/>
          <w:sz w:val="28"/>
          <w:szCs w:val="28"/>
          <w:lang w:val="vi-VN"/>
        </w:rPr>
        <w:t xml:space="preserve">Nợ TK 133 - Thuế GTGT </w:t>
      </w:r>
      <w:r w:rsidRPr="006158D2">
        <w:rPr>
          <w:rFonts w:hint="eastAsia"/>
          <w:color w:val="auto"/>
          <w:sz w:val="28"/>
          <w:szCs w:val="28"/>
          <w:lang w:val="vi-VN"/>
        </w:rPr>
        <w:t>đư</w:t>
      </w:r>
      <w:r w:rsidRPr="006158D2">
        <w:rPr>
          <w:color w:val="auto"/>
          <w:sz w:val="28"/>
          <w:szCs w:val="28"/>
          <w:lang w:val="vi-VN"/>
        </w:rPr>
        <w:t>ợc khấu trừ (1331) (nếu có)</w:t>
      </w:r>
    </w:p>
    <w:p w:rsidR="007477B5" w:rsidRPr="006158D2" w:rsidRDefault="00F6039D">
      <w:pPr>
        <w:spacing w:after="0" w:line="276" w:lineRule="auto"/>
        <w:ind w:left="1440" w:hanging="360"/>
        <w:contextualSpacing/>
        <w:rPr>
          <w:color w:val="auto"/>
          <w:sz w:val="28"/>
          <w:szCs w:val="28"/>
          <w:lang w:val="vi-VN"/>
        </w:rPr>
      </w:pPr>
      <w:r w:rsidRPr="006158D2">
        <w:rPr>
          <w:color w:val="auto"/>
          <w:sz w:val="28"/>
          <w:szCs w:val="28"/>
          <w:lang w:val="vi-VN"/>
        </w:rPr>
        <w:t>Có các TK 111, 112, 141,...</w:t>
      </w:r>
    </w:p>
    <w:p w:rsidR="007477B5" w:rsidRPr="006158D2" w:rsidRDefault="00F6039D" w:rsidP="006B2D92">
      <w:pPr>
        <w:spacing w:after="0" w:line="276" w:lineRule="auto"/>
        <w:ind w:firstLineChars="192" w:firstLine="538"/>
        <w:contextualSpacing/>
        <w:rPr>
          <w:color w:val="auto"/>
          <w:sz w:val="28"/>
          <w:szCs w:val="28"/>
          <w:lang w:val="vi-VN"/>
        </w:rPr>
      </w:pPr>
      <w:r w:rsidRPr="006158D2">
        <w:rPr>
          <w:color w:val="auto"/>
          <w:sz w:val="28"/>
          <w:szCs w:val="28"/>
          <w:lang w:val="vi-VN"/>
        </w:rPr>
        <w:t xml:space="preserve">3.10. Hạch toán các khoản tiền bị phạt do vi phạm hợp </w:t>
      </w:r>
      <w:r w:rsidRPr="006158D2">
        <w:rPr>
          <w:rFonts w:hint="eastAsia"/>
          <w:color w:val="auto"/>
          <w:sz w:val="28"/>
          <w:szCs w:val="28"/>
          <w:lang w:val="vi-VN"/>
        </w:rPr>
        <w:t>đ</w:t>
      </w:r>
      <w:r w:rsidRPr="006158D2">
        <w:rPr>
          <w:color w:val="auto"/>
          <w:sz w:val="28"/>
          <w:szCs w:val="28"/>
          <w:lang w:val="vi-VN"/>
        </w:rPr>
        <w:t>ồng kinh tế, phạt vi phạm hành chính,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658 - Chi phí khác</w:t>
      </w:r>
    </w:p>
    <w:p w:rsidR="007477B5" w:rsidRPr="006158D2" w:rsidRDefault="00F6039D">
      <w:pPr>
        <w:spacing w:after="0" w:line="276" w:lineRule="auto"/>
        <w:ind w:left="1440" w:hanging="360"/>
        <w:contextualSpacing/>
        <w:rPr>
          <w:color w:val="auto"/>
          <w:sz w:val="28"/>
          <w:szCs w:val="28"/>
          <w:lang w:val="vi-VN"/>
        </w:rPr>
      </w:pPr>
      <w:r w:rsidRPr="006158D2">
        <w:rPr>
          <w:color w:val="auto"/>
          <w:sz w:val="28"/>
          <w:szCs w:val="28"/>
          <w:lang w:val="vi-VN"/>
        </w:rPr>
        <w:t>Có các TK 111, 112</w:t>
      </w:r>
    </w:p>
    <w:p w:rsidR="007477B5" w:rsidRPr="006158D2" w:rsidRDefault="00F6039D">
      <w:pPr>
        <w:spacing w:after="0" w:line="276" w:lineRule="auto"/>
        <w:ind w:left="1440" w:hanging="360"/>
        <w:contextualSpacing/>
        <w:rPr>
          <w:color w:val="auto"/>
          <w:sz w:val="28"/>
          <w:szCs w:val="28"/>
          <w:lang w:val="vi-VN"/>
        </w:rPr>
      </w:pPr>
      <w:r w:rsidRPr="006158D2">
        <w:rPr>
          <w:color w:val="auto"/>
          <w:sz w:val="28"/>
          <w:szCs w:val="28"/>
          <w:lang w:val="vi-VN"/>
        </w:rPr>
        <w:t>Có TK 333 - Thuế và các khoản phải nộp Nhà n</w:t>
      </w:r>
      <w:r w:rsidRPr="006158D2">
        <w:rPr>
          <w:rFonts w:hint="eastAsia"/>
          <w:color w:val="auto"/>
          <w:sz w:val="28"/>
          <w:szCs w:val="28"/>
          <w:lang w:val="vi-VN"/>
        </w:rPr>
        <w:t>ư</w:t>
      </w:r>
      <w:r w:rsidRPr="006158D2">
        <w:rPr>
          <w:color w:val="auto"/>
          <w:sz w:val="28"/>
          <w:szCs w:val="28"/>
          <w:lang w:val="vi-VN"/>
        </w:rPr>
        <w:t xml:space="preserve">ớc </w:t>
      </w:r>
    </w:p>
    <w:p w:rsidR="007477B5" w:rsidRPr="006158D2" w:rsidRDefault="00F6039D">
      <w:pPr>
        <w:spacing w:after="0" w:line="276" w:lineRule="auto"/>
        <w:ind w:left="1440" w:hanging="360"/>
        <w:contextualSpacing/>
        <w:rPr>
          <w:color w:val="auto"/>
          <w:sz w:val="28"/>
          <w:szCs w:val="28"/>
          <w:lang w:val="vi-VN"/>
        </w:rPr>
      </w:pPr>
      <w:r w:rsidRPr="006158D2">
        <w:rPr>
          <w:color w:val="auto"/>
          <w:sz w:val="28"/>
          <w:szCs w:val="28"/>
          <w:lang w:val="vi-VN"/>
        </w:rPr>
        <w:t>Có TK 338 - Phải trả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3.11. Tr</w:t>
      </w:r>
      <w:r w:rsidRPr="006158D2">
        <w:rPr>
          <w:rFonts w:hint="eastAsia"/>
          <w:color w:val="auto"/>
          <w:sz w:val="28"/>
          <w:szCs w:val="28"/>
          <w:lang w:val="vi-VN"/>
        </w:rPr>
        <w:t>ư</w:t>
      </w:r>
      <w:r w:rsidRPr="006158D2">
        <w:rPr>
          <w:color w:val="auto"/>
          <w:sz w:val="28"/>
          <w:szCs w:val="28"/>
          <w:lang w:val="vi-VN"/>
        </w:rPr>
        <w:t xml:space="preserve">ờng hợp phân bổ dần số lỗ chênh lệch tỷ giá hối </w:t>
      </w:r>
      <w:r w:rsidRPr="006158D2">
        <w:rPr>
          <w:rFonts w:hint="eastAsia"/>
          <w:color w:val="auto"/>
          <w:sz w:val="28"/>
          <w:szCs w:val="28"/>
          <w:lang w:val="vi-VN"/>
        </w:rPr>
        <w:t>đ</w:t>
      </w:r>
      <w:r w:rsidRPr="006158D2">
        <w:rPr>
          <w:color w:val="auto"/>
          <w:sz w:val="28"/>
          <w:szCs w:val="28"/>
          <w:lang w:val="vi-VN"/>
        </w:rPr>
        <w:t xml:space="preserve">oái do </w:t>
      </w:r>
      <w:r w:rsidRPr="006158D2">
        <w:rPr>
          <w:rFonts w:hint="eastAsia"/>
          <w:color w:val="auto"/>
          <w:sz w:val="28"/>
          <w:szCs w:val="28"/>
          <w:lang w:val="vi-VN"/>
        </w:rPr>
        <w:t>đá</w:t>
      </w:r>
      <w:r w:rsidRPr="006158D2">
        <w:rPr>
          <w:color w:val="auto"/>
          <w:sz w:val="28"/>
          <w:szCs w:val="28"/>
          <w:lang w:val="vi-VN"/>
        </w:rPr>
        <w:t xml:space="preserve">nh giá lại các khoản mục tiền tệ có gốc ngoại tệ giai </w:t>
      </w:r>
      <w:r w:rsidRPr="006158D2">
        <w:rPr>
          <w:rFonts w:hint="eastAsia"/>
          <w:color w:val="auto"/>
          <w:sz w:val="28"/>
          <w:szCs w:val="28"/>
          <w:lang w:val="vi-VN"/>
        </w:rPr>
        <w:t>đ</w:t>
      </w:r>
      <w:r w:rsidRPr="006158D2">
        <w:rPr>
          <w:color w:val="auto"/>
          <w:sz w:val="28"/>
          <w:szCs w:val="28"/>
          <w:lang w:val="vi-VN"/>
        </w:rPr>
        <w:t>oạn tr</w:t>
      </w:r>
      <w:r w:rsidRPr="006158D2">
        <w:rPr>
          <w:rFonts w:hint="eastAsia"/>
          <w:color w:val="auto"/>
          <w:sz w:val="28"/>
          <w:szCs w:val="28"/>
          <w:lang w:val="vi-VN"/>
        </w:rPr>
        <w:t>ư</w:t>
      </w:r>
      <w:r w:rsidRPr="006158D2">
        <w:rPr>
          <w:color w:val="auto"/>
          <w:sz w:val="28"/>
          <w:szCs w:val="28"/>
          <w:lang w:val="vi-VN"/>
        </w:rPr>
        <w:t xml:space="preserve">ớc hoạt </w:t>
      </w:r>
      <w:r w:rsidRPr="006158D2">
        <w:rPr>
          <w:rFonts w:hint="eastAsia"/>
          <w:color w:val="auto"/>
          <w:sz w:val="28"/>
          <w:szCs w:val="28"/>
          <w:lang w:val="vi-VN"/>
        </w:rPr>
        <w:t>đ</w:t>
      </w:r>
      <w:r w:rsidRPr="006158D2">
        <w:rPr>
          <w:color w:val="auto"/>
          <w:sz w:val="28"/>
          <w:szCs w:val="28"/>
          <w:lang w:val="vi-VN"/>
        </w:rPr>
        <w:t>ộng của HTX theo c</w:t>
      </w:r>
      <w:r w:rsidRPr="006158D2">
        <w:rPr>
          <w:rFonts w:hint="eastAsia"/>
          <w:color w:val="auto"/>
          <w:sz w:val="28"/>
          <w:szCs w:val="28"/>
          <w:lang w:val="vi-VN"/>
        </w:rPr>
        <w:t>ơ</w:t>
      </w:r>
      <w:r w:rsidRPr="006158D2">
        <w:rPr>
          <w:color w:val="auto"/>
          <w:sz w:val="28"/>
          <w:szCs w:val="28"/>
          <w:lang w:val="vi-VN"/>
        </w:rPr>
        <w:t xml:space="preserve"> chế tài chính (nếu có),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658 - Chi phí khác</w:t>
      </w:r>
    </w:p>
    <w:p w:rsidR="007477B5" w:rsidRPr="006158D2" w:rsidRDefault="00F6039D">
      <w:pPr>
        <w:spacing w:after="0" w:line="276" w:lineRule="auto"/>
        <w:ind w:firstLineChars="385" w:firstLine="1078"/>
        <w:contextualSpacing/>
        <w:rPr>
          <w:color w:val="auto"/>
          <w:sz w:val="28"/>
          <w:szCs w:val="28"/>
          <w:lang w:val="vi-VN"/>
        </w:rPr>
      </w:pPr>
      <w:r w:rsidRPr="006158D2">
        <w:rPr>
          <w:color w:val="auto"/>
          <w:sz w:val="28"/>
          <w:szCs w:val="28"/>
          <w:lang w:val="vi-VN"/>
        </w:rPr>
        <w:t>Có TK 242 - Tài sản khác (2421).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3.12. Cuối kỳ kế toán, kết chuyển toàn bộ chi phí khác phát sinh trong kỳ </w:t>
      </w:r>
      <w:r w:rsidRPr="006158D2">
        <w:rPr>
          <w:rFonts w:hint="eastAsia"/>
          <w:color w:val="auto"/>
          <w:sz w:val="28"/>
          <w:szCs w:val="28"/>
          <w:lang w:val="vi-VN"/>
        </w:rPr>
        <w:t>đ</w:t>
      </w:r>
      <w:r w:rsidRPr="006158D2">
        <w:rPr>
          <w:color w:val="auto"/>
          <w:sz w:val="28"/>
          <w:szCs w:val="28"/>
          <w:lang w:val="vi-VN"/>
        </w:rPr>
        <w:t xml:space="preserve">ể xác </w:t>
      </w:r>
      <w:r w:rsidRPr="006158D2">
        <w:rPr>
          <w:rFonts w:hint="eastAsia"/>
          <w:color w:val="auto"/>
          <w:sz w:val="28"/>
          <w:szCs w:val="28"/>
          <w:lang w:val="vi-VN"/>
        </w:rPr>
        <w:t>đ</w:t>
      </w:r>
      <w:r w:rsidRPr="006158D2">
        <w:rPr>
          <w:color w:val="auto"/>
          <w:sz w:val="28"/>
          <w:szCs w:val="28"/>
          <w:lang w:val="vi-VN"/>
        </w:rPr>
        <w:t>ịnh kết quả kinh doanh,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911 - Xác </w:t>
      </w:r>
      <w:r w:rsidRPr="006158D2">
        <w:rPr>
          <w:rFonts w:hint="eastAsia"/>
          <w:color w:val="auto"/>
          <w:sz w:val="28"/>
          <w:szCs w:val="28"/>
          <w:lang w:val="vi-VN"/>
        </w:rPr>
        <w:t>đ</w:t>
      </w:r>
      <w:r w:rsidRPr="006158D2">
        <w:rPr>
          <w:color w:val="auto"/>
          <w:sz w:val="28"/>
          <w:szCs w:val="28"/>
          <w:lang w:val="vi-VN"/>
        </w:rPr>
        <w:t>ịnh kết quả kinh doanh</w:t>
      </w:r>
    </w:p>
    <w:p w:rsidR="007477B5" w:rsidRPr="006158D2" w:rsidRDefault="00F6039D">
      <w:pPr>
        <w:spacing w:after="0" w:line="276" w:lineRule="auto"/>
        <w:ind w:firstLineChars="385" w:firstLine="1078"/>
        <w:contextualSpacing/>
        <w:rPr>
          <w:color w:val="auto"/>
          <w:sz w:val="28"/>
          <w:szCs w:val="28"/>
        </w:rPr>
      </w:pPr>
      <w:r w:rsidRPr="006158D2">
        <w:rPr>
          <w:color w:val="auto"/>
          <w:sz w:val="28"/>
          <w:szCs w:val="28"/>
          <w:lang w:val="vi-VN"/>
        </w:rPr>
        <w:t>Có TK 658 - Chi phí khác.</w:t>
      </w:r>
    </w:p>
    <w:p w:rsidR="007477B5" w:rsidRPr="006158D2" w:rsidRDefault="007477B5">
      <w:pPr>
        <w:spacing w:after="0" w:line="276" w:lineRule="auto"/>
        <w:ind w:firstLine="567"/>
        <w:contextualSpacing/>
        <w:rPr>
          <w:color w:val="auto"/>
          <w:sz w:val="28"/>
          <w:szCs w:val="28"/>
          <w:lang w:val="it-IT"/>
        </w:rPr>
      </w:pPr>
    </w:p>
    <w:p w:rsidR="007477B5" w:rsidRPr="006158D2" w:rsidRDefault="00F6039D">
      <w:pPr>
        <w:spacing w:after="0" w:line="276" w:lineRule="auto"/>
        <w:ind w:firstLine="567"/>
        <w:contextualSpacing/>
        <w:rPr>
          <w:color w:val="auto"/>
          <w:sz w:val="28"/>
          <w:szCs w:val="28"/>
          <w:lang w:val="it-IT"/>
        </w:rPr>
      </w:pPr>
      <w:r w:rsidRPr="006158D2">
        <w:rPr>
          <w:color w:val="auto"/>
          <w:sz w:val="28"/>
          <w:szCs w:val="28"/>
          <w:lang w:val="it-IT"/>
        </w:rPr>
        <w:br w:type="page"/>
      </w:r>
    </w:p>
    <w:p w:rsidR="007477B5" w:rsidRPr="006158D2" w:rsidRDefault="00F6039D">
      <w:pPr>
        <w:spacing w:after="0" w:line="276" w:lineRule="auto"/>
        <w:ind w:firstLine="567"/>
        <w:contextualSpacing/>
        <w:jc w:val="center"/>
        <w:rPr>
          <w:color w:val="auto"/>
          <w:sz w:val="28"/>
        </w:rPr>
      </w:pPr>
      <w:r w:rsidRPr="006158D2">
        <w:rPr>
          <w:b/>
          <w:bCs/>
          <w:color w:val="auto"/>
          <w:sz w:val="28"/>
        </w:rPr>
        <w:lastRenderedPageBreak/>
        <w:t xml:space="preserve">TÀI KHOẢN </w:t>
      </w:r>
      <w:r w:rsidRPr="006158D2">
        <w:rPr>
          <w:b/>
          <w:color w:val="auto"/>
          <w:sz w:val="28"/>
        </w:rPr>
        <w:t>659</w:t>
      </w:r>
      <w:r w:rsidRPr="006158D2">
        <w:rPr>
          <w:b/>
          <w:bCs/>
          <w:color w:val="auto"/>
          <w:sz w:val="28"/>
        </w:rPr>
        <w:t xml:space="preserve"> - CHI PHÍ THUẾ THU NHẬP DOANH NGHIỆP</w:t>
      </w:r>
    </w:p>
    <w:p w:rsidR="007477B5" w:rsidRPr="006158D2" w:rsidRDefault="007477B5">
      <w:pPr>
        <w:pStyle w:val="BodyTextIndent"/>
        <w:spacing w:before="0" w:after="0" w:line="276" w:lineRule="auto"/>
        <w:ind w:firstLine="567"/>
        <w:contextualSpacing/>
        <w:rPr>
          <w:rFonts w:ascii="Times New Roman" w:hAnsi="Times New Roman"/>
          <w:color w:val="auto"/>
          <w:sz w:val="28"/>
        </w:rPr>
      </w:pPr>
    </w:p>
    <w:p w:rsidR="007477B5" w:rsidRPr="006158D2" w:rsidRDefault="00F6039D">
      <w:pPr>
        <w:spacing w:after="0" w:line="276" w:lineRule="auto"/>
        <w:ind w:firstLine="567"/>
        <w:contextualSpacing/>
        <w:rPr>
          <w:b/>
          <w:color w:val="auto"/>
          <w:sz w:val="28"/>
          <w:lang w:val="vi-VN"/>
        </w:rPr>
      </w:pPr>
      <w:r w:rsidRPr="006158D2">
        <w:rPr>
          <w:b/>
          <w:color w:val="auto"/>
          <w:sz w:val="28"/>
          <w:lang w:val="vi-VN"/>
        </w:rPr>
        <w:t>1. Nguyên tắc kế toán</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xml:space="preserve">- Tài khoản này dùng </w:t>
      </w:r>
      <w:r w:rsidRPr="006158D2">
        <w:rPr>
          <w:rFonts w:hint="eastAsia"/>
          <w:color w:val="auto"/>
          <w:sz w:val="28"/>
          <w:szCs w:val="28"/>
          <w:lang w:val="vi-VN"/>
        </w:rPr>
        <w:t>đ</w:t>
      </w:r>
      <w:r w:rsidRPr="006158D2">
        <w:rPr>
          <w:color w:val="auto"/>
          <w:sz w:val="28"/>
          <w:szCs w:val="28"/>
          <w:lang w:val="vi-VN"/>
        </w:rPr>
        <w:t>ể phản ánh chi phí thuế thu nhập doanh nghiệp của HTX phát sinh trong n</w:t>
      </w:r>
      <w:r w:rsidRPr="006158D2">
        <w:rPr>
          <w:rFonts w:hint="eastAsia"/>
          <w:color w:val="auto"/>
          <w:sz w:val="28"/>
          <w:szCs w:val="28"/>
          <w:lang w:val="vi-VN"/>
        </w:rPr>
        <w:t>ă</w:t>
      </w:r>
      <w:r w:rsidRPr="006158D2">
        <w:rPr>
          <w:color w:val="auto"/>
          <w:sz w:val="28"/>
          <w:szCs w:val="28"/>
          <w:lang w:val="vi-VN"/>
        </w:rPr>
        <w:t>m làm c</w:t>
      </w:r>
      <w:r w:rsidRPr="006158D2">
        <w:rPr>
          <w:rFonts w:hint="eastAsia"/>
          <w:color w:val="auto"/>
          <w:sz w:val="28"/>
          <w:szCs w:val="28"/>
          <w:lang w:val="vi-VN"/>
        </w:rPr>
        <w:t>ă</w:t>
      </w:r>
      <w:r w:rsidRPr="006158D2">
        <w:rPr>
          <w:color w:val="auto"/>
          <w:sz w:val="28"/>
          <w:szCs w:val="28"/>
          <w:lang w:val="vi-VN"/>
        </w:rPr>
        <w:t xml:space="preserve">n cứ xác </w:t>
      </w:r>
      <w:r w:rsidRPr="006158D2">
        <w:rPr>
          <w:rFonts w:hint="eastAsia"/>
          <w:color w:val="auto"/>
          <w:sz w:val="28"/>
          <w:szCs w:val="28"/>
          <w:lang w:val="vi-VN"/>
        </w:rPr>
        <w:t>đ</w:t>
      </w:r>
      <w:r w:rsidRPr="006158D2">
        <w:rPr>
          <w:color w:val="auto"/>
          <w:sz w:val="28"/>
          <w:szCs w:val="28"/>
          <w:lang w:val="vi-VN"/>
        </w:rPr>
        <w:t xml:space="preserve">ịnh kết quả hoạt </w:t>
      </w:r>
      <w:r w:rsidRPr="006158D2">
        <w:rPr>
          <w:rFonts w:hint="eastAsia"/>
          <w:color w:val="auto"/>
          <w:sz w:val="28"/>
          <w:szCs w:val="28"/>
          <w:lang w:val="vi-VN"/>
        </w:rPr>
        <w:t>đ</w:t>
      </w:r>
      <w:r w:rsidRPr="006158D2">
        <w:rPr>
          <w:color w:val="auto"/>
          <w:sz w:val="28"/>
          <w:szCs w:val="28"/>
          <w:lang w:val="vi-VN"/>
        </w:rPr>
        <w:t>ộng kinh doanh sau thuế của HTX trong n</w:t>
      </w:r>
      <w:r w:rsidRPr="006158D2">
        <w:rPr>
          <w:rFonts w:hint="eastAsia"/>
          <w:color w:val="auto"/>
          <w:sz w:val="28"/>
          <w:szCs w:val="28"/>
          <w:lang w:val="vi-VN"/>
        </w:rPr>
        <w:t>ă</w:t>
      </w:r>
      <w:r w:rsidRPr="006158D2">
        <w:rPr>
          <w:color w:val="auto"/>
          <w:sz w:val="28"/>
          <w:szCs w:val="28"/>
          <w:lang w:val="vi-VN"/>
        </w:rPr>
        <w:t>m tài chính hiện hành.</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xml:space="preserve">- Chi phí thuế thu nhập doanh nghiệp </w:t>
      </w:r>
      <w:r w:rsidRPr="006158D2">
        <w:rPr>
          <w:rFonts w:hint="eastAsia"/>
          <w:color w:val="auto"/>
          <w:sz w:val="28"/>
          <w:szCs w:val="28"/>
          <w:lang w:val="vi-VN"/>
        </w:rPr>
        <w:t>đư</w:t>
      </w:r>
      <w:r w:rsidRPr="006158D2">
        <w:rPr>
          <w:color w:val="auto"/>
          <w:sz w:val="28"/>
          <w:szCs w:val="28"/>
          <w:lang w:val="vi-VN"/>
        </w:rPr>
        <w:t>ợc ghi nhận vào tài khoản này là số thuế thu nhập doanh nghiệp phải nộp tính trên thu nhập chịu thuế trong n</w:t>
      </w:r>
      <w:r w:rsidRPr="006158D2">
        <w:rPr>
          <w:rFonts w:hint="eastAsia"/>
          <w:color w:val="auto"/>
          <w:sz w:val="28"/>
          <w:szCs w:val="28"/>
          <w:lang w:val="vi-VN"/>
        </w:rPr>
        <w:t>ă</w:t>
      </w:r>
      <w:r w:rsidRPr="006158D2">
        <w:rPr>
          <w:color w:val="auto"/>
          <w:sz w:val="28"/>
          <w:szCs w:val="28"/>
          <w:lang w:val="vi-VN"/>
        </w:rPr>
        <w:t>m và thuế suất thuế thu nhập doanh nghiệp hiện hành.</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Hàng quý, kế toán c</w:t>
      </w:r>
      <w:r w:rsidRPr="006158D2">
        <w:rPr>
          <w:rFonts w:hint="eastAsia"/>
          <w:color w:val="auto"/>
          <w:sz w:val="28"/>
          <w:szCs w:val="28"/>
          <w:lang w:val="vi-VN"/>
        </w:rPr>
        <w:t>ă</w:t>
      </w:r>
      <w:r w:rsidRPr="006158D2">
        <w:rPr>
          <w:color w:val="auto"/>
          <w:sz w:val="28"/>
          <w:szCs w:val="28"/>
          <w:lang w:val="vi-VN"/>
        </w:rPr>
        <w:t xml:space="preserve">n cứ vào chứng từ nộp thuế thu nhập doanh nghiệp </w:t>
      </w:r>
      <w:r w:rsidRPr="006158D2">
        <w:rPr>
          <w:rFonts w:hint="eastAsia"/>
          <w:color w:val="auto"/>
          <w:sz w:val="28"/>
          <w:szCs w:val="28"/>
          <w:lang w:val="vi-VN"/>
        </w:rPr>
        <w:t>đ</w:t>
      </w:r>
      <w:r w:rsidRPr="006158D2">
        <w:rPr>
          <w:color w:val="auto"/>
          <w:sz w:val="28"/>
          <w:szCs w:val="28"/>
          <w:lang w:val="vi-VN"/>
        </w:rPr>
        <w:t>ể ghi nhận số thuế thu nhập doanh nghiệp tạm phải nộp vào chi phí thuế thu nhập doanh nghiệp. Cuối n</w:t>
      </w:r>
      <w:r w:rsidRPr="006158D2">
        <w:rPr>
          <w:rFonts w:hint="eastAsia"/>
          <w:color w:val="auto"/>
          <w:sz w:val="28"/>
          <w:szCs w:val="28"/>
          <w:lang w:val="vi-VN"/>
        </w:rPr>
        <w:t>ă</w:t>
      </w:r>
      <w:r w:rsidRPr="006158D2">
        <w:rPr>
          <w:color w:val="auto"/>
          <w:sz w:val="28"/>
          <w:szCs w:val="28"/>
          <w:lang w:val="vi-VN"/>
        </w:rPr>
        <w:t>m tài chính, c</w:t>
      </w:r>
      <w:r w:rsidRPr="006158D2">
        <w:rPr>
          <w:rFonts w:hint="eastAsia"/>
          <w:color w:val="auto"/>
          <w:sz w:val="28"/>
          <w:szCs w:val="28"/>
          <w:lang w:val="vi-VN"/>
        </w:rPr>
        <w:t>ă</w:t>
      </w:r>
      <w:r w:rsidRPr="006158D2">
        <w:rPr>
          <w:color w:val="auto"/>
          <w:sz w:val="28"/>
          <w:szCs w:val="28"/>
          <w:lang w:val="vi-VN"/>
        </w:rPr>
        <w:t>n cứ vào tờ khai quyết toán thuế, nếu số thuế thu nhập doanh nghiệp tạm phải nộp trong n</w:t>
      </w:r>
      <w:r w:rsidRPr="006158D2">
        <w:rPr>
          <w:rFonts w:hint="eastAsia"/>
          <w:color w:val="auto"/>
          <w:sz w:val="28"/>
          <w:szCs w:val="28"/>
          <w:lang w:val="vi-VN"/>
        </w:rPr>
        <w:t>ă</w:t>
      </w:r>
      <w:r w:rsidRPr="006158D2">
        <w:rPr>
          <w:color w:val="auto"/>
          <w:sz w:val="28"/>
          <w:szCs w:val="28"/>
          <w:lang w:val="vi-VN"/>
        </w:rPr>
        <w:t>m nhỏ h</w:t>
      </w:r>
      <w:r w:rsidRPr="006158D2">
        <w:rPr>
          <w:rFonts w:hint="eastAsia"/>
          <w:color w:val="auto"/>
          <w:sz w:val="28"/>
          <w:szCs w:val="28"/>
          <w:lang w:val="vi-VN"/>
        </w:rPr>
        <w:t>ơ</w:t>
      </w:r>
      <w:r w:rsidRPr="006158D2">
        <w:rPr>
          <w:color w:val="auto"/>
          <w:sz w:val="28"/>
          <w:szCs w:val="28"/>
          <w:lang w:val="vi-VN"/>
        </w:rPr>
        <w:t>n số phải nộp cho n</w:t>
      </w:r>
      <w:r w:rsidRPr="006158D2">
        <w:rPr>
          <w:rFonts w:hint="eastAsia"/>
          <w:color w:val="auto"/>
          <w:sz w:val="28"/>
          <w:szCs w:val="28"/>
          <w:lang w:val="vi-VN"/>
        </w:rPr>
        <w:t>ă</w:t>
      </w:r>
      <w:r w:rsidRPr="006158D2">
        <w:rPr>
          <w:color w:val="auto"/>
          <w:sz w:val="28"/>
          <w:szCs w:val="28"/>
          <w:lang w:val="vi-VN"/>
        </w:rPr>
        <w:t xml:space="preserve">m </w:t>
      </w:r>
      <w:r w:rsidRPr="006158D2">
        <w:rPr>
          <w:rFonts w:hint="eastAsia"/>
          <w:color w:val="auto"/>
          <w:sz w:val="28"/>
          <w:szCs w:val="28"/>
          <w:lang w:val="vi-VN"/>
        </w:rPr>
        <w:t>đó</w:t>
      </w:r>
      <w:r w:rsidRPr="006158D2">
        <w:rPr>
          <w:color w:val="auto"/>
          <w:sz w:val="28"/>
          <w:szCs w:val="28"/>
          <w:lang w:val="vi-VN"/>
        </w:rPr>
        <w:t xml:space="preserve"> thì số chênh lệch </w:t>
      </w:r>
      <w:r w:rsidRPr="006158D2">
        <w:rPr>
          <w:rFonts w:hint="eastAsia"/>
          <w:color w:val="auto"/>
          <w:sz w:val="28"/>
          <w:szCs w:val="28"/>
          <w:lang w:val="vi-VN"/>
        </w:rPr>
        <w:t>đư</w:t>
      </w:r>
      <w:r w:rsidRPr="006158D2">
        <w:rPr>
          <w:color w:val="auto"/>
          <w:sz w:val="28"/>
          <w:szCs w:val="28"/>
          <w:lang w:val="vi-VN"/>
        </w:rPr>
        <w:t>ợc ghi nhận thêm vào chi phí thuế thu nhập doanh nghiệp. Tr</w:t>
      </w:r>
      <w:r w:rsidRPr="006158D2">
        <w:rPr>
          <w:rFonts w:hint="eastAsia"/>
          <w:color w:val="auto"/>
          <w:sz w:val="28"/>
          <w:szCs w:val="28"/>
          <w:lang w:val="vi-VN"/>
        </w:rPr>
        <w:t>ư</w:t>
      </w:r>
      <w:r w:rsidRPr="006158D2">
        <w:rPr>
          <w:color w:val="auto"/>
          <w:sz w:val="28"/>
          <w:szCs w:val="28"/>
          <w:lang w:val="vi-VN"/>
        </w:rPr>
        <w:t>ờng hợp số thuế thu nhập doanh nghiệp tạm phải nộp trong n</w:t>
      </w:r>
      <w:r w:rsidRPr="006158D2">
        <w:rPr>
          <w:rFonts w:hint="eastAsia"/>
          <w:color w:val="auto"/>
          <w:sz w:val="28"/>
          <w:szCs w:val="28"/>
          <w:lang w:val="vi-VN"/>
        </w:rPr>
        <w:t>ă</w:t>
      </w:r>
      <w:r w:rsidRPr="006158D2">
        <w:rPr>
          <w:color w:val="auto"/>
          <w:sz w:val="28"/>
          <w:szCs w:val="28"/>
          <w:lang w:val="vi-VN"/>
        </w:rPr>
        <w:t>m lớn h</w:t>
      </w:r>
      <w:r w:rsidRPr="006158D2">
        <w:rPr>
          <w:rFonts w:hint="eastAsia"/>
          <w:color w:val="auto"/>
          <w:sz w:val="28"/>
          <w:szCs w:val="28"/>
          <w:lang w:val="vi-VN"/>
        </w:rPr>
        <w:t>ơ</w:t>
      </w:r>
      <w:r w:rsidRPr="006158D2">
        <w:rPr>
          <w:color w:val="auto"/>
          <w:sz w:val="28"/>
          <w:szCs w:val="28"/>
          <w:lang w:val="vi-VN"/>
        </w:rPr>
        <w:t>n số phải nộp của n</w:t>
      </w:r>
      <w:r w:rsidRPr="006158D2">
        <w:rPr>
          <w:rFonts w:hint="eastAsia"/>
          <w:color w:val="auto"/>
          <w:sz w:val="28"/>
          <w:szCs w:val="28"/>
          <w:lang w:val="vi-VN"/>
        </w:rPr>
        <w:t>ă</w:t>
      </w:r>
      <w:r w:rsidRPr="006158D2">
        <w:rPr>
          <w:color w:val="auto"/>
          <w:sz w:val="28"/>
          <w:szCs w:val="28"/>
          <w:lang w:val="vi-VN"/>
        </w:rPr>
        <w:t xml:space="preserve">m </w:t>
      </w:r>
      <w:r w:rsidRPr="006158D2">
        <w:rPr>
          <w:rFonts w:hint="eastAsia"/>
          <w:color w:val="auto"/>
          <w:sz w:val="28"/>
          <w:szCs w:val="28"/>
          <w:lang w:val="vi-VN"/>
        </w:rPr>
        <w:t>đó</w:t>
      </w:r>
      <w:r w:rsidRPr="006158D2">
        <w:rPr>
          <w:color w:val="auto"/>
          <w:sz w:val="28"/>
          <w:szCs w:val="28"/>
          <w:lang w:val="vi-VN"/>
        </w:rPr>
        <w:t xml:space="preserve"> thì số chênh lệch </w:t>
      </w:r>
      <w:r w:rsidRPr="006158D2">
        <w:rPr>
          <w:rFonts w:hint="eastAsia"/>
          <w:color w:val="auto"/>
          <w:sz w:val="28"/>
          <w:szCs w:val="28"/>
          <w:lang w:val="vi-VN"/>
        </w:rPr>
        <w:t>đư</w:t>
      </w:r>
      <w:r w:rsidRPr="006158D2">
        <w:rPr>
          <w:color w:val="auto"/>
          <w:sz w:val="28"/>
          <w:szCs w:val="28"/>
          <w:lang w:val="vi-VN"/>
        </w:rPr>
        <w:t>ợc ghi giảm chi phí thuế thu nhập doanh nghiệp.</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Khi phát hiện có sai sót kế toán kể cả sai sót của những n</w:t>
      </w:r>
      <w:r w:rsidRPr="006158D2">
        <w:rPr>
          <w:rFonts w:hint="eastAsia"/>
          <w:color w:val="auto"/>
          <w:sz w:val="28"/>
          <w:szCs w:val="28"/>
          <w:lang w:val="vi-VN"/>
        </w:rPr>
        <w:t>ă</w:t>
      </w:r>
      <w:r w:rsidRPr="006158D2">
        <w:rPr>
          <w:color w:val="auto"/>
          <w:sz w:val="28"/>
          <w:szCs w:val="28"/>
          <w:lang w:val="vi-VN"/>
        </w:rPr>
        <w:t>m tr</w:t>
      </w:r>
      <w:r w:rsidRPr="006158D2">
        <w:rPr>
          <w:rFonts w:hint="eastAsia"/>
          <w:color w:val="auto"/>
          <w:sz w:val="28"/>
          <w:szCs w:val="28"/>
          <w:lang w:val="vi-VN"/>
        </w:rPr>
        <w:t>ư</w:t>
      </w:r>
      <w:r w:rsidRPr="006158D2">
        <w:rPr>
          <w:color w:val="auto"/>
          <w:sz w:val="28"/>
          <w:szCs w:val="28"/>
          <w:lang w:val="vi-VN"/>
        </w:rPr>
        <w:t xml:space="preserve">ớc, thực hiện </w:t>
      </w:r>
      <w:r w:rsidRPr="006158D2">
        <w:rPr>
          <w:rFonts w:hint="eastAsia"/>
          <w:color w:val="auto"/>
          <w:sz w:val="28"/>
          <w:szCs w:val="28"/>
          <w:lang w:val="vi-VN"/>
        </w:rPr>
        <w:t>đ</w:t>
      </w:r>
      <w:r w:rsidRPr="006158D2">
        <w:rPr>
          <w:color w:val="auto"/>
          <w:sz w:val="28"/>
          <w:szCs w:val="28"/>
          <w:lang w:val="vi-VN"/>
        </w:rPr>
        <w:t xml:space="preserve">iều chỉnh sai sót vào kỳ phát hiện sai sót. </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2. Kết cấu và nội dung phản ánh của Tài khoản 659 - Chi phí thuế thu nhập doanh nghiệp</w:t>
      </w:r>
    </w:p>
    <w:p w:rsidR="007477B5" w:rsidRPr="006158D2" w:rsidRDefault="00F6039D">
      <w:pPr>
        <w:spacing w:after="0" w:line="276" w:lineRule="auto"/>
        <w:ind w:firstLine="567"/>
        <w:contextualSpacing/>
        <w:rPr>
          <w:color w:val="auto"/>
          <w:sz w:val="28"/>
          <w:lang w:val="vi-VN"/>
        </w:rPr>
      </w:pPr>
      <w:r w:rsidRPr="006158D2">
        <w:rPr>
          <w:b/>
          <w:color w:val="auto"/>
          <w:sz w:val="28"/>
          <w:szCs w:val="28"/>
          <w:lang w:val="vi-VN"/>
        </w:rPr>
        <w:t xml:space="preserve">Bên Nợ: </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Chi phí thuế thu nhập doanh nghiệp phát sinh trong n</w:t>
      </w:r>
      <w:r w:rsidRPr="006158D2">
        <w:rPr>
          <w:rFonts w:hint="eastAsia"/>
          <w:color w:val="auto"/>
          <w:sz w:val="28"/>
          <w:szCs w:val="28"/>
          <w:lang w:val="vi-VN"/>
        </w:rPr>
        <w:t>ă</w:t>
      </w:r>
      <w:r w:rsidRPr="006158D2">
        <w:rPr>
          <w:color w:val="auto"/>
          <w:sz w:val="28"/>
          <w:szCs w:val="28"/>
          <w:lang w:val="vi-VN"/>
        </w:rPr>
        <w:t>m;</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Thuế thu nhập doanh nghiệp của các n</w:t>
      </w:r>
      <w:r w:rsidRPr="006158D2">
        <w:rPr>
          <w:rFonts w:hint="eastAsia"/>
          <w:color w:val="auto"/>
          <w:sz w:val="28"/>
          <w:szCs w:val="28"/>
          <w:lang w:val="vi-VN"/>
        </w:rPr>
        <w:t>ă</w:t>
      </w:r>
      <w:r w:rsidRPr="006158D2">
        <w:rPr>
          <w:color w:val="auto"/>
          <w:sz w:val="28"/>
          <w:szCs w:val="28"/>
          <w:lang w:val="vi-VN"/>
        </w:rPr>
        <w:t>m tr</w:t>
      </w:r>
      <w:r w:rsidRPr="006158D2">
        <w:rPr>
          <w:rFonts w:hint="eastAsia"/>
          <w:color w:val="auto"/>
          <w:sz w:val="28"/>
          <w:szCs w:val="28"/>
          <w:lang w:val="vi-VN"/>
        </w:rPr>
        <w:t>ư</w:t>
      </w:r>
      <w:r w:rsidRPr="006158D2">
        <w:rPr>
          <w:color w:val="auto"/>
          <w:sz w:val="28"/>
          <w:szCs w:val="28"/>
          <w:lang w:val="vi-VN"/>
        </w:rPr>
        <w:t>ớc phải nộp bổ sung.</w:t>
      </w:r>
    </w:p>
    <w:p w:rsidR="007477B5" w:rsidRPr="006158D2" w:rsidRDefault="00F6039D">
      <w:pPr>
        <w:spacing w:after="0" w:line="276" w:lineRule="auto"/>
        <w:ind w:firstLine="567"/>
        <w:contextualSpacing/>
        <w:rPr>
          <w:color w:val="auto"/>
          <w:sz w:val="28"/>
          <w:lang w:val="vi-VN"/>
        </w:rPr>
      </w:pPr>
      <w:r w:rsidRPr="006158D2">
        <w:rPr>
          <w:b/>
          <w:color w:val="auto"/>
          <w:sz w:val="28"/>
          <w:szCs w:val="28"/>
          <w:lang w:val="vi-VN"/>
        </w:rPr>
        <w:t xml:space="preserve">Bên Có: </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Số thuế thu nhập doanh nghiệp thực tế phải nộp trong n</w:t>
      </w:r>
      <w:r w:rsidRPr="006158D2">
        <w:rPr>
          <w:rFonts w:hint="eastAsia"/>
          <w:color w:val="auto"/>
          <w:sz w:val="28"/>
          <w:szCs w:val="28"/>
          <w:lang w:val="vi-VN"/>
        </w:rPr>
        <w:t>ă</w:t>
      </w:r>
      <w:r w:rsidRPr="006158D2">
        <w:rPr>
          <w:color w:val="auto"/>
          <w:sz w:val="28"/>
          <w:szCs w:val="28"/>
          <w:lang w:val="vi-VN"/>
        </w:rPr>
        <w:t>m nhỏ h</w:t>
      </w:r>
      <w:r w:rsidRPr="006158D2">
        <w:rPr>
          <w:rFonts w:hint="eastAsia"/>
          <w:color w:val="auto"/>
          <w:sz w:val="28"/>
          <w:szCs w:val="28"/>
          <w:lang w:val="vi-VN"/>
        </w:rPr>
        <w:t>ơ</w:t>
      </w:r>
      <w:r w:rsidRPr="006158D2">
        <w:rPr>
          <w:color w:val="auto"/>
          <w:sz w:val="28"/>
          <w:szCs w:val="28"/>
          <w:lang w:val="vi-VN"/>
        </w:rPr>
        <w:t>n số thuế thu nhập doanh nghiệp tạm phải nộp;</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Số thuế thu nhập doanh nghiệp phải nộp giảm do phát hiện sai sót của các n</w:t>
      </w:r>
      <w:r w:rsidRPr="006158D2">
        <w:rPr>
          <w:rFonts w:hint="eastAsia"/>
          <w:color w:val="auto"/>
          <w:sz w:val="28"/>
          <w:szCs w:val="28"/>
          <w:lang w:val="vi-VN"/>
        </w:rPr>
        <w:t>ă</w:t>
      </w:r>
      <w:r w:rsidRPr="006158D2">
        <w:rPr>
          <w:color w:val="auto"/>
          <w:sz w:val="28"/>
          <w:szCs w:val="28"/>
          <w:lang w:val="vi-VN"/>
        </w:rPr>
        <w:t>m tr</w:t>
      </w:r>
      <w:r w:rsidRPr="006158D2">
        <w:rPr>
          <w:rFonts w:hint="eastAsia"/>
          <w:color w:val="auto"/>
          <w:sz w:val="28"/>
          <w:szCs w:val="28"/>
          <w:lang w:val="vi-VN"/>
        </w:rPr>
        <w:t>ư</w:t>
      </w:r>
      <w:r w:rsidRPr="006158D2">
        <w:rPr>
          <w:color w:val="auto"/>
          <w:sz w:val="28"/>
          <w:szCs w:val="28"/>
          <w:lang w:val="vi-VN"/>
        </w:rPr>
        <w:t>ớc;</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xml:space="preserve">- Kết chuyển chi phí thuế thu nhập doanh nghiệp vào TK 911 “Xác </w:t>
      </w:r>
      <w:r w:rsidRPr="006158D2">
        <w:rPr>
          <w:rFonts w:hint="eastAsia"/>
          <w:color w:val="auto"/>
          <w:sz w:val="28"/>
          <w:szCs w:val="28"/>
          <w:lang w:val="vi-VN"/>
        </w:rPr>
        <w:t>đ</w:t>
      </w:r>
      <w:r w:rsidRPr="006158D2">
        <w:rPr>
          <w:color w:val="auto"/>
          <w:sz w:val="28"/>
          <w:szCs w:val="28"/>
          <w:lang w:val="vi-VN"/>
        </w:rPr>
        <w:t>ịnh kết quả kinh doanh”.</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Tài khoản 659 “Chi phí thuế thu nhập doanh nghiệp” không có số d</w:t>
      </w:r>
      <w:r w:rsidRPr="006158D2">
        <w:rPr>
          <w:rFonts w:hint="eastAsia"/>
          <w:color w:val="auto"/>
          <w:sz w:val="28"/>
          <w:szCs w:val="28"/>
          <w:lang w:val="vi-VN"/>
        </w:rPr>
        <w:t>ư</w:t>
      </w:r>
      <w:r w:rsidRPr="006158D2">
        <w:rPr>
          <w:color w:val="auto"/>
          <w:sz w:val="28"/>
          <w:szCs w:val="28"/>
          <w:lang w:val="vi-VN"/>
        </w:rPr>
        <w:t xml:space="preserve"> cuối kỳ.</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3. Ph</w:t>
      </w:r>
      <w:r w:rsidRPr="006158D2">
        <w:rPr>
          <w:rFonts w:ascii="Times New Roman" w:hAnsi="Times New Roman" w:hint="eastAsia"/>
          <w:b/>
          <w:color w:val="auto"/>
          <w:sz w:val="28"/>
          <w:szCs w:val="28"/>
          <w:lang w:val="vi-VN"/>
        </w:rPr>
        <w:t>ươ</w:t>
      </w:r>
      <w:r w:rsidRPr="006158D2">
        <w:rPr>
          <w:rFonts w:ascii="Times New Roman" w:hAnsi="Times New Roman"/>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xml:space="preserve">3.1. Hàng quý, khi xác </w:t>
      </w:r>
      <w:r w:rsidRPr="006158D2">
        <w:rPr>
          <w:rFonts w:hint="eastAsia"/>
          <w:color w:val="auto"/>
          <w:sz w:val="28"/>
          <w:szCs w:val="28"/>
          <w:lang w:val="vi-VN"/>
        </w:rPr>
        <w:t>đ</w:t>
      </w:r>
      <w:r w:rsidRPr="006158D2">
        <w:rPr>
          <w:color w:val="auto"/>
          <w:sz w:val="28"/>
          <w:szCs w:val="28"/>
          <w:lang w:val="vi-VN"/>
        </w:rPr>
        <w:t xml:space="preserve">ịnh thuế thu nhập doanh nghiệp tạm phải nộp theo quy </w:t>
      </w:r>
      <w:r w:rsidRPr="006158D2">
        <w:rPr>
          <w:rFonts w:hint="eastAsia"/>
          <w:color w:val="auto"/>
          <w:sz w:val="28"/>
          <w:szCs w:val="28"/>
          <w:lang w:val="vi-VN"/>
        </w:rPr>
        <w:t>đ</w:t>
      </w:r>
      <w:r w:rsidRPr="006158D2">
        <w:rPr>
          <w:color w:val="auto"/>
          <w:sz w:val="28"/>
          <w:szCs w:val="28"/>
          <w:lang w:val="vi-VN"/>
        </w:rPr>
        <w:t>ịnh, ghi:</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Nợ TK 659 - Chi phí thuế thu nhập doanh nghiệp</w:t>
      </w:r>
    </w:p>
    <w:p w:rsidR="007477B5" w:rsidRPr="006158D2" w:rsidRDefault="00F6039D">
      <w:pPr>
        <w:spacing w:after="0" w:line="276" w:lineRule="auto"/>
        <w:ind w:firstLine="1134"/>
        <w:contextualSpacing/>
        <w:rPr>
          <w:color w:val="auto"/>
          <w:sz w:val="28"/>
          <w:lang w:val="vi-VN"/>
        </w:rPr>
      </w:pPr>
      <w:r w:rsidRPr="006158D2">
        <w:rPr>
          <w:color w:val="auto"/>
          <w:sz w:val="28"/>
          <w:szCs w:val="28"/>
          <w:lang w:val="vi-VN"/>
        </w:rPr>
        <w:t>Có TK 3334 - Thuế thu nhập doanh nghiệp.</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lastRenderedPageBreak/>
        <w:t>Khi nộp thuế thu nhập doanh nghiệp vào NSNN, ghi:</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Nợ TK 3334 - Thuế thu nhập doanh nghiệp</w:t>
      </w:r>
    </w:p>
    <w:p w:rsidR="007477B5" w:rsidRPr="006158D2" w:rsidRDefault="00F6039D">
      <w:pPr>
        <w:spacing w:after="0" w:line="276" w:lineRule="auto"/>
        <w:ind w:firstLine="1134"/>
        <w:contextualSpacing/>
        <w:rPr>
          <w:color w:val="auto"/>
          <w:sz w:val="28"/>
          <w:lang w:val="vi-VN"/>
        </w:rPr>
      </w:pPr>
      <w:r w:rsidRPr="006158D2">
        <w:rPr>
          <w:color w:val="auto"/>
          <w:sz w:val="28"/>
          <w:szCs w:val="28"/>
          <w:lang w:val="vi-VN"/>
        </w:rPr>
        <w:t>Có TK 111, 112.</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3.2. Cuối n</w:t>
      </w:r>
      <w:r w:rsidRPr="006158D2">
        <w:rPr>
          <w:rFonts w:hint="eastAsia"/>
          <w:color w:val="auto"/>
          <w:sz w:val="28"/>
          <w:szCs w:val="28"/>
          <w:lang w:val="vi-VN"/>
        </w:rPr>
        <w:t>ă</w:t>
      </w:r>
      <w:r w:rsidRPr="006158D2">
        <w:rPr>
          <w:color w:val="auto"/>
          <w:sz w:val="28"/>
          <w:szCs w:val="28"/>
          <w:lang w:val="vi-VN"/>
        </w:rPr>
        <w:t>m tài chính, c</w:t>
      </w:r>
      <w:r w:rsidRPr="006158D2">
        <w:rPr>
          <w:rFonts w:hint="eastAsia"/>
          <w:color w:val="auto"/>
          <w:sz w:val="28"/>
          <w:szCs w:val="28"/>
          <w:lang w:val="vi-VN"/>
        </w:rPr>
        <w:t>ă</w:t>
      </w:r>
      <w:r w:rsidRPr="006158D2">
        <w:rPr>
          <w:color w:val="auto"/>
          <w:sz w:val="28"/>
          <w:szCs w:val="28"/>
          <w:lang w:val="vi-VN"/>
        </w:rPr>
        <w:t>n cứ vào số thuế thu nhập doanh nghiệp thực tế phải nộp:</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Nếu số thuế thu nhập doanh nghiệp thực tế phải nộp trong n</w:t>
      </w:r>
      <w:r w:rsidRPr="006158D2">
        <w:rPr>
          <w:rFonts w:hint="eastAsia"/>
          <w:color w:val="auto"/>
          <w:sz w:val="28"/>
          <w:szCs w:val="28"/>
          <w:lang w:val="vi-VN"/>
        </w:rPr>
        <w:t>ă</w:t>
      </w:r>
      <w:r w:rsidRPr="006158D2">
        <w:rPr>
          <w:color w:val="auto"/>
          <w:sz w:val="28"/>
          <w:szCs w:val="28"/>
          <w:lang w:val="vi-VN"/>
        </w:rPr>
        <w:t>m lớn h</w:t>
      </w:r>
      <w:r w:rsidRPr="006158D2">
        <w:rPr>
          <w:rFonts w:hint="eastAsia"/>
          <w:color w:val="auto"/>
          <w:sz w:val="28"/>
          <w:szCs w:val="28"/>
          <w:lang w:val="vi-VN"/>
        </w:rPr>
        <w:t>ơ</w:t>
      </w:r>
      <w:r w:rsidRPr="006158D2">
        <w:rPr>
          <w:color w:val="auto"/>
          <w:sz w:val="28"/>
          <w:szCs w:val="28"/>
          <w:lang w:val="vi-VN"/>
        </w:rPr>
        <w:t>n số thuế thu nhập doanh nghiệp tạm phải nộp, ghi:</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Nợ TK 659 - Chi phí thuế thu nhập doanh nghiệp</w:t>
      </w:r>
    </w:p>
    <w:p w:rsidR="007477B5" w:rsidRPr="006158D2" w:rsidRDefault="00F6039D">
      <w:pPr>
        <w:spacing w:after="0" w:line="276" w:lineRule="auto"/>
        <w:ind w:firstLine="1134"/>
        <w:contextualSpacing/>
        <w:rPr>
          <w:color w:val="auto"/>
          <w:sz w:val="28"/>
          <w:lang w:val="vi-VN"/>
        </w:rPr>
      </w:pPr>
      <w:r w:rsidRPr="006158D2">
        <w:rPr>
          <w:color w:val="auto"/>
          <w:sz w:val="28"/>
          <w:szCs w:val="28"/>
          <w:lang w:val="vi-VN"/>
        </w:rPr>
        <w:t>Có TK 3334 - Thuế thu nhập doanh nghiệp.</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Nếu số thuế thu nhập doanh nghiệp thực tế phải nộp trong n</w:t>
      </w:r>
      <w:r w:rsidRPr="006158D2">
        <w:rPr>
          <w:rFonts w:hint="eastAsia"/>
          <w:color w:val="auto"/>
          <w:sz w:val="28"/>
          <w:szCs w:val="28"/>
          <w:lang w:val="vi-VN"/>
        </w:rPr>
        <w:t>ă</w:t>
      </w:r>
      <w:r w:rsidRPr="006158D2">
        <w:rPr>
          <w:color w:val="auto"/>
          <w:sz w:val="28"/>
          <w:szCs w:val="28"/>
          <w:lang w:val="vi-VN"/>
        </w:rPr>
        <w:t>m nhỏ h</w:t>
      </w:r>
      <w:r w:rsidRPr="006158D2">
        <w:rPr>
          <w:rFonts w:hint="eastAsia"/>
          <w:color w:val="auto"/>
          <w:sz w:val="28"/>
          <w:szCs w:val="28"/>
          <w:lang w:val="vi-VN"/>
        </w:rPr>
        <w:t>ơ</w:t>
      </w:r>
      <w:r w:rsidRPr="006158D2">
        <w:rPr>
          <w:color w:val="auto"/>
          <w:sz w:val="28"/>
          <w:szCs w:val="28"/>
          <w:lang w:val="vi-VN"/>
        </w:rPr>
        <w:t>n số thuế thu nhập doanh nghiệp tạm phải nộp, ghi:</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Nợ TK 3334 - Thuế thu nhập doanh nghiệp</w:t>
      </w:r>
    </w:p>
    <w:p w:rsidR="007477B5" w:rsidRPr="006158D2" w:rsidRDefault="00F6039D">
      <w:pPr>
        <w:spacing w:after="0" w:line="276" w:lineRule="auto"/>
        <w:ind w:firstLineChars="385" w:firstLine="1078"/>
        <w:contextualSpacing/>
        <w:rPr>
          <w:color w:val="auto"/>
          <w:sz w:val="28"/>
          <w:lang w:val="vi-VN"/>
        </w:rPr>
      </w:pPr>
      <w:r w:rsidRPr="006158D2">
        <w:rPr>
          <w:color w:val="auto"/>
          <w:sz w:val="28"/>
          <w:szCs w:val="28"/>
          <w:lang w:val="vi-VN"/>
        </w:rPr>
        <w:t>Có TK 659 - Chi phí thuế thu nhập doanh nghiệp.</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3.3. Cuối kỳ kế toán, kết chuyển chi phí thuế thu nhập, ghi:</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Nếu TK 659 có số phát sinh Nợ lớn h</w:t>
      </w:r>
      <w:r w:rsidRPr="006158D2">
        <w:rPr>
          <w:rFonts w:hint="eastAsia"/>
          <w:color w:val="auto"/>
          <w:sz w:val="28"/>
          <w:szCs w:val="28"/>
          <w:lang w:val="vi-VN"/>
        </w:rPr>
        <w:t>ơ</w:t>
      </w:r>
      <w:r w:rsidRPr="006158D2">
        <w:rPr>
          <w:color w:val="auto"/>
          <w:sz w:val="28"/>
          <w:szCs w:val="28"/>
          <w:lang w:val="vi-VN"/>
        </w:rPr>
        <w:t>n số phát sinh Có thì số chênh lệch, ghi:</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xml:space="preserve">Nợ TK 911 - Xác </w:t>
      </w:r>
      <w:r w:rsidRPr="006158D2">
        <w:rPr>
          <w:rFonts w:hint="eastAsia"/>
          <w:color w:val="auto"/>
          <w:sz w:val="28"/>
          <w:szCs w:val="28"/>
          <w:lang w:val="vi-VN"/>
        </w:rPr>
        <w:t>đ</w:t>
      </w:r>
      <w:r w:rsidRPr="006158D2">
        <w:rPr>
          <w:color w:val="auto"/>
          <w:sz w:val="28"/>
          <w:szCs w:val="28"/>
          <w:lang w:val="vi-VN"/>
        </w:rPr>
        <w:t>ịnh kết quả kinh doanh</w:t>
      </w:r>
    </w:p>
    <w:p w:rsidR="007477B5" w:rsidRPr="006158D2" w:rsidRDefault="00F6039D">
      <w:pPr>
        <w:spacing w:after="0" w:line="276" w:lineRule="auto"/>
        <w:ind w:firstLine="1134"/>
        <w:contextualSpacing/>
        <w:rPr>
          <w:color w:val="auto"/>
          <w:sz w:val="28"/>
          <w:lang w:val="vi-VN"/>
        </w:rPr>
      </w:pPr>
      <w:r w:rsidRPr="006158D2">
        <w:rPr>
          <w:color w:val="auto"/>
          <w:sz w:val="28"/>
          <w:szCs w:val="28"/>
          <w:lang w:val="vi-VN"/>
        </w:rPr>
        <w:t>Có TK 659 - Chi phí thuế thu nhập doanh nghiệp.</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 Nếu TK 659 có số phát sinh Nợ nhỏ h</w:t>
      </w:r>
      <w:r w:rsidRPr="006158D2">
        <w:rPr>
          <w:rFonts w:hint="eastAsia"/>
          <w:color w:val="auto"/>
          <w:sz w:val="28"/>
          <w:szCs w:val="28"/>
          <w:lang w:val="vi-VN"/>
        </w:rPr>
        <w:t>ơ</w:t>
      </w:r>
      <w:r w:rsidRPr="006158D2">
        <w:rPr>
          <w:color w:val="auto"/>
          <w:sz w:val="28"/>
          <w:szCs w:val="28"/>
          <w:lang w:val="vi-VN"/>
        </w:rPr>
        <w:t>n số phát sinh Có thì số chênh lệch, ghi:</w:t>
      </w:r>
    </w:p>
    <w:p w:rsidR="007477B5" w:rsidRPr="006158D2" w:rsidRDefault="00F6039D">
      <w:pPr>
        <w:spacing w:after="0" w:line="276" w:lineRule="auto"/>
        <w:ind w:firstLine="567"/>
        <w:contextualSpacing/>
        <w:rPr>
          <w:color w:val="auto"/>
          <w:sz w:val="28"/>
          <w:lang w:val="vi-VN"/>
        </w:rPr>
      </w:pPr>
      <w:r w:rsidRPr="006158D2">
        <w:rPr>
          <w:color w:val="auto"/>
          <w:sz w:val="28"/>
          <w:szCs w:val="28"/>
          <w:lang w:val="vi-VN"/>
        </w:rPr>
        <w:t>Nợ TK 659 - Chi phí thuế thu nhập doanh nghiệp</w:t>
      </w:r>
    </w:p>
    <w:p w:rsidR="007477B5" w:rsidRPr="006158D2" w:rsidRDefault="00F6039D">
      <w:pPr>
        <w:spacing w:after="0" w:line="276" w:lineRule="auto"/>
        <w:ind w:firstLine="1134"/>
        <w:contextualSpacing/>
        <w:rPr>
          <w:color w:val="auto"/>
          <w:sz w:val="28"/>
          <w:lang w:val="vi-VN"/>
        </w:rPr>
      </w:pPr>
      <w:r w:rsidRPr="006158D2">
        <w:rPr>
          <w:color w:val="auto"/>
          <w:sz w:val="28"/>
          <w:szCs w:val="28"/>
          <w:lang w:val="vi-VN"/>
        </w:rPr>
        <w:t xml:space="preserve">Có TK 911 - Xác </w:t>
      </w:r>
      <w:r w:rsidRPr="006158D2">
        <w:rPr>
          <w:rFonts w:hint="eastAsia"/>
          <w:color w:val="auto"/>
          <w:sz w:val="28"/>
          <w:szCs w:val="28"/>
          <w:lang w:val="vi-VN"/>
        </w:rPr>
        <w:t>đ</w:t>
      </w:r>
      <w:r w:rsidRPr="006158D2">
        <w:rPr>
          <w:color w:val="auto"/>
          <w:sz w:val="28"/>
          <w:szCs w:val="28"/>
          <w:lang w:val="vi-VN"/>
        </w:rPr>
        <w:t>ịnh kết quả kinh doanh.</w:t>
      </w:r>
    </w:p>
    <w:p w:rsidR="007477B5" w:rsidRPr="006158D2" w:rsidRDefault="007477B5">
      <w:pPr>
        <w:pStyle w:val="BodyTextIndent"/>
        <w:spacing w:before="0" w:after="0" w:line="276" w:lineRule="auto"/>
        <w:ind w:firstLine="567"/>
        <w:contextualSpacing/>
        <w:rPr>
          <w:rFonts w:ascii="Times New Roman" w:hAnsi="Times New Roman"/>
          <w:color w:val="auto"/>
          <w:sz w:val="28"/>
          <w:lang w:val="vi-VN"/>
        </w:rPr>
      </w:pP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br w:type="page"/>
      </w:r>
    </w:p>
    <w:p w:rsidR="007477B5" w:rsidRPr="006158D2" w:rsidRDefault="00F6039D">
      <w:pPr>
        <w:spacing w:after="0" w:line="276" w:lineRule="auto"/>
        <w:contextualSpacing/>
        <w:jc w:val="center"/>
        <w:rPr>
          <w:b/>
          <w:color w:val="auto"/>
          <w:sz w:val="28"/>
          <w:szCs w:val="28"/>
          <w:lang w:val="vi-VN"/>
        </w:rPr>
      </w:pPr>
      <w:r w:rsidRPr="006158D2">
        <w:rPr>
          <w:b/>
          <w:color w:val="auto"/>
          <w:sz w:val="28"/>
          <w:szCs w:val="28"/>
          <w:lang w:val="vi-VN"/>
        </w:rPr>
        <w:lastRenderedPageBreak/>
        <w:t xml:space="preserve">TÀI KHOẢN 911 - XÁC </w:t>
      </w:r>
      <w:r w:rsidRPr="006158D2">
        <w:rPr>
          <w:rFonts w:hint="eastAsia"/>
          <w:b/>
          <w:color w:val="auto"/>
          <w:sz w:val="28"/>
          <w:szCs w:val="28"/>
          <w:lang w:val="vi-VN"/>
        </w:rPr>
        <w:t>Đ</w:t>
      </w:r>
      <w:r w:rsidRPr="006158D2">
        <w:rPr>
          <w:b/>
          <w:color w:val="auto"/>
          <w:sz w:val="28"/>
          <w:szCs w:val="28"/>
          <w:lang w:val="vi-VN"/>
        </w:rPr>
        <w:t>ỊNH KẾT QUẢ KINH DOANH</w:t>
      </w:r>
    </w:p>
    <w:p w:rsidR="007477B5" w:rsidRPr="006158D2" w:rsidRDefault="007477B5">
      <w:pPr>
        <w:spacing w:after="0" w:line="276" w:lineRule="auto"/>
        <w:ind w:firstLine="567"/>
        <w:contextualSpacing/>
        <w:rPr>
          <w:color w:val="auto"/>
          <w:sz w:val="28"/>
          <w:szCs w:val="28"/>
          <w:lang w:val="vi-VN"/>
        </w:rPr>
      </w:pPr>
    </w:p>
    <w:p w:rsidR="007477B5" w:rsidRPr="006158D2" w:rsidRDefault="00F6039D">
      <w:pPr>
        <w:pStyle w:val="ListParagraph"/>
        <w:spacing w:after="0" w:line="276" w:lineRule="auto"/>
        <w:ind w:hanging="153"/>
        <w:rPr>
          <w:rFonts w:ascii="Times New Roman" w:hAnsi="Times New Roman"/>
          <w:b/>
          <w:color w:val="auto"/>
          <w:sz w:val="28"/>
          <w:lang w:val="vi-VN"/>
        </w:rPr>
      </w:pPr>
      <w:r w:rsidRPr="006158D2">
        <w:rPr>
          <w:rFonts w:ascii="Times New Roman" w:hAnsi="Times New Roman"/>
          <w:b/>
          <w:color w:val="auto"/>
          <w:sz w:val="28"/>
          <w:lang w:val="vi-VN"/>
        </w:rPr>
        <w:t>1. Nguyên tắc kế toán</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a) Tài khoản này dùng </w:t>
      </w:r>
      <w:r w:rsidRPr="006158D2">
        <w:rPr>
          <w:rFonts w:hint="eastAsia"/>
          <w:color w:val="auto"/>
          <w:sz w:val="28"/>
          <w:szCs w:val="28"/>
          <w:lang w:val="vi-VN"/>
        </w:rPr>
        <w:t>đ</w:t>
      </w:r>
      <w:r w:rsidRPr="006158D2">
        <w:rPr>
          <w:color w:val="auto"/>
          <w:sz w:val="28"/>
          <w:szCs w:val="28"/>
          <w:lang w:val="vi-VN"/>
        </w:rPr>
        <w:t xml:space="preserve">ể xác </w:t>
      </w:r>
      <w:r w:rsidRPr="006158D2">
        <w:rPr>
          <w:rFonts w:hint="eastAsia"/>
          <w:color w:val="auto"/>
          <w:sz w:val="28"/>
          <w:szCs w:val="28"/>
          <w:lang w:val="vi-VN"/>
        </w:rPr>
        <w:t>đ</w:t>
      </w:r>
      <w:r w:rsidRPr="006158D2">
        <w:rPr>
          <w:color w:val="auto"/>
          <w:sz w:val="28"/>
          <w:szCs w:val="28"/>
          <w:lang w:val="vi-VN"/>
        </w:rPr>
        <w:t xml:space="preserve">ịnh và phản ánh kết quả hoạt </w:t>
      </w:r>
      <w:r w:rsidRPr="006158D2">
        <w:rPr>
          <w:rFonts w:hint="eastAsia"/>
          <w:color w:val="auto"/>
          <w:sz w:val="28"/>
          <w:szCs w:val="28"/>
          <w:lang w:val="vi-VN"/>
        </w:rPr>
        <w:t>đ</w:t>
      </w:r>
      <w:r w:rsidRPr="006158D2">
        <w:rPr>
          <w:color w:val="auto"/>
          <w:sz w:val="28"/>
          <w:szCs w:val="28"/>
          <w:lang w:val="vi-VN"/>
        </w:rPr>
        <w:t xml:space="preserve">ộng kinh doanh và các hoạt </w:t>
      </w:r>
      <w:r w:rsidRPr="006158D2">
        <w:rPr>
          <w:rFonts w:hint="eastAsia"/>
          <w:color w:val="auto"/>
          <w:sz w:val="28"/>
          <w:szCs w:val="28"/>
          <w:lang w:val="vi-VN"/>
        </w:rPr>
        <w:t>đ</w:t>
      </w:r>
      <w:r w:rsidRPr="006158D2">
        <w:rPr>
          <w:color w:val="auto"/>
          <w:sz w:val="28"/>
          <w:szCs w:val="28"/>
          <w:lang w:val="vi-VN"/>
        </w:rPr>
        <w:t xml:space="preserve">ộng khác của HTX trong một kỳ kế toán. Kết quả hoạt </w:t>
      </w:r>
      <w:r w:rsidRPr="006158D2">
        <w:rPr>
          <w:rFonts w:hint="eastAsia"/>
          <w:color w:val="auto"/>
          <w:sz w:val="28"/>
          <w:szCs w:val="28"/>
          <w:lang w:val="vi-VN"/>
        </w:rPr>
        <w:t>đ</w:t>
      </w:r>
      <w:r w:rsidRPr="006158D2">
        <w:rPr>
          <w:color w:val="auto"/>
          <w:sz w:val="28"/>
          <w:szCs w:val="28"/>
          <w:lang w:val="vi-VN"/>
        </w:rPr>
        <w:t xml:space="preserve">ộng kinh doanh của HTX bao gồm: Kết quả hoạt </w:t>
      </w:r>
      <w:r w:rsidRPr="006158D2">
        <w:rPr>
          <w:rFonts w:hint="eastAsia"/>
          <w:color w:val="auto"/>
          <w:sz w:val="28"/>
          <w:szCs w:val="28"/>
          <w:lang w:val="vi-VN"/>
        </w:rPr>
        <w:t>đ</w:t>
      </w:r>
      <w:r w:rsidRPr="006158D2">
        <w:rPr>
          <w:color w:val="auto"/>
          <w:sz w:val="28"/>
          <w:szCs w:val="28"/>
          <w:lang w:val="vi-VN"/>
        </w:rPr>
        <w:t xml:space="preserve">ộng sản xuất, kinh doanh (bao gồm kết quả hoạt </w:t>
      </w:r>
      <w:r w:rsidRPr="006158D2">
        <w:rPr>
          <w:rFonts w:hint="eastAsia"/>
          <w:color w:val="auto"/>
          <w:sz w:val="28"/>
          <w:szCs w:val="28"/>
          <w:lang w:val="vi-VN"/>
        </w:rPr>
        <w:t>đ</w:t>
      </w:r>
      <w:r w:rsidRPr="006158D2">
        <w:rPr>
          <w:color w:val="auto"/>
          <w:sz w:val="28"/>
          <w:szCs w:val="28"/>
          <w:lang w:val="vi-VN"/>
        </w:rPr>
        <w:t xml:space="preserve">ộng sản xuất kinh doanh từ giao dịch bên ngoài và từ giao dịch nội bộ) và kết quả hoạt </w:t>
      </w:r>
      <w:r w:rsidRPr="006158D2">
        <w:rPr>
          <w:rFonts w:hint="eastAsia"/>
          <w:color w:val="auto"/>
          <w:sz w:val="28"/>
          <w:szCs w:val="28"/>
          <w:lang w:val="vi-VN"/>
        </w:rPr>
        <w:t>đ</w:t>
      </w:r>
      <w:r w:rsidRPr="006158D2">
        <w:rPr>
          <w:color w:val="auto"/>
          <w:sz w:val="28"/>
          <w:szCs w:val="28"/>
          <w:lang w:val="vi-VN"/>
        </w:rPr>
        <w:t>ộng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Kết quả hoạt </w:t>
      </w:r>
      <w:r w:rsidRPr="006158D2">
        <w:rPr>
          <w:rFonts w:hint="eastAsia"/>
          <w:color w:val="auto"/>
          <w:sz w:val="28"/>
          <w:szCs w:val="28"/>
          <w:lang w:val="vi-VN"/>
        </w:rPr>
        <w:t>đ</w:t>
      </w:r>
      <w:r w:rsidRPr="006158D2">
        <w:rPr>
          <w:color w:val="auto"/>
          <w:sz w:val="28"/>
          <w:szCs w:val="28"/>
          <w:lang w:val="vi-VN"/>
        </w:rPr>
        <w:t xml:space="preserve">ộng sản xuất, kinh doanh là số chênh lệch giữa doanh thu thuần về hoạt </w:t>
      </w:r>
      <w:r w:rsidRPr="006158D2">
        <w:rPr>
          <w:rFonts w:hint="eastAsia"/>
          <w:color w:val="auto"/>
          <w:sz w:val="28"/>
          <w:szCs w:val="28"/>
          <w:lang w:val="vi-VN"/>
        </w:rPr>
        <w:t>đ</w:t>
      </w:r>
      <w:r w:rsidRPr="006158D2">
        <w:rPr>
          <w:color w:val="auto"/>
          <w:sz w:val="28"/>
          <w:szCs w:val="28"/>
          <w:lang w:val="vi-VN"/>
        </w:rPr>
        <w:t xml:space="preserve">ộng sản xuất kinh doanh và giá vốn hàng bán (gồm cả sản phẩm, hàng hóa và dịch vụ), chi phí quản lý kinh doanh.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Kết quả hoạt </w:t>
      </w:r>
      <w:r w:rsidRPr="006158D2">
        <w:rPr>
          <w:rFonts w:hint="eastAsia"/>
          <w:color w:val="auto"/>
          <w:sz w:val="28"/>
          <w:szCs w:val="28"/>
          <w:lang w:val="vi-VN"/>
        </w:rPr>
        <w:t>đ</w:t>
      </w:r>
      <w:r w:rsidRPr="006158D2">
        <w:rPr>
          <w:color w:val="auto"/>
          <w:sz w:val="28"/>
          <w:szCs w:val="28"/>
          <w:lang w:val="vi-VN"/>
        </w:rPr>
        <w:t>ộng khác là số chênh lệch giữa các khoản thu nhập khác và các khoản chi phí khác và chi phí thuế thu nhập doanh nghiệp.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b) Tài khoản này phải phản ánh </w:t>
      </w:r>
      <w:r w:rsidRPr="006158D2">
        <w:rPr>
          <w:rFonts w:hint="eastAsia"/>
          <w:color w:val="auto"/>
          <w:sz w:val="28"/>
          <w:szCs w:val="28"/>
          <w:lang w:val="vi-VN"/>
        </w:rPr>
        <w:t>đ</w:t>
      </w:r>
      <w:r w:rsidRPr="006158D2">
        <w:rPr>
          <w:color w:val="auto"/>
          <w:sz w:val="28"/>
          <w:szCs w:val="28"/>
          <w:lang w:val="vi-VN"/>
        </w:rPr>
        <w:t xml:space="preserve">ầy </w:t>
      </w:r>
      <w:r w:rsidRPr="006158D2">
        <w:rPr>
          <w:rFonts w:hint="eastAsia"/>
          <w:color w:val="auto"/>
          <w:sz w:val="28"/>
          <w:szCs w:val="28"/>
          <w:lang w:val="vi-VN"/>
        </w:rPr>
        <w:t>đ</w:t>
      </w:r>
      <w:r w:rsidRPr="006158D2">
        <w:rPr>
          <w:color w:val="auto"/>
          <w:sz w:val="28"/>
          <w:szCs w:val="28"/>
          <w:lang w:val="vi-VN"/>
        </w:rPr>
        <w:t xml:space="preserve">ủ, chính xác kết quả hoạt </w:t>
      </w:r>
      <w:r w:rsidRPr="006158D2">
        <w:rPr>
          <w:rFonts w:hint="eastAsia"/>
          <w:color w:val="auto"/>
          <w:sz w:val="28"/>
          <w:szCs w:val="28"/>
          <w:lang w:val="vi-VN"/>
        </w:rPr>
        <w:t>đ</w:t>
      </w:r>
      <w:r w:rsidRPr="006158D2">
        <w:rPr>
          <w:color w:val="auto"/>
          <w:sz w:val="28"/>
          <w:szCs w:val="28"/>
          <w:lang w:val="vi-VN"/>
        </w:rPr>
        <w:t xml:space="preserve">ộng kinh doanh của cuối kỳ kế toán. Kết quả hoạt </w:t>
      </w:r>
      <w:r w:rsidRPr="006158D2">
        <w:rPr>
          <w:rFonts w:hint="eastAsia"/>
          <w:color w:val="auto"/>
          <w:sz w:val="28"/>
          <w:szCs w:val="28"/>
          <w:lang w:val="vi-VN"/>
        </w:rPr>
        <w:t>đ</w:t>
      </w:r>
      <w:r w:rsidRPr="006158D2">
        <w:rPr>
          <w:color w:val="auto"/>
          <w:sz w:val="28"/>
          <w:szCs w:val="28"/>
          <w:lang w:val="vi-VN"/>
        </w:rPr>
        <w:t xml:space="preserve">ộng kinh doanh phải </w:t>
      </w:r>
      <w:r w:rsidRPr="006158D2">
        <w:rPr>
          <w:rFonts w:hint="eastAsia"/>
          <w:color w:val="auto"/>
          <w:sz w:val="28"/>
          <w:szCs w:val="28"/>
          <w:lang w:val="vi-VN"/>
        </w:rPr>
        <w:t>đư</w:t>
      </w:r>
      <w:r w:rsidRPr="006158D2">
        <w:rPr>
          <w:color w:val="auto"/>
          <w:sz w:val="28"/>
          <w:szCs w:val="28"/>
          <w:lang w:val="vi-VN"/>
        </w:rPr>
        <w:t xml:space="preserve">ợc hạch toán chi tiết theo từng loại hoạt </w:t>
      </w:r>
      <w:r w:rsidRPr="006158D2">
        <w:rPr>
          <w:rFonts w:hint="eastAsia"/>
          <w:color w:val="auto"/>
          <w:sz w:val="28"/>
          <w:szCs w:val="28"/>
          <w:lang w:val="vi-VN"/>
        </w:rPr>
        <w:t>đ</w:t>
      </w:r>
      <w:r w:rsidRPr="006158D2">
        <w:rPr>
          <w:color w:val="auto"/>
          <w:sz w:val="28"/>
          <w:szCs w:val="28"/>
          <w:lang w:val="vi-VN"/>
        </w:rPr>
        <w:t xml:space="preserve">ộng (hoạt </w:t>
      </w:r>
      <w:r w:rsidRPr="006158D2">
        <w:rPr>
          <w:rFonts w:hint="eastAsia"/>
          <w:color w:val="auto"/>
          <w:sz w:val="28"/>
          <w:szCs w:val="28"/>
          <w:lang w:val="vi-VN"/>
        </w:rPr>
        <w:t>đ</w:t>
      </w:r>
      <w:r w:rsidRPr="006158D2">
        <w:rPr>
          <w:color w:val="auto"/>
          <w:sz w:val="28"/>
          <w:szCs w:val="28"/>
          <w:lang w:val="vi-VN"/>
        </w:rPr>
        <w:t xml:space="preserve">ộng sản xuất, chế biến, hoạt </w:t>
      </w:r>
      <w:r w:rsidRPr="006158D2">
        <w:rPr>
          <w:rFonts w:hint="eastAsia"/>
          <w:color w:val="auto"/>
          <w:sz w:val="28"/>
          <w:szCs w:val="28"/>
          <w:lang w:val="vi-VN"/>
        </w:rPr>
        <w:t>đ</w:t>
      </w:r>
      <w:r w:rsidRPr="006158D2">
        <w:rPr>
          <w:color w:val="auto"/>
          <w:sz w:val="28"/>
          <w:szCs w:val="28"/>
          <w:lang w:val="vi-VN"/>
        </w:rPr>
        <w:t>ộng kinh doanh th</w:t>
      </w:r>
      <w:r w:rsidRPr="006158D2">
        <w:rPr>
          <w:rFonts w:hint="eastAsia"/>
          <w:color w:val="auto"/>
          <w:sz w:val="28"/>
          <w:szCs w:val="28"/>
          <w:lang w:val="vi-VN"/>
        </w:rPr>
        <w:t>ươ</w:t>
      </w:r>
      <w:r w:rsidRPr="006158D2">
        <w:rPr>
          <w:color w:val="auto"/>
          <w:sz w:val="28"/>
          <w:szCs w:val="28"/>
          <w:lang w:val="vi-VN"/>
        </w:rPr>
        <w:t xml:space="preserve">ng mại, dịch vụ, hoạt </w:t>
      </w:r>
      <w:r w:rsidRPr="006158D2">
        <w:rPr>
          <w:rFonts w:hint="eastAsia"/>
          <w:color w:val="auto"/>
          <w:sz w:val="28"/>
          <w:szCs w:val="28"/>
          <w:lang w:val="vi-VN"/>
        </w:rPr>
        <w:t>đ</w:t>
      </w:r>
      <w:r w:rsidRPr="006158D2">
        <w:rPr>
          <w:color w:val="auto"/>
          <w:sz w:val="28"/>
          <w:szCs w:val="28"/>
          <w:lang w:val="vi-VN"/>
        </w:rPr>
        <w:t xml:space="preserve">ộng tài chính...). Trong từng loại hoạt </w:t>
      </w:r>
      <w:r w:rsidRPr="006158D2">
        <w:rPr>
          <w:rFonts w:hint="eastAsia"/>
          <w:color w:val="auto"/>
          <w:sz w:val="28"/>
          <w:szCs w:val="28"/>
          <w:lang w:val="vi-VN"/>
        </w:rPr>
        <w:t>đ</w:t>
      </w:r>
      <w:r w:rsidRPr="006158D2">
        <w:rPr>
          <w:color w:val="auto"/>
          <w:sz w:val="28"/>
          <w:szCs w:val="28"/>
          <w:lang w:val="vi-VN"/>
        </w:rPr>
        <w:t>ộng kinh doanh có thể cần hạch toán chi tiết cho từng loại sản phẩm, từng ngành hàng, từng loại dịch vụ.</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c) Các khoản doanh thu và thu nhập </w:t>
      </w:r>
      <w:r w:rsidRPr="006158D2">
        <w:rPr>
          <w:rFonts w:hint="eastAsia"/>
          <w:color w:val="auto"/>
          <w:sz w:val="28"/>
          <w:szCs w:val="28"/>
          <w:lang w:val="vi-VN"/>
        </w:rPr>
        <w:t>đư</w:t>
      </w:r>
      <w:r w:rsidRPr="006158D2">
        <w:rPr>
          <w:color w:val="auto"/>
          <w:sz w:val="28"/>
          <w:szCs w:val="28"/>
          <w:lang w:val="vi-VN"/>
        </w:rPr>
        <w:t>ợc kết chuyển vào tài khoản này là số doanh thu thuần và thu nhập thuần.</w:t>
      </w:r>
    </w:p>
    <w:p w:rsidR="007477B5" w:rsidRPr="006158D2" w:rsidRDefault="00F6039D">
      <w:pPr>
        <w:spacing w:after="0" w:line="276" w:lineRule="auto"/>
        <w:ind w:firstLine="567"/>
        <w:contextualSpacing/>
        <w:rPr>
          <w:b/>
          <w:color w:val="auto"/>
          <w:sz w:val="29"/>
          <w:lang w:val="vi-VN"/>
        </w:rPr>
      </w:pPr>
      <w:r w:rsidRPr="006158D2">
        <w:rPr>
          <w:b/>
          <w:color w:val="auto"/>
          <w:sz w:val="29"/>
          <w:lang w:val="vi-VN"/>
        </w:rPr>
        <w:t xml:space="preserve">2. Kết cấu và nội dung phản ánh của Tài khoản 911 - Xác </w:t>
      </w:r>
      <w:r w:rsidRPr="006158D2">
        <w:rPr>
          <w:rFonts w:hint="eastAsia"/>
          <w:b/>
          <w:color w:val="auto"/>
          <w:sz w:val="29"/>
          <w:lang w:val="vi-VN"/>
        </w:rPr>
        <w:t>đ</w:t>
      </w:r>
      <w:r w:rsidRPr="006158D2">
        <w:rPr>
          <w:b/>
          <w:color w:val="auto"/>
          <w:sz w:val="29"/>
          <w:lang w:val="vi-VN"/>
        </w:rPr>
        <w:t>ịnh kết quả kinh doanh</w:t>
      </w:r>
    </w:p>
    <w:p w:rsidR="007477B5" w:rsidRPr="006158D2" w:rsidRDefault="00F6039D">
      <w:pPr>
        <w:spacing w:after="0" w:line="276" w:lineRule="auto"/>
        <w:ind w:firstLine="567"/>
        <w:contextualSpacing/>
        <w:rPr>
          <w:color w:val="auto"/>
          <w:sz w:val="28"/>
          <w:szCs w:val="28"/>
          <w:lang w:val="vi-VN"/>
        </w:rPr>
      </w:pPr>
      <w:r w:rsidRPr="006158D2">
        <w:rPr>
          <w:b/>
          <w:color w:val="auto"/>
          <w:sz w:val="28"/>
          <w:szCs w:val="28"/>
          <w:lang w:val="vi-VN"/>
        </w:rPr>
        <w:t>Bên Nợ:</w:t>
      </w:r>
      <w:r w:rsidRPr="006158D2">
        <w:rPr>
          <w:color w:val="auto"/>
          <w:sz w:val="28"/>
          <w:szCs w:val="28"/>
          <w:lang w:val="vi-VN"/>
        </w:rPr>
        <w:t xml:space="preserve"> </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Trị giá vốn của sản phẩm, hàng hóa và dịch vụ </w:t>
      </w:r>
      <w:r w:rsidRPr="006158D2">
        <w:rPr>
          <w:rFonts w:hint="eastAsia"/>
          <w:color w:val="auto"/>
          <w:sz w:val="28"/>
          <w:szCs w:val="28"/>
          <w:lang w:val="vi-VN"/>
        </w:rPr>
        <w:t>đã</w:t>
      </w:r>
      <w:r w:rsidRPr="006158D2">
        <w:rPr>
          <w:color w:val="auto"/>
          <w:sz w:val="28"/>
          <w:szCs w:val="28"/>
          <w:lang w:val="vi-VN"/>
        </w:rPr>
        <w:t xml:space="preserve"> bán, </w:t>
      </w:r>
      <w:r w:rsidRPr="006158D2">
        <w:rPr>
          <w:rFonts w:hint="eastAsia"/>
          <w:color w:val="auto"/>
          <w:sz w:val="28"/>
          <w:szCs w:val="28"/>
          <w:lang w:val="vi-VN"/>
        </w:rPr>
        <w:t>đã</w:t>
      </w:r>
      <w:r w:rsidRPr="006158D2">
        <w:rPr>
          <w:color w:val="auto"/>
          <w:sz w:val="28"/>
          <w:szCs w:val="28"/>
          <w:lang w:val="vi-VN"/>
        </w:rPr>
        <w:t xml:space="preserve"> cung cấp;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thuế thu nhập doanh nghiệp và chi phí khác;</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Chi phí quản lý kinh doanh;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Kết chuyển lãi.</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Bên Có: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 Doanh thu thuần về số sản phẩm, hàng hóa và dịch vụ </w:t>
      </w:r>
      <w:r w:rsidRPr="006158D2">
        <w:rPr>
          <w:rFonts w:hint="eastAsia"/>
          <w:color w:val="auto"/>
          <w:sz w:val="28"/>
          <w:szCs w:val="28"/>
          <w:lang w:val="vi-VN"/>
        </w:rPr>
        <w:t>đã</w:t>
      </w:r>
      <w:r w:rsidRPr="006158D2">
        <w:rPr>
          <w:color w:val="auto"/>
          <w:sz w:val="28"/>
          <w:szCs w:val="28"/>
          <w:lang w:val="vi-VN"/>
        </w:rPr>
        <w:t xml:space="preserve"> bán, </w:t>
      </w:r>
      <w:r w:rsidRPr="006158D2">
        <w:rPr>
          <w:rFonts w:hint="eastAsia"/>
          <w:color w:val="auto"/>
          <w:sz w:val="28"/>
          <w:szCs w:val="28"/>
          <w:lang w:val="vi-VN"/>
        </w:rPr>
        <w:t>đã</w:t>
      </w:r>
      <w:r w:rsidRPr="006158D2">
        <w:rPr>
          <w:color w:val="auto"/>
          <w:sz w:val="28"/>
          <w:szCs w:val="28"/>
          <w:lang w:val="vi-VN"/>
        </w:rPr>
        <w:t xml:space="preserve"> cung cấp trong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Doanh thu thuần thu nhập khác và khoản kết chuyển giảm chi phí thuế thu nhập doanh nghiệp;</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Kết chuyển lỗ.</w:t>
      </w:r>
    </w:p>
    <w:p w:rsidR="007477B5" w:rsidRPr="006158D2" w:rsidRDefault="00F6039D">
      <w:pPr>
        <w:spacing w:after="0" w:line="276" w:lineRule="auto"/>
        <w:ind w:firstLine="567"/>
        <w:contextualSpacing/>
        <w:rPr>
          <w:b/>
          <w:color w:val="auto"/>
          <w:sz w:val="28"/>
          <w:szCs w:val="28"/>
          <w:lang w:val="vi-VN"/>
        </w:rPr>
      </w:pPr>
      <w:r w:rsidRPr="006158D2">
        <w:rPr>
          <w:b/>
          <w:color w:val="auto"/>
          <w:sz w:val="28"/>
          <w:szCs w:val="28"/>
          <w:lang w:val="vi-VN"/>
        </w:rPr>
        <w:t>Tài khoản 911 không có số d</w:t>
      </w:r>
      <w:r w:rsidRPr="006158D2">
        <w:rPr>
          <w:rFonts w:hint="eastAsia"/>
          <w:b/>
          <w:color w:val="auto"/>
          <w:sz w:val="28"/>
          <w:szCs w:val="28"/>
          <w:lang w:val="vi-VN"/>
        </w:rPr>
        <w:t>ư</w:t>
      </w:r>
      <w:r w:rsidRPr="006158D2">
        <w:rPr>
          <w:b/>
          <w:color w:val="auto"/>
          <w:sz w:val="28"/>
          <w:szCs w:val="28"/>
          <w:lang w:val="vi-VN"/>
        </w:rPr>
        <w:t xml:space="preserve"> cuối kỳ.</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Tài khoản 911 - Xác </w:t>
      </w:r>
      <w:r w:rsidRPr="006158D2">
        <w:rPr>
          <w:rFonts w:hint="eastAsia"/>
          <w:color w:val="auto"/>
          <w:sz w:val="28"/>
          <w:szCs w:val="28"/>
          <w:lang w:val="vi-VN"/>
        </w:rPr>
        <w:t>đ</w:t>
      </w:r>
      <w:r w:rsidRPr="006158D2">
        <w:rPr>
          <w:color w:val="auto"/>
          <w:sz w:val="28"/>
          <w:szCs w:val="28"/>
          <w:lang w:val="vi-VN"/>
        </w:rPr>
        <w:t>ịnh kết quả kinh doanh có 02 tài khoản cấp 2:</w:t>
      </w:r>
    </w:p>
    <w:p w:rsidR="007477B5" w:rsidRPr="006158D2" w:rsidRDefault="00F6039D">
      <w:pPr>
        <w:spacing w:after="0" w:line="276" w:lineRule="auto"/>
        <w:ind w:firstLine="567"/>
        <w:contextualSpacing/>
        <w:rPr>
          <w:color w:val="auto"/>
          <w:sz w:val="28"/>
          <w:szCs w:val="28"/>
          <w:lang w:val="vi-VN"/>
        </w:rPr>
      </w:pPr>
      <w:r w:rsidRPr="006158D2">
        <w:rPr>
          <w:i/>
          <w:color w:val="auto"/>
          <w:sz w:val="28"/>
          <w:szCs w:val="28"/>
          <w:lang w:val="vi-VN"/>
        </w:rPr>
        <w:t xml:space="preserve">- Tài khoản 9111 - Xác </w:t>
      </w:r>
      <w:r w:rsidRPr="006158D2">
        <w:rPr>
          <w:rFonts w:hint="eastAsia"/>
          <w:i/>
          <w:color w:val="auto"/>
          <w:sz w:val="28"/>
          <w:szCs w:val="28"/>
          <w:lang w:val="vi-VN"/>
        </w:rPr>
        <w:t>đ</w:t>
      </w:r>
      <w:r w:rsidRPr="006158D2">
        <w:rPr>
          <w:i/>
          <w:color w:val="auto"/>
          <w:sz w:val="28"/>
          <w:szCs w:val="28"/>
          <w:lang w:val="vi-VN"/>
        </w:rPr>
        <w:t>inh kết quả kinh doanh từ giao dịch bên ngoài</w:t>
      </w:r>
      <w:r w:rsidRPr="006158D2">
        <w:rPr>
          <w:color w:val="auto"/>
          <w:sz w:val="28"/>
          <w:szCs w:val="28"/>
          <w:lang w:val="vi-VN"/>
        </w:rPr>
        <w:t xml:space="preserve">: Tài khoản này dùng </w:t>
      </w:r>
      <w:r w:rsidRPr="006158D2">
        <w:rPr>
          <w:rFonts w:hint="eastAsia"/>
          <w:color w:val="auto"/>
          <w:sz w:val="28"/>
          <w:szCs w:val="28"/>
          <w:lang w:val="vi-VN"/>
        </w:rPr>
        <w:t>đ</w:t>
      </w:r>
      <w:r w:rsidRPr="006158D2">
        <w:rPr>
          <w:color w:val="auto"/>
          <w:sz w:val="28"/>
          <w:szCs w:val="28"/>
          <w:lang w:val="vi-VN"/>
        </w:rPr>
        <w:t xml:space="preserve">ể xác </w:t>
      </w:r>
      <w:r w:rsidRPr="006158D2">
        <w:rPr>
          <w:rFonts w:hint="eastAsia"/>
          <w:color w:val="auto"/>
          <w:sz w:val="28"/>
          <w:szCs w:val="28"/>
          <w:lang w:val="vi-VN"/>
        </w:rPr>
        <w:t>đ</w:t>
      </w:r>
      <w:r w:rsidRPr="006158D2">
        <w:rPr>
          <w:color w:val="auto"/>
          <w:sz w:val="28"/>
          <w:szCs w:val="28"/>
          <w:lang w:val="vi-VN"/>
        </w:rPr>
        <w:t xml:space="preserve">ịnh và phản ánh kết quả hoạt </w:t>
      </w:r>
      <w:r w:rsidRPr="006158D2">
        <w:rPr>
          <w:rFonts w:hint="eastAsia"/>
          <w:color w:val="auto"/>
          <w:sz w:val="28"/>
          <w:szCs w:val="28"/>
          <w:lang w:val="vi-VN"/>
        </w:rPr>
        <w:t>đ</w:t>
      </w:r>
      <w:r w:rsidRPr="006158D2">
        <w:rPr>
          <w:color w:val="auto"/>
          <w:sz w:val="28"/>
          <w:szCs w:val="28"/>
          <w:lang w:val="vi-VN"/>
        </w:rPr>
        <w:t xml:space="preserve">ộng kinh doanh từ giao </w:t>
      </w:r>
      <w:r w:rsidRPr="006158D2">
        <w:rPr>
          <w:color w:val="auto"/>
          <w:sz w:val="28"/>
          <w:szCs w:val="28"/>
          <w:lang w:val="vi-VN"/>
        </w:rPr>
        <w:lastRenderedPageBreak/>
        <w:t xml:space="preserve">dịch bên ngoài và các hoạt </w:t>
      </w:r>
      <w:r w:rsidRPr="006158D2">
        <w:rPr>
          <w:rFonts w:hint="eastAsia"/>
          <w:color w:val="auto"/>
          <w:sz w:val="28"/>
          <w:szCs w:val="28"/>
          <w:lang w:val="vi-VN"/>
        </w:rPr>
        <w:t>đ</w:t>
      </w:r>
      <w:r w:rsidRPr="006158D2">
        <w:rPr>
          <w:color w:val="auto"/>
          <w:sz w:val="28"/>
          <w:szCs w:val="28"/>
          <w:lang w:val="vi-VN"/>
        </w:rPr>
        <w:t>ộng khác của HTX trong một kỳ kế toán.</w:t>
      </w:r>
    </w:p>
    <w:p w:rsidR="007477B5" w:rsidRPr="006158D2" w:rsidRDefault="00F6039D">
      <w:pPr>
        <w:spacing w:after="0" w:line="276" w:lineRule="auto"/>
        <w:ind w:firstLine="567"/>
        <w:contextualSpacing/>
        <w:rPr>
          <w:color w:val="auto"/>
          <w:sz w:val="28"/>
          <w:szCs w:val="28"/>
          <w:lang w:val="vi-VN"/>
        </w:rPr>
      </w:pPr>
      <w:r w:rsidRPr="006158D2">
        <w:rPr>
          <w:i/>
          <w:color w:val="auto"/>
          <w:sz w:val="28"/>
          <w:szCs w:val="28"/>
          <w:lang w:val="vi-VN"/>
        </w:rPr>
        <w:t xml:space="preserve">- Tài khoản 9112 - Xác </w:t>
      </w:r>
      <w:r w:rsidRPr="006158D2">
        <w:rPr>
          <w:rFonts w:hint="eastAsia"/>
          <w:i/>
          <w:color w:val="auto"/>
          <w:sz w:val="28"/>
          <w:szCs w:val="28"/>
          <w:lang w:val="vi-VN"/>
        </w:rPr>
        <w:t>đ</w:t>
      </w:r>
      <w:r w:rsidRPr="006158D2">
        <w:rPr>
          <w:i/>
          <w:color w:val="auto"/>
          <w:sz w:val="28"/>
          <w:szCs w:val="28"/>
          <w:lang w:val="vi-VN"/>
        </w:rPr>
        <w:t>ịnh kết quả kinh doanh từ giao dịch nội bộ:</w:t>
      </w:r>
      <w:r w:rsidRPr="006158D2">
        <w:rPr>
          <w:color w:val="auto"/>
          <w:sz w:val="28"/>
          <w:szCs w:val="28"/>
          <w:lang w:val="vi-VN"/>
        </w:rPr>
        <w:t xml:space="preserve"> Tài khoản này dùng </w:t>
      </w:r>
      <w:r w:rsidRPr="006158D2">
        <w:rPr>
          <w:rFonts w:hint="eastAsia"/>
          <w:color w:val="auto"/>
          <w:sz w:val="28"/>
          <w:szCs w:val="28"/>
          <w:lang w:val="vi-VN"/>
        </w:rPr>
        <w:t>đ</w:t>
      </w:r>
      <w:r w:rsidRPr="006158D2">
        <w:rPr>
          <w:color w:val="auto"/>
          <w:sz w:val="28"/>
          <w:szCs w:val="28"/>
          <w:lang w:val="vi-VN"/>
        </w:rPr>
        <w:t xml:space="preserve">ể xác </w:t>
      </w:r>
      <w:r w:rsidRPr="006158D2">
        <w:rPr>
          <w:rFonts w:hint="eastAsia"/>
          <w:color w:val="auto"/>
          <w:sz w:val="28"/>
          <w:szCs w:val="28"/>
          <w:lang w:val="vi-VN"/>
        </w:rPr>
        <w:t>đ</w:t>
      </w:r>
      <w:r w:rsidRPr="006158D2">
        <w:rPr>
          <w:color w:val="auto"/>
          <w:sz w:val="28"/>
          <w:szCs w:val="28"/>
          <w:lang w:val="vi-VN"/>
        </w:rPr>
        <w:t xml:space="preserve">ịnh và phản ánh kết quả hoạt </w:t>
      </w:r>
      <w:r w:rsidRPr="006158D2">
        <w:rPr>
          <w:rFonts w:hint="eastAsia"/>
          <w:color w:val="auto"/>
          <w:sz w:val="28"/>
          <w:szCs w:val="28"/>
          <w:lang w:val="vi-VN"/>
        </w:rPr>
        <w:t>đ</w:t>
      </w:r>
      <w:r w:rsidRPr="006158D2">
        <w:rPr>
          <w:color w:val="auto"/>
          <w:sz w:val="28"/>
          <w:szCs w:val="28"/>
          <w:lang w:val="vi-VN"/>
        </w:rPr>
        <w:t>ộng kinh doanh từ giao dịch nội bộ của HTX trong một kỳ kế toán.</w:t>
      </w:r>
    </w:p>
    <w:p w:rsidR="007477B5" w:rsidRPr="006158D2" w:rsidRDefault="00F6039D">
      <w:pPr>
        <w:pStyle w:val="BodyTextIndent3"/>
        <w:spacing w:after="0" w:line="276" w:lineRule="auto"/>
        <w:ind w:left="0" w:firstLine="567"/>
        <w:contextualSpacing/>
        <w:rPr>
          <w:rFonts w:ascii="Times New Roman" w:hAnsi="Times New Roman"/>
          <w:b/>
          <w:color w:val="auto"/>
          <w:sz w:val="28"/>
          <w:szCs w:val="28"/>
          <w:lang w:val="vi-VN"/>
        </w:rPr>
      </w:pPr>
      <w:r w:rsidRPr="006158D2">
        <w:rPr>
          <w:rFonts w:ascii="Times New Roman" w:hAnsi="Times New Roman"/>
          <w:b/>
          <w:color w:val="auto"/>
          <w:sz w:val="28"/>
          <w:szCs w:val="28"/>
          <w:lang w:val="vi-VN"/>
        </w:rPr>
        <w:t>3. Ph</w:t>
      </w:r>
      <w:r w:rsidRPr="006158D2">
        <w:rPr>
          <w:rFonts w:ascii="Times New Roman" w:hAnsi="Times New Roman" w:hint="eastAsia"/>
          <w:b/>
          <w:color w:val="auto"/>
          <w:sz w:val="28"/>
          <w:szCs w:val="28"/>
          <w:lang w:val="vi-VN"/>
        </w:rPr>
        <w:t>ươ</w:t>
      </w:r>
      <w:r w:rsidRPr="006158D2">
        <w:rPr>
          <w:rFonts w:ascii="Times New Roman" w:hAnsi="Times New Roman"/>
          <w:b/>
          <w:color w:val="auto"/>
          <w:sz w:val="28"/>
          <w:szCs w:val="28"/>
          <w:lang w:val="vi-VN"/>
        </w:rPr>
        <w:t>ng pháp kế toán một số giao dịch kinh tế chủ yếu</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a) Cuối kỳ kế toán, thực hiện việc kết chuyển số doanh thu bán hàng thuần từ giao dịch bên ngoài vào tài khoản Xác </w:t>
      </w:r>
      <w:r w:rsidRPr="006158D2">
        <w:rPr>
          <w:rFonts w:hint="eastAsia"/>
          <w:color w:val="auto"/>
          <w:sz w:val="28"/>
          <w:szCs w:val="28"/>
          <w:lang w:val="vi-VN"/>
        </w:rPr>
        <w:t>đ</w:t>
      </w:r>
      <w:r w:rsidRPr="006158D2">
        <w:rPr>
          <w:color w:val="auto"/>
          <w:sz w:val="28"/>
          <w:szCs w:val="28"/>
          <w:lang w:val="vi-VN"/>
        </w:rPr>
        <w:t>ịnh kết quả kinh doanh,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511 - Doanh thu từ giao dịch bên ngoài </w:t>
      </w:r>
    </w:p>
    <w:p w:rsidR="007477B5" w:rsidRPr="006158D2" w:rsidRDefault="00F6039D">
      <w:pPr>
        <w:spacing w:after="0" w:line="276" w:lineRule="auto"/>
        <w:ind w:firstLine="1134"/>
        <w:contextualSpacing/>
        <w:rPr>
          <w:color w:val="auto"/>
          <w:sz w:val="28"/>
          <w:szCs w:val="28"/>
          <w:lang w:val="vi-VN"/>
        </w:rPr>
      </w:pPr>
      <w:r w:rsidRPr="006158D2">
        <w:rPr>
          <w:color w:val="auto"/>
          <w:sz w:val="28"/>
          <w:szCs w:val="28"/>
          <w:lang w:val="vi-VN"/>
        </w:rPr>
        <w:t xml:space="preserve">Có TK 911 - Xác </w:t>
      </w:r>
      <w:r w:rsidRPr="006158D2">
        <w:rPr>
          <w:rFonts w:hint="eastAsia"/>
          <w:color w:val="auto"/>
          <w:sz w:val="28"/>
          <w:szCs w:val="28"/>
          <w:lang w:val="vi-VN"/>
        </w:rPr>
        <w:t>đ</w:t>
      </w:r>
      <w:r w:rsidRPr="006158D2">
        <w:rPr>
          <w:color w:val="auto"/>
          <w:sz w:val="28"/>
          <w:szCs w:val="28"/>
          <w:lang w:val="vi-VN"/>
        </w:rPr>
        <w:t>ịnh kết quả kinh doanh (9111).</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b) Cuối kỳ kế toán, thực hiện việc kết chuyển số doanh thu bán hàng thuần từ giao dịch nội bộ vào tài khoản Xác </w:t>
      </w:r>
      <w:r w:rsidRPr="006158D2">
        <w:rPr>
          <w:rFonts w:hint="eastAsia"/>
          <w:color w:val="auto"/>
          <w:sz w:val="28"/>
          <w:szCs w:val="28"/>
          <w:lang w:val="vi-VN"/>
        </w:rPr>
        <w:t>đ</w:t>
      </w:r>
      <w:r w:rsidRPr="006158D2">
        <w:rPr>
          <w:color w:val="auto"/>
          <w:sz w:val="28"/>
          <w:szCs w:val="28"/>
          <w:lang w:val="vi-VN"/>
        </w:rPr>
        <w:t>ịnh kết quả kinh doanh,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512 - Doanh thu từ giao dịch nội bộ</w:t>
      </w:r>
    </w:p>
    <w:p w:rsidR="007477B5" w:rsidRPr="006158D2" w:rsidRDefault="00F6039D">
      <w:pPr>
        <w:spacing w:after="0" w:line="276" w:lineRule="auto"/>
        <w:ind w:left="720" w:firstLine="414"/>
        <w:contextualSpacing/>
        <w:rPr>
          <w:color w:val="auto"/>
          <w:sz w:val="28"/>
          <w:szCs w:val="28"/>
          <w:lang w:val="vi-VN"/>
        </w:rPr>
      </w:pPr>
      <w:r w:rsidRPr="006158D2">
        <w:rPr>
          <w:color w:val="auto"/>
          <w:sz w:val="28"/>
          <w:szCs w:val="28"/>
          <w:lang w:val="vi-VN"/>
        </w:rPr>
        <w:t xml:space="preserve">Có TK 911 - Xác </w:t>
      </w:r>
      <w:r w:rsidRPr="006158D2">
        <w:rPr>
          <w:rFonts w:hint="eastAsia"/>
          <w:color w:val="auto"/>
          <w:sz w:val="28"/>
          <w:szCs w:val="28"/>
          <w:lang w:val="vi-VN"/>
        </w:rPr>
        <w:t>đ</w:t>
      </w:r>
      <w:r w:rsidRPr="006158D2">
        <w:rPr>
          <w:color w:val="auto"/>
          <w:sz w:val="28"/>
          <w:szCs w:val="28"/>
          <w:lang w:val="vi-VN"/>
        </w:rPr>
        <w:t>ịnh kết quả kinh doanh (9112).</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c) Cuối kỳ kế toán, kết chuyển trị giá vốn của sản phẩm, hàng hóa, dịch vụ của giao dịch bên ngoài </w:t>
      </w:r>
      <w:r w:rsidRPr="006158D2">
        <w:rPr>
          <w:rFonts w:hint="eastAsia"/>
          <w:color w:val="auto"/>
          <w:sz w:val="28"/>
          <w:szCs w:val="28"/>
          <w:lang w:val="vi-VN"/>
        </w:rPr>
        <w:t>đã</w:t>
      </w:r>
      <w:r w:rsidRPr="006158D2">
        <w:rPr>
          <w:color w:val="auto"/>
          <w:sz w:val="28"/>
          <w:szCs w:val="28"/>
          <w:lang w:val="vi-VN"/>
        </w:rPr>
        <w:t xml:space="preserve"> tiêu thụ trong kỳ,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911 - Xác </w:t>
      </w:r>
      <w:r w:rsidRPr="006158D2">
        <w:rPr>
          <w:rFonts w:hint="eastAsia"/>
          <w:color w:val="auto"/>
          <w:sz w:val="28"/>
          <w:szCs w:val="28"/>
          <w:lang w:val="vi-VN"/>
        </w:rPr>
        <w:t>đ</w:t>
      </w:r>
      <w:r w:rsidRPr="006158D2">
        <w:rPr>
          <w:color w:val="auto"/>
          <w:sz w:val="28"/>
          <w:szCs w:val="28"/>
          <w:lang w:val="vi-VN"/>
        </w:rPr>
        <w:t>ịnh kết quả kinh doanh (9111)</w:t>
      </w:r>
    </w:p>
    <w:p w:rsidR="007477B5" w:rsidRPr="006158D2" w:rsidRDefault="00F6039D">
      <w:pPr>
        <w:spacing w:after="0" w:line="276" w:lineRule="auto"/>
        <w:ind w:left="720" w:firstLine="414"/>
        <w:contextualSpacing/>
        <w:rPr>
          <w:color w:val="auto"/>
          <w:sz w:val="28"/>
          <w:szCs w:val="28"/>
          <w:lang w:val="vi-VN"/>
        </w:rPr>
      </w:pPr>
      <w:r w:rsidRPr="006158D2">
        <w:rPr>
          <w:color w:val="auto"/>
          <w:sz w:val="28"/>
          <w:szCs w:val="28"/>
          <w:lang w:val="vi-VN"/>
        </w:rPr>
        <w:t>Có TK 611 - Giá vốn hàng bán của giao dịch bên ngoài.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d) Cuối kỳ kế toán, kết chuyển trị giá vốn của sản phẩm, hàng hóa, dịch vụ của giao dịch nội bộ </w:t>
      </w:r>
      <w:r w:rsidRPr="006158D2">
        <w:rPr>
          <w:rFonts w:hint="eastAsia"/>
          <w:color w:val="auto"/>
          <w:sz w:val="28"/>
          <w:szCs w:val="28"/>
          <w:lang w:val="vi-VN"/>
        </w:rPr>
        <w:t>đã</w:t>
      </w:r>
      <w:r w:rsidRPr="006158D2">
        <w:rPr>
          <w:color w:val="auto"/>
          <w:sz w:val="28"/>
          <w:szCs w:val="28"/>
          <w:lang w:val="vi-VN"/>
        </w:rPr>
        <w:t xml:space="preserve"> tiêu thụ trong kỳ,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911 - Xác </w:t>
      </w:r>
      <w:r w:rsidRPr="006158D2">
        <w:rPr>
          <w:rFonts w:hint="eastAsia"/>
          <w:color w:val="auto"/>
          <w:sz w:val="28"/>
          <w:szCs w:val="28"/>
          <w:lang w:val="vi-VN"/>
        </w:rPr>
        <w:t>đ</w:t>
      </w:r>
      <w:r w:rsidRPr="006158D2">
        <w:rPr>
          <w:color w:val="auto"/>
          <w:sz w:val="28"/>
          <w:szCs w:val="28"/>
          <w:lang w:val="vi-VN"/>
        </w:rPr>
        <w:t>ịnh kết quả kinh doanh (9112)</w:t>
      </w:r>
    </w:p>
    <w:p w:rsidR="007477B5" w:rsidRPr="006158D2" w:rsidRDefault="00F6039D">
      <w:pPr>
        <w:spacing w:after="0" w:line="276" w:lineRule="auto"/>
        <w:ind w:left="720" w:firstLine="414"/>
        <w:contextualSpacing/>
        <w:rPr>
          <w:color w:val="auto"/>
          <w:sz w:val="28"/>
          <w:szCs w:val="28"/>
          <w:lang w:val="vi-VN"/>
        </w:rPr>
      </w:pPr>
      <w:r w:rsidRPr="006158D2">
        <w:rPr>
          <w:color w:val="auto"/>
          <w:sz w:val="28"/>
          <w:szCs w:val="28"/>
          <w:lang w:val="vi-VN"/>
        </w:rPr>
        <w:t>Có TK 612 - Giá vốn hàng bán của giao dịch nội bộ.</w:t>
      </w:r>
    </w:p>
    <w:p w:rsidR="007477B5" w:rsidRPr="006158D2" w:rsidRDefault="00F6039D">
      <w:pPr>
        <w:spacing w:after="0" w:line="276" w:lineRule="auto"/>
        <w:ind w:firstLine="567"/>
        <w:contextualSpacing/>
        <w:rPr>
          <w:color w:val="auto"/>
          <w:sz w:val="28"/>
          <w:szCs w:val="28"/>
          <w:lang w:val="vi-VN"/>
        </w:rPr>
      </w:pPr>
      <w:r w:rsidRPr="006158D2">
        <w:rPr>
          <w:rFonts w:hint="eastAsia"/>
          <w:color w:val="auto"/>
          <w:sz w:val="28"/>
          <w:szCs w:val="28"/>
          <w:lang w:val="vi-VN"/>
        </w:rPr>
        <w:t>đ</w:t>
      </w:r>
      <w:r w:rsidRPr="006158D2">
        <w:rPr>
          <w:color w:val="auto"/>
          <w:sz w:val="28"/>
          <w:szCs w:val="28"/>
          <w:lang w:val="vi-VN"/>
        </w:rPr>
        <w:t>) Cuối kỳ kế toán, kết chuyển các khoản thu nhập khác,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Nợ TK 558 - Thu nhập khác</w:t>
      </w:r>
    </w:p>
    <w:p w:rsidR="007477B5" w:rsidRPr="006158D2" w:rsidRDefault="00F6039D">
      <w:pPr>
        <w:spacing w:after="0" w:line="276" w:lineRule="auto"/>
        <w:ind w:left="720" w:firstLine="414"/>
        <w:contextualSpacing/>
        <w:rPr>
          <w:color w:val="auto"/>
          <w:sz w:val="28"/>
          <w:szCs w:val="28"/>
          <w:lang w:val="vi-VN"/>
        </w:rPr>
      </w:pPr>
      <w:r w:rsidRPr="006158D2">
        <w:rPr>
          <w:color w:val="auto"/>
          <w:sz w:val="28"/>
          <w:szCs w:val="28"/>
          <w:lang w:val="vi-VN"/>
        </w:rPr>
        <w:t xml:space="preserve">Có TK 911 - Xác </w:t>
      </w:r>
      <w:r w:rsidRPr="006158D2">
        <w:rPr>
          <w:rFonts w:hint="eastAsia"/>
          <w:color w:val="auto"/>
          <w:sz w:val="28"/>
          <w:szCs w:val="28"/>
          <w:lang w:val="vi-VN"/>
        </w:rPr>
        <w:t>đ</w:t>
      </w:r>
      <w:r w:rsidRPr="006158D2">
        <w:rPr>
          <w:color w:val="auto"/>
          <w:sz w:val="28"/>
          <w:szCs w:val="28"/>
          <w:lang w:val="vi-VN"/>
        </w:rPr>
        <w:t>ịnh kết quả kinh doanh.</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e) Cuối kỳ kế toán, kết chuyển các khoản chi phí khác, ghi:</w:t>
      </w:r>
    </w:p>
    <w:p w:rsidR="007477B5" w:rsidRPr="006158D2" w:rsidRDefault="00F6039D">
      <w:pPr>
        <w:spacing w:after="0" w:line="276" w:lineRule="auto"/>
        <w:ind w:firstLine="567"/>
        <w:contextualSpacing/>
        <w:rPr>
          <w:color w:val="auto"/>
          <w:sz w:val="28"/>
          <w:szCs w:val="28"/>
          <w:lang w:val="vi-VN"/>
        </w:rPr>
      </w:pPr>
      <w:r w:rsidRPr="006158D2">
        <w:rPr>
          <w:color w:val="auto"/>
          <w:sz w:val="28"/>
          <w:szCs w:val="28"/>
          <w:lang w:val="vi-VN"/>
        </w:rPr>
        <w:t xml:space="preserve">Nợ TK 911 - Xác </w:t>
      </w:r>
      <w:r w:rsidRPr="006158D2">
        <w:rPr>
          <w:rFonts w:hint="eastAsia"/>
          <w:color w:val="auto"/>
          <w:sz w:val="28"/>
          <w:szCs w:val="28"/>
          <w:lang w:val="vi-VN"/>
        </w:rPr>
        <w:t>đ</w:t>
      </w:r>
      <w:r w:rsidRPr="006158D2">
        <w:rPr>
          <w:color w:val="auto"/>
          <w:sz w:val="28"/>
          <w:szCs w:val="28"/>
          <w:lang w:val="vi-VN"/>
        </w:rPr>
        <w:t>ịnh kết quả kinh doanh</w:t>
      </w:r>
    </w:p>
    <w:p w:rsidR="007477B5" w:rsidRPr="006158D2" w:rsidRDefault="00F6039D">
      <w:pPr>
        <w:spacing w:after="0" w:line="276" w:lineRule="auto"/>
        <w:ind w:left="720" w:firstLine="414"/>
        <w:contextualSpacing/>
        <w:rPr>
          <w:color w:val="auto"/>
          <w:sz w:val="28"/>
          <w:szCs w:val="28"/>
          <w:lang w:val="en-US"/>
        </w:rPr>
      </w:pPr>
      <w:r w:rsidRPr="006158D2">
        <w:rPr>
          <w:color w:val="auto"/>
          <w:sz w:val="28"/>
          <w:szCs w:val="28"/>
          <w:lang w:val="vi-VN"/>
        </w:rPr>
        <w:t>Có TK 658 - Chi phí khác</w:t>
      </w:r>
      <w:r w:rsidRPr="006158D2">
        <w:rPr>
          <w:color w:val="auto"/>
          <w:sz w:val="28"/>
          <w:szCs w:val="28"/>
          <w:lang w:val="en-US"/>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t>g) Cuối kỳ kế toán, kết chuyển chi phí quản lý kinh doanh phát sinh trong kỳ,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911 - Xác </w:t>
      </w:r>
      <w:r w:rsidRPr="006158D2">
        <w:rPr>
          <w:rFonts w:hint="eastAsia"/>
          <w:color w:val="auto"/>
          <w:sz w:val="28"/>
          <w:szCs w:val="28"/>
        </w:rPr>
        <w:t>đ</w:t>
      </w:r>
      <w:r w:rsidRPr="006158D2">
        <w:rPr>
          <w:color w:val="auto"/>
          <w:sz w:val="28"/>
          <w:szCs w:val="28"/>
        </w:rPr>
        <w:t>ịnh kết quả kinh doanh (9111, 9112)</w:t>
      </w:r>
    </w:p>
    <w:p w:rsidR="007477B5" w:rsidRPr="006158D2" w:rsidRDefault="00F6039D">
      <w:pPr>
        <w:spacing w:after="0" w:line="276" w:lineRule="auto"/>
        <w:ind w:left="720" w:firstLine="414"/>
        <w:contextualSpacing/>
        <w:rPr>
          <w:color w:val="auto"/>
          <w:sz w:val="28"/>
          <w:szCs w:val="28"/>
        </w:rPr>
      </w:pPr>
      <w:r w:rsidRPr="006158D2">
        <w:rPr>
          <w:color w:val="auto"/>
          <w:sz w:val="28"/>
          <w:szCs w:val="28"/>
        </w:rPr>
        <w:t>Có TK 642 - Chi phí quản lý kinh doanh</w:t>
      </w:r>
    </w:p>
    <w:p w:rsidR="007477B5" w:rsidRPr="006158D2" w:rsidRDefault="00F6039D">
      <w:pPr>
        <w:pStyle w:val="BodyTextIndent"/>
        <w:spacing w:before="0" w:after="0" w:line="276" w:lineRule="auto"/>
        <w:ind w:firstLine="567"/>
        <w:contextualSpacing/>
        <w:rPr>
          <w:rFonts w:ascii="Times New Roman" w:hAnsi="Times New Roman"/>
          <w:b w:val="0"/>
          <w:i w:val="0"/>
          <w:color w:val="auto"/>
          <w:sz w:val="28"/>
          <w:lang w:val="vi-VN"/>
        </w:rPr>
      </w:pPr>
      <w:r w:rsidRPr="006158D2">
        <w:rPr>
          <w:rFonts w:ascii="Times New Roman" w:hAnsi="Times New Roman"/>
          <w:b w:val="0"/>
          <w:i w:val="0"/>
          <w:color w:val="auto"/>
          <w:sz w:val="28"/>
        </w:rPr>
        <w:t>h</w:t>
      </w:r>
      <w:r w:rsidRPr="006158D2">
        <w:rPr>
          <w:rFonts w:ascii="Times New Roman" w:hAnsi="Times New Roman"/>
          <w:b w:val="0"/>
          <w:i w:val="0"/>
          <w:color w:val="auto"/>
          <w:sz w:val="28"/>
          <w:lang w:val="vi-VN"/>
        </w:rPr>
        <w:t xml:space="preserve">) Cuối kỳ kế toán, kết chuyển chi phí thuế thu nhập </w:t>
      </w:r>
      <w:r w:rsidRPr="006158D2">
        <w:rPr>
          <w:rFonts w:ascii="Times New Roman" w:hAnsi="Times New Roman"/>
          <w:b w:val="0"/>
          <w:i w:val="0"/>
          <w:color w:val="auto"/>
          <w:sz w:val="28"/>
        </w:rPr>
        <w:t>doanh nghiệp</w:t>
      </w:r>
      <w:r w:rsidRPr="006158D2">
        <w:rPr>
          <w:rFonts w:ascii="Times New Roman" w:hAnsi="Times New Roman"/>
          <w:b w:val="0"/>
          <w:i w:val="0"/>
          <w:color w:val="auto"/>
          <w:sz w:val="28"/>
          <w:lang w:val="vi-VN"/>
        </w:rPr>
        <w:t>, ghi:</w:t>
      </w:r>
    </w:p>
    <w:p w:rsidR="007477B5" w:rsidRPr="006158D2" w:rsidRDefault="00F6039D">
      <w:pPr>
        <w:pStyle w:val="BodyTextIndent"/>
        <w:spacing w:before="0" w:after="0" w:line="276" w:lineRule="auto"/>
        <w:ind w:firstLine="567"/>
        <w:contextualSpacing/>
        <w:rPr>
          <w:rFonts w:ascii="Times New Roman" w:hAnsi="Times New Roman"/>
          <w:b w:val="0"/>
          <w:i w:val="0"/>
          <w:color w:val="auto"/>
          <w:sz w:val="28"/>
          <w:lang w:val="vi-VN"/>
        </w:rPr>
      </w:pPr>
      <w:r w:rsidRPr="006158D2">
        <w:rPr>
          <w:rFonts w:ascii="Times New Roman" w:hAnsi="Times New Roman"/>
          <w:b w:val="0"/>
          <w:i w:val="0"/>
          <w:color w:val="auto"/>
          <w:sz w:val="28"/>
          <w:lang w:val="vi-VN"/>
        </w:rPr>
        <w:t xml:space="preserve">Nợ TK 911 - Xác </w:t>
      </w:r>
      <w:r w:rsidRPr="006158D2">
        <w:rPr>
          <w:rFonts w:ascii="Times New Roman" w:hAnsi="Times New Roman" w:hint="eastAsia"/>
          <w:b w:val="0"/>
          <w:i w:val="0"/>
          <w:color w:val="auto"/>
          <w:sz w:val="28"/>
          <w:lang w:val="vi-VN"/>
        </w:rPr>
        <w:t>đ</w:t>
      </w:r>
      <w:r w:rsidRPr="006158D2">
        <w:rPr>
          <w:rFonts w:ascii="Times New Roman" w:hAnsi="Times New Roman"/>
          <w:b w:val="0"/>
          <w:i w:val="0"/>
          <w:color w:val="auto"/>
          <w:sz w:val="28"/>
          <w:lang w:val="vi-VN"/>
        </w:rPr>
        <w:t>ịnh kết quả kinh doanh</w:t>
      </w:r>
    </w:p>
    <w:p w:rsidR="007477B5" w:rsidRPr="006158D2" w:rsidRDefault="00F6039D">
      <w:pPr>
        <w:spacing w:after="0" w:line="276" w:lineRule="auto"/>
        <w:ind w:firstLine="1134"/>
        <w:contextualSpacing/>
        <w:rPr>
          <w:b/>
          <w:i/>
          <w:color w:val="auto"/>
          <w:sz w:val="28"/>
          <w:lang w:val="vi-VN"/>
        </w:rPr>
      </w:pPr>
      <w:r w:rsidRPr="006158D2">
        <w:rPr>
          <w:color w:val="auto"/>
          <w:sz w:val="28"/>
          <w:lang w:val="vi-VN"/>
        </w:rPr>
        <w:t>Có TK 659 - Chi phí thuế thu nhập doanh nghiệp</w:t>
      </w:r>
      <w:r w:rsidRPr="006158D2">
        <w:rPr>
          <w:i/>
          <w:color w:val="auto"/>
          <w:sz w:val="28"/>
          <w:lang w:val="vi-VN"/>
        </w:rPr>
        <w:t>.</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k) Cuối kỳ kế toán, kết chuyển kết quả hoạt </w:t>
      </w:r>
      <w:r w:rsidRPr="006158D2">
        <w:rPr>
          <w:rFonts w:hint="eastAsia"/>
          <w:color w:val="auto"/>
          <w:sz w:val="28"/>
          <w:szCs w:val="28"/>
        </w:rPr>
        <w:t>đ</w:t>
      </w:r>
      <w:r w:rsidRPr="006158D2">
        <w:rPr>
          <w:color w:val="auto"/>
          <w:sz w:val="28"/>
          <w:szCs w:val="28"/>
        </w:rPr>
        <w:t>ộng kinh doanh trong kỳ vào lợi nhuận sau thuế ch</w:t>
      </w:r>
      <w:r w:rsidRPr="006158D2">
        <w:rPr>
          <w:rFonts w:hint="eastAsia"/>
          <w:color w:val="auto"/>
          <w:sz w:val="28"/>
          <w:szCs w:val="28"/>
        </w:rPr>
        <w:t>ư</w:t>
      </w:r>
      <w:r w:rsidRPr="006158D2">
        <w:rPr>
          <w:color w:val="auto"/>
          <w:sz w:val="28"/>
          <w:szCs w:val="28"/>
        </w:rPr>
        <w:t>a phân phối:</w:t>
      </w:r>
    </w:p>
    <w:p w:rsidR="007477B5" w:rsidRPr="006158D2" w:rsidRDefault="00F6039D">
      <w:pPr>
        <w:spacing w:after="0" w:line="276" w:lineRule="auto"/>
        <w:ind w:firstLine="567"/>
        <w:contextualSpacing/>
        <w:rPr>
          <w:color w:val="auto"/>
          <w:sz w:val="28"/>
          <w:szCs w:val="28"/>
        </w:rPr>
      </w:pPr>
      <w:r w:rsidRPr="006158D2">
        <w:rPr>
          <w:color w:val="auto"/>
          <w:sz w:val="28"/>
          <w:szCs w:val="28"/>
        </w:rPr>
        <w:t>- Kết chuyển lãi, ghi: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Nợ TK 911 - Xác </w:t>
      </w:r>
      <w:r w:rsidRPr="006158D2">
        <w:rPr>
          <w:rFonts w:hint="eastAsia"/>
          <w:color w:val="auto"/>
          <w:sz w:val="28"/>
          <w:szCs w:val="28"/>
        </w:rPr>
        <w:t>đ</w:t>
      </w:r>
      <w:r w:rsidRPr="006158D2">
        <w:rPr>
          <w:color w:val="auto"/>
          <w:sz w:val="28"/>
          <w:szCs w:val="28"/>
        </w:rPr>
        <w:t>ịnh kết quả kinh doanh (9111, 9112)</w:t>
      </w:r>
    </w:p>
    <w:p w:rsidR="007477B5" w:rsidRPr="006158D2" w:rsidRDefault="00F6039D">
      <w:pPr>
        <w:spacing w:after="0" w:line="276" w:lineRule="auto"/>
        <w:ind w:left="720" w:firstLine="414"/>
        <w:contextualSpacing/>
        <w:rPr>
          <w:color w:val="auto"/>
          <w:sz w:val="28"/>
          <w:szCs w:val="28"/>
        </w:rPr>
      </w:pPr>
      <w:r w:rsidRPr="006158D2">
        <w:rPr>
          <w:color w:val="auto"/>
          <w:sz w:val="28"/>
          <w:szCs w:val="28"/>
        </w:rPr>
        <w:lastRenderedPageBreak/>
        <w:t>Có TK 421 - Lợi nhuận sau thuế ch</w:t>
      </w:r>
      <w:r w:rsidRPr="006158D2">
        <w:rPr>
          <w:rFonts w:hint="eastAsia"/>
          <w:color w:val="auto"/>
          <w:sz w:val="28"/>
          <w:szCs w:val="28"/>
        </w:rPr>
        <w:t>ư</w:t>
      </w:r>
      <w:r w:rsidRPr="006158D2">
        <w:rPr>
          <w:color w:val="auto"/>
          <w:sz w:val="28"/>
          <w:szCs w:val="28"/>
        </w:rPr>
        <w:t>a phân phối.</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 Kết chuyển lỗ, ghi: </w:t>
      </w:r>
    </w:p>
    <w:p w:rsidR="007477B5" w:rsidRPr="006158D2" w:rsidRDefault="00F6039D">
      <w:pPr>
        <w:spacing w:after="0" w:line="276" w:lineRule="auto"/>
        <w:ind w:firstLine="567"/>
        <w:contextualSpacing/>
        <w:rPr>
          <w:color w:val="auto"/>
          <w:sz w:val="28"/>
          <w:szCs w:val="28"/>
        </w:rPr>
      </w:pPr>
      <w:r w:rsidRPr="006158D2">
        <w:rPr>
          <w:color w:val="auto"/>
          <w:sz w:val="28"/>
          <w:szCs w:val="28"/>
        </w:rPr>
        <w:t>Nợ TK 421 - Lợi nhuận sau thuế ch</w:t>
      </w:r>
      <w:r w:rsidRPr="006158D2">
        <w:rPr>
          <w:rFonts w:hint="eastAsia"/>
          <w:color w:val="auto"/>
          <w:sz w:val="28"/>
          <w:szCs w:val="28"/>
        </w:rPr>
        <w:t>ư</w:t>
      </w:r>
      <w:r w:rsidRPr="006158D2">
        <w:rPr>
          <w:color w:val="auto"/>
          <w:sz w:val="28"/>
          <w:szCs w:val="28"/>
        </w:rPr>
        <w:t>a phân phối</w:t>
      </w:r>
    </w:p>
    <w:p w:rsidR="007477B5" w:rsidRPr="006158D2" w:rsidRDefault="00F6039D">
      <w:pPr>
        <w:spacing w:after="0" w:line="276" w:lineRule="auto"/>
        <w:ind w:left="720" w:firstLine="414"/>
        <w:contextualSpacing/>
        <w:rPr>
          <w:color w:val="auto"/>
          <w:sz w:val="28"/>
          <w:szCs w:val="28"/>
        </w:rPr>
      </w:pPr>
      <w:r w:rsidRPr="006158D2">
        <w:rPr>
          <w:color w:val="auto"/>
          <w:sz w:val="28"/>
          <w:szCs w:val="28"/>
        </w:rPr>
        <w:t xml:space="preserve">Có TK 911 - Xác </w:t>
      </w:r>
      <w:r w:rsidRPr="006158D2">
        <w:rPr>
          <w:rFonts w:hint="eastAsia"/>
          <w:color w:val="auto"/>
          <w:sz w:val="28"/>
          <w:szCs w:val="28"/>
        </w:rPr>
        <w:t>đ</w:t>
      </w:r>
      <w:r w:rsidRPr="006158D2">
        <w:rPr>
          <w:color w:val="auto"/>
          <w:sz w:val="28"/>
          <w:szCs w:val="28"/>
        </w:rPr>
        <w:t>ịnh kết quả kinh doanh (9111, 9112).</w:t>
      </w:r>
    </w:p>
    <w:p w:rsidR="007477B5" w:rsidRPr="006158D2" w:rsidRDefault="007477B5">
      <w:pPr>
        <w:spacing w:after="0" w:line="276" w:lineRule="auto"/>
        <w:ind w:firstLine="567"/>
        <w:contextualSpacing/>
        <w:rPr>
          <w:color w:val="auto"/>
          <w:sz w:val="28"/>
          <w:szCs w:val="28"/>
        </w:rPr>
      </w:pPr>
    </w:p>
    <w:p w:rsidR="007477B5" w:rsidRPr="006158D2" w:rsidRDefault="00F6039D">
      <w:pPr>
        <w:widowControl/>
        <w:spacing w:after="0" w:line="276" w:lineRule="auto"/>
        <w:jc w:val="left"/>
        <w:rPr>
          <w:b/>
          <w:color w:val="auto"/>
          <w:sz w:val="28"/>
        </w:rPr>
      </w:pPr>
      <w:r w:rsidRPr="006158D2">
        <w:rPr>
          <w:b/>
          <w:color w:val="auto"/>
          <w:sz w:val="28"/>
        </w:rPr>
        <w:br w:type="page"/>
      </w:r>
    </w:p>
    <w:p w:rsidR="007477B5" w:rsidRPr="006158D2" w:rsidRDefault="00F6039D">
      <w:pPr>
        <w:widowControl/>
        <w:spacing w:after="0" w:line="276" w:lineRule="auto"/>
        <w:contextualSpacing/>
        <w:jc w:val="center"/>
        <w:rPr>
          <w:b/>
          <w:color w:val="auto"/>
          <w:sz w:val="28"/>
        </w:rPr>
      </w:pPr>
      <w:r w:rsidRPr="006158D2">
        <w:rPr>
          <w:b/>
          <w:color w:val="auto"/>
          <w:sz w:val="28"/>
        </w:rPr>
        <w:lastRenderedPageBreak/>
        <w:t>CÁC TÀI KHOẢN NGOÀI BÁO CÁO TÌNH HÌNH TÀI CHÍNH</w:t>
      </w:r>
    </w:p>
    <w:p w:rsidR="007477B5" w:rsidRPr="006158D2" w:rsidRDefault="00F6039D">
      <w:pPr>
        <w:pStyle w:val="b"/>
        <w:spacing w:before="0" w:after="0" w:line="276" w:lineRule="auto"/>
        <w:contextualSpacing/>
        <w:rPr>
          <w:rFonts w:ascii="Times New Roman" w:hAnsi="Times New Roman"/>
          <w:b/>
          <w:color w:val="auto"/>
          <w:sz w:val="28"/>
          <w:szCs w:val="28"/>
        </w:rPr>
      </w:pPr>
      <w:r w:rsidRPr="006158D2">
        <w:rPr>
          <w:rFonts w:ascii="Times New Roman" w:hAnsi="Times New Roman"/>
          <w:b/>
          <w:color w:val="auto"/>
          <w:sz w:val="28"/>
          <w:szCs w:val="28"/>
        </w:rPr>
        <w:t xml:space="preserve">TÀI KHOẢN LOẠI </w:t>
      </w:r>
      <w:r w:rsidRPr="006158D2">
        <w:rPr>
          <w:rFonts w:ascii="Times New Roman" w:hAnsi="Times New Roman"/>
          <w:b/>
          <w:iCs/>
          <w:color w:val="auto"/>
          <w:sz w:val="28"/>
          <w:szCs w:val="28"/>
        </w:rPr>
        <w:t>0</w:t>
      </w:r>
    </w:p>
    <w:p w:rsidR="007477B5" w:rsidRPr="006158D2" w:rsidRDefault="007477B5">
      <w:pPr>
        <w:spacing w:after="0" w:line="276" w:lineRule="auto"/>
        <w:ind w:firstLine="567"/>
        <w:contextualSpacing/>
        <w:rPr>
          <w:color w:val="auto"/>
          <w:sz w:val="28"/>
        </w:rPr>
      </w:pPr>
    </w:p>
    <w:p w:rsidR="007477B5" w:rsidRPr="006158D2" w:rsidRDefault="00F6039D">
      <w:pPr>
        <w:spacing w:after="0" w:line="276" w:lineRule="auto"/>
        <w:ind w:firstLine="567"/>
        <w:contextualSpacing/>
        <w:rPr>
          <w:color w:val="auto"/>
          <w:sz w:val="28"/>
        </w:rPr>
      </w:pPr>
      <w:r w:rsidRPr="006158D2">
        <w:rPr>
          <w:color w:val="auto"/>
          <w:sz w:val="28"/>
        </w:rPr>
        <w:t xml:space="preserve">Các tài khoản loại 0 dùng </w:t>
      </w:r>
      <w:r w:rsidRPr="006158D2">
        <w:rPr>
          <w:rFonts w:hint="eastAsia"/>
          <w:color w:val="auto"/>
          <w:sz w:val="28"/>
        </w:rPr>
        <w:t>đ</w:t>
      </w:r>
      <w:r w:rsidRPr="006158D2">
        <w:rPr>
          <w:color w:val="auto"/>
          <w:sz w:val="28"/>
        </w:rPr>
        <w:t>ể phản ánh những tài sản hiện có ở HTX nh</w:t>
      </w:r>
      <w:r w:rsidRPr="006158D2">
        <w:rPr>
          <w:rFonts w:hint="eastAsia"/>
          <w:color w:val="auto"/>
          <w:sz w:val="28"/>
        </w:rPr>
        <w:t>ư</w:t>
      </w:r>
      <w:r w:rsidRPr="006158D2">
        <w:rPr>
          <w:color w:val="auto"/>
          <w:sz w:val="28"/>
        </w:rPr>
        <w:t>ng không thuộc quyền sở hữu của HTX nh</w:t>
      </w:r>
      <w:r w:rsidRPr="006158D2">
        <w:rPr>
          <w:rFonts w:hint="eastAsia"/>
          <w:color w:val="auto"/>
          <w:sz w:val="28"/>
        </w:rPr>
        <w:t>ư</w:t>
      </w:r>
      <w:r w:rsidRPr="006158D2">
        <w:rPr>
          <w:color w:val="auto"/>
          <w:sz w:val="28"/>
        </w:rPr>
        <w:t xml:space="preserve">: </w:t>
      </w:r>
    </w:p>
    <w:p w:rsidR="007477B5" w:rsidRPr="006158D2" w:rsidRDefault="00F6039D">
      <w:pPr>
        <w:spacing w:after="0" w:line="276" w:lineRule="auto"/>
        <w:ind w:firstLine="567"/>
        <w:contextualSpacing/>
        <w:rPr>
          <w:color w:val="auto"/>
          <w:sz w:val="28"/>
        </w:rPr>
      </w:pPr>
      <w:r w:rsidRPr="006158D2">
        <w:rPr>
          <w:color w:val="auto"/>
          <w:sz w:val="28"/>
        </w:rPr>
        <w:t xml:space="preserve">- Tài sản thuê ngoài; </w:t>
      </w:r>
    </w:p>
    <w:p w:rsidR="007477B5" w:rsidRPr="006158D2" w:rsidRDefault="00F6039D">
      <w:pPr>
        <w:spacing w:after="0" w:line="276" w:lineRule="auto"/>
        <w:ind w:firstLine="567"/>
        <w:contextualSpacing/>
        <w:rPr>
          <w:color w:val="auto"/>
          <w:sz w:val="28"/>
        </w:rPr>
      </w:pPr>
      <w:r w:rsidRPr="006158D2">
        <w:rPr>
          <w:color w:val="auto"/>
          <w:sz w:val="28"/>
        </w:rPr>
        <w:t>- Vật t</w:t>
      </w:r>
      <w:r w:rsidRPr="006158D2">
        <w:rPr>
          <w:rFonts w:hint="eastAsia"/>
          <w:color w:val="auto"/>
          <w:sz w:val="28"/>
        </w:rPr>
        <w:t>ư</w:t>
      </w:r>
      <w:r w:rsidRPr="006158D2">
        <w:rPr>
          <w:color w:val="auto"/>
          <w:sz w:val="28"/>
        </w:rPr>
        <w:t>, hàng hoá</w:t>
      </w:r>
      <w:r w:rsidRPr="006158D2">
        <w:rPr>
          <w:color w:val="auto"/>
          <w:sz w:val="28"/>
          <w:lang w:val="en-US"/>
        </w:rPr>
        <w:t>, TSCĐ</w:t>
      </w:r>
      <w:r w:rsidRPr="006158D2">
        <w:rPr>
          <w:color w:val="auto"/>
          <w:sz w:val="28"/>
        </w:rPr>
        <w:t xml:space="preserve"> nhận giữ hộ, nhận gia công; </w:t>
      </w:r>
    </w:p>
    <w:p w:rsidR="007477B5" w:rsidRPr="006158D2" w:rsidRDefault="00F6039D">
      <w:pPr>
        <w:spacing w:after="0" w:line="276" w:lineRule="auto"/>
        <w:ind w:firstLine="567"/>
        <w:contextualSpacing/>
        <w:rPr>
          <w:color w:val="auto"/>
          <w:sz w:val="28"/>
        </w:rPr>
      </w:pPr>
      <w:r w:rsidRPr="006158D2">
        <w:rPr>
          <w:color w:val="auto"/>
          <w:sz w:val="28"/>
        </w:rPr>
        <w:t xml:space="preserve">- Hàng hoá nhận bán hộ, nhận ký gửi; </w:t>
      </w:r>
    </w:p>
    <w:p w:rsidR="007477B5" w:rsidRPr="006158D2" w:rsidRDefault="00F6039D">
      <w:pPr>
        <w:spacing w:after="0" w:line="276" w:lineRule="auto"/>
        <w:ind w:firstLine="567"/>
        <w:contextualSpacing/>
        <w:rPr>
          <w:color w:val="auto"/>
          <w:sz w:val="28"/>
        </w:rPr>
      </w:pPr>
      <w:r w:rsidRPr="006158D2">
        <w:rPr>
          <w:rFonts w:hint="eastAsia"/>
          <w:color w:val="auto"/>
          <w:sz w:val="28"/>
        </w:rPr>
        <w:t>Đ</w:t>
      </w:r>
      <w:r w:rsidRPr="006158D2">
        <w:rPr>
          <w:color w:val="auto"/>
          <w:sz w:val="28"/>
        </w:rPr>
        <w:t xml:space="preserve">ồng thời, loại tài khoản này còn phản ánh một số chỉ tiêu kinh tế </w:t>
      </w:r>
      <w:r w:rsidRPr="006158D2">
        <w:rPr>
          <w:rFonts w:hint="eastAsia"/>
          <w:color w:val="auto"/>
          <w:sz w:val="28"/>
        </w:rPr>
        <w:t>đã</w:t>
      </w:r>
      <w:r w:rsidRPr="006158D2">
        <w:rPr>
          <w:color w:val="auto"/>
          <w:sz w:val="28"/>
        </w:rPr>
        <w:t xml:space="preserve"> </w:t>
      </w:r>
      <w:r w:rsidRPr="006158D2">
        <w:rPr>
          <w:rFonts w:hint="eastAsia"/>
          <w:color w:val="auto"/>
          <w:sz w:val="28"/>
        </w:rPr>
        <w:t>đư</w:t>
      </w:r>
      <w:r w:rsidRPr="006158D2">
        <w:rPr>
          <w:color w:val="auto"/>
          <w:sz w:val="28"/>
        </w:rPr>
        <w:t>ợc phản ánh ở các Tài khoản trong Báo cáo tình hình tài chính, nh</w:t>
      </w:r>
      <w:r w:rsidRPr="006158D2">
        <w:rPr>
          <w:rFonts w:hint="eastAsia"/>
          <w:color w:val="auto"/>
          <w:sz w:val="28"/>
        </w:rPr>
        <w:t>ư</w:t>
      </w:r>
      <w:r w:rsidRPr="006158D2">
        <w:rPr>
          <w:color w:val="auto"/>
          <w:sz w:val="28"/>
        </w:rPr>
        <w:t xml:space="preserve">ng cần theo dõi </w:t>
      </w:r>
      <w:r w:rsidRPr="006158D2">
        <w:rPr>
          <w:rFonts w:hint="eastAsia"/>
          <w:color w:val="auto"/>
          <w:sz w:val="28"/>
        </w:rPr>
        <w:t>đ</w:t>
      </w:r>
      <w:r w:rsidRPr="006158D2">
        <w:rPr>
          <w:color w:val="auto"/>
          <w:sz w:val="28"/>
        </w:rPr>
        <w:t>ể phục vụ yêu cầu quản lý nh</w:t>
      </w:r>
      <w:r w:rsidRPr="006158D2">
        <w:rPr>
          <w:rFonts w:hint="eastAsia"/>
          <w:color w:val="auto"/>
          <w:sz w:val="28"/>
        </w:rPr>
        <w:t>ư</w:t>
      </w:r>
      <w:r w:rsidRPr="006158D2">
        <w:rPr>
          <w:color w:val="auto"/>
          <w:sz w:val="28"/>
        </w:rPr>
        <w:t xml:space="preserve">: </w:t>
      </w:r>
    </w:p>
    <w:p w:rsidR="007477B5" w:rsidRPr="006158D2" w:rsidRDefault="00F6039D">
      <w:pPr>
        <w:spacing w:after="0" w:line="276" w:lineRule="auto"/>
        <w:ind w:firstLine="567"/>
        <w:contextualSpacing/>
        <w:rPr>
          <w:color w:val="auto"/>
          <w:sz w:val="28"/>
        </w:rPr>
      </w:pPr>
      <w:r w:rsidRPr="006158D2">
        <w:rPr>
          <w:color w:val="auto"/>
          <w:sz w:val="28"/>
        </w:rPr>
        <w:t xml:space="preserve">- Nợ khó </w:t>
      </w:r>
      <w:r w:rsidRPr="006158D2">
        <w:rPr>
          <w:rFonts w:hint="eastAsia"/>
          <w:color w:val="auto"/>
          <w:sz w:val="28"/>
        </w:rPr>
        <w:t>đò</w:t>
      </w:r>
      <w:r w:rsidRPr="006158D2">
        <w:rPr>
          <w:color w:val="auto"/>
          <w:sz w:val="28"/>
        </w:rPr>
        <w:t xml:space="preserve">i </w:t>
      </w:r>
      <w:r w:rsidRPr="006158D2">
        <w:rPr>
          <w:rFonts w:hint="eastAsia"/>
          <w:color w:val="auto"/>
          <w:sz w:val="28"/>
        </w:rPr>
        <w:t>đã</w:t>
      </w:r>
      <w:r w:rsidRPr="006158D2">
        <w:rPr>
          <w:color w:val="auto"/>
          <w:sz w:val="28"/>
        </w:rPr>
        <w:t xml:space="preserve"> xử lý; </w:t>
      </w:r>
    </w:p>
    <w:p w:rsidR="007477B5" w:rsidRPr="006158D2" w:rsidRDefault="00F6039D">
      <w:pPr>
        <w:spacing w:after="0" w:line="276" w:lineRule="auto"/>
        <w:ind w:firstLine="567"/>
        <w:contextualSpacing/>
        <w:rPr>
          <w:color w:val="auto"/>
          <w:sz w:val="28"/>
        </w:rPr>
      </w:pPr>
      <w:r w:rsidRPr="006158D2">
        <w:rPr>
          <w:color w:val="auto"/>
          <w:sz w:val="28"/>
        </w:rPr>
        <w:t xml:space="preserve">- Công cụ dụng cụ lâu bền </w:t>
      </w:r>
      <w:r w:rsidRPr="006158D2">
        <w:rPr>
          <w:rFonts w:hint="eastAsia"/>
          <w:color w:val="auto"/>
          <w:sz w:val="28"/>
        </w:rPr>
        <w:t>đ</w:t>
      </w:r>
      <w:r w:rsidRPr="006158D2">
        <w:rPr>
          <w:color w:val="auto"/>
          <w:sz w:val="28"/>
        </w:rPr>
        <w:t>ang sử dụng;</w:t>
      </w:r>
    </w:p>
    <w:p w:rsidR="007477B5" w:rsidRPr="006158D2" w:rsidRDefault="00F6039D">
      <w:pPr>
        <w:spacing w:after="0" w:line="276" w:lineRule="auto"/>
        <w:ind w:firstLine="567"/>
        <w:contextualSpacing/>
        <w:rPr>
          <w:color w:val="auto"/>
          <w:sz w:val="28"/>
        </w:rPr>
      </w:pPr>
      <w:r w:rsidRPr="006158D2">
        <w:rPr>
          <w:color w:val="auto"/>
          <w:sz w:val="28"/>
        </w:rPr>
        <w:t xml:space="preserve">- Tài sản </w:t>
      </w:r>
      <w:r w:rsidRPr="006158D2">
        <w:rPr>
          <w:rFonts w:hint="eastAsia"/>
          <w:color w:val="auto"/>
          <w:sz w:val="28"/>
        </w:rPr>
        <w:t>đ</w:t>
      </w:r>
      <w:r w:rsidRPr="006158D2">
        <w:rPr>
          <w:color w:val="auto"/>
          <w:sz w:val="28"/>
        </w:rPr>
        <w:t>ảm bảo khoản vay;</w:t>
      </w:r>
    </w:p>
    <w:p w:rsidR="007477B5" w:rsidRPr="006158D2" w:rsidRDefault="00F6039D">
      <w:pPr>
        <w:spacing w:after="0" w:line="276" w:lineRule="auto"/>
        <w:ind w:firstLine="567"/>
        <w:contextualSpacing/>
        <w:rPr>
          <w:color w:val="auto"/>
          <w:sz w:val="28"/>
        </w:rPr>
      </w:pPr>
      <w:r w:rsidRPr="006158D2">
        <w:rPr>
          <w:color w:val="auto"/>
          <w:sz w:val="28"/>
        </w:rPr>
        <w:t xml:space="preserve">- Ngoại tệ các loại (chi tiết theo nguyên tệ); </w:t>
      </w:r>
    </w:p>
    <w:p w:rsidR="007477B5" w:rsidRPr="006158D2" w:rsidRDefault="00F6039D">
      <w:pPr>
        <w:spacing w:after="0" w:line="276" w:lineRule="auto"/>
        <w:ind w:firstLine="567"/>
        <w:contextualSpacing/>
        <w:rPr>
          <w:color w:val="auto"/>
          <w:sz w:val="28"/>
        </w:rPr>
      </w:pPr>
      <w:r w:rsidRPr="006158D2">
        <w:rPr>
          <w:color w:val="auto"/>
          <w:sz w:val="28"/>
        </w:rPr>
        <w:t>- Lãi cho vay quá hạn ch</w:t>
      </w:r>
      <w:r w:rsidRPr="006158D2">
        <w:rPr>
          <w:rFonts w:hint="eastAsia"/>
          <w:color w:val="auto"/>
          <w:sz w:val="28"/>
        </w:rPr>
        <w:t>ư</w:t>
      </w:r>
      <w:r w:rsidRPr="006158D2">
        <w:rPr>
          <w:color w:val="auto"/>
          <w:sz w:val="28"/>
        </w:rPr>
        <w:t xml:space="preserve">a thu </w:t>
      </w:r>
      <w:r w:rsidRPr="006158D2">
        <w:rPr>
          <w:rFonts w:hint="eastAsia"/>
          <w:color w:val="auto"/>
          <w:sz w:val="28"/>
        </w:rPr>
        <w:t>đư</w:t>
      </w:r>
      <w:r w:rsidRPr="006158D2">
        <w:rPr>
          <w:color w:val="auto"/>
          <w:sz w:val="28"/>
        </w:rPr>
        <w:t>ợc</w:t>
      </w:r>
    </w:p>
    <w:p w:rsidR="007477B5" w:rsidRPr="006158D2" w:rsidRDefault="00F6039D">
      <w:pPr>
        <w:spacing w:after="0" w:line="276" w:lineRule="auto"/>
        <w:ind w:firstLine="567"/>
        <w:contextualSpacing/>
        <w:rPr>
          <w:color w:val="auto"/>
          <w:spacing w:val="-2"/>
          <w:sz w:val="28"/>
        </w:rPr>
      </w:pPr>
      <w:r w:rsidRPr="006158D2">
        <w:rPr>
          <w:color w:val="auto"/>
          <w:spacing w:val="-2"/>
          <w:sz w:val="28"/>
        </w:rPr>
        <w:t xml:space="preserve">Về nguyên tắc, các tài khoản thuộc loại này </w:t>
      </w:r>
      <w:r w:rsidRPr="006158D2">
        <w:rPr>
          <w:rFonts w:hint="eastAsia"/>
          <w:color w:val="auto"/>
          <w:spacing w:val="-2"/>
          <w:sz w:val="28"/>
        </w:rPr>
        <w:t>đư</w:t>
      </w:r>
      <w:r w:rsidRPr="006158D2">
        <w:rPr>
          <w:color w:val="auto"/>
          <w:spacing w:val="-2"/>
          <w:sz w:val="28"/>
        </w:rPr>
        <w:t>ợc ghi chép theo ph</w:t>
      </w:r>
      <w:r w:rsidRPr="006158D2">
        <w:rPr>
          <w:rFonts w:hint="eastAsia"/>
          <w:color w:val="auto"/>
          <w:spacing w:val="-2"/>
          <w:sz w:val="28"/>
        </w:rPr>
        <w:t>ươ</w:t>
      </w:r>
      <w:r w:rsidRPr="006158D2">
        <w:rPr>
          <w:color w:val="auto"/>
          <w:spacing w:val="-2"/>
          <w:sz w:val="28"/>
        </w:rPr>
        <w:t xml:space="preserve">ng pháp ghi </w:t>
      </w:r>
      <w:r w:rsidRPr="006158D2">
        <w:rPr>
          <w:rFonts w:hint="eastAsia"/>
          <w:color w:val="auto"/>
          <w:spacing w:val="-2"/>
          <w:sz w:val="28"/>
        </w:rPr>
        <w:t>“Đơ</w:t>
      </w:r>
      <w:r w:rsidRPr="006158D2">
        <w:rPr>
          <w:color w:val="auto"/>
          <w:spacing w:val="-2"/>
          <w:sz w:val="28"/>
        </w:rPr>
        <w:t xml:space="preserve">n", nghĩa là khi ghi vào một tài khoản thì không ghi quan hệ </w:t>
      </w:r>
      <w:r w:rsidRPr="006158D2">
        <w:rPr>
          <w:rFonts w:hint="eastAsia"/>
          <w:color w:val="auto"/>
          <w:spacing w:val="-2"/>
          <w:sz w:val="28"/>
        </w:rPr>
        <w:t>đ</w:t>
      </w:r>
      <w:r w:rsidRPr="006158D2">
        <w:rPr>
          <w:color w:val="auto"/>
          <w:spacing w:val="-2"/>
          <w:sz w:val="28"/>
        </w:rPr>
        <w:t>ối ứng với tài khoản khác.</w:t>
      </w:r>
    </w:p>
    <w:p w:rsidR="007477B5" w:rsidRPr="006158D2" w:rsidRDefault="00F6039D">
      <w:pPr>
        <w:spacing w:after="0" w:line="276" w:lineRule="auto"/>
        <w:ind w:firstLine="567"/>
        <w:contextualSpacing/>
        <w:rPr>
          <w:color w:val="auto"/>
          <w:sz w:val="28"/>
        </w:rPr>
      </w:pPr>
      <w:r w:rsidRPr="006158D2">
        <w:rPr>
          <w:color w:val="auto"/>
          <w:sz w:val="28"/>
        </w:rPr>
        <w:t>Trị giá tài sản, vật t</w:t>
      </w:r>
      <w:r w:rsidRPr="006158D2">
        <w:rPr>
          <w:rFonts w:hint="eastAsia"/>
          <w:color w:val="auto"/>
          <w:sz w:val="28"/>
        </w:rPr>
        <w:t>ư</w:t>
      </w:r>
      <w:r w:rsidRPr="006158D2">
        <w:rPr>
          <w:color w:val="auto"/>
          <w:sz w:val="28"/>
        </w:rPr>
        <w:t xml:space="preserve">, tiền vốn ghi trong các Tài khoản này theo giá hợp </w:t>
      </w:r>
      <w:r w:rsidRPr="006158D2">
        <w:rPr>
          <w:rFonts w:hint="eastAsia"/>
          <w:color w:val="auto"/>
          <w:sz w:val="28"/>
        </w:rPr>
        <w:t>đ</w:t>
      </w:r>
      <w:r w:rsidRPr="006158D2">
        <w:rPr>
          <w:color w:val="auto"/>
          <w:sz w:val="28"/>
        </w:rPr>
        <w:t xml:space="preserve">ồng, hoặc giá quy </w:t>
      </w:r>
      <w:r w:rsidRPr="006158D2">
        <w:rPr>
          <w:rFonts w:hint="eastAsia"/>
          <w:color w:val="auto"/>
          <w:sz w:val="28"/>
        </w:rPr>
        <w:t>đ</w:t>
      </w:r>
      <w:r w:rsidRPr="006158D2">
        <w:rPr>
          <w:color w:val="auto"/>
          <w:sz w:val="28"/>
        </w:rPr>
        <w:t xml:space="preserve">ịnh ghi trong biên bản giao nhận, hoặc giá hoá </w:t>
      </w:r>
      <w:r w:rsidRPr="006158D2">
        <w:rPr>
          <w:rFonts w:hint="eastAsia"/>
          <w:color w:val="auto"/>
          <w:sz w:val="28"/>
        </w:rPr>
        <w:t>đơ</w:t>
      </w:r>
      <w:r w:rsidRPr="006158D2">
        <w:rPr>
          <w:color w:val="auto"/>
          <w:sz w:val="28"/>
        </w:rPr>
        <w:t xml:space="preserve">n hay các chứng từ khác. Tài sản cố </w:t>
      </w:r>
      <w:r w:rsidRPr="006158D2">
        <w:rPr>
          <w:rFonts w:hint="eastAsia"/>
          <w:color w:val="auto"/>
          <w:sz w:val="28"/>
        </w:rPr>
        <w:t>đ</w:t>
      </w:r>
      <w:r w:rsidRPr="006158D2">
        <w:rPr>
          <w:color w:val="auto"/>
          <w:sz w:val="28"/>
        </w:rPr>
        <w:t xml:space="preserve">ịnh thuê ngoài </w:t>
      </w:r>
      <w:r w:rsidRPr="006158D2">
        <w:rPr>
          <w:rFonts w:hint="eastAsia"/>
          <w:color w:val="auto"/>
          <w:sz w:val="28"/>
        </w:rPr>
        <w:t>đư</w:t>
      </w:r>
      <w:r w:rsidRPr="006158D2">
        <w:rPr>
          <w:color w:val="auto"/>
          <w:sz w:val="28"/>
        </w:rPr>
        <w:t xml:space="preserve">ợc ghi theo giá trị trong hợp </w:t>
      </w:r>
      <w:r w:rsidRPr="006158D2">
        <w:rPr>
          <w:rFonts w:hint="eastAsia"/>
          <w:color w:val="auto"/>
          <w:sz w:val="28"/>
        </w:rPr>
        <w:t>đ</w:t>
      </w:r>
      <w:r w:rsidRPr="006158D2">
        <w:rPr>
          <w:color w:val="auto"/>
          <w:sz w:val="28"/>
        </w:rPr>
        <w:t xml:space="preserve">ồng thuê tài sản cố </w:t>
      </w:r>
      <w:r w:rsidRPr="006158D2">
        <w:rPr>
          <w:rFonts w:hint="eastAsia"/>
          <w:color w:val="auto"/>
          <w:sz w:val="28"/>
        </w:rPr>
        <w:t>đ</w:t>
      </w:r>
      <w:r w:rsidRPr="006158D2">
        <w:rPr>
          <w:color w:val="auto"/>
          <w:sz w:val="28"/>
        </w:rPr>
        <w:t>ịnh, tr</w:t>
      </w:r>
      <w:r w:rsidRPr="006158D2">
        <w:rPr>
          <w:rFonts w:hint="eastAsia"/>
          <w:color w:val="auto"/>
          <w:sz w:val="28"/>
        </w:rPr>
        <w:t>ư</w:t>
      </w:r>
      <w:r w:rsidRPr="006158D2">
        <w:rPr>
          <w:color w:val="auto"/>
          <w:sz w:val="28"/>
        </w:rPr>
        <w:t xml:space="preserve">ờng hợp hợp </w:t>
      </w:r>
      <w:r w:rsidRPr="006158D2">
        <w:rPr>
          <w:rFonts w:hint="eastAsia"/>
          <w:color w:val="auto"/>
          <w:sz w:val="28"/>
        </w:rPr>
        <w:t>đ</w:t>
      </w:r>
      <w:r w:rsidRPr="006158D2">
        <w:rPr>
          <w:color w:val="auto"/>
          <w:sz w:val="28"/>
        </w:rPr>
        <w:t xml:space="preserve">ồng thuê không quy </w:t>
      </w:r>
      <w:r w:rsidRPr="006158D2">
        <w:rPr>
          <w:rFonts w:hint="eastAsia"/>
          <w:color w:val="auto"/>
          <w:sz w:val="28"/>
        </w:rPr>
        <w:t>đ</w:t>
      </w:r>
      <w:r w:rsidRPr="006158D2">
        <w:rPr>
          <w:color w:val="auto"/>
          <w:sz w:val="28"/>
        </w:rPr>
        <w:t xml:space="preserve">ịnh giá trị của tài sản thuê ngoài thì ghi nhận theo giá trị </w:t>
      </w:r>
      <w:r w:rsidRPr="006158D2">
        <w:rPr>
          <w:rFonts w:hint="eastAsia"/>
          <w:color w:val="auto"/>
          <w:sz w:val="28"/>
        </w:rPr>
        <w:t>ư</w:t>
      </w:r>
      <w:r w:rsidRPr="006158D2">
        <w:rPr>
          <w:color w:val="auto"/>
          <w:sz w:val="28"/>
        </w:rPr>
        <w:t>ớc tính trên thị tr</w:t>
      </w:r>
      <w:r w:rsidRPr="006158D2">
        <w:rPr>
          <w:rFonts w:hint="eastAsia"/>
          <w:color w:val="auto"/>
          <w:sz w:val="28"/>
        </w:rPr>
        <w:t>ư</w:t>
      </w:r>
      <w:r w:rsidRPr="006158D2">
        <w:rPr>
          <w:color w:val="auto"/>
          <w:sz w:val="28"/>
        </w:rPr>
        <w:t xml:space="preserve">ờng và thuyết minh về giá trị </w:t>
      </w:r>
      <w:r w:rsidRPr="006158D2">
        <w:rPr>
          <w:rFonts w:hint="eastAsia"/>
          <w:color w:val="auto"/>
          <w:sz w:val="28"/>
        </w:rPr>
        <w:t>đã</w:t>
      </w:r>
      <w:r w:rsidRPr="006158D2">
        <w:rPr>
          <w:color w:val="auto"/>
          <w:sz w:val="28"/>
        </w:rPr>
        <w:t xml:space="preserve"> ghi nhận trên thuyết minh báo cáo tài chính.</w:t>
      </w:r>
    </w:p>
    <w:p w:rsidR="007477B5" w:rsidRPr="006158D2" w:rsidRDefault="00F6039D">
      <w:pPr>
        <w:spacing w:after="0" w:line="276" w:lineRule="auto"/>
        <w:ind w:firstLine="567"/>
        <w:contextualSpacing/>
        <w:rPr>
          <w:b/>
          <w:i/>
          <w:iCs/>
          <w:color w:val="auto"/>
          <w:spacing w:val="-6"/>
          <w:sz w:val="28"/>
        </w:rPr>
      </w:pPr>
      <w:r w:rsidRPr="006158D2">
        <w:rPr>
          <w:color w:val="auto"/>
          <w:sz w:val="28"/>
        </w:rPr>
        <w:t>Tất cả các tài sản, vật t</w:t>
      </w:r>
      <w:r w:rsidRPr="006158D2">
        <w:rPr>
          <w:rFonts w:hint="eastAsia"/>
          <w:color w:val="auto"/>
          <w:sz w:val="28"/>
        </w:rPr>
        <w:t>ư</w:t>
      </w:r>
      <w:r w:rsidRPr="006158D2">
        <w:rPr>
          <w:color w:val="auto"/>
          <w:sz w:val="28"/>
        </w:rPr>
        <w:t xml:space="preserve">, hàng hoá phản </w:t>
      </w:r>
      <w:r w:rsidRPr="006158D2">
        <w:rPr>
          <w:rFonts w:hint="eastAsia"/>
          <w:color w:val="auto"/>
          <w:sz w:val="28"/>
        </w:rPr>
        <w:t>á</w:t>
      </w:r>
      <w:r w:rsidRPr="006158D2">
        <w:rPr>
          <w:color w:val="auto"/>
          <w:sz w:val="28"/>
        </w:rPr>
        <w:t xml:space="preserve">nh trên các tài khoản ngoài Báo cáo tình hình tài chính cũng phải </w:t>
      </w:r>
      <w:r w:rsidRPr="006158D2">
        <w:rPr>
          <w:rFonts w:hint="eastAsia"/>
          <w:color w:val="auto"/>
          <w:sz w:val="28"/>
        </w:rPr>
        <w:t>đư</w:t>
      </w:r>
      <w:r w:rsidRPr="006158D2">
        <w:rPr>
          <w:color w:val="auto"/>
          <w:sz w:val="28"/>
        </w:rPr>
        <w:t>ợc bảo quản và tiến hành kiểm kê th</w:t>
      </w:r>
      <w:r w:rsidRPr="006158D2">
        <w:rPr>
          <w:rFonts w:hint="eastAsia"/>
          <w:color w:val="auto"/>
          <w:sz w:val="28"/>
        </w:rPr>
        <w:t>ư</w:t>
      </w:r>
      <w:r w:rsidRPr="006158D2">
        <w:rPr>
          <w:color w:val="auto"/>
          <w:sz w:val="28"/>
        </w:rPr>
        <w:t>ờng kỳ nh</w:t>
      </w:r>
      <w:r w:rsidRPr="006158D2">
        <w:rPr>
          <w:rFonts w:hint="eastAsia"/>
          <w:color w:val="auto"/>
          <w:sz w:val="28"/>
        </w:rPr>
        <w:t>ư</w:t>
      </w:r>
      <w:r w:rsidRPr="006158D2">
        <w:rPr>
          <w:color w:val="auto"/>
          <w:sz w:val="28"/>
        </w:rPr>
        <w:t xml:space="preserve"> tài sản thuộc quyền sở hữu của HTX.</w:t>
      </w:r>
    </w:p>
    <w:p w:rsidR="007477B5" w:rsidRPr="006158D2" w:rsidRDefault="00F6039D">
      <w:pPr>
        <w:spacing w:after="0" w:line="276" w:lineRule="auto"/>
        <w:ind w:firstLine="567"/>
        <w:contextualSpacing/>
        <w:rPr>
          <w:b/>
          <w:i/>
          <w:color w:val="auto"/>
          <w:spacing w:val="-6"/>
          <w:sz w:val="28"/>
        </w:rPr>
      </w:pPr>
      <w:r w:rsidRPr="006158D2">
        <w:rPr>
          <w:b/>
          <w:i/>
          <w:iCs/>
          <w:color w:val="auto"/>
          <w:spacing w:val="-6"/>
          <w:sz w:val="28"/>
        </w:rPr>
        <w:t xml:space="preserve">Loại Tài khoản 0 </w:t>
      </w:r>
      <w:r w:rsidRPr="006158D2">
        <w:rPr>
          <w:b/>
          <w:i/>
          <w:color w:val="auto"/>
          <w:spacing w:val="-6"/>
          <w:sz w:val="28"/>
        </w:rPr>
        <w:t xml:space="preserve">- </w:t>
      </w:r>
      <w:r w:rsidRPr="006158D2">
        <w:rPr>
          <w:b/>
          <w:i/>
          <w:iCs/>
          <w:color w:val="auto"/>
          <w:spacing w:val="-6"/>
          <w:sz w:val="28"/>
        </w:rPr>
        <w:t>Tài khoản ngoài Báo cáo tình hình tài chính, gồm 8 tài khoản:</w:t>
      </w:r>
    </w:p>
    <w:p w:rsidR="007477B5" w:rsidRPr="006158D2" w:rsidRDefault="00F6039D">
      <w:pPr>
        <w:spacing w:after="0" w:line="276" w:lineRule="auto"/>
        <w:ind w:firstLine="567"/>
        <w:contextualSpacing/>
        <w:rPr>
          <w:color w:val="auto"/>
          <w:sz w:val="28"/>
        </w:rPr>
      </w:pPr>
      <w:r w:rsidRPr="006158D2">
        <w:rPr>
          <w:color w:val="auto"/>
          <w:sz w:val="28"/>
        </w:rPr>
        <w:t>Tài khoản 00</w:t>
      </w:r>
      <w:r w:rsidRPr="006158D2">
        <w:rPr>
          <w:iCs/>
          <w:color w:val="auto"/>
          <w:sz w:val="28"/>
        </w:rPr>
        <w:t xml:space="preserve">1 - </w:t>
      </w:r>
      <w:r w:rsidRPr="006158D2">
        <w:rPr>
          <w:color w:val="auto"/>
          <w:sz w:val="28"/>
        </w:rPr>
        <w:t>Tài sản thuê ngoài</w:t>
      </w:r>
    </w:p>
    <w:p w:rsidR="007477B5" w:rsidRPr="006158D2" w:rsidRDefault="00F6039D">
      <w:pPr>
        <w:spacing w:after="0" w:line="276" w:lineRule="auto"/>
        <w:ind w:firstLine="567"/>
        <w:contextualSpacing/>
        <w:rPr>
          <w:color w:val="auto"/>
          <w:sz w:val="28"/>
        </w:rPr>
      </w:pPr>
      <w:r w:rsidRPr="006158D2">
        <w:rPr>
          <w:color w:val="auto"/>
          <w:sz w:val="28"/>
        </w:rPr>
        <w:t>Tài khoản 002 - Vật t</w:t>
      </w:r>
      <w:r w:rsidRPr="006158D2">
        <w:rPr>
          <w:rFonts w:hint="eastAsia"/>
          <w:color w:val="auto"/>
          <w:sz w:val="28"/>
        </w:rPr>
        <w:t>ư</w:t>
      </w:r>
      <w:r w:rsidRPr="006158D2">
        <w:rPr>
          <w:color w:val="auto"/>
          <w:sz w:val="28"/>
        </w:rPr>
        <w:t>, hàng hoá, TSC</w:t>
      </w:r>
      <w:r w:rsidRPr="006158D2">
        <w:rPr>
          <w:rFonts w:hint="eastAsia"/>
          <w:color w:val="auto"/>
          <w:sz w:val="28"/>
        </w:rPr>
        <w:t>Đ</w:t>
      </w:r>
      <w:r w:rsidRPr="006158D2">
        <w:rPr>
          <w:color w:val="auto"/>
          <w:sz w:val="28"/>
        </w:rPr>
        <w:t xml:space="preserve"> nhận giữ hộ, nhận gia công</w:t>
      </w:r>
    </w:p>
    <w:p w:rsidR="007477B5" w:rsidRPr="006158D2" w:rsidRDefault="00F6039D">
      <w:pPr>
        <w:spacing w:after="0" w:line="276" w:lineRule="auto"/>
        <w:ind w:firstLine="567"/>
        <w:contextualSpacing/>
        <w:rPr>
          <w:color w:val="auto"/>
          <w:sz w:val="28"/>
        </w:rPr>
      </w:pPr>
      <w:r w:rsidRPr="006158D2">
        <w:rPr>
          <w:color w:val="auto"/>
          <w:sz w:val="28"/>
        </w:rPr>
        <w:t>Tài khoản 003 - Hàng hoá nhận bán hộ, nhận ký gửi</w:t>
      </w:r>
    </w:p>
    <w:p w:rsidR="007477B5" w:rsidRPr="006158D2" w:rsidRDefault="00F6039D">
      <w:pPr>
        <w:spacing w:after="0" w:line="276" w:lineRule="auto"/>
        <w:ind w:firstLine="567"/>
        <w:contextualSpacing/>
        <w:rPr>
          <w:color w:val="auto"/>
          <w:sz w:val="28"/>
        </w:rPr>
      </w:pPr>
      <w:r w:rsidRPr="006158D2">
        <w:rPr>
          <w:color w:val="auto"/>
          <w:sz w:val="28"/>
        </w:rPr>
        <w:t xml:space="preserve">Tài khoản 004 - Nợ khó </w:t>
      </w:r>
      <w:r w:rsidRPr="006158D2">
        <w:rPr>
          <w:rFonts w:hint="eastAsia"/>
          <w:color w:val="auto"/>
          <w:sz w:val="28"/>
        </w:rPr>
        <w:t>đò</w:t>
      </w:r>
      <w:r w:rsidRPr="006158D2">
        <w:rPr>
          <w:color w:val="auto"/>
          <w:sz w:val="28"/>
        </w:rPr>
        <w:t xml:space="preserve">i </w:t>
      </w:r>
      <w:r w:rsidRPr="006158D2">
        <w:rPr>
          <w:rFonts w:hint="eastAsia"/>
          <w:color w:val="auto"/>
          <w:sz w:val="28"/>
        </w:rPr>
        <w:t>đã</w:t>
      </w:r>
      <w:r w:rsidRPr="006158D2">
        <w:rPr>
          <w:color w:val="auto"/>
          <w:sz w:val="28"/>
        </w:rPr>
        <w:t xml:space="preserve"> xử lý</w:t>
      </w:r>
    </w:p>
    <w:p w:rsidR="007477B5" w:rsidRPr="006158D2" w:rsidRDefault="00F6039D">
      <w:pPr>
        <w:spacing w:after="0" w:line="276" w:lineRule="auto"/>
        <w:ind w:firstLine="567"/>
        <w:contextualSpacing/>
        <w:rPr>
          <w:color w:val="auto"/>
          <w:sz w:val="28"/>
        </w:rPr>
      </w:pPr>
      <w:r w:rsidRPr="006158D2">
        <w:rPr>
          <w:color w:val="auto"/>
          <w:sz w:val="28"/>
        </w:rPr>
        <w:t xml:space="preserve">Tài khoản 005 - </w:t>
      </w:r>
      <w:r w:rsidRPr="006158D2">
        <w:rPr>
          <w:color w:val="auto"/>
          <w:sz w:val="28"/>
          <w:lang w:val="en-US"/>
        </w:rPr>
        <w:t>Công cụ d</w:t>
      </w:r>
      <w:r w:rsidRPr="006158D2">
        <w:rPr>
          <w:color w:val="auto"/>
          <w:sz w:val="28"/>
        </w:rPr>
        <w:t xml:space="preserve">ụng cụ lâu bền </w:t>
      </w:r>
      <w:r w:rsidRPr="006158D2">
        <w:rPr>
          <w:rFonts w:hint="eastAsia"/>
          <w:color w:val="auto"/>
          <w:sz w:val="28"/>
        </w:rPr>
        <w:t>đ</w:t>
      </w:r>
      <w:r w:rsidRPr="006158D2">
        <w:rPr>
          <w:color w:val="auto"/>
          <w:sz w:val="28"/>
        </w:rPr>
        <w:t>ang sử dụng</w:t>
      </w:r>
    </w:p>
    <w:p w:rsidR="007477B5" w:rsidRPr="006158D2" w:rsidRDefault="00F6039D">
      <w:pPr>
        <w:spacing w:after="0" w:line="276" w:lineRule="auto"/>
        <w:ind w:firstLine="567"/>
        <w:contextualSpacing/>
        <w:rPr>
          <w:color w:val="auto"/>
          <w:sz w:val="28"/>
        </w:rPr>
      </w:pPr>
      <w:r w:rsidRPr="006158D2">
        <w:rPr>
          <w:color w:val="auto"/>
          <w:sz w:val="28"/>
        </w:rPr>
        <w:t xml:space="preserve">Tài khoản 006 - Tài sản </w:t>
      </w:r>
      <w:r w:rsidRPr="006158D2">
        <w:rPr>
          <w:rFonts w:hint="eastAsia"/>
          <w:color w:val="auto"/>
          <w:sz w:val="28"/>
        </w:rPr>
        <w:t>đ</w:t>
      </w:r>
      <w:r w:rsidRPr="006158D2">
        <w:rPr>
          <w:color w:val="auto"/>
          <w:sz w:val="28"/>
        </w:rPr>
        <w:t>ảm bảo khoản vay</w:t>
      </w:r>
    </w:p>
    <w:p w:rsidR="007477B5" w:rsidRPr="006158D2" w:rsidRDefault="00F6039D">
      <w:pPr>
        <w:spacing w:after="0" w:line="276" w:lineRule="auto"/>
        <w:ind w:firstLine="567"/>
        <w:contextualSpacing/>
        <w:rPr>
          <w:color w:val="auto"/>
          <w:sz w:val="28"/>
        </w:rPr>
      </w:pPr>
      <w:r w:rsidRPr="006158D2">
        <w:rPr>
          <w:color w:val="auto"/>
          <w:sz w:val="28"/>
        </w:rPr>
        <w:t>Tài khoản 007 - Ngoại tệ các loại</w:t>
      </w:r>
    </w:p>
    <w:p w:rsidR="007477B5" w:rsidRPr="006158D2" w:rsidRDefault="00F6039D">
      <w:pPr>
        <w:spacing w:after="0" w:line="276" w:lineRule="auto"/>
        <w:ind w:firstLine="567"/>
        <w:contextualSpacing/>
        <w:rPr>
          <w:b/>
          <w:color w:val="auto"/>
          <w:sz w:val="28"/>
          <w:szCs w:val="28"/>
        </w:rPr>
      </w:pPr>
      <w:r w:rsidRPr="006158D2">
        <w:rPr>
          <w:color w:val="auto"/>
          <w:sz w:val="28"/>
        </w:rPr>
        <w:t>Tài khoản 008 - Lãi cho vay quá hạn khó có khả n</w:t>
      </w:r>
      <w:r w:rsidRPr="006158D2">
        <w:rPr>
          <w:rFonts w:hint="eastAsia"/>
          <w:color w:val="auto"/>
          <w:sz w:val="28"/>
        </w:rPr>
        <w:t>ă</w:t>
      </w:r>
      <w:r w:rsidRPr="006158D2">
        <w:rPr>
          <w:color w:val="auto"/>
          <w:sz w:val="28"/>
        </w:rPr>
        <w:t xml:space="preserve">ng thu </w:t>
      </w:r>
      <w:r w:rsidRPr="006158D2">
        <w:rPr>
          <w:rFonts w:hint="eastAsia"/>
          <w:color w:val="auto"/>
          <w:sz w:val="28"/>
        </w:rPr>
        <w:t>đư</w:t>
      </w:r>
      <w:r w:rsidRPr="006158D2">
        <w:rPr>
          <w:color w:val="auto"/>
          <w:sz w:val="28"/>
        </w:rPr>
        <w:t>ợc</w:t>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lastRenderedPageBreak/>
        <w:t>TÀI KHOẢN 001</w:t>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TÀI SẢN THUÊ NGOÀI</w:t>
      </w:r>
    </w:p>
    <w:p w:rsidR="007477B5" w:rsidRPr="006158D2" w:rsidRDefault="007477B5">
      <w:pPr>
        <w:pStyle w:val="2dongcachChar"/>
        <w:spacing w:after="0" w:line="276" w:lineRule="auto"/>
        <w:ind w:firstLine="567"/>
        <w:contextualSpacing/>
        <w:jc w:val="both"/>
        <w:rPr>
          <w:rFonts w:ascii="Times New Roman" w:hAnsi="Times New Roman"/>
          <w:color w:val="auto"/>
          <w:sz w:val="28"/>
          <w:szCs w:val="28"/>
        </w:rPr>
      </w:pPr>
    </w:p>
    <w:p w:rsidR="007477B5" w:rsidRPr="006158D2" w:rsidRDefault="00F6039D">
      <w:pPr>
        <w:spacing w:after="0" w:line="276" w:lineRule="auto"/>
        <w:ind w:firstLine="567"/>
        <w:contextualSpacing/>
        <w:rPr>
          <w:color w:val="auto"/>
          <w:sz w:val="28"/>
        </w:rPr>
      </w:pPr>
      <w:r w:rsidRPr="006158D2">
        <w:rPr>
          <w:color w:val="auto"/>
          <w:sz w:val="28"/>
        </w:rPr>
        <w:t xml:space="preserve">Tài khoản này dùng </w:t>
      </w:r>
      <w:r w:rsidRPr="006158D2">
        <w:rPr>
          <w:rFonts w:hint="eastAsia"/>
          <w:color w:val="auto"/>
          <w:sz w:val="28"/>
        </w:rPr>
        <w:t>đ</w:t>
      </w:r>
      <w:r w:rsidRPr="006158D2">
        <w:rPr>
          <w:color w:val="auto"/>
          <w:sz w:val="28"/>
        </w:rPr>
        <w:t xml:space="preserve">ể phản </w:t>
      </w:r>
      <w:r w:rsidRPr="006158D2">
        <w:rPr>
          <w:rFonts w:hint="eastAsia"/>
          <w:color w:val="auto"/>
          <w:sz w:val="28"/>
        </w:rPr>
        <w:t>á</w:t>
      </w:r>
      <w:r w:rsidRPr="006158D2">
        <w:rPr>
          <w:color w:val="auto"/>
          <w:sz w:val="28"/>
        </w:rPr>
        <w:t>nh giá trị của tất cả tài sản (bao gồm TSC</w:t>
      </w:r>
      <w:r w:rsidRPr="006158D2">
        <w:rPr>
          <w:rFonts w:hint="eastAsia"/>
          <w:color w:val="auto"/>
          <w:sz w:val="28"/>
        </w:rPr>
        <w:t>Đ</w:t>
      </w:r>
      <w:r w:rsidRPr="006158D2">
        <w:rPr>
          <w:color w:val="auto"/>
          <w:sz w:val="28"/>
        </w:rPr>
        <w:t xml:space="preserve"> và công cụ, dụng cụ) mà HTX </w:t>
      </w:r>
      <w:r w:rsidRPr="006158D2">
        <w:rPr>
          <w:rFonts w:hint="eastAsia"/>
          <w:color w:val="auto"/>
          <w:sz w:val="28"/>
        </w:rPr>
        <w:t>đ</w:t>
      </w:r>
      <w:r w:rsidRPr="006158D2">
        <w:rPr>
          <w:color w:val="auto"/>
          <w:sz w:val="28"/>
        </w:rPr>
        <w:t xml:space="preserve">i thuê của </w:t>
      </w:r>
      <w:r w:rsidRPr="006158D2">
        <w:rPr>
          <w:rFonts w:hint="eastAsia"/>
          <w:color w:val="auto"/>
          <w:sz w:val="28"/>
        </w:rPr>
        <w:t>đơ</w:t>
      </w:r>
      <w:r w:rsidRPr="006158D2">
        <w:rPr>
          <w:color w:val="auto"/>
          <w:sz w:val="28"/>
        </w:rPr>
        <w:t>n vị khác.</w:t>
      </w:r>
    </w:p>
    <w:p w:rsidR="007477B5" w:rsidRPr="006158D2" w:rsidRDefault="007477B5">
      <w:pPr>
        <w:pStyle w:val="2dongcachChar"/>
        <w:spacing w:after="0" w:line="276" w:lineRule="auto"/>
        <w:ind w:firstLine="567"/>
        <w:contextualSpacing/>
        <w:jc w:val="both"/>
        <w:rPr>
          <w:rFonts w:ascii="Times New Roman" w:hAnsi="Times New Roman"/>
          <w:color w:val="auto"/>
          <w:sz w:val="32"/>
          <w:szCs w:val="26"/>
        </w:rPr>
      </w:pP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KẾT CẤU VÀ NỘI DUNG PHẢN ÁNH CỦA</w:t>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TÀI KHOẢN 001 - TÀI SẢN THUÊ NGOÀI</w:t>
      </w:r>
    </w:p>
    <w:p w:rsidR="007477B5" w:rsidRPr="006158D2" w:rsidRDefault="007477B5">
      <w:pPr>
        <w:pStyle w:val="2dongcachChar"/>
        <w:spacing w:after="0" w:line="276" w:lineRule="auto"/>
        <w:ind w:firstLine="567"/>
        <w:contextualSpacing/>
        <w:jc w:val="both"/>
        <w:rPr>
          <w:rFonts w:ascii="Times New Roman" w:hAnsi="Times New Roman"/>
          <w:color w:val="auto"/>
          <w:sz w:val="32"/>
          <w:szCs w:val="26"/>
        </w:rPr>
      </w:pPr>
    </w:p>
    <w:p w:rsidR="007477B5" w:rsidRPr="006158D2" w:rsidRDefault="00F6039D">
      <w:pPr>
        <w:spacing w:after="0" w:line="276" w:lineRule="auto"/>
        <w:ind w:firstLine="567"/>
        <w:contextualSpacing/>
        <w:rPr>
          <w:b/>
          <w:color w:val="auto"/>
          <w:sz w:val="28"/>
        </w:rPr>
      </w:pPr>
      <w:r w:rsidRPr="006158D2">
        <w:rPr>
          <w:b/>
          <w:color w:val="auto"/>
          <w:sz w:val="28"/>
        </w:rPr>
        <w:t>Bên Nợ:</w:t>
      </w:r>
    </w:p>
    <w:p w:rsidR="007477B5" w:rsidRPr="006158D2" w:rsidRDefault="00F6039D">
      <w:pPr>
        <w:spacing w:after="0" w:line="276" w:lineRule="auto"/>
        <w:ind w:firstLine="567"/>
        <w:contextualSpacing/>
        <w:rPr>
          <w:color w:val="auto"/>
          <w:sz w:val="28"/>
        </w:rPr>
      </w:pPr>
      <w:r w:rsidRPr="006158D2">
        <w:rPr>
          <w:color w:val="auto"/>
          <w:sz w:val="28"/>
        </w:rPr>
        <w:t>Giá trị tài sản thuê ngoài t</w:t>
      </w:r>
      <w:r w:rsidRPr="006158D2">
        <w:rPr>
          <w:rFonts w:hint="eastAsia"/>
          <w:color w:val="auto"/>
          <w:sz w:val="28"/>
        </w:rPr>
        <w:t>ă</w:t>
      </w:r>
      <w:r w:rsidRPr="006158D2">
        <w:rPr>
          <w:color w:val="auto"/>
          <w:sz w:val="28"/>
        </w:rPr>
        <w:t>ng.</w:t>
      </w:r>
    </w:p>
    <w:p w:rsidR="007477B5" w:rsidRPr="006158D2" w:rsidRDefault="007477B5">
      <w:pPr>
        <w:spacing w:after="0" w:line="276" w:lineRule="auto"/>
        <w:ind w:firstLine="567"/>
        <w:contextualSpacing/>
        <w:rPr>
          <w:b/>
          <w:color w:val="auto"/>
          <w:sz w:val="20"/>
          <w:szCs w:val="14"/>
        </w:rPr>
      </w:pPr>
    </w:p>
    <w:p w:rsidR="007477B5" w:rsidRPr="006158D2" w:rsidRDefault="00F6039D">
      <w:pPr>
        <w:spacing w:after="0" w:line="276" w:lineRule="auto"/>
        <w:ind w:firstLine="567"/>
        <w:contextualSpacing/>
        <w:rPr>
          <w:b/>
          <w:color w:val="auto"/>
          <w:sz w:val="28"/>
        </w:rPr>
      </w:pPr>
      <w:r w:rsidRPr="006158D2">
        <w:rPr>
          <w:b/>
          <w:color w:val="auto"/>
          <w:sz w:val="28"/>
        </w:rPr>
        <w:t>Bên Có:</w:t>
      </w:r>
    </w:p>
    <w:p w:rsidR="007477B5" w:rsidRPr="006158D2" w:rsidRDefault="00F6039D">
      <w:pPr>
        <w:spacing w:after="0" w:line="276" w:lineRule="auto"/>
        <w:ind w:firstLine="567"/>
        <w:contextualSpacing/>
        <w:rPr>
          <w:color w:val="auto"/>
          <w:sz w:val="28"/>
        </w:rPr>
      </w:pPr>
      <w:r w:rsidRPr="006158D2">
        <w:rPr>
          <w:color w:val="auto"/>
          <w:sz w:val="28"/>
        </w:rPr>
        <w:t>Giá trị tài sản thuê ngoài giảm.</w:t>
      </w:r>
    </w:p>
    <w:p w:rsidR="007477B5" w:rsidRPr="006158D2" w:rsidRDefault="007477B5">
      <w:pPr>
        <w:spacing w:after="0" w:line="276" w:lineRule="auto"/>
        <w:ind w:firstLine="567"/>
        <w:contextualSpacing/>
        <w:rPr>
          <w:b/>
          <w:color w:val="auto"/>
          <w:sz w:val="20"/>
          <w:szCs w:val="14"/>
        </w:rPr>
      </w:pPr>
    </w:p>
    <w:p w:rsidR="007477B5" w:rsidRPr="006158D2" w:rsidRDefault="00F6039D">
      <w:pPr>
        <w:spacing w:after="0" w:line="276" w:lineRule="auto"/>
        <w:ind w:firstLine="567"/>
        <w:contextualSpacing/>
        <w:rPr>
          <w:b/>
          <w:color w:val="auto"/>
          <w:sz w:val="28"/>
        </w:rPr>
      </w:pPr>
      <w:r w:rsidRPr="006158D2">
        <w:rPr>
          <w:b/>
          <w:color w:val="auto"/>
          <w:sz w:val="28"/>
        </w:rPr>
        <w:t>Số d</w:t>
      </w:r>
      <w:r w:rsidRPr="006158D2">
        <w:rPr>
          <w:rFonts w:hint="eastAsia"/>
          <w:b/>
          <w:color w:val="auto"/>
          <w:sz w:val="28"/>
        </w:rPr>
        <w:t>ư</w:t>
      </w:r>
      <w:r w:rsidRPr="006158D2">
        <w:rPr>
          <w:b/>
          <w:color w:val="auto"/>
          <w:sz w:val="28"/>
        </w:rPr>
        <w:t xml:space="preserve"> bên Nợ:</w:t>
      </w:r>
    </w:p>
    <w:p w:rsidR="007477B5" w:rsidRPr="006158D2" w:rsidRDefault="00F6039D">
      <w:pPr>
        <w:spacing w:after="0" w:line="276" w:lineRule="auto"/>
        <w:ind w:firstLine="567"/>
        <w:contextualSpacing/>
        <w:rPr>
          <w:color w:val="auto"/>
          <w:sz w:val="28"/>
        </w:rPr>
      </w:pPr>
      <w:r w:rsidRPr="006158D2">
        <w:rPr>
          <w:color w:val="auto"/>
          <w:sz w:val="28"/>
        </w:rPr>
        <w:t>Giá trị tài sản thuê ngoài hiện còn.</w:t>
      </w:r>
    </w:p>
    <w:p w:rsidR="007477B5" w:rsidRPr="006158D2" w:rsidRDefault="007477B5">
      <w:pPr>
        <w:spacing w:after="0" w:line="276" w:lineRule="auto"/>
        <w:ind w:firstLine="567"/>
        <w:contextualSpacing/>
        <w:rPr>
          <w:color w:val="auto"/>
          <w:spacing w:val="-6"/>
          <w:sz w:val="28"/>
        </w:rPr>
      </w:pPr>
    </w:p>
    <w:p w:rsidR="007477B5" w:rsidRPr="006158D2" w:rsidRDefault="00F6039D">
      <w:pPr>
        <w:spacing w:after="0" w:line="276" w:lineRule="auto"/>
        <w:ind w:firstLine="567"/>
        <w:contextualSpacing/>
        <w:rPr>
          <w:color w:val="auto"/>
          <w:spacing w:val="-6"/>
          <w:sz w:val="28"/>
        </w:rPr>
      </w:pPr>
      <w:r w:rsidRPr="006158D2">
        <w:rPr>
          <w:color w:val="auto"/>
          <w:spacing w:val="-6"/>
          <w:sz w:val="28"/>
        </w:rPr>
        <w:t>Tài khoản này chỉ phản ánh giá trị tài sản thuê ngoài theo ph</w:t>
      </w:r>
      <w:r w:rsidRPr="006158D2">
        <w:rPr>
          <w:rFonts w:hint="eastAsia"/>
          <w:color w:val="auto"/>
          <w:spacing w:val="-6"/>
          <w:sz w:val="28"/>
        </w:rPr>
        <w:t>ươ</w:t>
      </w:r>
      <w:r w:rsidRPr="006158D2">
        <w:rPr>
          <w:color w:val="auto"/>
          <w:spacing w:val="-6"/>
          <w:sz w:val="28"/>
        </w:rPr>
        <w:t xml:space="preserve">ng thức thuê hoạt </w:t>
      </w:r>
      <w:r w:rsidRPr="006158D2">
        <w:rPr>
          <w:rFonts w:hint="eastAsia"/>
          <w:color w:val="auto"/>
          <w:spacing w:val="-6"/>
          <w:sz w:val="28"/>
        </w:rPr>
        <w:t>đ</w:t>
      </w:r>
      <w:r w:rsidRPr="006158D2">
        <w:rPr>
          <w:color w:val="auto"/>
          <w:spacing w:val="-6"/>
          <w:sz w:val="28"/>
        </w:rPr>
        <w:t xml:space="preserve">ộng (Thuê xong trả lại tài sản cho bên cho thuê). </w:t>
      </w:r>
    </w:p>
    <w:p w:rsidR="007477B5" w:rsidRPr="006158D2" w:rsidRDefault="00F6039D">
      <w:pPr>
        <w:spacing w:after="0" w:line="276" w:lineRule="auto"/>
        <w:ind w:firstLine="567"/>
        <w:contextualSpacing/>
        <w:rPr>
          <w:color w:val="auto"/>
          <w:spacing w:val="-2"/>
          <w:sz w:val="28"/>
        </w:rPr>
      </w:pPr>
      <w:r w:rsidRPr="006158D2">
        <w:rPr>
          <w:color w:val="auto"/>
          <w:spacing w:val="-2"/>
          <w:sz w:val="28"/>
        </w:rPr>
        <w:t xml:space="preserve">Kế toán tài sản thuê ngoài phải theo dõi chi tiết theo từng tổ chức, cá nhân cho thuê và từng loại tài sản. Khi thuê tài sản phải có biên bản giao nhận tài sản giữa bên thuê và bên cho thuê. </w:t>
      </w:r>
      <w:r w:rsidRPr="006158D2">
        <w:rPr>
          <w:rFonts w:hint="eastAsia"/>
          <w:color w:val="auto"/>
          <w:spacing w:val="-2"/>
          <w:sz w:val="28"/>
        </w:rPr>
        <w:t>Đơ</w:t>
      </w:r>
      <w:r w:rsidRPr="006158D2">
        <w:rPr>
          <w:color w:val="auto"/>
          <w:spacing w:val="-2"/>
          <w:sz w:val="28"/>
        </w:rPr>
        <w:t xml:space="preserve">n vị thuê tài sản có trách nhiệm bảo quản an toàn và sử dụng </w:t>
      </w:r>
      <w:r w:rsidRPr="006158D2">
        <w:rPr>
          <w:rFonts w:hint="eastAsia"/>
          <w:color w:val="auto"/>
          <w:spacing w:val="-2"/>
          <w:sz w:val="28"/>
        </w:rPr>
        <w:t>đú</w:t>
      </w:r>
      <w:r w:rsidRPr="006158D2">
        <w:rPr>
          <w:color w:val="auto"/>
          <w:spacing w:val="-2"/>
          <w:sz w:val="28"/>
        </w:rPr>
        <w:t xml:space="preserve">ng mục </w:t>
      </w:r>
      <w:r w:rsidRPr="006158D2">
        <w:rPr>
          <w:rFonts w:hint="eastAsia"/>
          <w:color w:val="auto"/>
          <w:spacing w:val="-2"/>
          <w:sz w:val="28"/>
        </w:rPr>
        <w:t>đí</w:t>
      </w:r>
      <w:r w:rsidRPr="006158D2">
        <w:rPr>
          <w:color w:val="auto"/>
          <w:spacing w:val="-2"/>
          <w:sz w:val="28"/>
        </w:rPr>
        <w:t>ch tài sản thuê ngoài. Mọi tr</w:t>
      </w:r>
      <w:r w:rsidRPr="006158D2">
        <w:rPr>
          <w:rFonts w:hint="eastAsia"/>
          <w:color w:val="auto"/>
          <w:spacing w:val="-2"/>
          <w:sz w:val="28"/>
        </w:rPr>
        <w:t>ư</w:t>
      </w:r>
      <w:r w:rsidRPr="006158D2">
        <w:rPr>
          <w:color w:val="auto"/>
          <w:spacing w:val="-2"/>
          <w:sz w:val="28"/>
        </w:rPr>
        <w:t xml:space="preserve">ờng hợp trang bị thêm, thay </w:t>
      </w:r>
      <w:r w:rsidRPr="006158D2">
        <w:rPr>
          <w:rFonts w:hint="eastAsia"/>
          <w:color w:val="auto"/>
          <w:spacing w:val="-2"/>
          <w:sz w:val="28"/>
        </w:rPr>
        <w:t>đ</w:t>
      </w:r>
      <w:r w:rsidRPr="006158D2">
        <w:rPr>
          <w:color w:val="auto"/>
          <w:spacing w:val="-2"/>
          <w:sz w:val="28"/>
        </w:rPr>
        <w:t>ổi kết cấu, tính n</w:t>
      </w:r>
      <w:r w:rsidRPr="006158D2">
        <w:rPr>
          <w:rFonts w:hint="eastAsia"/>
          <w:color w:val="auto"/>
          <w:spacing w:val="-2"/>
          <w:sz w:val="28"/>
        </w:rPr>
        <w:t>ă</w:t>
      </w:r>
      <w:r w:rsidRPr="006158D2">
        <w:rPr>
          <w:color w:val="auto"/>
          <w:spacing w:val="-2"/>
          <w:sz w:val="28"/>
        </w:rPr>
        <w:t xml:space="preserve">ng kỹ thuật của tài sản phải </w:t>
      </w:r>
      <w:r w:rsidRPr="006158D2">
        <w:rPr>
          <w:rFonts w:hint="eastAsia"/>
          <w:color w:val="auto"/>
          <w:spacing w:val="-2"/>
          <w:sz w:val="28"/>
        </w:rPr>
        <w:t>đư</w:t>
      </w:r>
      <w:r w:rsidRPr="006158D2">
        <w:rPr>
          <w:color w:val="auto"/>
          <w:spacing w:val="-2"/>
          <w:sz w:val="28"/>
        </w:rPr>
        <w:t xml:space="preserve">ợc </w:t>
      </w:r>
      <w:r w:rsidRPr="006158D2">
        <w:rPr>
          <w:rFonts w:hint="eastAsia"/>
          <w:color w:val="auto"/>
          <w:spacing w:val="-2"/>
          <w:sz w:val="28"/>
        </w:rPr>
        <w:t>đơ</w:t>
      </w:r>
      <w:r w:rsidRPr="006158D2">
        <w:rPr>
          <w:color w:val="auto"/>
          <w:spacing w:val="-2"/>
          <w:sz w:val="28"/>
        </w:rPr>
        <w:t xml:space="preserve">n vị cho thuê </w:t>
      </w:r>
      <w:r w:rsidRPr="006158D2">
        <w:rPr>
          <w:rFonts w:hint="eastAsia"/>
          <w:color w:val="auto"/>
          <w:spacing w:val="-2"/>
          <w:sz w:val="28"/>
        </w:rPr>
        <w:t>đ</w:t>
      </w:r>
      <w:r w:rsidRPr="006158D2">
        <w:rPr>
          <w:color w:val="auto"/>
          <w:spacing w:val="-2"/>
          <w:sz w:val="28"/>
        </w:rPr>
        <w:t xml:space="preserve">ồng </w:t>
      </w:r>
      <w:r w:rsidRPr="006158D2">
        <w:rPr>
          <w:rFonts w:hint="eastAsia"/>
          <w:color w:val="auto"/>
          <w:spacing w:val="-2"/>
          <w:sz w:val="28"/>
        </w:rPr>
        <w:t>ý</w:t>
      </w:r>
      <w:r w:rsidRPr="006158D2">
        <w:rPr>
          <w:color w:val="auto"/>
          <w:spacing w:val="-2"/>
          <w:sz w:val="28"/>
        </w:rPr>
        <w:t xml:space="preserve">. Mọi chi phí có liên quan </w:t>
      </w:r>
      <w:r w:rsidRPr="006158D2">
        <w:rPr>
          <w:rFonts w:hint="eastAsia"/>
          <w:color w:val="auto"/>
          <w:spacing w:val="-2"/>
          <w:sz w:val="28"/>
        </w:rPr>
        <w:t>đ</w:t>
      </w:r>
      <w:r w:rsidRPr="006158D2">
        <w:rPr>
          <w:color w:val="auto"/>
          <w:spacing w:val="-2"/>
          <w:sz w:val="28"/>
        </w:rPr>
        <w:t xml:space="preserve">ến việc sử dụng tài sản thuê ngoài </w:t>
      </w:r>
      <w:r w:rsidRPr="006158D2">
        <w:rPr>
          <w:rFonts w:hint="eastAsia"/>
          <w:color w:val="auto"/>
          <w:spacing w:val="-2"/>
          <w:sz w:val="28"/>
        </w:rPr>
        <w:t>đư</w:t>
      </w:r>
      <w:r w:rsidRPr="006158D2">
        <w:rPr>
          <w:color w:val="auto"/>
          <w:spacing w:val="-2"/>
          <w:sz w:val="28"/>
        </w:rPr>
        <w:t>ợc hạch toán vào các tài khoản có liên quan trong Báo cáo tình hình tài chính.</w:t>
      </w:r>
    </w:p>
    <w:p w:rsidR="007477B5" w:rsidRPr="006158D2" w:rsidRDefault="00F6039D">
      <w:pPr>
        <w:spacing w:after="0" w:line="276" w:lineRule="auto"/>
        <w:ind w:firstLine="567"/>
        <w:contextualSpacing/>
        <w:rPr>
          <w:color w:val="auto"/>
          <w:spacing w:val="-2"/>
          <w:sz w:val="28"/>
        </w:rPr>
      </w:pPr>
      <w:r w:rsidRPr="006158D2">
        <w:rPr>
          <w:color w:val="auto"/>
          <w:spacing w:val="-2"/>
          <w:sz w:val="28"/>
        </w:rPr>
        <w:t>Khi nhận tài sản thuê ngoài, ghi Nợ TK 001 “Tài sản thuê ngoài”.</w:t>
      </w:r>
    </w:p>
    <w:p w:rsidR="007477B5" w:rsidRPr="006158D2" w:rsidRDefault="00F6039D">
      <w:pPr>
        <w:spacing w:after="0" w:line="276" w:lineRule="auto"/>
        <w:ind w:firstLine="567"/>
        <w:contextualSpacing/>
        <w:rPr>
          <w:color w:val="auto"/>
          <w:spacing w:val="-2"/>
          <w:sz w:val="28"/>
        </w:rPr>
      </w:pPr>
      <w:r w:rsidRPr="006158D2">
        <w:rPr>
          <w:color w:val="auto"/>
          <w:spacing w:val="-2"/>
          <w:sz w:val="28"/>
        </w:rPr>
        <w:t>Khi trả lại tài sản thuê ngoài, ghi Có TK 001 “Tài sản thuê ngoài”</w:t>
      </w:r>
      <w:r w:rsidRPr="006158D2">
        <w:rPr>
          <w:b/>
          <w:color w:val="auto"/>
          <w:sz w:val="28"/>
          <w:szCs w:val="28"/>
        </w:rPr>
        <w:br w:type="page"/>
      </w:r>
    </w:p>
    <w:p w:rsidR="007477B5" w:rsidRPr="006158D2" w:rsidRDefault="00F6039D">
      <w:pPr>
        <w:widowControl/>
        <w:spacing w:after="0" w:line="276" w:lineRule="auto"/>
        <w:contextualSpacing/>
        <w:jc w:val="center"/>
        <w:rPr>
          <w:color w:val="auto"/>
          <w:sz w:val="28"/>
          <w:szCs w:val="28"/>
        </w:rPr>
      </w:pPr>
      <w:r w:rsidRPr="006158D2">
        <w:rPr>
          <w:b/>
          <w:color w:val="auto"/>
          <w:sz w:val="28"/>
          <w:szCs w:val="28"/>
        </w:rPr>
        <w:lastRenderedPageBreak/>
        <w:t>TÀI KHOẢN 002</w:t>
      </w:r>
    </w:p>
    <w:p w:rsidR="007477B5" w:rsidRPr="006158D2" w:rsidRDefault="00F6039D">
      <w:pPr>
        <w:pStyle w:val="17"/>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VẬT TƯ, HÀNG HOÁ, TSCĐ NHẬN GIỮ HỘ, NHẬN GIA CÔNG</w:t>
      </w:r>
    </w:p>
    <w:p w:rsidR="007477B5" w:rsidRPr="006158D2" w:rsidRDefault="007477B5">
      <w:pPr>
        <w:pStyle w:val="2dongcachChar"/>
        <w:spacing w:after="0" w:line="276" w:lineRule="auto"/>
        <w:contextualSpacing/>
        <w:jc w:val="both"/>
        <w:rPr>
          <w:rFonts w:ascii="Times New Roman" w:hAnsi="Times New Roman"/>
          <w:color w:val="auto"/>
          <w:sz w:val="28"/>
          <w:szCs w:val="28"/>
        </w:rPr>
      </w:pPr>
    </w:p>
    <w:p w:rsidR="007477B5" w:rsidRPr="006158D2" w:rsidRDefault="00F6039D">
      <w:pPr>
        <w:spacing w:after="0" w:line="276" w:lineRule="auto"/>
        <w:ind w:firstLine="567"/>
        <w:contextualSpacing/>
        <w:rPr>
          <w:color w:val="auto"/>
          <w:sz w:val="28"/>
        </w:rPr>
      </w:pPr>
      <w:r w:rsidRPr="006158D2">
        <w:rPr>
          <w:color w:val="auto"/>
          <w:sz w:val="28"/>
        </w:rPr>
        <w:t>Tài khoản này phản ánh giá trị tài sản, vật t</w:t>
      </w:r>
      <w:r w:rsidRPr="006158D2">
        <w:rPr>
          <w:rFonts w:hint="eastAsia"/>
          <w:color w:val="auto"/>
          <w:sz w:val="28"/>
        </w:rPr>
        <w:t>ư</w:t>
      </w:r>
      <w:r w:rsidRPr="006158D2">
        <w:rPr>
          <w:color w:val="auto"/>
          <w:sz w:val="28"/>
        </w:rPr>
        <w:t>, hàng hoá, TSC</w:t>
      </w:r>
      <w:r w:rsidRPr="006158D2">
        <w:rPr>
          <w:rFonts w:hint="eastAsia"/>
          <w:color w:val="auto"/>
          <w:sz w:val="28"/>
        </w:rPr>
        <w:t>Đ</w:t>
      </w:r>
      <w:r w:rsidRPr="006158D2">
        <w:rPr>
          <w:color w:val="auto"/>
          <w:sz w:val="28"/>
        </w:rPr>
        <w:t xml:space="preserve"> của </w:t>
      </w:r>
      <w:r w:rsidRPr="006158D2">
        <w:rPr>
          <w:rFonts w:hint="eastAsia"/>
          <w:color w:val="auto"/>
          <w:sz w:val="28"/>
        </w:rPr>
        <w:t>đơ</w:t>
      </w:r>
      <w:r w:rsidRPr="006158D2">
        <w:rPr>
          <w:color w:val="auto"/>
          <w:sz w:val="28"/>
        </w:rPr>
        <w:t xml:space="preserve">n vị khác nhờ HTX giữ hộ hoặc nhận gia công, chế biến. Giá trị của tài sản nhận giữ hộ hoặc nhận gia công, chế biến </w:t>
      </w:r>
      <w:r w:rsidRPr="006158D2">
        <w:rPr>
          <w:rFonts w:hint="eastAsia"/>
          <w:color w:val="auto"/>
          <w:sz w:val="28"/>
        </w:rPr>
        <w:t>đư</w:t>
      </w:r>
      <w:r w:rsidRPr="006158D2">
        <w:rPr>
          <w:color w:val="auto"/>
          <w:sz w:val="28"/>
        </w:rPr>
        <w:t>ợc hạch toán theo giá thực tế khi giao nhận hiện vật, nếu ch</w:t>
      </w:r>
      <w:r w:rsidRPr="006158D2">
        <w:rPr>
          <w:rFonts w:hint="eastAsia"/>
          <w:color w:val="auto"/>
          <w:sz w:val="28"/>
        </w:rPr>
        <w:t>ư</w:t>
      </w:r>
      <w:r w:rsidRPr="006158D2">
        <w:rPr>
          <w:color w:val="auto"/>
          <w:sz w:val="28"/>
        </w:rPr>
        <w:t xml:space="preserve">a có giá thì tạm xác </w:t>
      </w:r>
      <w:r w:rsidRPr="006158D2">
        <w:rPr>
          <w:rFonts w:hint="eastAsia"/>
          <w:color w:val="auto"/>
          <w:sz w:val="28"/>
        </w:rPr>
        <w:t>đ</w:t>
      </w:r>
      <w:r w:rsidRPr="006158D2">
        <w:rPr>
          <w:color w:val="auto"/>
          <w:sz w:val="28"/>
        </w:rPr>
        <w:t xml:space="preserve">ịnh giá </w:t>
      </w:r>
      <w:r w:rsidRPr="006158D2">
        <w:rPr>
          <w:rFonts w:hint="eastAsia"/>
          <w:color w:val="auto"/>
          <w:sz w:val="28"/>
        </w:rPr>
        <w:t>đ</w:t>
      </w:r>
      <w:r w:rsidRPr="006158D2">
        <w:rPr>
          <w:color w:val="auto"/>
          <w:sz w:val="28"/>
        </w:rPr>
        <w:t xml:space="preserve">ể hạch toán. </w:t>
      </w:r>
    </w:p>
    <w:p w:rsidR="007477B5" w:rsidRPr="006158D2" w:rsidRDefault="00F6039D">
      <w:pPr>
        <w:spacing w:after="0" w:line="276" w:lineRule="auto"/>
        <w:ind w:firstLine="567"/>
        <w:contextualSpacing/>
        <w:rPr>
          <w:color w:val="auto"/>
          <w:sz w:val="28"/>
        </w:rPr>
      </w:pPr>
      <w:r w:rsidRPr="006158D2">
        <w:rPr>
          <w:color w:val="auto"/>
          <w:sz w:val="28"/>
        </w:rPr>
        <w:t>HTX phải theo dõi chi tiết số l</w:t>
      </w:r>
      <w:r w:rsidRPr="006158D2">
        <w:rPr>
          <w:rFonts w:hint="eastAsia"/>
          <w:color w:val="auto"/>
          <w:sz w:val="28"/>
        </w:rPr>
        <w:t>ư</w:t>
      </w:r>
      <w:r w:rsidRPr="006158D2">
        <w:rPr>
          <w:color w:val="auto"/>
          <w:sz w:val="28"/>
        </w:rPr>
        <w:t>ợng, chủng loại, quy cách phẩm chất,... của các loại vật t</w:t>
      </w:r>
      <w:r w:rsidRPr="006158D2">
        <w:rPr>
          <w:rFonts w:hint="eastAsia"/>
          <w:color w:val="auto"/>
          <w:sz w:val="28"/>
        </w:rPr>
        <w:t>ư</w:t>
      </w:r>
      <w:r w:rsidRPr="006158D2">
        <w:rPr>
          <w:color w:val="auto"/>
          <w:sz w:val="28"/>
        </w:rPr>
        <w:t>, hàng hóa nhận giữ hộ, gia công.</w:t>
      </w:r>
    </w:p>
    <w:p w:rsidR="007477B5" w:rsidRPr="006158D2" w:rsidRDefault="007477B5">
      <w:pPr>
        <w:pStyle w:val="2dongcachChar"/>
        <w:spacing w:after="0" w:line="276" w:lineRule="auto"/>
        <w:ind w:firstLine="567"/>
        <w:contextualSpacing/>
        <w:jc w:val="both"/>
        <w:rPr>
          <w:rFonts w:ascii="Times New Roman" w:hAnsi="Times New Roman"/>
          <w:color w:val="auto"/>
          <w:sz w:val="28"/>
          <w:szCs w:val="26"/>
        </w:rPr>
      </w:pP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KẾT CẤU VÀ NỘI DUNG PHẢN ÁNH CỦA </w:t>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 xml:space="preserve">TÀI KHOẢN 002 - VẬT TƯ, HÀNG HOÁ NHẬN GIỮ HỘ, </w:t>
      </w:r>
    </w:p>
    <w:p w:rsidR="007477B5" w:rsidRPr="006158D2" w:rsidRDefault="00F6039D">
      <w:pPr>
        <w:pStyle w:val="4tenchuongChar"/>
        <w:spacing w:after="0" w:line="276" w:lineRule="auto"/>
        <w:contextualSpacing/>
        <w:rPr>
          <w:color w:val="auto"/>
        </w:rPr>
      </w:pPr>
      <w:r w:rsidRPr="006158D2">
        <w:rPr>
          <w:rFonts w:ascii="Times New Roman" w:hAnsi="Times New Roman"/>
          <w:color w:val="auto"/>
          <w:sz w:val="28"/>
          <w:szCs w:val="28"/>
        </w:rPr>
        <w:t>NHẬN GIA CÔNG</w:t>
      </w:r>
    </w:p>
    <w:p w:rsidR="007477B5" w:rsidRPr="006158D2" w:rsidRDefault="00F6039D">
      <w:pPr>
        <w:spacing w:after="0" w:line="276" w:lineRule="auto"/>
        <w:ind w:firstLine="567"/>
        <w:contextualSpacing/>
        <w:rPr>
          <w:b/>
          <w:color w:val="auto"/>
          <w:sz w:val="28"/>
        </w:rPr>
      </w:pPr>
      <w:r w:rsidRPr="006158D2">
        <w:rPr>
          <w:b/>
          <w:color w:val="auto"/>
          <w:sz w:val="28"/>
        </w:rPr>
        <w:t>Bên Nợ:</w:t>
      </w:r>
    </w:p>
    <w:p w:rsidR="007477B5" w:rsidRPr="006158D2" w:rsidRDefault="00F6039D">
      <w:pPr>
        <w:spacing w:after="0" w:line="276" w:lineRule="auto"/>
        <w:ind w:firstLine="567"/>
        <w:contextualSpacing/>
        <w:rPr>
          <w:b/>
          <w:color w:val="auto"/>
          <w:sz w:val="20"/>
          <w:szCs w:val="14"/>
        </w:rPr>
      </w:pPr>
      <w:r w:rsidRPr="006158D2">
        <w:rPr>
          <w:color w:val="auto"/>
          <w:spacing w:val="-2"/>
          <w:sz w:val="28"/>
        </w:rPr>
        <w:t>Giá trị tài sản, vật t</w:t>
      </w:r>
      <w:r w:rsidRPr="006158D2">
        <w:rPr>
          <w:rFonts w:hint="eastAsia"/>
          <w:color w:val="auto"/>
          <w:spacing w:val="-2"/>
          <w:sz w:val="28"/>
        </w:rPr>
        <w:t>ư</w:t>
      </w:r>
      <w:r w:rsidRPr="006158D2">
        <w:rPr>
          <w:color w:val="auto"/>
          <w:spacing w:val="-2"/>
          <w:sz w:val="28"/>
        </w:rPr>
        <w:t>, hàng hoá, TSC</w:t>
      </w:r>
      <w:r w:rsidRPr="006158D2">
        <w:rPr>
          <w:rFonts w:hint="eastAsia"/>
          <w:color w:val="auto"/>
          <w:spacing w:val="-2"/>
          <w:sz w:val="28"/>
        </w:rPr>
        <w:t>Đ</w:t>
      </w:r>
      <w:r w:rsidRPr="006158D2">
        <w:rPr>
          <w:color w:val="auto"/>
          <w:spacing w:val="-2"/>
          <w:sz w:val="28"/>
        </w:rPr>
        <w:t xml:space="preserve"> nhận gia công, chế biến hoặc nhận giữ hộ.</w:t>
      </w:r>
    </w:p>
    <w:p w:rsidR="007477B5" w:rsidRPr="006158D2" w:rsidRDefault="00F6039D">
      <w:pPr>
        <w:spacing w:after="0" w:line="276" w:lineRule="auto"/>
        <w:ind w:firstLine="567"/>
        <w:contextualSpacing/>
        <w:rPr>
          <w:b/>
          <w:color w:val="auto"/>
          <w:sz w:val="28"/>
        </w:rPr>
      </w:pPr>
      <w:r w:rsidRPr="006158D2">
        <w:rPr>
          <w:b/>
          <w:color w:val="auto"/>
          <w:sz w:val="28"/>
        </w:rPr>
        <w:t>Bên Có:</w:t>
      </w:r>
    </w:p>
    <w:p w:rsidR="007477B5" w:rsidRPr="006158D2" w:rsidRDefault="00F6039D">
      <w:pPr>
        <w:spacing w:after="0" w:line="276" w:lineRule="auto"/>
        <w:ind w:firstLine="567"/>
        <w:contextualSpacing/>
        <w:rPr>
          <w:color w:val="auto"/>
          <w:sz w:val="28"/>
        </w:rPr>
      </w:pPr>
      <w:r w:rsidRPr="006158D2">
        <w:rPr>
          <w:color w:val="auto"/>
          <w:sz w:val="28"/>
        </w:rPr>
        <w:t>- Giá trị tài sản, vật t</w:t>
      </w:r>
      <w:r w:rsidRPr="006158D2">
        <w:rPr>
          <w:rFonts w:hint="eastAsia"/>
          <w:color w:val="auto"/>
          <w:sz w:val="28"/>
        </w:rPr>
        <w:t>ư</w:t>
      </w:r>
      <w:r w:rsidRPr="006158D2">
        <w:rPr>
          <w:color w:val="auto"/>
          <w:sz w:val="28"/>
        </w:rPr>
        <w:t xml:space="preserve">, hàng hoá </w:t>
      </w:r>
      <w:r w:rsidRPr="006158D2">
        <w:rPr>
          <w:rFonts w:hint="eastAsia"/>
          <w:color w:val="auto"/>
          <w:sz w:val="28"/>
        </w:rPr>
        <w:t>đã</w:t>
      </w:r>
      <w:r w:rsidRPr="006158D2">
        <w:rPr>
          <w:color w:val="auto"/>
          <w:sz w:val="28"/>
        </w:rPr>
        <w:t xml:space="preserve"> xuất sử dụng cho việc gia công, chế biến </w:t>
      </w:r>
      <w:r w:rsidRPr="006158D2">
        <w:rPr>
          <w:rFonts w:hint="eastAsia"/>
          <w:color w:val="auto"/>
          <w:sz w:val="28"/>
        </w:rPr>
        <w:t>đã</w:t>
      </w:r>
      <w:r w:rsidRPr="006158D2">
        <w:rPr>
          <w:color w:val="auto"/>
          <w:sz w:val="28"/>
        </w:rPr>
        <w:t xml:space="preserve"> giao trả cho </w:t>
      </w:r>
      <w:r w:rsidRPr="006158D2">
        <w:rPr>
          <w:rFonts w:hint="eastAsia"/>
          <w:color w:val="auto"/>
          <w:sz w:val="28"/>
        </w:rPr>
        <w:t>đơ</w:t>
      </w:r>
      <w:r w:rsidRPr="006158D2">
        <w:rPr>
          <w:color w:val="auto"/>
          <w:sz w:val="28"/>
        </w:rPr>
        <w:t>n vị thuê;</w:t>
      </w:r>
    </w:p>
    <w:p w:rsidR="007477B5" w:rsidRPr="006158D2" w:rsidRDefault="00F6039D">
      <w:pPr>
        <w:spacing w:after="0" w:line="276" w:lineRule="auto"/>
        <w:ind w:firstLine="567"/>
        <w:contextualSpacing/>
        <w:rPr>
          <w:color w:val="auto"/>
          <w:sz w:val="28"/>
        </w:rPr>
      </w:pPr>
      <w:r w:rsidRPr="006158D2">
        <w:rPr>
          <w:color w:val="auto"/>
          <w:sz w:val="28"/>
        </w:rPr>
        <w:t>- Giá trị vật t</w:t>
      </w:r>
      <w:r w:rsidRPr="006158D2">
        <w:rPr>
          <w:rFonts w:hint="eastAsia"/>
          <w:color w:val="auto"/>
          <w:sz w:val="28"/>
        </w:rPr>
        <w:t>ư</w:t>
      </w:r>
      <w:r w:rsidRPr="006158D2">
        <w:rPr>
          <w:color w:val="auto"/>
          <w:sz w:val="28"/>
        </w:rPr>
        <w:t>, hàng hoá không dùng hết trả lại cho ng</w:t>
      </w:r>
      <w:r w:rsidRPr="006158D2">
        <w:rPr>
          <w:rFonts w:hint="eastAsia"/>
          <w:color w:val="auto"/>
          <w:sz w:val="28"/>
        </w:rPr>
        <w:t>ư</w:t>
      </w:r>
      <w:r w:rsidRPr="006158D2">
        <w:rPr>
          <w:color w:val="auto"/>
          <w:sz w:val="28"/>
        </w:rPr>
        <w:t xml:space="preserve">ời thuê </w:t>
      </w:r>
      <w:bookmarkStart w:id="16" w:name="VNS0072"/>
      <w:bookmarkEnd w:id="16"/>
      <w:r w:rsidRPr="006158D2">
        <w:rPr>
          <w:color w:val="auto"/>
          <w:sz w:val="28"/>
        </w:rPr>
        <w:t>gia công;</w:t>
      </w:r>
    </w:p>
    <w:p w:rsidR="007477B5" w:rsidRPr="006158D2" w:rsidRDefault="00F6039D">
      <w:pPr>
        <w:spacing w:after="0" w:line="276" w:lineRule="auto"/>
        <w:ind w:firstLine="567"/>
        <w:contextualSpacing/>
        <w:rPr>
          <w:b/>
          <w:color w:val="auto"/>
          <w:sz w:val="20"/>
          <w:szCs w:val="14"/>
        </w:rPr>
      </w:pPr>
      <w:r w:rsidRPr="006158D2">
        <w:rPr>
          <w:color w:val="auto"/>
          <w:sz w:val="28"/>
        </w:rPr>
        <w:t>- Giá trị tài sản, vật t</w:t>
      </w:r>
      <w:r w:rsidRPr="006158D2">
        <w:rPr>
          <w:rFonts w:hint="eastAsia"/>
          <w:color w:val="auto"/>
          <w:sz w:val="28"/>
        </w:rPr>
        <w:t>ư</w:t>
      </w:r>
      <w:r w:rsidRPr="006158D2">
        <w:rPr>
          <w:color w:val="auto"/>
          <w:sz w:val="28"/>
        </w:rPr>
        <w:t>, hàng hoá, TSC</w:t>
      </w:r>
      <w:r w:rsidRPr="006158D2">
        <w:rPr>
          <w:rFonts w:hint="eastAsia"/>
          <w:color w:val="auto"/>
          <w:sz w:val="28"/>
        </w:rPr>
        <w:t>Đ</w:t>
      </w:r>
      <w:r w:rsidRPr="006158D2">
        <w:rPr>
          <w:color w:val="auto"/>
          <w:sz w:val="28"/>
        </w:rPr>
        <w:t xml:space="preserve"> nhận giữ hộ </w:t>
      </w:r>
      <w:r w:rsidRPr="006158D2">
        <w:rPr>
          <w:rFonts w:hint="eastAsia"/>
          <w:color w:val="auto"/>
          <w:sz w:val="28"/>
        </w:rPr>
        <w:t>đã</w:t>
      </w:r>
      <w:r w:rsidRPr="006158D2">
        <w:rPr>
          <w:color w:val="auto"/>
          <w:sz w:val="28"/>
        </w:rPr>
        <w:t xml:space="preserve"> xuất chuyển trả cho chủ sở hữu thuê giữ hộ.</w:t>
      </w:r>
    </w:p>
    <w:p w:rsidR="007477B5" w:rsidRPr="006158D2" w:rsidRDefault="00F6039D">
      <w:pPr>
        <w:spacing w:after="0" w:line="276" w:lineRule="auto"/>
        <w:ind w:firstLine="567"/>
        <w:contextualSpacing/>
        <w:rPr>
          <w:b/>
          <w:color w:val="auto"/>
          <w:sz w:val="28"/>
        </w:rPr>
      </w:pPr>
      <w:r w:rsidRPr="006158D2">
        <w:rPr>
          <w:b/>
          <w:color w:val="auto"/>
          <w:sz w:val="28"/>
        </w:rPr>
        <w:t>Số d</w:t>
      </w:r>
      <w:r w:rsidRPr="006158D2">
        <w:rPr>
          <w:rFonts w:hint="eastAsia"/>
          <w:b/>
          <w:color w:val="auto"/>
          <w:sz w:val="28"/>
        </w:rPr>
        <w:t>ư</w:t>
      </w:r>
      <w:r w:rsidRPr="006158D2">
        <w:rPr>
          <w:b/>
          <w:color w:val="auto"/>
          <w:sz w:val="28"/>
        </w:rPr>
        <w:t xml:space="preserve"> bên Nợ:</w:t>
      </w:r>
    </w:p>
    <w:p w:rsidR="007477B5" w:rsidRPr="006158D2" w:rsidRDefault="00F6039D">
      <w:pPr>
        <w:spacing w:after="0" w:line="276" w:lineRule="auto"/>
        <w:ind w:firstLine="567"/>
        <w:contextualSpacing/>
        <w:rPr>
          <w:color w:val="auto"/>
          <w:sz w:val="28"/>
        </w:rPr>
      </w:pPr>
      <w:r w:rsidRPr="006158D2">
        <w:rPr>
          <w:color w:val="auto"/>
          <w:sz w:val="28"/>
        </w:rPr>
        <w:t>Giá trị tài sản, vật t</w:t>
      </w:r>
      <w:r w:rsidRPr="006158D2">
        <w:rPr>
          <w:rFonts w:hint="eastAsia"/>
          <w:color w:val="auto"/>
          <w:sz w:val="28"/>
        </w:rPr>
        <w:t>ư</w:t>
      </w:r>
      <w:r w:rsidRPr="006158D2">
        <w:rPr>
          <w:color w:val="auto"/>
          <w:sz w:val="28"/>
        </w:rPr>
        <w:t>, hàng hoá, TSC</w:t>
      </w:r>
      <w:r w:rsidRPr="006158D2">
        <w:rPr>
          <w:rFonts w:hint="eastAsia"/>
          <w:color w:val="auto"/>
          <w:sz w:val="28"/>
        </w:rPr>
        <w:t>Đ</w:t>
      </w:r>
      <w:r w:rsidRPr="006158D2">
        <w:rPr>
          <w:color w:val="auto"/>
          <w:sz w:val="28"/>
        </w:rPr>
        <w:t xml:space="preserve"> còn giữ hộ hoặc còn </w:t>
      </w:r>
      <w:r w:rsidRPr="006158D2">
        <w:rPr>
          <w:rFonts w:hint="eastAsia"/>
          <w:color w:val="auto"/>
          <w:sz w:val="28"/>
        </w:rPr>
        <w:t>đ</w:t>
      </w:r>
      <w:r w:rsidRPr="006158D2">
        <w:rPr>
          <w:color w:val="auto"/>
          <w:sz w:val="28"/>
        </w:rPr>
        <w:t>ang nhận gia công, chế biến ch</w:t>
      </w:r>
      <w:r w:rsidRPr="006158D2">
        <w:rPr>
          <w:rFonts w:hint="eastAsia"/>
          <w:color w:val="auto"/>
          <w:sz w:val="28"/>
        </w:rPr>
        <w:t>ư</w:t>
      </w:r>
      <w:r w:rsidRPr="006158D2">
        <w:rPr>
          <w:color w:val="auto"/>
          <w:sz w:val="28"/>
        </w:rPr>
        <w:t>a xong.</w:t>
      </w:r>
    </w:p>
    <w:p w:rsidR="007477B5" w:rsidRPr="006158D2" w:rsidRDefault="00F6039D">
      <w:pPr>
        <w:spacing w:after="0" w:line="276" w:lineRule="auto"/>
        <w:ind w:firstLine="567"/>
        <w:contextualSpacing/>
        <w:rPr>
          <w:color w:val="auto"/>
          <w:sz w:val="28"/>
        </w:rPr>
      </w:pPr>
      <w:r w:rsidRPr="006158D2">
        <w:rPr>
          <w:color w:val="auto"/>
          <w:sz w:val="28"/>
        </w:rPr>
        <w:t xml:space="preserve">Các chi phí liên quan </w:t>
      </w:r>
      <w:r w:rsidRPr="006158D2">
        <w:rPr>
          <w:rFonts w:hint="eastAsia"/>
          <w:color w:val="auto"/>
          <w:sz w:val="28"/>
        </w:rPr>
        <w:t>đ</w:t>
      </w:r>
      <w:r w:rsidRPr="006158D2">
        <w:rPr>
          <w:color w:val="auto"/>
          <w:sz w:val="28"/>
        </w:rPr>
        <w:t xml:space="preserve">ến việc gia công, chế biến, bảo quản tài sản, vật liệu, hàng hoá nhận gia công, chế biến, nhận giữ hộ không phản </w:t>
      </w:r>
      <w:r w:rsidRPr="006158D2">
        <w:rPr>
          <w:rFonts w:hint="eastAsia"/>
          <w:color w:val="auto"/>
          <w:sz w:val="28"/>
        </w:rPr>
        <w:t>á</w:t>
      </w:r>
      <w:r w:rsidRPr="006158D2">
        <w:rPr>
          <w:color w:val="auto"/>
          <w:sz w:val="28"/>
        </w:rPr>
        <w:t xml:space="preserve">nh vào tài khoản này mà tập hợp vào tài khoản chi phí sản xuất kinh doanh dở dang của hoạt </w:t>
      </w:r>
      <w:r w:rsidRPr="006158D2">
        <w:rPr>
          <w:rFonts w:hint="eastAsia"/>
          <w:color w:val="auto"/>
          <w:sz w:val="28"/>
        </w:rPr>
        <w:t>đ</w:t>
      </w:r>
      <w:r w:rsidRPr="006158D2">
        <w:rPr>
          <w:color w:val="auto"/>
          <w:sz w:val="28"/>
        </w:rPr>
        <w:t>ộng gia công chế biến trong Báo cáo tình hình tài chính.</w:t>
      </w:r>
    </w:p>
    <w:p w:rsidR="007477B5" w:rsidRPr="006158D2" w:rsidRDefault="00F6039D">
      <w:pPr>
        <w:spacing w:after="0" w:line="276" w:lineRule="auto"/>
        <w:ind w:firstLine="567"/>
        <w:contextualSpacing/>
        <w:rPr>
          <w:color w:val="auto"/>
          <w:sz w:val="28"/>
        </w:rPr>
      </w:pPr>
      <w:r w:rsidRPr="006158D2">
        <w:rPr>
          <w:color w:val="auto"/>
          <w:sz w:val="28"/>
        </w:rPr>
        <w:t>Kế toán tài sản, vật t</w:t>
      </w:r>
      <w:r w:rsidRPr="006158D2">
        <w:rPr>
          <w:rFonts w:hint="eastAsia"/>
          <w:color w:val="auto"/>
          <w:sz w:val="28"/>
        </w:rPr>
        <w:t>ư</w:t>
      </w:r>
      <w:r w:rsidRPr="006158D2">
        <w:rPr>
          <w:color w:val="auto"/>
          <w:sz w:val="28"/>
        </w:rPr>
        <w:t>, hàng hoá nhận gia công, chế biến hoặc nhận giữ hộ phải theo dõi chi tiết cho từng loại vật t</w:t>
      </w:r>
      <w:r w:rsidRPr="006158D2">
        <w:rPr>
          <w:rFonts w:hint="eastAsia"/>
          <w:color w:val="auto"/>
          <w:sz w:val="28"/>
        </w:rPr>
        <w:t>ư</w:t>
      </w:r>
      <w:r w:rsidRPr="006158D2">
        <w:rPr>
          <w:color w:val="auto"/>
          <w:sz w:val="28"/>
        </w:rPr>
        <w:t>, hàng hoá, từng n</w:t>
      </w:r>
      <w:r w:rsidRPr="006158D2">
        <w:rPr>
          <w:rFonts w:hint="eastAsia"/>
          <w:color w:val="auto"/>
          <w:sz w:val="28"/>
        </w:rPr>
        <w:t>ơ</w:t>
      </w:r>
      <w:r w:rsidRPr="006158D2">
        <w:rPr>
          <w:color w:val="auto"/>
          <w:sz w:val="28"/>
        </w:rPr>
        <w:t>i bảo quản và từng ng</w:t>
      </w:r>
      <w:r w:rsidRPr="006158D2">
        <w:rPr>
          <w:rFonts w:hint="eastAsia"/>
          <w:color w:val="auto"/>
          <w:sz w:val="28"/>
        </w:rPr>
        <w:t>ư</w:t>
      </w:r>
      <w:r w:rsidRPr="006158D2">
        <w:rPr>
          <w:color w:val="auto"/>
          <w:sz w:val="28"/>
        </w:rPr>
        <w:t>ời chủ sở hữu. Vật t</w:t>
      </w:r>
      <w:r w:rsidRPr="006158D2">
        <w:rPr>
          <w:rFonts w:hint="eastAsia"/>
          <w:color w:val="auto"/>
          <w:sz w:val="28"/>
        </w:rPr>
        <w:t>ư</w:t>
      </w:r>
      <w:r w:rsidRPr="006158D2">
        <w:rPr>
          <w:color w:val="auto"/>
          <w:sz w:val="28"/>
        </w:rPr>
        <w:t xml:space="preserve">, hàng hoá nhận giữ hộ không </w:t>
      </w:r>
      <w:r w:rsidRPr="006158D2">
        <w:rPr>
          <w:rFonts w:hint="eastAsia"/>
          <w:color w:val="auto"/>
          <w:sz w:val="28"/>
        </w:rPr>
        <w:t>đư</w:t>
      </w:r>
      <w:r w:rsidRPr="006158D2">
        <w:rPr>
          <w:color w:val="auto"/>
          <w:sz w:val="28"/>
        </w:rPr>
        <w:t>ợc phép sử dụng và phải bảo quản cẩn thận nh</w:t>
      </w:r>
      <w:r w:rsidRPr="006158D2">
        <w:rPr>
          <w:rFonts w:hint="eastAsia"/>
          <w:color w:val="auto"/>
          <w:sz w:val="28"/>
        </w:rPr>
        <w:t>ư</w:t>
      </w:r>
      <w:r w:rsidRPr="006158D2">
        <w:rPr>
          <w:color w:val="auto"/>
          <w:sz w:val="28"/>
        </w:rPr>
        <w:t xml:space="preserve"> tài sản của </w:t>
      </w:r>
      <w:r w:rsidRPr="006158D2">
        <w:rPr>
          <w:rFonts w:hint="eastAsia"/>
          <w:color w:val="auto"/>
          <w:sz w:val="28"/>
        </w:rPr>
        <w:t>đơ</w:t>
      </w:r>
      <w:r w:rsidRPr="006158D2">
        <w:rPr>
          <w:color w:val="auto"/>
          <w:sz w:val="28"/>
        </w:rPr>
        <w:t>n vị, khi giao nhận hay trả lại phải có chứng từ giao nhận của hai bên.</w:t>
      </w:r>
    </w:p>
    <w:p w:rsidR="007477B5" w:rsidRPr="006158D2" w:rsidRDefault="00F6039D">
      <w:pPr>
        <w:spacing w:after="0" w:line="276" w:lineRule="auto"/>
        <w:ind w:firstLine="567"/>
        <w:contextualSpacing/>
        <w:rPr>
          <w:color w:val="auto"/>
          <w:spacing w:val="-2"/>
          <w:sz w:val="28"/>
        </w:rPr>
      </w:pPr>
      <w:r w:rsidRPr="006158D2">
        <w:rPr>
          <w:color w:val="auto"/>
          <w:spacing w:val="-2"/>
          <w:sz w:val="28"/>
        </w:rPr>
        <w:t>Khi nhận vật t</w:t>
      </w:r>
      <w:r w:rsidRPr="006158D2">
        <w:rPr>
          <w:rFonts w:hint="eastAsia"/>
          <w:color w:val="auto"/>
          <w:spacing w:val="-2"/>
          <w:sz w:val="28"/>
        </w:rPr>
        <w:t>ư</w:t>
      </w:r>
      <w:r w:rsidRPr="006158D2">
        <w:rPr>
          <w:color w:val="auto"/>
          <w:spacing w:val="-2"/>
          <w:sz w:val="28"/>
        </w:rPr>
        <w:t xml:space="preserve">, hàng hóa nhận giữ hộ, nhận gia công, HTX ghi Nợ TK 002 </w:t>
      </w:r>
      <w:r w:rsidRPr="006158D2">
        <w:rPr>
          <w:rFonts w:hint="eastAsia"/>
          <w:color w:val="auto"/>
          <w:spacing w:val="-2"/>
          <w:sz w:val="28"/>
        </w:rPr>
        <w:t>“</w:t>
      </w:r>
      <w:r w:rsidRPr="006158D2">
        <w:rPr>
          <w:color w:val="auto"/>
          <w:spacing w:val="-2"/>
          <w:sz w:val="28"/>
        </w:rPr>
        <w:t>Vật t</w:t>
      </w:r>
      <w:r w:rsidRPr="006158D2">
        <w:rPr>
          <w:rFonts w:hint="eastAsia"/>
          <w:color w:val="auto"/>
          <w:spacing w:val="-2"/>
          <w:sz w:val="28"/>
        </w:rPr>
        <w:t>ư</w:t>
      </w:r>
      <w:r w:rsidRPr="006158D2">
        <w:rPr>
          <w:color w:val="auto"/>
          <w:spacing w:val="-2"/>
          <w:sz w:val="28"/>
        </w:rPr>
        <w:t>, hàng hóa, TSC</w:t>
      </w:r>
      <w:r w:rsidRPr="006158D2">
        <w:rPr>
          <w:rFonts w:hint="eastAsia"/>
          <w:color w:val="auto"/>
          <w:spacing w:val="-2"/>
          <w:sz w:val="28"/>
        </w:rPr>
        <w:t>Đ</w:t>
      </w:r>
      <w:r w:rsidRPr="006158D2">
        <w:rPr>
          <w:color w:val="auto"/>
          <w:spacing w:val="-2"/>
          <w:sz w:val="28"/>
        </w:rPr>
        <w:t xml:space="preserve"> nhận giữ hộ, nhận gia công”.</w:t>
      </w:r>
    </w:p>
    <w:p w:rsidR="007477B5" w:rsidRPr="006158D2" w:rsidRDefault="00F6039D">
      <w:pPr>
        <w:spacing w:after="0" w:line="276" w:lineRule="auto"/>
        <w:ind w:firstLine="567"/>
        <w:contextualSpacing/>
        <w:rPr>
          <w:color w:val="auto"/>
          <w:spacing w:val="-2"/>
          <w:sz w:val="28"/>
        </w:rPr>
      </w:pPr>
      <w:r w:rsidRPr="006158D2">
        <w:rPr>
          <w:color w:val="auto"/>
          <w:spacing w:val="-2"/>
          <w:sz w:val="28"/>
        </w:rPr>
        <w:t>Khi xuất vật t</w:t>
      </w:r>
      <w:r w:rsidRPr="006158D2">
        <w:rPr>
          <w:rFonts w:hint="eastAsia"/>
          <w:color w:val="auto"/>
          <w:spacing w:val="-2"/>
          <w:sz w:val="28"/>
        </w:rPr>
        <w:t>ư</w:t>
      </w:r>
      <w:r w:rsidRPr="006158D2">
        <w:rPr>
          <w:color w:val="auto"/>
          <w:spacing w:val="-2"/>
          <w:sz w:val="28"/>
        </w:rPr>
        <w:t xml:space="preserve">, hàng hoá phục vụ cho hoạt </w:t>
      </w:r>
      <w:r w:rsidRPr="006158D2">
        <w:rPr>
          <w:rFonts w:hint="eastAsia"/>
          <w:color w:val="auto"/>
          <w:spacing w:val="-2"/>
          <w:sz w:val="28"/>
        </w:rPr>
        <w:t>đ</w:t>
      </w:r>
      <w:r w:rsidRPr="006158D2">
        <w:rPr>
          <w:color w:val="auto"/>
          <w:spacing w:val="-2"/>
          <w:sz w:val="28"/>
        </w:rPr>
        <w:t>ộng gia công, ghi Có TK 002 “Vật t</w:t>
      </w:r>
      <w:r w:rsidRPr="006158D2">
        <w:rPr>
          <w:rFonts w:hint="eastAsia"/>
          <w:color w:val="auto"/>
          <w:spacing w:val="-2"/>
          <w:sz w:val="28"/>
        </w:rPr>
        <w:t>ư</w:t>
      </w:r>
      <w:r w:rsidRPr="006158D2">
        <w:rPr>
          <w:color w:val="auto"/>
          <w:spacing w:val="-2"/>
          <w:sz w:val="28"/>
        </w:rPr>
        <w:t>, hàng hóa, TSC</w:t>
      </w:r>
      <w:r w:rsidRPr="006158D2">
        <w:rPr>
          <w:rFonts w:hint="eastAsia"/>
          <w:color w:val="auto"/>
          <w:spacing w:val="-2"/>
          <w:sz w:val="28"/>
        </w:rPr>
        <w:t>Đ</w:t>
      </w:r>
      <w:r w:rsidRPr="006158D2">
        <w:rPr>
          <w:color w:val="auto"/>
          <w:spacing w:val="-2"/>
          <w:sz w:val="28"/>
        </w:rPr>
        <w:t xml:space="preserve"> nhận giữ hộ, nhận gia công”.</w:t>
      </w:r>
    </w:p>
    <w:p w:rsidR="007477B5" w:rsidRPr="006158D2" w:rsidRDefault="00F6039D">
      <w:pPr>
        <w:widowControl/>
        <w:spacing w:after="0" w:line="276" w:lineRule="auto"/>
        <w:contextualSpacing/>
        <w:jc w:val="center"/>
        <w:rPr>
          <w:color w:val="auto"/>
          <w:sz w:val="28"/>
          <w:szCs w:val="28"/>
        </w:rPr>
      </w:pPr>
      <w:r w:rsidRPr="006158D2">
        <w:rPr>
          <w:b/>
          <w:color w:val="auto"/>
          <w:sz w:val="28"/>
          <w:szCs w:val="28"/>
        </w:rPr>
        <w:lastRenderedPageBreak/>
        <w:t>TÀI KHOẢN 003</w:t>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HÀNG HOÁ NHẬN BÁN HỘ, NHẬN KÝ GỬI</w:t>
      </w:r>
    </w:p>
    <w:p w:rsidR="007477B5" w:rsidRPr="006158D2" w:rsidRDefault="007477B5">
      <w:pPr>
        <w:pStyle w:val="2dongcachChar"/>
        <w:spacing w:after="0" w:line="276" w:lineRule="auto"/>
        <w:ind w:firstLine="567"/>
        <w:contextualSpacing/>
        <w:jc w:val="both"/>
        <w:rPr>
          <w:rFonts w:ascii="Times New Roman" w:hAnsi="Times New Roman"/>
          <w:color w:val="auto"/>
          <w:sz w:val="34"/>
          <w:szCs w:val="28"/>
        </w:rPr>
      </w:pPr>
    </w:p>
    <w:p w:rsidR="007477B5" w:rsidRPr="006158D2" w:rsidRDefault="00F6039D">
      <w:pPr>
        <w:spacing w:after="0" w:line="276" w:lineRule="auto"/>
        <w:ind w:firstLine="567"/>
        <w:contextualSpacing/>
        <w:rPr>
          <w:color w:val="auto"/>
          <w:sz w:val="28"/>
        </w:rPr>
      </w:pPr>
      <w:r w:rsidRPr="006158D2">
        <w:rPr>
          <w:color w:val="auto"/>
          <w:sz w:val="28"/>
        </w:rPr>
        <w:t xml:space="preserve">Tài khoản này dùng </w:t>
      </w:r>
      <w:r w:rsidRPr="006158D2">
        <w:rPr>
          <w:rFonts w:hint="eastAsia"/>
          <w:color w:val="auto"/>
          <w:sz w:val="28"/>
        </w:rPr>
        <w:t>đ</w:t>
      </w:r>
      <w:r w:rsidRPr="006158D2">
        <w:rPr>
          <w:color w:val="auto"/>
          <w:sz w:val="28"/>
        </w:rPr>
        <w:t xml:space="preserve">ể phản </w:t>
      </w:r>
      <w:r w:rsidRPr="006158D2">
        <w:rPr>
          <w:rFonts w:hint="eastAsia"/>
          <w:color w:val="auto"/>
          <w:sz w:val="28"/>
        </w:rPr>
        <w:t>á</w:t>
      </w:r>
      <w:r w:rsidRPr="006158D2">
        <w:rPr>
          <w:color w:val="auto"/>
          <w:sz w:val="28"/>
        </w:rPr>
        <w:t xml:space="preserve">nh giá trị hàng hoá mà HTX nhận bán hộ, nhận ký gửi của các </w:t>
      </w:r>
      <w:r w:rsidRPr="006158D2">
        <w:rPr>
          <w:rFonts w:hint="eastAsia"/>
          <w:color w:val="auto"/>
          <w:sz w:val="28"/>
        </w:rPr>
        <w:t>đơ</w:t>
      </w:r>
      <w:r w:rsidRPr="006158D2">
        <w:rPr>
          <w:color w:val="auto"/>
          <w:sz w:val="28"/>
        </w:rPr>
        <w:t>n vị và cá nhân khác.</w:t>
      </w:r>
    </w:p>
    <w:p w:rsidR="007477B5" w:rsidRPr="006158D2" w:rsidRDefault="00F6039D">
      <w:pPr>
        <w:spacing w:after="0" w:line="276" w:lineRule="auto"/>
        <w:ind w:firstLine="567"/>
        <w:contextualSpacing/>
        <w:rPr>
          <w:color w:val="auto"/>
          <w:sz w:val="28"/>
        </w:rPr>
      </w:pPr>
      <w:r w:rsidRPr="006158D2">
        <w:rPr>
          <w:color w:val="auto"/>
          <w:sz w:val="28"/>
        </w:rPr>
        <w:t>HTX phải theo dõi chi tiết số l</w:t>
      </w:r>
      <w:r w:rsidRPr="006158D2">
        <w:rPr>
          <w:rFonts w:hint="eastAsia"/>
          <w:color w:val="auto"/>
          <w:sz w:val="28"/>
        </w:rPr>
        <w:t>ư</w:t>
      </w:r>
      <w:r w:rsidRPr="006158D2">
        <w:rPr>
          <w:color w:val="auto"/>
          <w:sz w:val="28"/>
        </w:rPr>
        <w:t>ợng, chủng loại, quy cách phẩm chất,... của các loại hàng hóa nhận bán hộ, nhận ký gửi.</w:t>
      </w:r>
    </w:p>
    <w:p w:rsidR="007477B5" w:rsidRPr="006158D2" w:rsidRDefault="007477B5">
      <w:pPr>
        <w:pStyle w:val="2dongcachChar"/>
        <w:spacing w:after="0" w:line="276" w:lineRule="auto"/>
        <w:ind w:firstLine="567"/>
        <w:contextualSpacing/>
        <w:jc w:val="both"/>
        <w:rPr>
          <w:rFonts w:ascii="Times New Roman" w:hAnsi="Times New Roman"/>
          <w:color w:val="auto"/>
          <w:sz w:val="32"/>
          <w:szCs w:val="26"/>
        </w:rPr>
      </w:pP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KẾT CẤU VÀ NỘI DUNG PHÁN ÁNH CỦA</w:t>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TÀI KHOẢN 003 - HÀNG HOÁ NHẬN BÁN HỘ, NHẬN KÝ GỬI</w:t>
      </w:r>
    </w:p>
    <w:p w:rsidR="007477B5" w:rsidRPr="006158D2" w:rsidRDefault="007477B5">
      <w:pPr>
        <w:pStyle w:val="2dongcachChar"/>
        <w:spacing w:after="0" w:line="276" w:lineRule="auto"/>
        <w:ind w:firstLine="567"/>
        <w:contextualSpacing/>
        <w:jc w:val="both"/>
        <w:rPr>
          <w:rFonts w:ascii="Times New Roman" w:hAnsi="Times New Roman"/>
          <w:color w:val="auto"/>
          <w:sz w:val="30"/>
          <w:szCs w:val="24"/>
        </w:rPr>
      </w:pPr>
    </w:p>
    <w:p w:rsidR="007477B5" w:rsidRPr="006158D2" w:rsidRDefault="00F6039D">
      <w:pPr>
        <w:spacing w:after="0" w:line="276" w:lineRule="auto"/>
        <w:ind w:firstLine="567"/>
        <w:contextualSpacing/>
        <w:rPr>
          <w:b/>
          <w:color w:val="auto"/>
          <w:sz w:val="28"/>
        </w:rPr>
      </w:pPr>
      <w:r w:rsidRPr="006158D2">
        <w:rPr>
          <w:b/>
          <w:color w:val="auto"/>
          <w:sz w:val="28"/>
        </w:rPr>
        <w:t>Bên Nợ:</w:t>
      </w:r>
    </w:p>
    <w:p w:rsidR="007477B5" w:rsidRPr="006158D2" w:rsidRDefault="00F6039D">
      <w:pPr>
        <w:spacing w:after="0" w:line="276" w:lineRule="auto"/>
        <w:ind w:firstLine="567"/>
        <w:contextualSpacing/>
        <w:rPr>
          <w:color w:val="auto"/>
          <w:sz w:val="28"/>
        </w:rPr>
      </w:pPr>
      <w:r w:rsidRPr="006158D2">
        <w:rPr>
          <w:color w:val="auto"/>
          <w:sz w:val="28"/>
        </w:rPr>
        <w:t>Giá trị hàng hoá nhận bán hộ, nhận ký gửi.</w:t>
      </w:r>
    </w:p>
    <w:p w:rsidR="007477B5" w:rsidRPr="006158D2" w:rsidRDefault="007477B5">
      <w:pPr>
        <w:spacing w:after="0" w:line="276" w:lineRule="auto"/>
        <w:ind w:firstLine="567"/>
        <w:contextualSpacing/>
        <w:rPr>
          <w:b/>
          <w:color w:val="auto"/>
          <w:sz w:val="20"/>
          <w:szCs w:val="14"/>
        </w:rPr>
      </w:pPr>
    </w:p>
    <w:p w:rsidR="007477B5" w:rsidRPr="006158D2" w:rsidRDefault="00F6039D">
      <w:pPr>
        <w:spacing w:after="0" w:line="276" w:lineRule="auto"/>
        <w:ind w:firstLine="567"/>
        <w:contextualSpacing/>
        <w:rPr>
          <w:b/>
          <w:color w:val="auto"/>
          <w:sz w:val="28"/>
        </w:rPr>
      </w:pPr>
      <w:r w:rsidRPr="006158D2">
        <w:rPr>
          <w:b/>
          <w:color w:val="auto"/>
          <w:sz w:val="28"/>
        </w:rPr>
        <w:t>Bên Có:</w:t>
      </w:r>
    </w:p>
    <w:p w:rsidR="007477B5" w:rsidRPr="006158D2" w:rsidRDefault="00F6039D">
      <w:pPr>
        <w:spacing w:after="0" w:line="276" w:lineRule="auto"/>
        <w:ind w:firstLine="567"/>
        <w:contextualSpacing/>
        <w:rPr>
          <w:color w:val="auto"/>
          <w:sz w:val="28"/>
        </w:rPr>
      </w:pPr>
      <w:r w:rsidRPr="006158D2">
        <w:rPr>
          <w:color w:val="auto"/>
          <w:sz w:val="28"/>
        </w:rPr>
        <w:t xml:space="preserve">- Giá trị hàng hoá </w:t>
      </w:r>
      <w:r w:rsidRPr="006158D2">
        <w:rPr>
          <w:rFonts w:hint="eastAsia"/>
          <w:color w:val="auto"/>
          <w:sz w:val="28"/>
        </w:rPr>
        <w:t>đã</w:t>
      </w:r>
      <w:r w:rsidRPr="006158D2">
        <w:rPr>
          <w:color w:val="auto"/>
          <w:sz w:val="28"/>
        </w:rPr>
        <w:t xml:space="preserve"> bán hộ hoặc </w:t>
      </w:r>
      <w:r w:rsidRPr="006158D2">
        <w:rPr>
          <w:rFonts w:hint="eastAsia"/>
          <w:color w:val="auto"/>
          <w:sz w:val="28"/>
        </w:rPr>
        <w:t>đã</w:t>
      </w:r>
      <w:r w:rsidRPr="006158D2">
        <w:rPr>
          <w:color w:val="auto"/>
          <w:sz w:val="28"/>
        </w:rPr>
        <w:t xml:space="preserve"> trả lại cho ng</w:t>
      </w:r>
      <w:r w:rsidRPr="006158D2">
        <w:rPr>
          <w:rFonts w:hint="eastAsia"/>
          <w:color w:val="auto"/>
          <w:sz w:val="28"/>
        </w:rPr>
        <w:t>ư</w:t>
      </w:r>
      <w:r w:rsidRPr="006158D2">
        <w:rPr>
          <w:color w:val="auto"/>
          <w:sz w:val="28"/>
        </w:rPr>
        <w:t>ời nhờ ký gửi;</w:t>
      </w:r>
    </w:p>
    <w:p w:rsidR="007477B5" w:rsidRPr="006158D2" w:rsidRDefault="00F6039D">
      <w:pPr>
        <w:spacing w:after="0" w:line="276" w:lineRule="auto"/>
        <w:ind w:firstLine="567"/>
        <w:contextualSpacing/>
        <w:rPr>
          <w:color w:val="auto"/>
          <w:sz w:val="28"/>
        </w:rPr>
      </w:pPr>
      <w:r w:rsidRPr="006158D2">
        <w:rPr>
          <w:color w:val="auto"/>
          <w:sz w:val="28"/>
        </w:rPr>
        <w:t xml:space="preserve">- Giá trị tài sản nhận ký gửi </w:t>
      </w:r>
      <w:r w:rsidRPr="006158D2">
        <w:rPr>
          <w:rFonts w:hint="eastAsia"/>
          <w:color w:val="auto"/>
          <w:sz w:val="28"/>
        </w:rPr>
        <w:t>đã</w:t>
      </w:r>
      <w:r w:rsidRPr="006158D2">
        <w:rPr>
          <w:color w:val="auto"/>
          <w:sz w:val="28"/>
        </w:rPr>
        <w:t xml:space="preserve"> phát mại do </w:t>
      </w:r>
      <w:r w:rsidRPr="006158D2">
        <w:rPr>
          <w:rFonts w:hint="eastAsia"/>
          <w:color w:val="auto"/>
          <w:sz w:val="28"/>
        </w:rPr>
        <w:t>đ</w:t>
      </w:r>
      <w:r w:rsidRPr="006158D2">
        <w:rPr>
          <w:color w:val="auto"/>
          <w:sz w:val="28"/>
        </w:rPr>
        <w:t xml:space="preserve">ối tác vi phạm hợp </w:t>
      </w:r>
      <w:r w:rsidRPr="006158D2">
        <w:rPr>
          <w:rFonts w:hint="eastAsia"/>
          <w:color w:val="auto"/>
          <w:sz w:val="28"/>
        </w:rPr>
        <w:t>đ</w:t>
      </w:r>
      <w:r w:rsidRPr="006158D2">
        <w:rPr>
          <w:color w:val="auto"/>
          <w:sz w:val="28"/>
        </w:rPr>
        <w:t>ồng kinh tế.</w:t>
      </w:r>
    </w:p>
    <w:p w:rsidR="007477B5" w:rsidRPr="006158D2" w:rsidRDefault="007477B5">
      <w:pPr>
        <w:spacing w:after="0" w:line="276" w:lineRule="auto"/>
        <w:ind w:firstLine="567"/>
        <w:contextualSpacing/>
        <w:rPr>
          <w:b/>
          <w:color w:val="auto"/>
          <w:sz w:val="20"/>
          <w:szCs w:val="14"/>
        </w:rPr>
      </w:pPr>
    </w:p>
    <w:p w:rsidR="007477B5" w:rsidRPr="006158D2" w:rsidRDefault="00F6039D">
      <w:pPr>
        <w:spacing w:after="0" w:line="276" w:lineRule="auto"/>
        <w:ind w:firstLine="567"/>
        <w:contextualSpacing/>
        <w:rPr>
          <w:b/>
          <w:color w:val="auto"/>
          <w:sz w:val="28"/>
        </w:rPr>
      </w:pPr>
      <w:r w:rsidRPr="006158D2">
        <w:rPr>
          <w:b/>
          <w:color w:val="auto"/>
          <w:sz w:val="28"/>
        </w:rPr>
        <w:t>Số d</w:t>
      </w:r>
      <w:r w:rsidRPr="006158D2">
        <w:rPr>
          <w:rFonts w:hint="eastAsia"/>
          <w:b/>
          <w:color w:val="auto"/>
          <w:sz w:val="28"/>
        </w:rPr>
        <w:t>ư</w:t>
      </w:r>
      <w:r w:rsidRPr="006158D2">
        <w:rPr>
          <w:b/>
          <w:color w:val="auto"/>
          <w:sz w:val="28"/>
        </w:rPr>
        <w:t xml:space="preserve"> bên Nợ:</w:t>
      </w:r>
    </w:p>
    <w:p w:rsidR="007477B5" w:rsidRPr="006158D2" w:rsidRDefault="00F6039D">
      <w:pPr>
        <w:spacing w:after="0" w:line="276" w:lineRule="auto"/>
        <w:ind w:firstLine="567"/>
        <w:contextualSpacing/>
        <w:rPr>
          <w:color w:val="auto"/>
          <w:sz w:val="28"/>
        </w:rPr>
      </w:pPr>
      <w:r w:rsidRPr="006158D2">
        <w:rPr>
          <w:color w:val="auto"/>
          <w:sz w:val="28"/>
        </w:rPr>
        <w:t>Giá trị hàng hoá còn nhận bán hộ, nhận ký gửi.</w:t>
      </w:r>
    </w:p>
    <w:p w:rsidR="007477B5" w:rsidRPr="006158D2" w:rsidRDefault="007477B5">
      <w:pPr>
        <w:spacing w:after="0" w:line="276" w:lineRule="auto"/>
        <w:ind w:firstLine="567"/>
        <w:contextualSpacing/>
        <w:rPr>
          <w:color w:val="auto"/>
          <w:spacing w:val="-2"/>
          <w:sz w:val="28"/>
        </w:rPr>
      </w:pPr>
    </w:p>
    <w:p w:rsidR="007477B5" w:rsidRPr="006158D2" w:rsidRDefault="00F6039D">
      <w:pPr>
        <w:spacing w:after="0" w:line="276" w:lineRule="auto"/>
        <w:ind w:firstLine="567"/>
        <w:contextualSpacing/>
        <w:rPr>
          <w:color w:val="auto"/>
          <w:spacing w:val="-2"/>
          <w:sz w:val="28"/>
        </w:rPr>
      </w:pPr>
      <w:r w:rsidRPr="006158D2">
        <w:rPr>
          <w:color w:val="auto"/>
          <w:spacing w:val="-2"/>
          <w:sz w:val="28"/>
        </w:rPr>
        <w:t xml:space="preserve">Khi nhận hàng hoá </w:t>
      </w:r>
      <w:r w:rsidRPr="006158D2">
        <w:rPr>
          <w:rFonts w:hint="eastAsia"/>
          <w:color w:val="auto"/>
          <w:spacing w:val="-2"/>
          <w:sz w:val="28"/>
        </w:rPr>
        <w:t>đ</w:t>
      </w:r>
      <w:r w:rsidRPr="006158D2">
        <w:rPr>
          <w:color w:val="auto"/>
          <w:spacing w:val="-2"/>
          <w:sz w:val="28"/>
        </w:rPr>
        <w:t xml:space="preserve">ể bán hộ, hai bên giao nhận phải cân, </w:t>
      </w:r>
      <w:r w:rsidRPr="006158D2">
        <w:rPr>
          <w:rFonts w:hint="eastAsia"/>
          <w:color w:val="auto"/>
          <w:spacing w:val="-2"/>
          <w:sz w:val="28"/>
        </w:rPr>
        <w:t>đ</w:t>
      </w:r>
      <w:r w:rsidRPr="006158D2">
        <w:rPr>
          <w:color w:val="auto"/>
          <w:spacing w:val="-2"/>
          <w:sz w:val="28"/>
        </w:rPr>
        <w:t xml:space="preserve">o, </w:t>
      </w:r>
      <w:r w:rsidRPr="006158D2">
        <w:rPr>
          <w:rFonts w:hint="eastAsia"/>
          <w:color w:val="auto"/>
          <w:spacing w:val="-2"/>
          <w:sz w:val="28"/>
        </w:rPr>
        <w:t>đ</w:t>
      </w:r>
      <w:r w:rsidRPr="006158D2">
        <w:rPr>
          <w:color w:val="auto"/>
          <w:spacing w:val="-2"/>
          <w:sz w:val="28"/>
        </w:rPr>
        <w:t xml:space="preserve">ong, </w:t>
      </w:r>
      <w:r w:rsidRPr="006158D2">
        <w:rPr>
          <w:rFonts w:hint="eastAsia"/>
          <w:color w:val="auto"/>
          <w:spacing w:val="-2"/>
          <w:sz w:val="28"/>
        </w:rPr>
        <w:t>đ</w:t>
      </w:r>
      <w:r w:rsidRPr="006158D2">
        <w:rPr>
          <w:color w:val="auto"/>
          <w:spacing w:val="-2"/>
          <w:sz w:val="28"/>
        </w:rPr>
        <w:t xml:space="preserve">ếm, xác </w:t>
      </w:r>
      <w:r w:rsidRPr="006158D2">
        <w:rPr>
          <w:rFonts w:hint="eastAsia"/>
          <w:color w:val="auto"/>
          <w:spacing w:val="-2"/>
          <w:sz w:val="28"/>
        </w:rPr>
        <w:t>đ</w:t>
      </w:r>
      <w:r w:rsidRPr="006158D2">
        <w:rPr>
          <w:color w:val="auto"/>
          <w:spacing w:val="-2"/>
          <w:sz w:val="28"/>
        </w:rPr>
        <w:t>ịnh số l</w:t>
      </w:r>
      <w:r w:rsidRPr="006158D2">
        <w:rPr>
          <w:rFonts w:hint="eastAsia"/>
          <w:color w:val="auto"/>
          <w:spacing w:val="-2"/>
          <w:sz w:val="28"/>
        </w:rPr>
        <w:t>ư</w:t>
      </w:r>
      <w:r w:rsidRPr="006158D2">
        <w:rPr>
          <w:color w:val="auto"/>
          <w:spacing w:val="-2"/>
          <w:sz w:val="28"/>
        </w:rPr>
        <w:t>ợng, chất l</w:t>
      </w:r>
      <w:r w:rsidRPr="006158D2">
        <w:rPr>
          <w:rFonts w:hint="eastAsia"/>
          <w:color w:val="auto"/>
          <w:spacing w:val="-2"/>
          <w:sz w:val="28"/>
        </w:rPr>
        <w:t>ư</w:t>
      </w:r>
      <w:r w:rsidRPr="006158D2">
        <w:rPr>
          <w:color w:val="auto"/>
          <w:spacing w:val="-2"/>
          <w:sz w:val="28"/>
        </w:rPr>
        <w:t>ợng, quy cách phẩm chất của hàng hoá. HTX phải chi tiết theo từng mặt hàng, từng ng</w:t>
      </w:r>
      <w:r w:rsidRPr="006158D2">
        <w:rPr>
          <w:rFonts w:hint="eastAsia"/>
          <w:color w:val="auto"/>
          <w:spacing w:val="-2"/>
          <w:sz w:val="28"/>
        </w:rPr>
        <w:t>ư</w:t>
      </w:r>
      <w:r w:rsidRPr="006158D2">
        <w:rPr>
          <w:color w:val="auto"/>
          <w:spacing w:val="-2"/>
          <w:sz w:val="28"/>
        </w:rPr>
        <w:t>ời gửi bán, từng n</w:t>
      </w:r>
      <w:r w:rsidRPr="006158D2">
        <w:rPr>
          <w:rFonts w:hint="eastAsia"/>
          <w:color w:val="auto"/>
          <w:spacing w:val="-2"/>
          <w:sz w:val="28"/>
        </w:rPr>
        <w:t>ơ</w:t>
      </w:r>
      <w:r w:rsidRPr="006158D2">
        <w:rPr>
          <w:color w:val="auto"/>
          <w:spacing w:val="-2"/>
          <w:sz w:val="28"/>
        </w:rPr>
        <w:t>i bảo quản và từng ng</w:t>
      </w:r>
      <w:r w:rsidRPr="006158D2">
        <w:rPr>
          <w:rFonts w:hint="eastAsia"/>
          <w:color w:val="auto"/>
          <w:spacing w:val="-2"/>
          <w:sz w:val="28"/>
        </w:rPr>
        <w:t>ư</w:t>
      </w:r>
      <w:r w:rsidRPr="006158D2">
        <w:rPr>
          <w:color w:val="auto"/>
          <w:spacing w:val="-2"/>
          <w:sz w:val="28"/>
        </w:rPr>
        <w:t xml:space="preserve">ời chịu trách nhiệm vật chất. </w:t>
      </w:r>
    </w:p>
    <w:p w:rsidR="007477B5" w:rsidRPr="006158D2" w:rsidRDefault="00F6039D">
      <w:pPr>
        <w:spacing w:after="0" w:line="276" w:lineRule="auto"/>
        <w:ind w:firstLine="567"/>
        <w:contextualSpacing/>
        <w:rPr>
          <w:color w:val="auto"/>
          <w:spacing w:val="-2"/>
          <w:sz w:val="28"/>
        </w:rPr>
      </w:pPr>
      <w:r w:rsidRPr="006158D2">
        <w:rPr>
          <w:color w:val="auto"/>
          <w:spacing w:val="-2"/>
          <w:sz w:val="28"/>
        </w:rPr>
        <w:t xml:space="preserve">Khi nhận hàng hóa nhận bán hộ, nhận ký gửi, HTX ghi Nợ TK 003 “Hàng hóa nhận bán hộ, nhận ký gửi” theo giá trị ghi trên hợp </w:t>
      </w:r>
      <w:r w:rsidRPr="006158D2">
        <w:rPr>
          <w:rFonts w:hint="eastAsia"/>
          <w:color w:val="auto"/>
          <w:spacing w:val="-2"/>
          <w:sz w:val="28"/>
        </w:rPr>
        <w:t>đ</w:t>
      </w:r>
      <w:r w:rsidRPr="006158D2">
        <w:rPr>
          <w:color w:val="auto"/>
          <w:spacing w:val="-2"/>
          <w:sz w:val="28"/>
        </w:rPr>
        <w:t>ồng.</w:t>
      </w:r>
    </w:p>
    <w:p w:rsidR="007477B5" w:rsidRPr="006158D2" w:rsidRDefault="00F6039D">
      <w:pPr>
        <w:spacing w:after="0" w:line="276" w:lineRule="auto"/>
        <w:ind w:firstLine="567"/>
        <w:contextualSpacing/>
        <w:rPr>
          <w:color w:val="auto"/>
          <w:spacing w:val="-2"/>
          <w:sz w:val="28"/>
        </w:rPr>
      </w:pPr>
      <w:r w:rsidRPr="006158D2">
        <w:rPr>
          <w:color w:val="auto"/>
          <w:spacing w:val="-2"/>
          <w:sz w:val="28"/>
        </w:rPr>
        <w:t xml:space="preserve">Khi bán </w:t>
      </w:r>
      <w:r w:rsidRPr="006158D2">
        <w:rPr>
          <w:rFonts w:hint="eastAsia"/>
          <w:color w:val="auto"/>
          <w:spacing w:val="-2"/>
          <w:sz w:val="28"/>
        </w:rPr>
        <w:t>đư</w:t>
      </w:r>
      <w:r w:rsidRPr="006158D2">
        <w:rPr>
          <w:color w:val="auto"/>
          <w:spacing w:val="-2"/>
          <w:sz w:val="28"/>
        </w:rPr>
        <w:t xml:space="preserve">ợc hàng hoá hoặc trả lại hàng ký gửi cho </w:t>
      </w:r>
      <w:r w:rsidRPr="006158D2">
        <w:rPr>
          <w:rFonts w:hint="eastAsia"/>
          <w:color w:val="auto"/>
          <w:spacing w:val="-2"/>
          <w:sz w:val="28"/>
        </w:rPr>
        <w:t>đơ</w:t>
      </w:r>
      <w:r w:rsidRPr="006158D2">
        <w:rPr>
          <w:color w:val="auto"/>
          <w:spacing w:val="-2"/>
          <w:sz w:val="28"/>
        </w:rPr>
        <w:t xml:space="preserve">n vị sở hữu hàng hóa, ghi Có TK 003 theo giá trị hợp </w:t>
      </w:r>
      <w:r w:rsidRPr="006158D2">
        <w:rPr>
          <w:rFonts w:hint="eastAsia"/>
          <w:color w:val="auto"/>
          <w:spacing w:val="-2"/>
          <w:sz w:val="28"/>
        </w:rPr>
        <w:t>đ</w:t>
      </w:r>
      <w:r w:rsidRPr="006158D2">
        <w:rPr>
          <w:color w:val="auto"/>
          <w:spacing w:val="-2"/>
          <w:sz w:val="28"/>
        </w:rPr>
        <w:t>ồng.</w:t>
      </w:r>
    </w:p>
    <w:p w:rsidR="007477B5" w:rsidRPr="006158D2" w:rsidRDefault="00F6039D">
      <w:pPr>
        <w:spacing w:after="0" w:line="276" w:lineRule="auto"/>
        <w:ind w:firstLine="567"/>
        <w:contextualSpacing/>
        <w:rPr>
          <w:color w:val="auto"/>
          <w:spacing w:val="-2"/>
          <w:sz w:val="28"/>
        </w:rPr>
      </w:pPr>
      <w:r w:rsidRPr="006158D2">
        <w:rPr>
          <w:color w:val="auto"/>
          <w:spacing w:val="-2"/>
          <w:sz w:val="28"/>
        </w:rPr>
        <w:t>Ngoài ra, kế toán còn phải ghi các bút toán trên các tài khoản trong Báo cáo tình hình tài chính phản ánh các nghiệp vụ bán hàng và thanh toán với tổ chức, cá nhân có hàng gửi bán.</w:t>
      </w:r>
    </w:p>
    <w:p w:rsidR="007477B5" w:rsidRPr="006158D2" w:rsidRDefault="007477B5">
      <w:pPr>
        <w:pStyle w:val="4tenchuongChar"/>
        <w:spacing w:after="0" w:line="276" w:lineRule="auto"/>
        <w:ind w:firstLine="567"/>
        <w:contextualSpacing/>
        <w:rPr>
          <w:color w:val="auto"/>
          <w:sz w:val="28"/>
        </w:rPr>
      </w:pPr>
    </w:p>
    <w:p w:rsidR="007477B5" w:rsidRPr="006158D2" w:rsidRDefault="00F6039D">
      <w:pPr>
        <w:widowControl/>
        <w:spacing w:after="0" w:line="276" w:lineRule="auto"/>
        <w:ind w:firstLine="567"/>
        <w:contextualSpacing/>
        <w:jc w:val="left"/>
        <w:rPr>
          <w:b/>
          <w:color w:val="auto"/>
          <w:sz w:val="28"/>
          <w:szCs w:val="28"/>
        </w:rPr>
      </w:pPr>
      <w:r w:rsidRPr="006158D2">
        <w:rPr>
          <w:color w:val="auto"/>
          <w:sz w:val="28"/>
          <w:szCs w:val="28"/>
        </w:rPr>
        <w:br w:type="page"/>
      </w:r>
    </w:p>
    <w:p w:rsidR="007477B5" w:rsidRPr="006158D2" w:rsidRDefault="00F6039D">
      <w:pPr>
        <w:pStyle w:val="4tenchuongChar"/>
        <w:spacing w:after="0" w:line="276" w:lineRule="auto"/>
        <w:contextualSpacing/>
        <w:rPr>
          <w:rFonts w:ascii="Times New Roman" w:hAnsi="Times New Roman"/>
          <w:b w:val="0"/>
          <w:color w:val="auto"/>
          <w:sz w:val="28"/>
          <w:szCs w:val="28"/>
        </w:rPr>
      </w:pPr>
      <w:r w:rsidRPr="006158D2">
        <w:rPr>
          <w:rFonts w:ascii="Times New Roman" w:hAnsi="Times New Roman"/>
          <w:color w:val="auto"/>
          <w:sz w:val="28"/>
          <w:szCs w:val="28"/>
        </w:rPr>
        <w:lastRenderedPageBreak/>
        <w:t>TÀI KHOẢN 004</w:t>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NỢ KHÓ ĐÒI ĐÃ XỬ LÝ</w:t>
      </w:r>
    </w:p>
    <w:p w:rsidR="007477B5" w:rsidRPr="006158D2" w:rsidRDefault="007477B5">
      <w:pPr>
        <w:pStyle w:val="2dongcachChar"/>
        <w:spacing w:after="0" w:line="276" w:lineRule="auto"/>
        <w:ind w:firstLine="567"/>
        <w:contextualSpacing/>
        <w:rPr>
          <w:rFonts w:ascii="Times New Roman" w:hAnsi="Times New Roman"/>
          <w:color w:val="auto"/>
          <w:sz w:val="34"/>
          <w:szCs w:val="28"/>
        </w:rPr>
      </w:pPr>
    </w:p>
    <w:p w:rsidR="007477B5" w:rsidRPr="006158D2" w:rsidRDefault="00F6039D">
      <w:pPr>
        <w:spacing w:after="0" w:line="276" w:lineRule="auto"/>
        <w:ind w:firstLine="567"/>
        <w:contextualSpacing/>
        <w:rPr>
          <w:color w:val="auto"/>
          <w:sz w:val="28"/>
        </w:rPr>
      </w:pPr>
      <w:r w:rsidRPr="006158D2">
        <w:rPr>
          <w:color w:val="auto"/>
          <w:sz w:val="28"/>
        </w:rPr>
        <w:t xml:space="preserve">Tài khoản này dùng </w:t>
      </w:r>
      <w:r w:rsidRPr="006158D2">
        <w:rPr>
          <w:rFonts w:hint="eastAsia"/>
          <w:color w:val="auto"/>
          <w:sz w:val="28"/>
        </w:rPr>
        <w:t>đ</w:t>
      </w:r>
      <w:r w:rsidRPr="006158D2">
        <w:rPr>
          <w:color w:val="auto"/>
          <w:sz w:val="28"/>
        </w:rPr>
        <w:t xml:space="preserve">ể phản </w:t>
      </w:r>
      <w:r w:rsidRPr="006158D2">
        <w:rPr>
          <w:rFonts w:hint="eastAsia"/>
          <w:color w:val="auto"/>
          <w:sz w:val="28"/>
        </w:rPr>
        <w:t>á</w:t>
      </w:r>
      <w:r w:rsidRPr="006158D2">
        <w:rPr>
          <w:color w:val="auto"/>
          <w:sz w:val="28"/>
        </w:rPr>
        <w:t xml:space="preserve">nh các khoản nợ phải thu </w:t>
      </w:r>
      <w:r w:rsidRPr="006158D2">
        <w:rPr>
          <w:rFonts w:hint="eastAsia"/>
          <w:color w:val="auto"/>
          <w:sz w:val="28"/>
        </w:rPr>
        <w:t>đã</w:t>
      </w:r>
      <w:r w:rsidRPr="006158D2">
        <w:rPr>
          <w:color w:val="auto"/>
          <w:sz w:val="28"/>
        </w:rPr>
        <w:t xml:space="preserve"> </w:t>
      </w:r>
      <w:r w:rsidRPr="006158D2">
        <w:rPr>
          <w:rFonts w:hint="eastAsia"/>
          <w:color w:val="auto"/>
          <w:sz w:val="28"/>
        </w:rPr>
        <w:t>đư</w:t>
      </w:r>
      <w:r w:rsidRPr="006158D2">
        <w:rPr>
          <w:color w:val="auto"/>
          <w:sz w:val="28"/>
        </w:rPr>
        <w:t>ợc xoá sổ, nh</w:t>
      </w:r>
      <w:r w:rsidRPr="006158D2">
        <w:rPr>
          <w:rFonts w:hint="eastAsia"/>
          <w:color w:val="auto"/>
          <w:sz w:val="28"/>
        </w:rPr>
        <w:t>ư</w:t>
      </w:r>
      <w:r w:rsidRPr="006158D2">
        <w:rPr>
          <w:color w:val="auto"/>
          <w:sz w:val="28"/>
        </w:rPr>
        <w:t xml:space="preserve">ng cần theo dõi </w:t>
      </w:r>
      <w:r w:rsidRPr="006158D2">
        <w:rPr>
          <w:rFonts w:hint="eastAsia"/>
          <w:color w:val="auto"/>
          <w:sz w:val="28"/>
        </w:rPr>
        <w:t>đ</w:t>
      </w:r>
      <w:r w:rsidRPr="006158D2">
        <w:rPr>
          <w:color w:val="auto"/>
          <w:sz w:val="28"/>
        </w:rPr>
        <w:t xml:space="preserve">ể tiếp tục </w:t>
      </w:r>
      <w:r w:rsidRPr="006158D2">
        <w:rPr>
          <w:rFonts w:hint="eastAsia"/>
          <w:color w:val="auto"/>
          <w:sz w:val="28"/>
        </w:rPr>
        <w:t>đò</w:t>
      </w:r>
      <w:r w:rsidRPr="006158D2">
        <w:rPr>
          <w:color w:val="auto"/>
          <w:sz w:val="28"/>
        </w:rPr>
        <w:t xml:space="preserve">i nợ. Các khoản nợ khó </w:t>
      </w:r>
      <w:r w:rsidRPr="006158D2">
        <w:rPr>
          <w:rFonts w:hint="eastAsia"/>
          <w:color w:val="auto"/>
          <w:sz w:val="28"/>
        </w:rPr>
        <w:t>đò</w:t>
      </w:r>
      <w:r w:rsidRPr="006158D2">
        <w:rPr>
          <w:color w:val="auto"/>
          <w:sz w:val="28"/>
        </w:rPr>
        <w:t xml:space="preserve">i tuy </w:t>
      </w:r>
      <w:r w:rsidRPr="006158D2">
        <w:rPr>
          <w:rFonts w:hint="eastAsia"/>
          <w:color w:val="auto"/>
          <w:sz w:val="28"/>
        </w:rPr>
        <w:t>đã</w:t>
      </w:r>
      <w:r w:rsidRPr="006158D2">
        <w:rPr>
          <w:color w:val="auto"/>
          <w:sz w:val="28"/>
        </w:rPr>
        <w:t xml:space="preserve"> xoá sổ trong Báo cáo tình hình tài chính nh</w:t>
      </w:r>
      <w:r w:rsidRPr="006158D2">
        <w:rPr>
          <w:rFonts w:hint="eastAsia"/>
          <w:color w:val="auto"/>
          <w:sz w:val="28"/>
        </w:rPr>
        <w:t>ư</w:t>
      </w:r>
      <w:r w:rsidRPr="006158D2">
        <w:rPr>
          <w:color w:val="auto"/>
          <w:sz w:val="28"/>
        </w:rPr>
        <w:t xml:space="preserve">ng không có nghĩa là xoá bỏ khoản nợ </w:t>
      </w:r>
      <w:r w:rsidRPr="006158D2">
        <w:rPr>
          <w:rFonts w:hint="eastAsia"/>
          <w:color w:val="auto"/>
          <w:sz w:val="28"/>
        </w:rPr>
        <w:t>đó</w:t>
      </w:r>
      <w:r w:rsidRPr="006158D2">
        <w:rPr>
          <w:color w:val="auto"/>
          <w:sz w:val="28"/>
        </w:rPr>
        <w:t xml:space="preserve">, tuỳ theo chính sách tài chính hiện hành mà theo dõi </w:t>
      </w:r>
      <w:r w:rsidRPr="006158D2">
        <w:rPr>
          <w:rFonts w:hint="eastAsia"/>
          <w:color w:val="auto"/>
          <w:sz w:val="28"/>
        </w:rPr>
        <w:t>đ</w:t>
      </w:r>
      <w:r w:rsidRPr="006158D2">
        <w:rPr>
          <w:color w:val="auto"/>
          <w:sz w:val="28"/>
        </w:rPr>
        <w:t>ể truy thu sau này nếu tình hình tài chính của ng</w:t>
      </w:r>
      <w:r w:rsidRPr="006158D2">
        <w:rPr>
          <w:rFonts w:hint="eastAsia"/>
          <w:color w:val="auto"/>
          <w:sz w:val="28"/>
        </w:rPr>
        <w:t>ư</w:t>
      </w:r>
      <w:r w:rsidRPr="006158D2">
        <w:rPr>
          <w:color w:val="auto"/>
          <w:sz w:val="28"/>
        </w:rPr>
        <w:t xml:space="preserve">ời mắc nợ có thay </w:t>
      </w:r>
      <w:r w:rsidRPr="006158D2">
        <w:rPr>
          <w:rFonts w:hint="eastAsia"/>
          <w:color w:val="auto"/>
          <w:sz w:val="28"/>
        </w:rPr>
        <w:t>đ</w:t>
      </w:r>
      <w:r w:rsidRPr="006158D2">
        <w:rPr>
          <w:color w:val="auto"/>
          <w:sz w:val="28"/>
        </w:rPr>
        <w:t>ổi.</w:t>
      </w:r>
    </w:p>
    <w:p w:rsidR="007477B5" w:rsidRPr="006158D2" w:rsidRDefault="007477B5">
      <w:pPr>
        <w:pStyle w:val="2dongcachChar"/>
        <w:spacing w:after="0" w:line="276" w:lineRule="auto"/>
        <w:ind w:firstLine="567"/>
        <w:contextualSpacing/>
        <w:jc w:val="both"/>
        <w:rPr>
          <w:rFonts w:ascii="Times New Roman" w:hAnsi="Times New Roman"/>
          <w:color w:val="auto"/>
          <w:sz w:val="32"/>
          <w:szCs w:val="26"/>
        </w:rPr>
      </w:pP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KẾT CẤU VÀ NỘI DUNG PHẢN ÁNH CỦA</w:t>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TÀI KHOẢN 004 - NỢ KHÓ ĐÒI ĐÃ XỬ LÝ</w:t>
      </w:r>
    </w:p>
    <w:p w:rsidR="007477B5" w:rsidRPr="006158D2" w:rsidRDefault="007477B5">
      <w:pPr>
        <w:pStyle w:val="2dongcachChar"/>
        <w:spacing w:after="0" w:line="276" w:lineRule="auto"/>
        <w:ind w:firstLine="567"/>
        <w:contextualSpacing/>
        <w:jc w:val="both"/>
        <w:rPr>
          <w:rFonts w:ascii="Times New Roman" w:hAnsi="Times New Roman"/>
          <w:color w:val="auto"/>
          <w:sz w:val="32"/>
          <w:szCs w:val="26"/>
        </w:rPr>
      </w:pPr>
    </w:p>
    <w:p w:rsidR="007477B5" w:rsidRPr="006158D2" w:rsidRDefault="00F6039D">
      <w:pPr>
        <w:spacing w:after="0" w:line="276" w:lineRule="auto"/>
        <w:ind w:firstLine="567"/>
        <w:contextualSpacing/>
        <w:rPr>
          <w:b/>
          <w:color w:val="auto"/>
          <w:sz w:val="28"/>
        </w:rPr>
      </w:pPr>
      <w:r w:rsidRPr="006158D2">
        <w:rPr>
          <w:b/>
          <w:color w:val="auto"/>
          <w:sz w:val="28"/>
        </w:rPr>
        <w:t>Bên Nợ:</w:t>
      </w:r>
    </w:p>
    <w:p w:rsidR="007477B5" w:rsidRPr="006158D2" w:rsidRDefault="00F6039D">
      <w:pPr>
        <w:spacing w:after="0" w:line="276" w:lineRule="auto"/>
        <w:ind w:firstLine="567"/>
        <w:contextualSpacing/>
        <w:rPr>
          <w:color w:val="auto"/>
          <w:spacing w:val="-6"/>
          <w:sz w:val="28"/>
        </w:rPr>
      </w:pPr>
      <w:r w:rsidRPr="006158D2">
        <w:rPr>
          <w:color w:val="auto"/>
          <w:spacing w:val="-6"/>
          <w:sz w:val="28"/>
        </w:rPr>
        <w:t xml:space="preserve">Số nợ khó </w:t>
      </w:r>
      <w:r w:rsidRPr="006158D2">
        <w:rPr>
          <w:rFonts w:hint="eastAsia"/>
          <w:color w:val="auto"/>
          <w:spacing w:val="-6"/>
          <w:sz w:val="28"/>
        </w:rPr>
        <w:t>đò</w:t>
      </w:r>
      <w:r w:rsidRPr="006158D2">
        <w:rPr>
          <w:color w:val="auto"/>
          <w:spacing w:val="-6"/>
          <w:sz w:val="28"/>
        </w:rPr>
        <w:t xml:space="preserve">i </w:t>
      </w:r>
      <w:r w:rsidRPr="006158D2">
        <w:rPr>
          <w:rFonts w:hint="eastAsia"/>
          <w:color w:val="auto"/>
          <w:spacing w:val="-6"/>
          <w:sz w:val="28"/>
        </w:rPr>
        <w:t>đã</w:t>
      </w:r>
      <w:r w:rsidRPr="006158D2">
        <w:rPr>
          <w:color w:val="auto"/>
          <w:spacing w:val="-6"/>
          <w:sz w:val="28"/>
        </w:rPr>
        <w:t xml:space="preserve"> </w:t>
      </w:r>
      <w:r w:rsidRPr="006158D2">
        <w:rPr>
          <w:rFonts w:hint="eastAsia"/>
          <w:color w:val="auto"/>
          <w:spacing w:val="-6"/>
          <w:sz w:val="28"/>
        </w:rPr>
        <w:t>đư</w:t>
      </w:r>
      <w:r w:rsidRPr="006158D2">
        <w:rPr>
          <w:color w:val="auto"/>
          <w:spacing w:val="-6"/>
          <w:sz w:val="28"/>
        </w:rPr>
        <w:t xml:space="preserve">ợc xoá sổ trong Báo cáo tình hình tài chính </w:t>
      </w:r>
      <w:r w:rsidRPr="006158D2">
        <w:rPr>
          <w:rFonts w:hint="eastAsia"/>
          <w:color w:val="auto"/>
          <w:spacing w:val="-6"/>
          <w:sz w:val="28"/>
        </w:rPr>
        <w:t>đ</w:t>
      </w:r>
      <w:r w:rsidRPr="006158D2">
        <w:rPr>
          <w:color w:val="auto"/>
          <w:spacing w:val="-6"/>
          <w:sz w:val="28"/>
        </w:rPr>
        <w:t>ể tiếp tục theo dõi ngoài Bảng.</w:t>
      </w:r>
    </w:p>
    <w:p w:rsidR="007477B5" w:rsidRPr="006158D2" w:rsidRDefault="007477B5">
      <w:pPr>
        <w:spacing w:after="0" w:line="276" w:lineRule="auto"/>
        <w:ind w:firstLine="567"/>
        <w:contextualSpacing/>
        <w:rPr>
          <w:b/>
          <w:color w:val="auto"/>
          <w:sz w:val="20"/>
          <w:szCs w:val="14"/>
        </w:rPr>
      </w:pPr>
    </w:p>
    <w:p w:rsidR="007477B5" w:rsidRPr="006158D2" w:rsidRDefault="00F6039D">
      <w:pPr>
        <w:spacing w:after="0" w:line="276" w:lineRule="auto"/>
        <w:ind w:firstLine="567"/>
        <w:contextualSpacing/>
        <w:rPr>
          <w:b/>
          <w:color w:val="auto"/>
          <w:sz w:val="28"/>
        </w:rPr>
      </w:pPr>
      <w:r w:rsidRPr="006158D2">
        <w:rPr>
          <w:b/>
          <w:color w:val="auto"/>
          <w:sz w:val="28"/>
        </w:rPr>
        <w:t>Bên Có:</w:t>
      </w:r>
    </w:p>
    <w:p w:rsidR="007477B5" w:rsidRPr="006158D2" w:rsidRDefault="00F6039D">
      <w:pPr>
        <w:spacing w:after="0" w:line="276" w:lineRule="auto"/>
        <w:ind w:firstLine="567"/>
        <w:contextualSpacing/>
        <w:rPr>
          <w:color w:val="auto"/>
          <w:sz w:val="28"/>
        </w:rPr>
      </w:pPr>
      <w:r w:rsidRPr="006158D2">
        <w:rPr>
          <w:color w:val="auto"/>
          <w:sz w:val="28"/>
        </w:rPr>
        <w:t xml:space="preserve">- Số </w:t>
      </w:r>
      <w:r w:rsidRPr="006158D2">
        <w:rPr>
          <w:rFonts w:hint="eastAsia"/>
          <w:color w:val="auto"/>
          <w:sz w:val="28"/>
        </w:rPr>
        <w:t>đã</w:t>
      </w:r>
      <w:r w:rsidRPr="006158D2">
        <w:rPr>
          <w:color w:val="auto"/>
          <w:sz w:val="28"/>
        </w:rPr>
        <w:t xml:space="preserve"> thu </w:t>
      </w:r>
      <w:r w:rsidRPr="006158D2">
        <w:rPr>
          <w:rFonts w:hint="eastAsia"/>
          <w:color w:val="auto"/>
          <w:sz w:val="28"/>
        </w:rPr>
        <w:t>đư</w:t>
      </w:r>
      <w:r w:rsidRPr="006158D2">
        <w:rPr>
          <w:color w:val="auto"/>
          <w:sz w:val="28"/>
        </w:rPr>
        <w:t xml:space="preserve">ợc về các khoản nợ khó </w:t>
      </w:r>
      <w:r w:rsidRPr="006158D2">
        <w:rPr>
          <w:rFonts w:hint="eastAsia"/>
          <w:color w:val="auto"/>
          <w:sz w:val="28"/>
        </w:rPr>
        <w:t>đò</w:t>
      </w:r>
      <w:r w:rsidRPr="006158D2">
        <w:rPr>
          <w:color w:val="auto"/>
          <w:sz w:val="28"/>
        </w:rPr>
        <w:t>i;</w:t>
      </w:r>
    </w:p>
    <w:p w:rsidR="007477B5" w:rsidRPr="006158D2" w:rsidRDefault="00F6039D">
      <w:pPr>
        <w:spacing w:after="0" w:line="276" w:lineRule="auto"/>
        <w:ind w:firstLine="567"/>
        <w:contextualSpacing/>
        <w:rPr>
          <w:color w:val="auto"/>
          <w:sz w:val="28"/>
        </w:rPr>
      </w:pPr>
      <w:r w:rsidRPr="006158D2">
        <w:rPr>
          <w:color w:val="auto"/>
          <w:sz w:val="28"/>
        </w:rPr>
        <w:t xml:space="preserve">- Số nợ khó </w:t>
      </w:r>
      <w:r w:rsidRPr="006158D2">
        <w:rPr>
          <w:rFonts w:hint="eastAsia"/>
          <w:color w:val="auto"/>
          <w:sz w:val="28"/>
        </w:rPr>
        <w:t>đò</w:t>
      </w:r>
      <w:r w:rsidRPr="006158D2">
        <w:rPr>
          <w:color w:val="auto"/>
          <w:sz w:val="28"/>
        </w:rPr>
        <w:t xml:space="preserve">i </w:t>
      </w:r>
      <w:r w:rsidRPr="006158D2">
        <w:rPr>
          <w:rFonts w:hint="eastAsia"/>
          <w:color w:val="auto"/>
          <w:sz w:val="28"/>
        </w:rPr>
        <w:t>đư</w:t>
      </w:r>
      <w:r w:rsidRPr="006158D2">
        <w:rPr>
          <w:color w:val="auto"/>
          <w:sz w:val="28"/>
        </w:rPr>
        <w:t xml:space="preserve">ợc xoá sổ theo quyết </w:t>
      </w:r>
      <w:r w:rsidRPr="006158D2">
        <w:rPr>
          <w:rFonts w:hint="eastAsia"/>
          <w:color w:val="auto"/>
          <w:sz w:val="28"/>
        </w:rPr>
        <w:t>đ</w:t>
      </w:r>
      <w:r w:rsidRPr="006158D2">
        <w:rPr>
          <w:color w:val="auto"/>
          <w:sz w:val="28"/>
        </w:rPr>
        <w:t>ịnh của c</w:t>
      </w:r>
      <w:r w:rsidRPr="006158D2">
        <w:rPr>
          <w:rFonts w:hint="eastAsia"/>
          <w:color w:val="auto"/>
          <w:sz w:val="28"/>
        </w:rPr>
        <w:t>ơ</w:t>
      </w:r>
      <w:r w:rsidRPr="006158D2">
        <w:rPr>
          <w:color w:val="auto"/>
          <w:sz w:val="28"/>
        </w:rPr>
        <w:t xml:space="preserve"> quan hoặc cấp có thẩm quyền, không phải theo dõi ngoài Báo cáo tình hình tài chính.</w:t>
      </w:r>
    </w:p>
    <w:p w:rsidR="007477B5" w:rsidRPr="006158D2" w:rsidRDefault="007477B5">
      <w:pPr>
        <w:spacing w:after="0" w:line="276" w:lineRule="auto"/>
        <w:ind w:firstLine="567"/>
        <w:contextualSpacing/>
        <w:rPr>
          <w:b/>
          <w:color w:val="auto"/>
          <w:sz w:val="20"/>
          <w:szCs w:val="14"/>
        </w:rPr>
      </w:pPr>
    </w:p>
    <w:p w:rsidR="007477B5" w:rsidRPr="006158D2" w:rsidRDefault="00F6039D">
      <w:pPr>
        <w:spacing w:after="0" w:line="276" w:lineRule="auto"/>
        <w:ind w:firstLine="567"/>
        <w:contextualSpacing/>
        <w:rPr>
          <w:b/>
          <w:color w:val="auto"/>
          <w:sz w:val="28"/>
        </w:rPr>
      </w:pPr>
      <w:r w:rsidRPr="006158D2">
        <w:rPr>
          <w:b/>
          <w:color w:val="auto"/>
          <w:sz w:val="28"/>
        </w:rPr>
        <w:t>Số d</w:t>
      </w:r>
      <w:r w:rsidRPr="006158D2">
        <w:rPr>
          <w:rFonts w:hint="eastAsia"/>
          <w:b/>
          <w:color w:val="auto"/>
          <w:sz w:val="28"/>
        </w:rPr>
        <w:t>ư</w:t>
      </w:r>
      <w:r w:rsidRPr="006158D2">
        <w:rPr>
          <w:b/>
          <w:color w:val="auto"/>
          <w:sz w:val="28"/>
        </w:rPr>
        <w:t xml:space="preserve"> bên Nợ:</w:t>
      </w:r>
    </w:p>
    <w:p w:rsidR="007477B5" w:rsidRPr="006158D2" w:rsidRDefault="00F6039D">
      <w:pPr>
        <w:spacing w:after="0" w:line="276" w:lineRule="auto"/>
        <w:ind w:firstLine="567"/>
        <w:contextualSpacing/>
        <w:rPr>
          <w:color w:val="auto"/>
          <w:sz w:val="28"/>
        </w:rPr>
      </w:pPr>
      <w:r w:rsidRPr="006158D2">
        <w:rPr>
          <w:color w:val="auto"/>
          <w:sz w:val="28"/>
        </w:rPr>
        <w:t xml:space="preserve">Số còn phải thu về nợ khó </w:t>
      </w:r>
      <w:r w:rsidRPr="006158D2">
        <w:rPr>
          <w:rFonts w:hint="eastAsia"/>
          <w:color w:val="auto"/>
          <w:sz w:val="28"/>
        </w:rPr>
        <w:t>đò</w:t>
      </w:r>
      <w:r w:rsidRPr="006158D2">
        <w:rPr>
          <w:color w:val="auto"/>
          <w:sz w:val="28"/>
        </w:rPr>
        <w:t>i cần tiếp tục theo dõi.</w:t>
      </w:r>
    </w:p>
    <w:p w:rsidR="007477B5" w:rsidRPr="006158D2" w:rsidRDefault="007477B5">
      <w:pPr>
        <w:spacing w:after="0" w:line="276" w:lineRule="auto"/>
        <w:ind w:firstLine="567"/>
        <w:contextualSpacing/>
        <w:rPr>
          <w:color w:val="auto"/>
          <w:sz w:val="28"/>
        </w:rPr>
      </w:pPr>
    </w:p>
    <w:p w:rsidR="007477B5" w:rsidRPr="006158D2" w:rsidRDefault="00F6039D">
      <w:pPr>
        <w:spacing w:after="0" w:line="276" w:lineRule="auto"/>
        <w:ind w:firstLine="567"/>
        <w:contextualSpacing/>
        <w:rPr>
          <w:color w:val="auto"/>
          <w:sz w:val="28"/>
        </w:rPr>
      </w:pPr>
      <w:r w:rsidRPr="006158D2">
        <w:rPr>
          <w:color w:val="auto"/>
          <w:sz w:val="28"/>
        </w:rPr>
        <w:t xml:space="preserve">Khi xóa khoản nợ phải thu khó </w:t>
      </w:r>
      <w:r w:rsidRPr="006158D2">
        <w:rPr>
          <w:rFonts w:hint="eastAsia"/>
          <w:color w:val="auto"/>
          <w:sz w:val="28"/>
        </w:rPr>
        <w:t>đò</w:t>
      </w:r>
      <w:r w:rsidRPr="006158D2">
        <w:rPr>
          <w:color w:val="auto"/>
          <w:sz w:val="28"/>
        </w:rPr>
        <w:t xml:space="preserve">i, ghi Nợ TK 004 “Nợ khó </w:t>
      </w:r>
      <w:r w:rsidRPr="006158D2">
        <w:rPr>
          <w:rFonts w:hint="eastAsia"/>
          <w:color w:val="auto"/>
          <w:sz w:val="28"/>
        </w:rPr>
        <w:t>đò</w:t>
      </w:r>
      <w:r w:rsidRPr="006158D2">
        <w:rPr>
          <w:color w:val="auto"/>
          <w:sz w:val="28"/>
        </w:rPr>
        <w:t xml:space="preserve">i </w:t>
      </w:r>
      <w:r w:rsidRPr="006158D2">
        <w:rPr>
          <w:rFonts w:hint="eastAsia"/>
          <w:color w:val="auto"/>
          <w:sz w:val="28"/>
        </w:rPr>
        <w:t>đã</w:t>
      </w:r>
      <w:r w:rsidRPr="006158D2">
        <w:rPr>
          <w:color w:val="auto"/>
          <w:sz w:val="28"/>
        </w:rPr>
        <w:t xml:space="preserve"> xử lý”. </w:t>
      </w:r>
    </w:p>
    <w:p w:rsidR="007477B5" w:rsidRPr="006158D2" w:rsidRDefault="00F6039D">
      <w:pPr>
        <w:spacing w:after="0" w:line="276" w:lineRule="auto"/>
        <w:ind w:firstLine="567"/>
        <w:contextualSpacing/>
        <w:rPr>
          <w:color w:val="auto"/>
          <w:sz w:val="28"/>
        </w:rPr>
      </w:pPr>
      <w:r w:rsidRPr="006158D2">
        <w:rPr>
          <w:color w:val="auto"/>
          <w:sz w:val="28"/>
        </w:rPr>
        <w:t xml:space="preserve">Khi thu </w:t>
      </w:r>
      <w:r w:rsidRPr="006158D2">
        <w:rPr>
          <w:rFonts w:hint="eastAsia"/>
          <w:color w:val="auto"/>
          <w:sz w:val="28"/>
        </w:rPr>
        <w:t>đư</w:t>
      </w:r>
      <w:r w:rsidRPr="006158D2">
        <w:rPr>
          <w:color w:val="auto"/>
          <w:sz w:val="28"/>
        </w:rPr>
        <w:t xml:space="preserve">ợc khoản nợ khó </w:t>
      </w:r>
      <w:r w:rsidRPr="006158D2">
        <w:rPr>
          <w:rFonts w:hint="eastAsia"/>
          <w:color w:val="auto"/>
          <w:sz w:val="28"/>
        </w:rPr>
        <w:t>đò</w:t>
      </w:r>
      <w:r w:rsidRPr="006158D2">
        <w:rPr>
          <w:color w:val="auto"/>
          <w:sz w:val="28"/>
        </w:rPr>
        <w:t xml:space="preserve">i </w:t>
      </w:r>
      <w:r w:rsidRPr="006158D2">
        <w:rPr>
          <w:rFonts w:hint="eastAsia"/>
          <w:color w:val="auto"/>
          <w:sz w:val="28"/>
        </w:rPr>
        <w:t>đã</w:t>
      </w:r>
      <w:r w:rsidRPr="006158D2">
        <w:rPr>
          <w:color w:val="auto"/>
          <w:sz w:val="28"/>
        </w:rPr>
        <w:t xml:space="preserve"> </w:t>
      </w:r>
      <w:r w:rsidRPr="006158D2">
        <w:rPr>
          <w:rFonts w:hint="eastAsia"/>
          <w:color w:val="auto"/>
          <w:sz w:val="28"/>
        </w:rPr>
        <w:t>đư</w:t>
      </w:r>
      <w:r w:rsidRPr="006158D2">
        <w:rPr>
          <w:color w:val="auto"/>
          <w:sz w:val="28"/>
        </w:rPr>
        <w:t xml:space="preserve">ợc xoá sổ nay </w:t>
      </w:r>
      <w:r w:rsidRPr="006158D2">
        <w:rPr>
          <w:rFonts w:hint="eastAsia"/>
          <w:color w:val="auto"/>
          <w:sz w:val="28"/>
        </w:rPr>
        <w:t>đò</w:t>
      </w:r>
      <w:r w:rsidRPr="006158D2">
        <w:rPr>
          <w:color w:val="auto"/>
          <w:sz w:val="28"/>
        </w:rPr>
        <w:t xml:space="preserve">i </w:t>
      </w:r>
      <w:r w:rsidRPr="006158D2">
        <w:rPr>
          <w:rFonts w:hint="eastAsia"/>
          <w:color w:val="auto"/>
          <w:sz w:val="28"/>
        </w:rPr>
        <w:t>đư</w:t>
      </w:r>
      <w:r w:rsidRPr="006158D2">
        <w:rPr>
          <w:color w:val="auto"/>
          <w:sz w:val="28"/>
        </w:rPr>
        <w:t>ợc thì ghi t</w:t>
      </w:r>
      <w:r w:rsidRPr="006158D2">
        <w:rPr>
          <w:rFonts w:hint="eastAsia"/>
          <w:color w:val="auto"/>
          <w:sz w:val="28"/>
        </w:rPr>
        <w:t>ă</w:t>
      </w:r>
      <w:r w:rsidRPr="006158D2">
        <w:rPr>
          <w:color w:val="auto"/>
          <w:sz w:val="28"/>
        </w:rPr>
        <w:t xml:space="preserve">ng thu nhập khác của HTX (nghiệp vụ trong Báo cáo tình hình tài chính), </w:t>
      </w:r>
      <w:r w:rsidRPr="006158D2">
        <w:rPr>
          <w:rFonts w:hint="eastAsia"/>
          <w:color w:val="auto"/>
          <w:sz w:val="28"/>
        </w:rPr>
        <w:t>đ</w:t>
      </w:r>
      <w:r w:rsidRPr="006158D2">
        <w:rPr>
          <w:color w:val="auto"/>
          <w:sz w:val="28"/>
        </w:rPr>
        <w:t xml:space="preserve">ồng thời ghi Có TK 004 “Nợ khó </w:t>
      </w:r>
      <w:r w:rsidRPr="006158D2">
        <w:rPr>
          <w:rFonts w:hint="eastAsia"/>
          <w:color w:val="auto"/>
          <w:sz w:val="28"/>
        </w:rPr>
        <w:t>đò</w:t>
      </w:r>
      <w:r w:rsidRPr="006158D2">
        <w:rPr>
          <w:color w:val="auto"/>
          <w:sz w:val="28"/>
        </w:rPr>
        <w:t xml:space="preserve">i </w:t>
      </w:r>
      <w:r w:rsidRPr="006158D2">
        <w:rPr>
          <w:rFonts w:hint="eastAsia"/>
          <w:color w:val="auto"/>
          <w:sz w:val="28"/>
        </w:rPr>
        <w:t>đã</w:t>
      </w:r>
      <w:r w:rsidRPr="006158D2">
        <w:rPr>
          <w:color w:val="auto"/>
          <w:sz w:val="28"/>
        </w:rPr>
        <w:t xml:space="preserve"> xử lý". </w:t>
      </w:r>
    </w:p>
    <w:p w:rsidR="007477B5" w:rsidRPr="006158D2" w:rsidRDefault="00F6039D">
      <w:pPr>
        <w:spacing w:after="0" w:line="276" w:lineRule="auto"/>
        <w:ind w:firstLine="567"/>
        <w:contextualSpacing/>
        <w:rPr>
          <w:color w:val="auto"/>
          <w:sz w:val="28"/>
        </w:rPr>
      </w:pPr>
      <w:r w:rsidRPr="006158D2">
        <w:rPr>
          <w:color w:val="auto"/>
          <w:sz w:val="28"/>
        </w:rPr>
        <w:t>Tr</w:t>
      </w:r>
      <w:r w:rsidRPr="006158D2">
        <w:rPr>
          <w:rFonts w:hint="eastAsia"/>
          <w:color w:val="auto"/>
          <w:sz w:val="28"/>
        </w:rPr>
        <w:t>ư</w:t>
      </w:r>
      <w:r w:rsidRPr="006158D2">
        <w:rPr>
          <w:color w:val="auto"/>
          <w:sz w:val="28"/>
        </w:rPr>
        <w:t xml:space="preserve">ờng hợp khoản nợ khó </w:t>
      </w:r>
      <w:r w:rsidRPr="006158D2">
        <w:rPr>
          <w:rFonts w:hint="eastAsia"/>
          <w:color w:val="auto"/>
          <w:sz w:val="28"/>
        </w:rPr>
        <w:t>đò</w:t>
      </w:r>
      <w:r w:rsidRPr="006158D2">
        <w:rPr>
          <w:color w:val="auto"/>
          <w:sz w:val="28"/>
        </w:rPr>
        <w:t xml:space="preserve">i </w:t>
      </w:r>
      <w:r w:rsidRPr="006158D2">
        <w:rPr>
          <w:rFonts w:hint="eastAsia"/>
          <w:color w:val="auto"/>
          <w:sz w:val="28"/>
        </w:rPr>
        <w:t>đã</w:t>
      </w:r>
      <w:r w:rsidRPr="006158D2">
        <w:rPr>
          <w:color w:val="auto"/>
          <w:sz w:val="28"/>
        </w:rPr>
        <w:t xml:space="preserve"> xác </w:t>
      </w:r>
      <w:r w:rsidRPr="006158D2">
        <w:rPr>
          <w:rFonts w:hint="eastAsia"/>
          <w:color w:val="auto"/>
          <w:sz w:val="28"/>
        </w:rPr>
        <w:t>đ</w:t>
      </w:r>
      <w:r w:rsidRPr="006158D2">
        <w:rPr>
          <w:color w:val="auto"/>
          <w:sz w:val="28"/>
        </w:rPr>
        <w:t xml:space="preserve">ịnh chắc chắn không thể </w:t>
      </w:r>
      <w:r w:rsidRPr="006158D2">
        <w:rPr>
          <w:rFonts w:hint="eastAsia"/>
          <w:color w:val="auto"/>
          <w:sz w:val="28"/>
        </w:rPr>
        <w:t>đò</w:t>
      </w:r>
      <w:r w:rsidRPr="006158D2">
        <w:rPr>
          <w:color w:val="auto"/>
          <w:sz w:val="28"/>
        </w:rPr>
        <w:t xml:space="preserve">i </w:t>
      </w:r>
      <w:r w:rsidRPr="006158D2">
        <w:rPr>
          <w:rFonts w:hint="eastAsia"/>
          <w:color w:val="auto"/>
          <w:sz w:val="28"/>
        </w:rPr>
        <w:t>đư</w:t>
      </w:r>
      <w:r w:rsidRPr="006158D2">
        <w:rPr>
          <w:color w:val="auto"/>
          <w:sz w:val="28"/>
        </w:rPr>
        <w:t xml:space="preserve">ợc nữa thì trình cấp có thẩm quyền quyết </w:t>
      </w:r>
      <w:r w:rsidRPr="006158D2">
        <w:rPr>
          <w:rFonts w:hint="eastAsia"/>
          <w:color w:val="auto"/>
          <w:sz w:val="28"/>
        </w:rPr>
        <w:t>đ</w:t>
      </w:r>
      <w:r w:rsidRPr="006158D2">
        <w:rPr>
          <w:color w:val="auto"/>
          <w:sz w:val="28"/>
        </w:rPr>
        <w:t xml:space="preserve">ịnh xoá nợ. Khi có quyết </w:t>
      </w:r>
      <w:r w:rsidRPr="006158D2">
        <w:rPr>
          <w:rFonts w:hint="eastAsia"/>
          <w:color w:val="auto"/>
          <w:sz w:val="28"/>
        </w:rPr>
        <w:t>đ</w:t>
      </w:r>
      <w:r w:rsidRPr="006158D2">
        <w:rPr>
          <w:color w:val="auto"/>
          <w:sz w:val="28"/>
        </w:rPr>
        <w:t>ịnh của cấp có thẩm quyền, ghi Có TK 004.</w:t>
      </w:r>
    </w:p>
    <w:p w:rsidR="007477B5" w:rsidRPr="006158D2" w:rsidRDefault="00F6039D">
      <w:pPr>
        <w:spacing w:after="0" w:line="276" w:lineRule="auto"/>
        <w:ind w:firstLine="567"/>
        <w:contextualSpacing/>
        <w:rPr>
          <w:iCs/>
          <w:color w:val="auto"/>
          <w:sz w:val="28"/>
        </w:rPr>
      </w:pPr>
      <w:r w:rsidRPr="006158D2">
        <w:rPr>
          <w:color w:val="auto"/>
          <w:sz w:val="28"/>
        </w:rPr>
        <w:t xml:space="preserve">Kế toán chi tiết tài khoản này phải theo dõi cho từng </w:t>
      </w:r>
      <w:r w:rsidRPr="006158D2">
        <w:rPr>
          <w:rFonts w:hint="eastAsia"/>
          <w:color w:val="auto"/>
          <w:sz w:val="28"/>
        </w:rPr>
        <w:t>đ</w:t>
      </w:r>
      <w:r w:rsidRPr="006158D2">
        <w:rPr>
          <w:color w:val="auto"/>
          <w:sz w:val="28"/>
        </w:rPr>
        <w:t>ối t</w:t>
      </w:r>
      <w:r w:rsidRPr="006158D2">
        <w:rPr>
          <w:rFonts w:hint="eastAsia"/>
          <w:color w:val="auto"/>
          <w:sz w:val="28"/>
        </w:rPr>
        <w:t>ư</w:t>
      </w:r>
      <w:r w:rsidRPr="006158D2">
        <w:rPr>
          <w:color w:val="auto"/>
          <w:sz w:val="28"/>
        </w:rPr>
        <w:t xml:space="preserve">ợng nợ và từng khoản </w:t>
      </w:r>
      <w:r w:rsidRPr="006158D2">
        <w:rPr>
          <w:iCs/>
          <w:color w:val="auto"/>
          <w:sz w:val="28"/>
        </w:rPr>
        <w:t>nợ.</w:t>
      </w:r>
    </w:p>
    <w:p w:rsidR="007477B5" w:rsidRPr="006158D2" w:rsidRDefault="007477B5">
      <w:pPr>
        <w:pStyle w:val="2dongcachChar"/>
        <w:spacing w:after="0" w:line="276" w:lineRule="auto"/>
        <w:ind w:firstLine="567"/>
        <w:contextualSpacing/>
        <w:jc w:val="both"/>
        <w:rPr>
          <w:rFonts w:ascii="Times New Roman" w:hAnsi="Times New Roman"/>
          <w:color w:val="auto"/>
          <w:sz w:val="32"/>
          <w:szCs w:val="26"/>
        </w:rPr>
      </w:pPr>
    </w:p>
    <w:p w:rsidR="007477B5" w:rsidRPr="006158D2" w:rsidRDefault="00F6039D">
      <w:pPr>
        <w:widowControl/>
        <w:spacing w:after="0" w:line="276" w:lineRule="auto"/>
        <w:ind w:firstLine="567"/>
        <w:contextualSpacing/>
        <w:jc w:val="left"/>
        <w:rPr>
          <w:b/>
          <w:color w:val="auto"/>
          <w:sz w:val="28"/>
          <w:szCs w:val="28"/>
        </w:rPr>
      </w:pPr>
      <w:r w:rsidRPr="006158D2">
        <w:rPr>
          <w:b/>
          <w:color w:val="auto"/>
          <w:sz w:val="28"/>
          <w:szCs w:val="28"/>
        </w:rPr>
        <w:br w:type="page"/>
      </w:r>
    </w:p>
    <w:p w:rsidR="007477B5" w:rsidRPr="006158D2" w:rsidRDefault="00F6039D">
      <w:pPr>
        <w:widowControl/>
        <w:spacing w:after="0" w:line="276" w:lineRule="auto"/>
        <w:contextualSpacing/>
        <w:jc w:val="center"/>
        <w:rPr>
          <w:b/>
          <w:color w:val="auto"/>
          <w:sz w:val="28"/>
          <w:szCs w:val="28"/>
        </w:rPr>
      </w:pPr>
      <w:r w:rsidRPr="006158D2">
        <w:rPr>
          <w:b/>
          <w:color w:val="auto"/>
          <w:sz w:val="28"/>
          <w:szCs w:val="28"/>
        </w:rPr>
        <w:lastRenderedPageBreak/>
        <w:t>TÀI KHOẢN 005</w:t>
      </w:r>
    </w:p>
    <w:p w:rsidR="007477B5" w:rsidRPr="006158D2" w:rsidRDefault="00F6039D">
      <w:pPr>
        <w:pStyle w:val="17"/>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CÔNG CỤ DỤNG CỤ LÂU BỀN ĐANG SỬ DỤNG</w:t>
      </w:r>
    </w:p>
    <w:p w:rsidR="007477B5" w:rsidRPr="006158D2" w:rsidRDefault="007477B5">
      <w:pPr>
        <w:spacing w:after="0" w:line="276" w:lineRule="auto"/>
        <w:ind w:firstLine="567"/>
        <w:contextualSpacing/>
        <w:rPr>
          <w:color w:val="auto"/>
        </w:rPr>
      </w:pP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Tài khoản này dùng </w:t>
      </w:r>
      <w:r w:rsidRPr="006158D2">
        <w:rPr>
          <w:rFonts w:hint="eastAsia"/>
          <w:color w:val="auto"/>
          <w:sz w:val="28"/>
          <w:szCs w:val="28"/>
        </w:rPr>
        <w:t>đ</w:t>
      </w:r>
      <w:r w:rsidRPr="006158D2">
        <w:rPr>
          <w:color w:val="auto"/>
          <w:sz w:val="28"/>
          <w:szCs w:val="28"/>
        </w:rPr>
        <w:t xml:space="preserve">ể phản </w:t>
      </w:r>
      <w:r w:rsidRPr="006158D2">
        <w:rPr>
          <w:rFonts w:hint="eastAsia"/>
          <w:color w:val="auto"/>
          <w:sz w:val="28"/>
          <w:szCs w:val="28"/>
        </w:rPr>
        <w:t>á</w:t>
      </w:r>
      <w:r w:rsidRPr="006158D2">
        <w:rPr>
          <w:color w:val="auto"/>
          <w:sz w:val="28"/>
          <w:szCs w:val="28"/>
        </w:rPr>
        <w:t xml:space="preserve">nh giá trị các loại công cụ, dụng cụ lâu bền </w:t>
      </w:r>
      <w:r w:rsidRPr="006158D2">
        <w:rPr>
          <w:rFonts w:hint="eastAsia"/>
          <w:color w:val="auto"/>
          <w:sz w:val="28"/>
          <w:szCs w:val="28"/>
        </w:rPr>
        <w:t>đ</w:t>
      </w:r>
      <w:r w:rsidRPr="006158D2">
        <w:rPr>
          <w:color w:val="auto"/>
          <w:sz w:val="28"/>
          <w:szCs w:val="28"/>
        </w:rPr>
        <w:t xml:space="preserve">ang sử dụng tại HTX. Công cụ, dụng cụ lâu bền </w:t>
      </w:r>
      <w:r w:rsidRPr="006158D2">
        <w:rPr>
          <w:rFonts w:hint="eastAsia"/>
          <w:color w:val="auto"/>
          <w:sz w:val="28"/>
          <w:szCs w:val="28"/>
        </w:rPr>
        <w:t>đ</w:t>
      </w:r>
      <w:r w:rsidRPr="006158D2">
        <w:rPr>
          <w:color w:val="auto"/>
          <w:sz w:val="28"/>
          <w:szCs w:val="28"/>
        </w:rPr>
        <w:t>ang sử dụng là những công cụ, dụng cụ có giá trị t</w:t>
      </w:r>
      <w:r w:rsidRPr="006158D2">
        <w:rPr>
          <w:rFonts w:hint="eastAsia"/>
          <w:color w:val="auto"/>
          <w:sz w:val="28"/>
          <w:szCs w:val="28"/>
        </w:rPr>
        <w:t>ươ</w:t>
      </w:r>
      <w:r w:rsidRPr="006158D2">
        <w:rPr>
          <w:color w:val="auto"/>
          <w:sz w:val="28"/>
          <w:szCs w:val="28"/>
        </w:rPr>
        <w:t xml:space="preserve">ng </w:t>
      </w:r>
      <w:r w:rsidRPr="006158D2">
        <w:rPr>
          <w:rFonts w:hint="eastAsia"/>
          <w:color w:val="auto"/>
          <w:sz w:val="28"/>
          <w:szCs w:val="28"/>
        </w:rPr>
        <w:t>đ</w:t>
      </w:r>
      <w:r w:rsidRPr="006158D2">
        <w:rPr>
          <w:color w:val="auto"/>
          <w:sz w:val="28"/>
          <w:szCs w:val="28"/>
        </w:rPr>
        <w:t>ối lớn và thời gian sử dụng dài (trên 1 n</w:t>
      </w:r>
      <w:r w:rsidRPr="006158D2">
        <w:rPr>
          <w:rFonts w:hint="eastAsia"/>
          <w:color w:val="auto"/>
          <w:sz w:val="28"/>
          <w:szCs w:val="28"/>
        </w:rPr>
        <w:t>ă</w:t>
      </w:r>
      <w:r w:rsidRPr="006158D2">
        <w:rPr>
          <w:color w:val="auto"/>
          <w:sz w:val="28"/>
          <w:szCs w:val="28"/>
        </w:rPr>
        <w:t xml:space="preserve">m), yêu cầu phải </w:t>
      </w:r>
      <w:r w:rsidRPr="006158D2">
        <w:rPr>
          <w:rFonts w:hint="eastAsia"/>
          <w:color w:val="auto"/>
          <w:sz w:val="28"/>
          <w:szCs w:val="28"/>
        </w:rPr>
        <w:t>đư</w:t>
      </w:r>
      <w:r w:rsidRPr="006158D2">
        <w:rPr>
          <w:color w:val="auto"/>
          <w:sz w:val="28"/>
          <w:szCs w:val="28"/>
        </w:rPr>
        <w:t xml:space="preserve">ợc quản lý chặt chẽ kể từ khi xuất dùng </w:t>
      </w:r>
      <w:r w:rsidRPr="006158D2">
        <w:rPr>
          <w:rFonts w:hint="eastAsia"/>
          <w:color w:val="auto"/>
          <w:sz w:val="28"/>
          <w:szCs w:val="28"/>
        </w:rPr>
        <w:t>đ</w:t>
      </w:r>
      <w:r w:rsidRPr="006158D2">
        <w:rPr>
          <w:color w:val="auto"/>
          <w:sz w:val="28"/>
          <w:szCs w:val="28"/>
        </w:rPr>
        <w:t>ến khi báo hỏng.</w:t>
      </w:r>
    </w:p>
    <w:p w:rsidR="007477B5" w:rsidRPr="006158D2" w:rsidRDefault="00F6039D">
      <w:pPr>
        <w:spacing w:after="0" w:line="276" w:lineRule="auto"/>
        <w:ind w:firstLine="567"/>
        <w:contextualSpacing/>
        <w:rPr>
          <w:color w:val="auto"/>
          <w:sz w:val="28"/>
          <w:szCs w:val="28"/>
        </w:rPr>
      </w:pPr>
      <w:r w:rsidRPr="006158D2">
        <w:rPr>
          <w:color w:val="auto"/>
          <w:sz w:val="28"/>
          <w:szCs w:val="28"/>
        </w:rPr>
        <w:t xml:space="preserve">Công cụ, dụng cụ lâu bền </w:t>
      </w:r>
      <w:r w:rsidRPr="006158D2">
        <w:rPr>
          <w:rFonts w:hint="eastAsia"/>
          <w:color w:val="auto"/>
          <w:sz w:val="28"/>
          <w:szCs w:val="28"/>
        </w:rPr>
        <w:t>đ</w:t>
      </w:r>
      <w:r w:rsidRPr="006158D2">
        <w:rPr>
          <w:color w:val="auto"/>
          <w:sz w:val="28"/>
          <w:szCs w:val="28"/>
        </w:rPr>
        <w:t xml:space="preserve">ang sử dụng phải </w:t>
      </w:r>
      <w:r w:rsidRPr="006158D2">
        <w:rPr>
          <w:rFonts w:hint="eastAsia"/>
          <w:color w:val="auto"/>
          <w:sz w:val="28"/>
          <w:szCs w:val="28"/>
        </w:rPr>
        <w:t>đư</w:t>
      </w:r>
      <w:r w:rsidRPr="006158D2">
        <w:rPr>
          <w:color w:val="auto"/>
          <w:sz w:val="28"/>
          <w:szCs w:val="28"/>
        </w:rPr>
        <w:t>ợc hạch toán chi tiết theo từng loại, theo từng n</w:t>
      </w:r>
      <w:r w:rsidRPr="006158D2">
        <w:rPr>
          <w:rFonts w:hint="eastAsia"/>
          <w:color w:val="auto"/>
          <w:sz w:val="28"/>
          <w:szCs w:val="28"/>
        </w:rPr>
        <w:t>ơ</w:t>
      </w:r>
      <w:r w:rsidRPr="006158D2">
        <w:rPr>
          <w:color w:val="auto"/>
          <w:sz w:val="28"/>
          <w:szCs w:val="28"/>
        </w:rPr>
        <w:t>i sử dụng và theo từng ng</w:t>
      </w:r>
      <w:r w:rsidRPr="006158D2">
        <w:rPr>
          <w:rFonts w:hint="eastAsia"/>
          <w:color w:val="auto"/>
          <w:sz w:val="28"/>
          <w:szCs w:val="28"/>
        </w:rPr>
        <w:t>ư</w:t>
      </w:r>
      <w:r w:rsidRPr="006158D2">
        <w:rPr>
          <w:color w:val="auto"/>
          <w:sz w:val="28"/>
          <w:szCs w:val="28"/>
        </w:rPr>
        <w:t xml:space="preserve">ời chịu trách nhiệm vật chất. Trong từng loại công cụ, dụng cụ lâu bền </w:t>
      </w:r>
      <w:r w:rsidRPr="006158D2">
        <w:rPr>
          <w:rFonts w:hint="eastAsia"/>
          <w:color w:val="auto"/>
          <w:sz w:val="28"/>
          <w:szCs w:val="28"/>
        </w:rPr>
        <w:t>đ</w:t>
      </w:r>
      <w:r w:rsidRPr="006158D2">
        <w:rPr>
          <w:color w:val="auto"/>
          <w:sz w:val="28"/>
          <w:szCs w:val="28"/>
        </w:rPr>
        <w:t>ang sử dụng phải hạch toán chi tiết theo các chỉ tiêu số l</w:t>
      </w:r>
      <w:r w:rsidRPr="006158D2">
        <w:rPr>
          <w:rFonts w:hint="eastAsia"/>
          <w:color w:val="auto"/>
          <w:sz w:val="28"/>
          <w:szCs w:val="28"/>
        </w:rPr>
        <w:t>ư</w:t>
      </w:r>
      <w:r w:rsidRPr="006158D2">
        <w:rPr>
          <w:color w:val="auto"/>
          <w:sz w:val="28"/>
          <w:szCs w:val="28"/>
        </w:rPr>
        <w:t xml:space="preserve">ợng, </w:t>
      </w:r>
      <w:r w:rsidRPr="006158D2">
        <w:rPr>
          <w:rFonts w:hint="eastAsia"/>
          <w:color w:val="auto"/>
          <w:sz w:val="28"/>
          <w:szCs w:val="28"/>
        </w:rPr>
        <w:t>đơ</w:t>
      </w:r>
      <w:r w:rsidRPr="006158D2">
        <w:rPr>
          <w:color w:val="auto"/>
          <w:sz w:val="28"/>
          <w:szCs w:val="28"/>
        </w:rPr>
        <w:t>n giá, thành tiền.</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 xml:space="preserve">Các bộ phận hoặc cá nhân </w:t>
      </w:r>
      <w:r w:rsidRPr="006158D2">
        <w:rPr>
          <w:rFonts w:hint="eastAsia"/>
          <w:bCs/>
          <w:color w:val="auto"/>
          <w:sz w:val="28"/>
          <w:szCs w:val="28"/>
        </w:rPr>
        <w:t>đư</w:t>
      </w:r>
      <w:r w:rsidRPr="006158D2">
        <w:rPr>
          <w:bCs/>
          <w:color w:val="auto"/>
          <w:sz w:val="28"/>
          <w:szCs w:val="28"/>
        </w:rPr>
        <w:t xml:space="preserve">ợc giao quản lý, sử dụng công cụ, dụng cụ lâu bền có trách nhiệm quản lý chặt chẽ không </w:t>
      </w:r>
      <w:r w:rsidRPr="006158D2">
        <w:rPr>
          <w:rFonts w:hint="eastAsia"/>
          <w:bCs/>
          <w:color w:val="auto"/>
          <w:sz w:val="28"/>
          <w:szCs w:val="28"/>
        </w:rPr>
        <w:t>đ</w:t>
      </w:r>
      <w:r w:rsidRPr="006158D2">
        <w:rPr>
          <w:bCs/>
          <w:color w:val="auto"/>
          <w:sz w:val="28"/>
          <w:szCs w:val="28"/>
        </w:rPr>
        <w:t>ể mất mát, h</w:t>
      </w:r>
      <w:r w:rsidRPr="006158D2">
        <w:rPr>
          <w:rFonts w:hint="eastAsia"/>
          <w:bCs/>
          <w:color w:val="auto"/>
          <w:sz w:val="28"/>
          <w:szCs w:val="28"/>
        </w:rPr>
        <w:t>ư</w:t>
      </w:r>
      <w:r w:rsidRPr="006158D2">
        <w:rPr>
          <w:bCs/>
          <w:color w:val="auto"/>
          <w:sz w:val="28"/>
          <w:szCs w:val="28"/>
        </w:rPr>
        <w:t xml:space="preserve"> hỏng.</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 xml:space="preserve">Khi công cụ, dụng cụ lâu bền bị hỏng, mất, bộ phận </w:t>
      </w:r>
      <w:r w:rsidRPr="006158D2">
        <w:rPr>
          <w:rFonts w:hint="eastAsia"/>
          <w:bCs/>
          <w:color w:val="auto"/>
          <w:sz w:val="28"/>
          <w:szCs w:val="28"/>
        </w:rPr>
        <w:t>đư</w:t>
      </w:r>
      <w:r w:rsidRPr="006158D2">
        <w:rPr>
          <w:bCs/>
          <w:color w:val="auto"/>
          <w:sz w:val="28"/>
          <w:szCs w:val="28"/>
        </w:rPr>
        <w:t xml:space="preserve">ợc giao quản lý, sử dụng phải làm giấy báo hỏng hoặc báo mất tài sản, có </w:t>
      </w:r>
      <w:r w:rsidRPr="006158D2">
        <w:rPr>
          <w:rFonts w:hint="eastAsia"/>
          <w:bCs/>
          <w:color w:val="auto"/>
          <w:sz w:val="28"/>
          <w:szCs w:val="28"/>
        </w:rPr>
        <w:t>đ</w:t>
      </w:r>
      <w:r w:rsidRPr="006158D2">
        <w:rPr>
          <w:bCs/>
          <w:color w:val="auto"/>
          <w:sz w:val="28"/>
          <w:szCs w:val="28"/>
        </w:rPr>
        <w:t>ại diện của bộ phận và cá nhân ng</w:t>
      </w:r>
      <w:r w:rsidRPr="006158D2">
        <w:rPr>
          <w:rFonts w:hint="eastAsia"/>
          <w:bCs/>
          <w:color w:val="auto"/>
          <w:sz w:val="28"/>
          <w:szCs w:val="28"/>
        </w:rPr>
        <w:t>ư</w:t>
      </w:r>
      <w:r w:rsidRPr="006158D2">
        <w:rPr>
          <w:bCs/>
          <w:color w:val="auto"/>
          <w:sz w:val="28"/>
          <w:szCs w:val="28"/>
        </w:rPr>
        <w:t xml:space="preserve">ời </w:t>
      </w:r>
      <w:r w:rsidRPr="006158D2">
        <w:rPr>
          <w:rFonts w:hint="eastAsia"/>
          <w:bCs/>
          <w:color w:val="auto"/>
          <w:sz w:val="28"/>
          <w:szCs w:val="28"/>
        </w:rPr>
        <w:t>đư</w:t>
      </w:r>
      <w:r w:rsidRPr="006158D2">
        <w:rPr>
          <w:bCs/>
          <w:color w:val="auto"/>
          <w:sz w:val="28"/>
          <w:szCs w:val="28"/>
        </w:rPr>
        <w:t xml:space="preserve">ợc giao quản lý, sử dụng ký xác nhận </w:t>
      </w:r>
      <w:r w:rsidRPr="006158D2">
        <w:rPr>
          <w:rFonts w:hint="eastAsia"/>
          <w:bCs/>
          <w:color w:val="auto"/>
          <w:sz w:val="28"/>
          <w:szCs w:val="28"/>
        </w:rPr>
        <w:t>đ</w:t>
      </w:r>
      <w:r w:rsidRPr="006158D2">
        <w:rPr>
          <w:bCs/>
          <w:color w:val="auto"/>
          <w:sz w:val="28"/>
          <w:szCs w:val="28"/>
        </w:rPr>
        <w:t>ể làm c</w:t>
      </w:r>
      <w:r w:rsidRPr="006158D2">
        <w:rPr>
          <w:rFonts w:hint="eastAsia"/>
          <w:bCs/>
          <w:color w:val="auto"/>
          <w:sz w:val="28"/>
          <w:szCs w:val="28"/>
        </w:rPr>
        <w:t>ă</w:t>
      </w:r>
      <w:r w:rsidRPr="006158D2">
        <w:rPr>
          <w:bCs/>
          <w:color w:val="auto"/>
          <w:sz w:val="28"/>
          <w:szCs w:val="28"/>
        </w:rPr>
        <w:t xml:space="preserve">n cứ xác </w:t>
      </w:r>
      <w:r w:rsidRPr="006158D2">
        <w:rPr>
          <w:rFonts w:hint="eastAsia"/>
          <w:bCs/>
          <w:color w:val="auto"/>
          <w:sz w:val="28"/>
          <w:szCs w:val="28"/>
        </w:rPr>
        <w:t>đ</w:t>
      </w:r>
      <w:r w:rsidRPr="006158D2">
        <w:rPr>
          <w:bCs/>
          <w:color w:val="auto"/>
          <w:sz w:val="28"/>
          <w:szCs w:val="28"/>
        </w:rPr>
        <w:t>ịnh trách nhiệm vật chất.</w:t>
      </w:r>
    </w:p>
    <w:p w:rsidR="007477B5" w:rsidRPr="006158D2" w:rsidRDefault="007477B5">
      <w:pPr>
        <w:pStyle w:val="4tenchuongChar"/>
        <w:spacing w:after="0" w:line="276" w:lineRule="auto"/>
        <w:ind w:firstLine="567"/>
        <w:contextualSpacing/>
        <w:rPr>
          <w:rFonts w:ascii="Times New Roman" w:hAnsi="Times New Roman"/>
          <w:color w:val="auto"/>
          <w:sz w:val="28"/>
          <w:szCs w:val="28"/>
        </w:rPr>
      </w:pP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KẾT CẤU VÀ NỘI DUNG PHẢN ÁNH CỦA</w:t>
      </w:r>
    </w:p>
    <w:p w:rsidR="007477B5" w:rsidRPr="006158D2" w:rsidRDefault="00F6039D">
      <w:pPr>
        <w:pStyle w:val="4tenchuongChar"/>
        <w:spacing w:after="0" w:line="276" w:lineRule="auto"/>
        <w:contextualSpacing/>
        <w:jc w:val="both"/>
        <w:rPr>
          <w:rFonts w:ascii="Times New Roman" w:hAnsi="Times New Roman"/>
          <w:color w:val="auto"/>
          <w:sz w:val="28"/>
          <w:szCs w:val="28"/>
        </w:rPr>
      </w:pPr>
      <w:r w:rsidRPr="006158D2">
        <w:rPr>
          <w:rFonts w:ascii="Times New Roman" w:hAnsi="Times New Roman"/>
          <w:color w:val="auto"/>
          <w:sz w:val="28"/>
          <w:szCs w:val="28"/>
        </w:rPr>
        <w:t>TÀI KHOẢN 005 - CÔNG CỤ DỤNG CỤ LÂU BỀN ĐANG SỬ DỤNG</w:t>
      </w:r>
    </w:p>
    <w:p w:rsidR="007477B5" w:rsidRPr="006158D2" w:rsidRDefault="007477B5">
      <w:pPr>
        <w:tabs>
          <w:tab w:val="left" w:pos="360"/>
        </w:tabs>
        <w:spacing w:after="0" w:line="276" w:lineRule="auto"/>
        <w:ind w:firstLine="567"/>
        <w:contextualSpacing/>
        <w:rPr>
          <w:b/>
          <w:bCs/>
          <w:i/>
          <w:color w:val="auto"/>
          <w:sz w:val="28"/>
          <w:szCs w:val="28"/>
        </w:rPr>
      </w:pPr>
    </w:p>
    <w:p w:rsidR="007477B5" w:rsidRPr="006158D2" w:rsidRDefault="00F6039D">
      <w:pPr>
        <w:tabs>
          <w:tab w:val="left" w:pos="360"/>
        </w:tabs>
        <w:spacing w:after="0" w:line="276" w:lineRule="auto"/>
        <w:ind w:firstLine="567"/>
        <w:contextualSpacing/>
        <w:rPr>
          <w:b/>
          <w:bCs/>
          <w:color w:val="auto"/>
          <w:sz w:val="28"/>
          <w:szCs w:val="28"/>
        </w:rPr>
      </w:pPr>
      <w:r w:rsidRPr="006158D2">
        <w:rPr>
          <w:b/>
          <w:bCs/>
          <w:color w:val="auto"/>
          <w:sz w:val="28"/>
          <w:szCs w:val="28"/>
        </w:rPr>
        <w:t xml:space="preserve">Bên nợ: </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Giá trị công cụ, dụng cụ lâu bền t</w:t>
      </w:r>
      <w:r w:rsidRPr="006158D2">
        <w:rPr>
          <w:rFonts w:hint="eastAsia"/>
          <w:bCs/>
          <w:color w:val="auto"/>
          <w:sz w:val="28"/>
          <w:szCs w:val="28"/>
        </w:rPr>
        <w:t>ă</w:t>
      </w:r>
      <w:r w:rsidRPr="006158D2">
        <w:rPr>
          <w:bCs/>
          <w:color w:val="auto"/>
          <w:sz w:val="28"/>
          <w:szCs w:val="28"/>
        </w:rPr>
        <w:t xml:space="preserve">ng do xuất ra </w:t>
      </w:r>
      <w:r w:rsidRPr="006158D2">
        <w:rPr>
          <w:rFonts w:hint="eastAsia"/>
          <w:bCs/>
          <w:color w:val="auto"/>
          <w:sz w:val="28"/>
          <w:szCs w:val="28"/>
        </w:rPr>
        <w:t>đ</w:t>
      </w:r>
      <w:r w:rsidRPr="006158D2">
        <w:rPr>
          <w:bCs/>
          <w:color w:val="auto"/>
          <w:sz w:val="28"/>
          <w:szCs w:val="28"/>
        </w:rPr>
        <w:t>ể sử dụng.</w:t>
      </w:r>
    </w:p>
    <w:p w:rsidR="007477B5" w:rsidRPr="006158D2" w:rsidRDefault="007477B5">
      <w:pPr>
        <w:tabs>
          <w:tab w:val="left" w:pos="360"/>
        </w:tabs>
        <w:spacing w:after="0" w:line="276" w:lineRule="auto"/>
        <w:ind w:firstLine="567"/>
        <w:contextualSpacing/>
        <w:rPr>
          <w:b/>
          <w:bCs/>
          <w:color w:val="auto"/>
          <w:sz w:val="28"/>
          <w:szCs w:val="28"/>
        </w:rPr>
      </w:pPr>
    </w:p>
    <w:p w:rsidR="007477B5" w:rsidRPr="006158D2" w:rsidRDefault="00F6039D">
      <w:pPr>
        <w:tabs>
          <w:tab w:val="left" w:pos="360"/>
        </w:tabs>
        <w:spacing w:after="0" w:line="276" w:lineRule="auto"/>
        <w:ind w:firstLine="567"/>
        <w:contextualSpacing/>
        <w:rPr>
          <w:b/>
          <w:bCs/>
          <w:color w:val="auto"/>
          <w:sz w:val="28"/>
          <w:szCs w:val="28"/>
        </w:rPr>
      </w:pPr>
      <w:r w:rsidRPr="006158D2">
        <w:rPr>
          <w:b/>
          <w:bCs/>
          <w:color w:val="auto"/>
          <w:sz w:val="28"/>
          <w:szCs w:val="28"/>
        </w:rPr>
        <w:t xml:space="preserve">Bên có: </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Giá trị công cụ, dụng cụ lâu bền giảm do báo hỏng, mất và các nguyên nhân khác.</w:t>
      </w:r>
    </w:p>
    <w:p w:rsidR="007477B5" w:rsidRPr="006158D2" w:rsidRDefault="007477B5">
      <w:pPr>
        <w:tabs>
          <w:tab w:val="left" w:pos="360"/>
        </w:tabs>
        <w:spacing w:after="0" w:line="276" w:lineRule="auto"/>
        <w:ind w:firstLine="567"/>
        <w:contextualSpacing/>
        <w:rPr>
          <w:bCs/>
          <w:color w:val="auto"/>
          <w:sz w:val="28"/>
          <w:szCs w:val="28"/>
        </w:rPr>
      </w:pPr>
    </w:p>
    <w:p w:rsidR="007477B5" w:rsidRPr="006158D2" w:rsidRDefault="00F6039D">
      <w:pPr>
        <w:widowControl/>
        <w:spacing w:after="0" w:line="276" w:lineRule="auto"/>
        <w:ind w:firstLine="567"/>
        <w:contextualSpacing/>
        <w:jc w:val="left"/>
        <w:rPr>
          <w:b/>
          <w:bCs/>
          <w:color w:val="auto"/>
          <w:sz w:val="28"/>
          <w:szCs w:val="28"/>
        </w:rPr>
      </w:pPr>
      <w:r w:rsidRPr="006158D2">
        <w:rPr>
          <w:b/>
          <w:bCs/>
          <w:color w:val="auto"/>
          <w:sz w:val="28"/>
          <w:szCs w:val="28"/>
        </w:rPr>
        <w:t>Số d</w:t>
      </w:r>
      <w:r w:rsidRPr="006158D2">
        <w:rPr>
          <w:rFonts w:hint="eastAsia"/>
          <w:b/>
          <w:bCs/>
          <w:color w:val="auto"/>
          <w:sz w:val="28"/>
          <w:szCs w:val="28"/>
        </w:rPr>
        <w:t>ư</w:t>
      </w:r>
      <w:r w:rsidRPr="006158D2">
        <w:rPr>
          <w:b/>
          <w:bCs/>
          <w:color w:val="auto"/>
          <w:sz w:val="28"/>
          <w:szCs w:val="28"/>
        </w:rPr>
        <w:t xml:space="preserve"> bên nợ: </w:t>
      </w:r>
    </w:p>
    <w:p w:rsidR="007477B5" w:rsidRPr="006158D2" w:rsidRDefault="00F6039D">
      <w:pPr>
        <w:widowControl/>
        <w:spacing w:after="0" w:line="276" w:lineRule="auto"/>
        <w:ind w:firstLine="567"/>
        <w:contextualSpacing/>
        <w:jc w:val="left"/>
        <w:rPr>
          <w:b/>
          <w:color w:val="auto"/>
          <w:sz w:val="28"/>
          <w:szCs w:val="28"/>
        </w:rPr>
      </w:pPr>
      <w:r w:rsidRPr="006158D2">
        <w:rPr>
          <w:bCs/>
          <w:color w:val="auto"/>
          <w:sz w:val="28"/>
          <w:szCs w:val="28"/>
        </w:rPr>
        <w:t xml:space="preserve">Giá trị công cụ, dụng cụ lâu bền hiện </w:t>
      </w:r>
      <w:r w:rsidRPr="006158D2">
        <w:rPr>
          <w:rFonts w:hint="eastAsia"/>
          <w:bCs/>
          <w:color w:val="auto"/>
          <w:sz w:val="28"/>
          <w:szCs w:val="28"/>
        </w:rPr>
        <w:t>đ</w:t>
      </w:r>
      <w:r w:rsidRPr="006158D2">
        <w:rPr>
          <w:bCs/>
          <w:color w:val="auto"/>
          <w:sz w:val="28"/>
          <w:szCs w:val="28"/>
        </w:rPr>
        <w:t>ang sử dụng tại HTX.</w:t>
      </w:r>
    </w:p>
    <w:p w:rsidR="007477B5" w:rsidRPr="006158D2" w:rsidRDefault="007477B5">
      <w:pPr>
        <w:pStyle w:val="4tenchuongChar"/>
        <w:spacing w:after="0" w:line="276" w:lineRule="auto"/>
        <w:ind w:firstLine="567"/>
        <w:contextualSpacing/>
        <w:rPr>
          <w:rFonts w:ascii="Times New Roman" w:hAnsi="Times New Roman"/>
          <w:color w:val="auto"/>
          <w:sz w:val="28"/>
          <w:szCs w:val="28"/>
        </w:rPr>
      </w:pPr>
    </w:p>
    <w:p w:rsidR="007477B5" w:rsidRPr="006158D2" w:rsidRDefault="00F6039D">
      <w:pPr>
        <w:pStyle w:val="4tenchuongChar"/>
        <w:spacing w:after="0" w:line="276" w:lineRule="auto"/>
        <w:ind w:firstLine="567"/>
        <w:contextualSpacing/>
        <w:jc w:val="both"/>
        <w:rPr>
          <w:rFonts w:ascii="Times New Roman" w:hAnsi="Times New Roman"/>
          <w:b w:val="0"/>
          <w:color w:val="auto"/>
          <w:sz w:val="28"/>
          <w:szCs w:val="28"/>
        </w:rPr>
      </w:pPr>
      <w:r w:rsidRPr="006158D2">
        <w:rPr>
          <w:rFonts w:ascii="Times New Roman" w:hAnsi="Times New Roman"/>
          <w:b w:val="0"/>
          <w:color w:val="auto"/>
          <w:sz w:val="28"/>
          <w:szCs w:val="28"/>
        </w:rPr>
        <w:t>Khi xuất công cụ dụng cụ lâu bền ra sử dụng cho các hoạt động của HTX, ghi Nợ TK 005 “Công cụ dụng cụ lâu bên đang sử dụng”.</w:t>
      </w:r>
    </w:p>
    <w:p w:rsidR="007477B5" w:rsidRPr="006158D2" w:rsidRDefault="007477B5">
      <w:pPr>
        <w:pStyle w:val="4tenchuongChar"/>
        <w:spacing w:after="0" w:line="276" w:lineRule="auto"/>
        <w:ind w:firstLine="567"/>
        <w:contextualSpacing/>
        <w:jc w:val="both"/>
        <w:rPr>
          <w:rFonts w:ascii="Times New Roman" w:hAnsi="Times New Roman"/>
          <w:b w:val="0"/>
          <w:color w:val="auto"/>
          <w:sz w:val="28"/>
          <w:szCs w:val="28"/>
        </w:rPr>
      </w:pPr>
    </w:p>
    <w:p w:rsidR="007477B5" w:rsidRPr="006158D2" w:rsidRDefault="00F6039D">
      <w:pPr>
        <w:pStyle w:val="4tenchuongChar"/>
        <w:spacing w:after="0" w:line="276" w:lineRule="auto"/>
        <w:ind w:firstLine="567"/>
        <w:contextualSpacing/>
        <w:jc w:val="both"/>
        <w:rPr>
          <w:rFonts w:ascii="Times New Roman" w:hAnsi="Times New Roman"/>
          <w:b w:val="0"/>
          <w:color w:val="auto"/>
          <w:sz w:val="28"/>
          <w:szCs w:val="28"/>
        </w:rPr>
      </w:pPr>
      <w:r w:rsidRPr="006158D2">
        <w:rPr>
          <w:rFonts w:ascii="Times New Roman" w:hAnsi="Times New Roman"/>
          <w:b w:val="0"/>
          <w:color w:val="auto"/>
          <w:sz w:val="28"/>
          <w:szCs w:val="28"/>
        </w:rPr>
        <w:t>Khi công cụ dụng cụ lâu bền đang sử dụng bị mất, bị hỏng, ghi Có TK 005 “Công cụ dụng cụ lâu bên đang sử dụng”.</w:t>
      </w:r>
    </w:p>
    <w:p w:rsidR="007477B5" w:rsidRPr="006158D2" w:rsidRDefault="007477B5">
      <w:pPr>
        <w:widowControl/>
        <w:spacing w:after="0" w:line="276" w:lineRule="auto"/>
        <w:contextualSpacing/>
        <w:jc w:val="left"/>
        <w:rPr>
          <w:b/>
          <w:color w:val="auto"/>
          <w:sz w:val="28"/>
          <w:szCs w:val="28"/>
        </w:rPr>
      </w:pPr>
    </w:p>
    <w:p w:rsidR="007477B5" w:rsidRPr="006158D2" w:rsidRDefault="00F6039D">
      <w:pPr>
        <w:widowControl/>
        <w:spacing w:after="0"/>
        <w:jc w:val="left"/>
        <w:rPr>
          <w:b/>
          <w:color w:val="auto"/>
          <w:sz w:val="28"/>
          <w:szCs w:val="28"/>
        </w:rPr>
      </w:pPr>
      <w:r w:rsidRPr="006158D2">
        <w:rPr>
          <w:color w:val="auto"/>
          <w:sz w:val="28"/>
          <w:szCs w:val="28"/>
        </w:rPr>
        <w:br w:type="page"/>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lastRenderedPageBreak/>
        <w:t>TÀI KHOẢN 006</w:t>
      </w:r>
    </w:p>
    <w:p w:rsidR="007477B5" w:rsidRPr="006158D2" w:rsidRDefault="00F6039D">
      <w:pPr>
        <w:pStyle w:val="17"/>
        <w:spacing w:before="0"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TÀI SẢN ĐẢM BẢO KHOẢN VAY</w:t>
      </w:r>
    </w:p>
    <w:p w:rsidR="007477B5" w:rsidRPr="006158D2" w:rsidRDefault="007477B5">
      <w:pPr>
        <w:widowControl/>
        <w:spacing w:after="0" w:line="276" w:lineRule="auto"/>
        <w:ind w:firstLine="567"/>
        <w:contextualSpacing/>
        <w:jc w:val="left"/>
        <w:rPr>
          <w:b/>
          <w:bCs/>
          <w:color w:val="auto"/>
          <w:sz w:val="28"/>
          <w:szCs w:val="28"/>
        </w:rPr>
      </w:pP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 xml:space="preserve">Tài khoản này dùng </w:t>
      </w:r>
      <w:r w:rsidRPr="006158D2">
        <w:rPr>
          <w:rFonts w:hint="eastAsia"/>
          <w:bCs/>
          <w:color w:val="auto"/>
          <w:sz w:val="28"/>
          <w:szCs w:val="28"/>
        </w:rPr>
        <w:t>đ</w:t>
      </w:r>
      <w:r w:rsidRPr="006158D2">
        <w:rPr>
          <w:bCs/>
          <w:color w:val="auto"/>
          <w:sz w:val="28"/>
          <w:szCs w:val="28"/>
        </w:rPr>
        <w:t xml:space="preserve">ể phản </w:t>
      </w:r>
      <w:r w:rsidRPr="006158D2">
        <w:rPr>
          <w:rFonts w:hint="eastAsia"/>
          <w:bCs/>
          <w:color w:val="auto"/>
          <w:sz w:val="28"/>
          <w:szCs w:val="28"/>
        </w:rPr>
        <w:t>á</w:t>
      </w:r>
      <w:r w:rsidRPr="006158D2">
        <w:rPr>
          <w:bCs/>
          <w:color w:val="auto"/>
          <w:sz w:val="28"/>
          <w:szCs w:val="28"/>
        </w:rPr>
        <w:t xml:space="preserve">nh giá trị các tài sản cầm cố, thế chấp của thành viên giao cho HTX </w:t>
      </w:r>
      <w:r w:rsidRPr="006158D2">
        <w:rPr>
          <w:rFonts w:hint="eastAsia"/>
          <w:bCs/>
          <w:color w:val="auto"/>
          <w:sz w:val="28"/>
          <w:szCs w:val="28"/>
        </w:rPr>
        <w:t>đ</w:t>
      </w:r>
      <w:r w:rsidRPr="006158D2">
        <w:rPr>
          <w:bCs/>
          <w:color w:val="auto"/>
          <w:sz w:val="28"/>
          <w:szCs w:val="28"/>
        </w:rPr>
        <w:t xml:space="preserve">ể </w:t>
      </w:r>
      <w:r w:rsidRPr="006158D2">
        <w:rPr>
          <w:rFonts w:hint="eastAsia"/>
          <w:bCs/>
          <w:color w:val="auto"/>
          <w:sz w:val="28"/>
          <w:szCs w:val="28"/>
        </w:rPr>
        <w:t>đ</w:t>
      </w:r>
      <w:r w:rsidRPr="006158D2">
        <w:rPr>
          <w:bCs/>
          <w:color w:val="auto"/>
          <w:sz w:val="28"/>
          <w:szCs w:val="28"/>
        </w:rPr>
        <w:t xml:space="preserve">ảm bảo nợ vay </w:t>
      </w:r>
      <w:r w:rsidRPr="006158D2">
        <w:rPr>
          <w:rFonts w:hint="eastAsia"/>
          <w:bCs/>
          <w:color w:val="auto"/>
          <w:sz w:val="28"/>
          <w:szCs w:val="28"/>
        </w:rPr>
        <w:t>đ</w:t>
      </w:r>
      <w:r w:rsidRPr="006158D2">
        <w:rPr>
          <w:bCs/>
          <w:color w:val="auto"/>
          <w:sz w:val="28"/>
          <w:szCs w:val="28"/>
        </w:rPr>
        <w:t>ối với các khoản vay phải có tài sản thế chấp.</w:t>
      </w:r>
    </w:p>
    <w:p w:rsidR="007477B5" w:rsidRPr="006158D2" w:rsidRDefault="007477B5">
      <w:pPr>
        <w:tabs>
          <w:tab w:val="left" w:pos="360"/>
        </w:tabs>
        <w:spacing w:after="0" w:line="276" w:lineRule="auto"/>
        <w:ind w:firstLine="567"/>
        <w:contextualSpacing/>
        <w:rPr>
          <w:b/>
          <w:bCs/>
          <w:i/>
          <w:color w:val="auto"/>
          <w:sz w:val="28"/>
          <w:szCs w:val="28"/>
        </w:rPr>
      </w:pP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KẾT CẤU VÀ NỘI DUNG PHẢN ÁNH CỦA</w:t>
      </w:r>
    </w:p>
    <w:p w:rsidR="007477B5" w:rsidRPr="006158D2" w:rsidRDefault="00F6039D">
      <w:pPr>
        <w:pStyle w:val="4tenchuongChar"/>
        <w:spacing w:after="0" w:line="276" w:lineRule="auto"/>
        <w:contextualSpacing/>
        <w:rPr>
          <w:rFonts w:ascii="Times New Roman" w:hAnsi="Times New Roman"/>
          <w:color w:val="auto"/>
          <w:sz w:val="28"/>
          <w:szCs w:val="28"/>
        </w:rPr>
      </w:pPr>
      <w:r w:rsidRPr="006158D2">
        <w:rPr>
          <w:rFonts w:ascii="Times New Roman" w:hAnsi="Times New Roman"/>
          <w:color w:val="auto"/>
          <w:sz w:val="28"/>
          <w:szCs w:val="28"/>
        </w:rPr>
        <w:t>TÀI KHOẢN 006 - TÀI SẢN ĐẢM BẢO KHOẢN VAY</w:t>
      </w:r>
    </w:p>
    <w:p w:rsidR="007477B5" w:rsidRPr="006158D2" w:rsidRDefault="007477B5">
      <w:pPr>
        <w:tabs>
          <w:tab w:val="left" w:pos="360"/>
        </w:tabs>
        <w:spacing w:after="0" w:line="276" w:lineRule="auto"/>
        <w:ind w:firstLine="567"/>
        <w:contextualSpacing/>
        <w:rPr>
          <w:b/>
          <w:bCs/>
          <w:i/>
          <w:color w:val="auto"/>
          <w:sz w:val="28"/>
          <w:szCs w:val="28"/>
        </w:rPr>
      </w:pPr>
    </w:p>
    <w:p w:rsidR="007477B5" w:rsidRPr="006158D2" w:rsidRDefault="00F6039D">
      <w:pPr>
        <w:tabs>
          <w:tab w:val="left" w:pos="360"/>
        </w:tabs>
        <w:spacing w:after="0" w:line="276" w:lineRule="auto"/>
        <w:ind w:firstLine="567"/>
        <w:contextualSpacing/>
        <w:rPr>
          <w:b/>
          <w:bCs/>
          <w:color w:val="auto"/>
          <w:sz w:val="28"/>
          <w:szCs w:val="28"/>
        </w:rPr>
      </w:pPr>
      <w:r w:rsidRPr="006158D2">
        <w:rPr>
          <w:b/>
          <w:bCs/>
          <w:color w:val="auto"/>
          <w:sz w:val="28"/>
          <w:szCs w:val="28"/>
        </w:rPr>
        <w:t xml:space="preserve">Bên Nợ: </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 xml:space="preserve">Giá trị tài sản thế chấp, cầm cố của thành viên giao cho HTX quản lý </w:t>
      </w:r>
      <w:r w:rsidRPr="006158D2">
        <w:rPr>
          <w:rFonts w:hint="eastAsia"/>
          <w:bCs/>
          <w:color w:val="auto"/>
          <w:sz w:val="28"/>
          <w:szCs w:val="28"/>
        </w:rPr>
        <w:t>đ</w:t>
      </w:r>
      <w:r w:rsidRPr="006158D2">
        <w:rPr>
          <w:bCs/>
          <w:color w:val="auto"/>
          <w:sz w:val="28"/>
          <w:szCs w:val="28"/>
        </w:rPr>
        <w:t xml:space="preserve">ể </w:t>
      </w:r>
      <w:r w:rsidRPr="006158D2">
        <w:rPr>
          <w:rFonts w:hint="eastAsia"/>
          <w:bCs/>
          <w:color w:val="auto"/>
          <w:sz w:val="28"/>
          <w:szCs w:val="28"/>
        </w:rPr>
        <w:t>đ</w:t>
      </w:r>
      <w:r w:rsidRPr="006158D2">
        <w:rPr>
          <w:bCs/>
          <w:color w:val="auto"/>
          <w:sz w:val="28"/>
          <w:szCs w:val="28"/>
        </w:rPr>
        <w:t>ảm bảo nợ vay.</w:t>
      </w:r>
    </w:p>
    <w:p w:rsidR="007477B5" w:rsidRPr="006158D2" w:rsidRDefault="007477B5">
      <w:pPr>
        <w:tabs>
          <w:tab w:val="left" w:pos="360"/>
        </w:tabs>
        <w:spacing w:after="0" w:line="276" w:lineRule="auto"/>
        <w:ind w:firstLine="567"/>
        <w:contextualSpacing/>
        <w:rPr>
          <w:b/>
          <w:bCs/>
          <w:color w:val="auto"/>
          <w:sz w:val="28"/>
          <w:szCs w:val="28"/>
        </w:rPr>
      </w:pPr>
    </w:p>
    <w:p w:rsidR="007477B5" w:rsidRPr="006158D2" w:rsidRDefault="00F6039D">
      <w:pPr>
        <w:tabs>
          <w:tab w:val="left" w:pos="360"/>
        </w:tabs>
        <w:spacing w:after="0" w:line="276" w:lineRule="auto"/>
        <w:ind w:firstLine="567"/>
        <w:contextualSpacing/>
        <w:rPr>
          <w:b/>
          <w:bCs/>
          <w:color w:val="auto"/>
          <w:sz w:val="28"/>
          <w:szCs w:val="28"/>
        </w:rPr>
      </w:pPr>
      <w:r w:rsidRPr="006158D2">
        <w:rPr>
          <w:b/>
          <w:bCs/>
          <w:color w:val="auto"/>
          <w:sz w:val="28"/>
          <w:szCs w:val="28"/>
        </w:rPr>
        <w:t xml:space="preserve">Bên Có: </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 xml:space="preserve">- Giá trị tài sản thế chấp, cầm cố trả lại cho thành viên vay khi trả </w:t>
      </w:r>
      <w:r w:rsidRPr="006158D2">
        <w:rPr>
          <w:rFonts w:hint="eastAsia"/>
          <w:bCs/>
          <w:color w:val="auto"/>
          <w:sz w:val="28"/>
          <w:szCs w:val="28"/>
        </w:rPr>
        <w:t>đư</w:t>
      </w:r>
      <w:r w:rsidRPr="006158D2">
        <w:rPr>
          <w:bCs/>
          <w:color w:val="auto"/>
          <w:sz w:val="28"/>
          <w:szCs w:val="28"/>
        </w:rPr>
        <w:t>ợc nợ;</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 xml:space="preserve">- Giá trị tài sản thế chấp, cầm cố </w:t>
      </w:r>
      <w:r w:rsidRPr="006158D2">
        <w:rPr>
          <w:rFonts w:hint="eastAsia"/>
          <w:bCs/>
          <w:color w:val="auto"/>
          <w:sz w:val="28"/>
          <w:szCs w:val="28"/>
        </w:rPr>
        <w:t>đ</w:t>
      </w:r>
      <w:r w:rsidRPr="006158D2">
        <w:rPr>
          <w:bCs/>
          <w:color w:val="auto"/>
          <w:sz w:val="28"/>
          <w:szCs w:val="28"/>
        </w:rPr>
        <w:t xml:space="preserve">em phát mại </w:t>
      </w:r>
      <w:r w:rsidRPr="006158D2">
        <w:rPr>
          <w:rFonts w:hint="eastAsia"/>
          <w:bCs/>
          <w:color w:val="auto"/>
          <w:sz w:val="28"/>
          <w:szCs w:val="28"/>
        </w:rPr>
        <w:t>đ</w:t>
      </w:r>
      <w:r w:rsidRPr="006158D2">
        <w:rPr>
          <w:bCs/>
          <w:color w:val="auto"/>
          <w:sz w:val="28"/>
          <w:szCs w:val="28"/>
        </w:rPr>
        <w:t>ể trả nợ vay cho HTX.</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ab/>
      </w:r>
      <w:r w:rsidRPr="006158D2">
        <w:rPr>
          <w:bCs/>
          <w:color w:val="auto"/>
          <w:sz w:val="28"/>
          <w:szCs w:val="28"/>
        </w:rPr>
        <w:tab/>
      </w:r>
    </w:p>
    <w:p w:rsidR="007477B5" w:rsidRPr="006158D2" w:rsidRDefault="00F6039D">
      <w:pPr>
        <w:tabs>
          <w:tab w:val="left" w:pos="360"/>
        </w:tabs>
        <w:spacing w:after="0" w:line="276" w:lineRule="auto"/>
        <w:ind w:firstLine="567"/>
        <w:contextualSpacing/>
        <w:rPr>
          <w:bCs/>
          <w:color w:val="auto"/>
          <w:sz w:val="28"/>
          <w:szCs w:val="28"/>
        </w:rPr>
      </w:pPr>
      <w:r w:rsidRPr="006158D2">
        <w:rPr>
          <w:b/>
          <w:bCs/>
          <w:color w:val="auto"/>
          <w:sz w:val="28"/>
          <w:szCs w:val="28"/>
        </w:rPr>
        <w:t>Số d</w:t>
      </w:r>
      <w:r w:rsidRPr="006158D2">
        <w:rPr>
          <w:rFonts w:hint="eastAsia"/>
          <w:b/>
          <w:bCs/>
          <w:color w:val="auto"/>
          <w:sz w:val="28"/>
          <w:szCs w:val="28"/>
        </w:rPr>
        <w:t>ư</w:t>
      </w:r>
      <w:r w:rsidRPr="006158D2">
        <w:rPr>
          <w:b/>
          <w:bCs/>
          <w:color w:val="auto"/>
          <w:sz w:val="28"/>
          <w:szCs w:val="28"/>
        </w:rPr>
        <w:t xml:space="preserve"> bên Nợ</w:t>
      </w:r>
      <w:r w:rsidRPr="006158D2">
        <w:rPr>
          <w:bCs/>
          <w:color w:val="auto"/>
          <w:sz w:val="28"/>
          <w:szCs w:val="28"/>
        </w:rPr>
        <w:t xml:space="preserve">: </w:t>
      </w:r>
    </w:p>
    <w:p w:rsidR="007477B5" w:rsidRPr="006158D2" w:rsidRDefault="00F6039D">
      <w:pPr>
        <w:tabs>
          <w:tab w:val="left" w:pos="360"/>
        </w:tabs>
        <w:spacing w:after="0" w:line="276" w:lineRule="auto"/>
        <w:ind w:firstLine="567"/>
        <w:contextualSpacing/>
        <w:rPr>
          <w:bCs/>
          <w:color w:val="auto"/>
          <w:sz w:val="28"/>
          <w:szCs w:val="28"/>
        </w:rPr>
      </w:pPr>
      <w:r w:rsidRPr="006158D2">
        <w:rPr>
          <w:bCs/>
          <w:color w:val="auto"/>
          <w:sz w:val="28"/>
          <w:szCs w:val="28"/>
        </w:rPr>
        <w:t xml:space="preserve">Giá trị tài sản thế chấp, cầm cố của thành viên mà HTX </w:t>
      </w:r>
      <w:r w:rsidRPr="006158D2">
        <w:rPr>
          <w:rFonts w:hint="eastAsia"/>
          <w:bCs/>
          <w:color w:val="auto"/>
          <w:sz w:val="28"/>
          <w:szCs w:val="28"/>
        </w:rPr>
        <w:t>đ</w:t>
      </w:r>
      <w:r w:rsidRPr="006158D2">
        <w:rPr>
          <w:bCs/>
          <w:color w:val="auto"/>
          <w:sz w:val="28"/>
          <w:szCs w:val="28"/>
        </w:rPr>
        <w:t>ang quản lý.</w:t>
      </w:r>
    </w:p>
    <w:p w:rsidR="007477B5" w:rsidRPr="006158D2" w:rsidRDefault="00F6039D">
      <w:pPr>
        <w:tabs>
          <w:tab w:val="left" w:pos="360"/>
        </w:tabs>
        <w:spacing w:after="0" w:line="276" w:lineRule="auto"/>
        <w:ind w:firstLine="567"/>
        <w:contextualSpacing/>
        <w:rPr>
          <w:bCs/>
          <w:color w:val="auto"/>
          <w:sz w:val="28"/>
          <w:szCs w:val="28"/>
        </w:rPr>
      </w:pPr>
      <w:r w:rsidRPr="006158D2">
        <w:rPr>
          <w:color w:val="auto"/>
          <w:sz w:val="28"/>
          <w:szCs w:val="28"/>
        </w:rPr>
        <w:t xml:space="preserve">Khi HTX nhận </w:t>
      </w:r>
      <w:r w:rsidRPr="006158D2">
        <w:rPr>
          <w:rFonts w:hint="eastAsia"/>
          <w:color w:val="auto"/>
          <w:sz w:val="28"/>
          <w:szCs w:val="28"/>
        </w:rPr>
        <w:t>đư</w:t>
      </w:r>
      <w:r w:rsidRPr="006158D2">
        <w:rPr>
          <w:color w:val="auto"/>
          <w:sz w:val="28"/>
          <w:szCs w:val="28"/>
        </w:rPr>
        <w:t xml:space="preserve">ợc các tài sản </w:t>
      </w:r>
      <w:r w:rsidRPr="006158D2">
        <w:rPr>
          <w:rFonts w:hint="eastAsia"/>
          <w:color w:val="auto"/>
          <w:sz w:val="28"/>
          <w:szCs w:val="28"/>
        </w:rPr>
        <w:t>đ</w:t>
      </w:r>
      <w:r w:rsidRPr="006158D2">
        <w:rPr>
          <w:color w:val="auto"/>
          <w:sz w:val="28"/>
          <w:szCs w:val="28"/>
        </w:rPr>
        <w:t xml:space="preserve">ảm bảo khoản vay, ghi Nợ TK 006 “Tài sản </w:t>
      </w:r>
      <w:r w:rsidRPr="006158D2">
        <w:rPr>
          <w:rFonts w:hint="eastAsia"/>
          <w:color w:val="auto"/>
          <w:sz w:val="28"/>
          <w:szCs w:val="28"/>
        </w:rPr>
        <w:t>đ</w:t>
      </w:r>
      <w:r w:rsidRPr="006158D2">
        <w:rPr>
          <w:color w:val="auto"/>
          <w:sz w:val="28"/>
          <w:szCs w:val="28"/>
        </w:rPr>
        <w:t>ảm bảo khoản vay”.</w:t>
      </w:r>
    </w:p>
    <w:p w:rsidR="007477B5" w:rsidRPr="006158D2" w:rsidRDefault="00F6039D">
      <w:pPr>
        <w:widowControl/>
        <w:spacing w:after="0" w:line="276" w:lineRule="auto"/>
        <w:ind w:firstLine="567"/>
        <w:contextualSpacing/>
        <w:rPr>
          <w:color w:val="auto"/>
          <w:sz w:val="28"/>
          <w:szCs w:val="28"/>
        </w:rPr>
      </w:pPr>
      <w:r w:rsidRPr="006158D2">
        <w:rPr>
          <w:color w:val="auto"/>
          <w:sz w:val="28"/>
          <w:szCs w:val="28"/>
        </w:rPr>
        <w:t xml:space="preserve">Khi trả lại tài sản </w:t>
      </w:r>
      <w:r w:rsidRPr="006158D2">
        <w:rPr>
          <w:rFonts w:hint="eastAsia"/>
          <w:color w:val="auto"/>
          <w:sz w:val="28"/>
          <w:szCs w:val="28"/>
        </w:rPr>
        <w:t>đ</w:t>
      </w:r>
      <w:r w:rsidRPr="006158D2">
        <w:rPr>
          <w:color w:val="auto"/>
          <w:sz w:val="28"/>
          <w:szCs w:val="28"/>
        </w:rPr>
        <w:t xml:space="preserve">ảm bảo khoản vay cho bên </w:t>
      </w:r>
      <w:r w:rsidRPr="006158D2">
        <w:rPr>
          <w:rFonts w:hint="eastAsia"/>
          <w:color w:val="auto"/>
          <w:sz w:val="28"/>
          <w:szCs w:val="28"/>
        </w:rPr>
        <w:t>đ</w:t>
      </w:r>
      <w:r w:rsidRPr="006158D2">
        <w:rPr>
          <w:color w:val="auto"/>
          <w:sz w:val="28"/>
          <w:szCs w:val="28"/>
        </w:rPr>
        <w:t xml:space="preserve">i vay, ghi Có TK 006 “Tài sản </w:t>
      </w:r>
      <w:r w:rsidRPr="006158D2">
        <w:rPr>
          <w:rFonts w:hint="eastAsia"/>
          <w:color w:val="auto"/>
          <w:sz w:val="28"/>
          <w:szCs w:val="28"/>
        </w:rPr>
        <w:t>đ</w:t>
      </w:r>
      <w:r w:rsidRPr="006158D2">
        <w:rPr>
          <w:color w:val="auto"/>
          <w:sz w:val="28"/>
          <w:szCs w:val="28"/>
        </w:rPr>
        <w:t>ảm bảo khoản vay”</w:t>
      </w:r>
    </w:p>
    <w:p w:rsidR="007477B5" w:rsidRPr="006158D2" w:rsidRDefault="007477B5">
      <w:pPr>
        <w:widowControl/>
        <w:spacing w:after="0" w:line="276" w:lineRule="auto"/>
        <w:ind w:firstLine="567"/>
        <w:contextualSpacing/>
        <w:rPr>
          <w:color w:val="auto"/>
          <w:sz w:val="28"/>
          <w:szCs w:val="28"/>
        </w:rPr>
      </w:pPr>
    </w:p>
    <w:p w:rsidR="007477B5" w:rsidRPr="006158D2" w:rsidRDefault="00F6039D">
      <w:pPr>
        <w:widowControl/>
        <w:spacing w:after="0" w:line="276" w:lineRule="auto"/>
        <w:ind w:firstLine="567"/>
        <w:contextualSpacing/>
        <w:jc w:val="left"/>
        <w:rPr>
          <w:b/>
          <w:color w:val="auto"/>
          <w:sz w:val="28"/>
          <w:szCs w:val="28"/>
        </w:rPr>
      </w:pPr>
      <w:r w:rsidRPr="006158D2">
        <w:rPr>
          <w:b/>
          <w:color w:val="auto"/>
          <w:sz w:val="28"/>
          <w:szCs w:val="28"/>
        </w:rPr>
        <w:br w:type="page"/>
      </w:r>
    </w:p>
    <w:p w:rsidR="007477B5" w:rsidRPr="006158D2" w:rsidRDefault="00F6039D">
      <w:pPr>
        <w:widowControl/>
        <w:spacing w:after="0" w:line="276" w:lineRule="auto"/>
        <w:contextualSpacing/>
        <w:jc w:val="center"/>
        <w:rPr>
          <w:b/>
          <w:color w:val="auto"/>
          <w:sz w:val="28"/>
          <w:szCs w:val="28"/>
        </w:rPr>
      </w:pPr>
      <w:r w:rsidRPr="006158D2">
        <w:rPr>
          <w:b/>
          <w:color w:val="auto"/>
          <w:sz w:val="28"/>
          <w:szCs w:val="28"/>
        </w:rPr>
        <w:lastRenderedPageBreak/>
        <w:t>TÀI KHOẢN 007</w:t>
      </w:r>
    </w:p>
    <w:p w:rsidR="007477B5" w:rsidRPr="006158D2" w:rsidRDefault="00F6039D">
      <w:pPr>
        <w:pStyle w:val="4tenchuongChar"/>
        <w:spacing w:after="0" w:line="276" w:lineRule="auto"/>
        <w:contextualSpacing/>
        <w:rPr>
          <w:b w:val="0"/>
          <w:color w:val="auto"/>
          <w:sz w:val="28"/>
          <w:szCs w:val="28"/>
        </w:rPr>
      </w:pPr>
      <w:r w:rsidRPr="006158D2">
        <w:rPr>
          <w:rFonts w:ascii="Times New Roman" w:hAnsi="Times New Roman"/>
          <w:color w:val="auto"/>
          <w:sz w:val="28"/>
          <w:szCs w:val="28"/>
        </w:rPr>
        <w:t>NGOẠI TỆ CÁC LOẠI</w:t>
      </w:r>
    </w:p>
    <w:p w:rsidR="007477B5" w:rsidRPr="006158D2" w:rsidRDefault="007477B5">
      <w:pPr>
        <w:spacing w:after="0" w:line="276" w:lineRule="auto"/>
        <w:ind w:firstLine="567"/>
        <w:contextualSpacing/>
        <w:rPr>
          <w:color w:val="auto"/>
          <w:sz w:val="28"/>
        </w:rPr>
      </w:pPr>
    </w:p>
    <w:p w:rsidR="007477B5" w:rsidRPr="006158D2" w:rsidRDefault="00F6039D">
      <w:pPr>
        <w:spacing w:after="0" w:line="276" w:lineRule="auto"/>
        <w:ind w:firstLine="567"/>
        <w:contextualSpacing/>
        <w:rPr>
          <w:color w:val="auto"/>
          <w:sz w:val="28"/>
        </w:rPr>
      </w:pPr>
      <w:r w:rsidRPr="006158D2">
        <w:rPr>
          <w:color w:val="auto"/>
          <w:sz w:val="28"/>
        </w:rPr>
        <w:t xml:space="preserve">Tài khoản này dùng </w:t>
      </w:r>
      <w:r w:rsidRPr="006158D2">
        <w:rPr>
          <w:rFonts w:hint="eastAsia"/>
          <w:color w:val="auto"/>
          <w:sz w:val="28"/>
        </w:rPr>
        <w:t>đ</w:t>
      </w:r>
      <w:r w:rsidRPr="006158D2">
        <w:rPr>
          <w:color w:val="auto"/>
          <w:sz w:val="28"/>
        </w:rPr>
        <w:t xml:space="preserve">ể phản </w:t>
      </w:r>
      <w:r w:rsidRPr="006158D2">
        <w:rPr>
          <w:rFonts w:hint="eastAsia"/>
          <w:color w:val="auto"/>
          <w:sz w:val="28"/>
        </w:rPr>
        <w:t>á</w:t>
      </w:r>
      <w:r w:rsidRPr="006158D2">
        <w:rPr>
          <w:color w:val="auto"/>
          <w:sz w:val="28"/>
        </w:rPr>
        <w:t>nh tình hình thu, chi và còn lại các loại ngoại tệ của HTX chi tiết theo từng loại nguyên tệ của từng loại ngoại tệ ở HTX.</w:t>
      </w:r>
    </w:p>
    <w:p w:rsidR="007477B5" w:rsidRPr="006158D2" w:rsidRDefault="007477B5">
      <w:pPr>
        <w:spacing w:after="0" w:line="276" w:lineRule="auto"/>
        <w:ind w:firstLine="567"/>
        <w:contextualSpacing/>
        <w:rPr>
          <w:color w:val="auto"/>
          <w:sz w:val="28"/>
        </w:rPr>
      </w:pPr>
    </w:p>
    <w:p w:rsidR="007477B5" w:rsidRPr="006158D2" w:rsidRDefault="00F6039D">
      <w:pPr>
        <w:pStyle w:val="4tenchuongChar"/>
        <w:spacing w:after="0" w:line="276" w:lineRule="auto"/>
        <w:contextualSpacing/>
        <w:rPr>
          <w:b w:val="0"/>
          <w:color w:val="auto"/>
          <w:sz w:val="28"/>
          <w:szCs w:val="28"/>
        </w:rPr>
      </w:pPr>
      <w:r w:rsidRPr="006158D2">
        <w:rPr>
          <w:rFonts w:ascii="Times New Roman" w:hAnsi="Times New Roman"/>
          <w:color w:val="auto"/>
          <w:sz w:val="28"/>
          <w:szCs w:val="28"/>
        </w:rPr>
        <w:t xml:space="preserve">KẾT CẤU VÀ NỘI DUNG PHẢN ÁNH CỦA </w:t>
      </w:r>
    </w:p>
    <w:p w:rsidR="007477B5" w:rsidRPr="006158D2" w:rsidRDefault="00F6039D">
      <w:pPr>
        <w:pStyle w:val="4tenchuongChar"/>
        <w:spacing w:after="0" w:line="276" w:lineRule="auto"/>
        <w:contextualSpacing/>
        <w:rPr>
          <w:b w:val="0"/>
          <w:color w:val="auto"/>
          <w:sz w:val="28"/>
          <w:szCs w:val="28"/>
        </w:rPr>
      </w:pPr>
      <w:r w:rsidRPr="006158D2">
        <w:rPr>
          <w:rFonts w:ascii="Times New Roman" w:hAnsi="Times New Roman"/>
          <w:color w:val="auto"/>
          <w:sz w:val="28"/>
          <w:szCs w:val="28"/>
        </w:rPr>
        <w:t>TÀI KHOẢN 007 - NGOẠI TỆ CÁC LOẠI</w:t>
      </w:r>
    </w:p>
    <w:p w:rsidR="007477B5" w:rsidRPr="006158D2" w:rsidRDefault="007477B5">
      <w:pPr>
        <w:spacing w:after="0" w:line="276" w:lineRule="auto"/>
        <w:ind w:firstLine="567"/>
        <w:contextualSpacing/>
        <w:rPr>
          <w:color w:val="auto"/>
          <w:sz w:val="28"/>
        </w:rPr>
      </w:pPr>
    </w:p>
    <w:p w:rsidR="007477B5" w:rsidRPr="006158D2" w:rsidRDefault="00F6039D">
      <w:pPr>
        <w:spacing w:after="0" w:line="276" w:lineRule="auto"/>
        <w:ind w:firstLine="567"/>
        <w:contextualSpacing/>
        <w:rPr>
          <w:color w:val="auto"/>
          <w:sz w:val="28"/>
        </w:rPr>
      </w:pPr>
      <w:r w:rsidRPr="006158D2">
        <w:rPr>
          <w:b/>
          <w:color w:val="auto"/>
          <w:sz w:val="28"/>
        </w:rPr>
        <w:t xml:space="preserve">Bên Nợ: </w:t>
      </w:r>
      <w:r w:rsidRPr="006158D2">
        <w:rPr>
          <w:color w:val="auto"/>
          <w:sz w:val="28"/>
        </w:rPr>
        <w:t>Số ngoại tệ thu vào (Nguyên tệ).</w:t>
      </w:r>
    </w:p>
    <w:p w:rsidR="007477B5" w:rsidRPr="006158D2" w:rsidRDefault="007477B5">
      <w:pPr>
        <w:spacing w:after="0" w:line="276" w:lineRule="auto"/>
        <w:ind w:firstLine="567"/>
        <w:contextualSpacing/>
        <w:rPr>
          <w:b/>
          <w:color w:val="auto"/>
          <w:sz w:val="20"/>
          <w:szCs w:val="14"/>
        </w:rPr>
      </w:pPr>
    </w:p>
    <w:p w:rsidR="007477B5" w:rsidRPr="006158D2" w:rsidRDefault="00F6039D">
      <w:pPr>
        <w:spacing w:after="0" w:line="276" w:lineRule="auto"/>
        <w:ind w:firstLine="567"/>
        <w:contextualSpacing/>
        <w:rPr>
          <w:color w:val="auto"/>
          <w:sz w:val="28"/>
        </w:rPr>
      </w:pPr>
      <w:r w:rsidRPr="006158D2">
        <w:rPr>
          <w:b/>
          <w:color w:val="auto"/>
          <w:sz w:val="28"/>
        </w:rPr>
        <w:t xml:space="preserve">Bên Có: </w:t>
      </w:r>
      <w:r w:rsidRPr="006158D2">
        <w:rPr>
          <w:color w:val="auto"/>
          <w:sz w:val="28"/>
        </w:rPr>
        <w:t>Số ngoại tệ xuất ra (Nguyên tệ).</w:t>
      </w:r>
    </w:p>
    <w:p w:rsidR="007477B5" w:rsidRPr="006158D2" w:rsidRDefault="007477B5">
      <w:pPr>
        <w:spacing w:after="0" w:line="276" w:lineRule="auto"/>
        <w:ind w:firstLine="567"/>
        <w:contextualSpacing/>
        <w:rPr>
          <w:b/>
          <w:color w:val="auto"/>
          <w:sz w:val="20"/>
          <w:szCs w:val="14"/>
        </w:rPr>
      </w:pPr>
    </w:p>
    <w:p w:rsidR="007477B5" w:rsidRPr="006158D2" w:rsidRDefault="00F6039D">
      <w:pPr>
        <w:spacing w:after="0" w:line="276" w:lineRule="auto"/>
        <w:ind w:firstLine="567"/>
        <w:contextualSpacing/>
        <w:rPr>
          <w:color w:val="auto"/>
          <w:sz w:val="28"/>
        </w:rPr>
      </w:pPr>
      <w:r w:rsidRPr="006158D2">
        <w:rPr>
          <w:b/>
          <w:color w:val="auto"/>
          <w:sz w:val="28"/>
        </w:rPr>
        <w:t>Số d</w:t>
      </w:r>
      <w:r w:rsidRPr="006158D2">
        <w:rPr>
          <w:rFonts w:hint="eastAsia"/>
          <w:b/>
          <w:color w:val="auto"/>
          <w:sz w:val="28"/>
        </w:rPr>
        <w:t>ư</w:t>
      </w:r>
      <w:r w:rsidRPr="006158D2">
        <w:rPr>
          <w:b/>
          <w:color w:val="auto"/>
          <w:sz w:val="28"/>
        </w:rPr>
        <w:t xml:space="preserve"> bên Nợ: </w:t>
      </w:r>
      <w:r w:rsidRPr="006158D2">
        <w:rPr>
          <w:color w:val="auto"/>
          <w:sz w:val="28"/>
        </w:rPr>
        <w:t>Số ngoại tệ bằng tiền còn lại tại HTX (Nguyên tệ).</w:t>
      </w:r>
    </w:p>
    <w:p w:rsidR="007477B5" w:rsidRPr="006158D2" w:rsidRDefault="007477B5">
      <w:pPr>
        <w:spacing w:after="0" w:line="276" w:lineRule="auto"/>
        <w:ind w:firstLine="567"/>
        <w:contextualSpacing/>
        <w:rPr>
          <w:color w:val="auto"/>
          <w:sz w:val="28"/>
        </w:rPr>
      </w:pPr>
    </w:p>
    <w:p w:rsidR="007477B5" w:rsidRPr="006158D2" w:rsidRDefault="00F6039D">
      <w:pPr>
        <w:spacing w:after="0" w:line="276" w:lineRule="auto"/>
        <w:ind w:firstLine="567"/>
        <w:contextualSpacing/>
        <w:rPr>
          <w:color w:val="auto"/>
          <w:sz w:val="28"/>
        </w:rPr>
      </w:pPr>
      <w:r w:rsidRPr="006158D2">
        <w:rPr>
          <w:color w:val="auto"/>
          <w:sz w:val="28"/>
        </w:rPr>
        <w:t xml:space="preserve">Trên tài khoản này không quy </w:t>
      </w:r>
      <w:r w:rsidRPr="006158D2">
        <w:rPr>
          <w:rFonts w:hint="eastAsia"/>
          <w:color w:val="auto"/>
          <w:sz w:val="28"/>
        </w:rPr>
        <w:t>đ</w:t>
      </w:r>
      <w:r w:rsidRPr="006158D2">
        <w:rPr>
          <w:color w:val="auto"/>
          <w:sz w:val="28"/>
        </w:rPr>
        <w:t xml:space="preserve">ổi các loại ngoại tệ ra </w:t>
      </w:r>
      <w:r w:rsidRPr="006158D2">
        <w:rPr>
          <w:rFonts w:hint="eastAsia"/>
          <w:color w:val="auto"/>
          <w:sz w:val="28"/>
        </w:rPr>
        <w:t>đ</w:t>
      </w:r>
      <w:r w:rsidRPr="006158D2">
        <w:rPr>
          <w:color w:val="auto"/>
          <w:sz w:val="28"/>
        </w:rPr>
        <w:t>ồng Việt Nam</w:t>
      </w:r>
    </w:p>
    <w:p w:rsidR="007477B5" w:rsidRPr="006158D2" w:rsidRDefault="00F6039D">
      <w:pPr>
        <w:spacing w:after="0" w:line="276" w:lineRule="auto"/>
        <w:ind w:firstLine="567"/>
        <w:contextualSpacing/>
        <w:rPr>
          <w:color w:val="auto"/>
          <w:sz w:val="28"/>
        </w:rPr>
      </w:pPr>
      <w:r w:rsidRPr="006158D2">
        <w:rPr>
          <w:color w:val="auto"/>
          <w:sz w:val="28"/>
        </w:rPr>
        <w:tab/>
      </w:r>
    </w:p>
    <w:p w:rsidR="007477B5" w:rsidRPr="006158D2" w:rsidRDefault="00F6039D">
      <w:pPr>
        <w:spacing w:after="0" w:line="276" w:lineRule="auto"/>
        <w:ind w:firstLine="567"/>
        <w:contextualSpacing/>
        <w:rPr>
          <w:color w:val="auto"/>
          <w:sz w:val="28"/>
        </w:rPr>
      </w:pPr>
      <w:r w:rsidRPr="006158D2">
        <w:rPr>
          <w:color w:val="auto"/>
          <w:sz w:val="28"/>
        </w:rPr>
        <w:t>Khi thu nguyên tệ, ghi Nợ TK 007 “Ngoại tệ các loại” (chi tiết theo số l</w:t>
      </w:r>
      <w:r w:rsidRPr="006158D2">
        <w:rPr>
          <w:rFonts w:hint="eastAsia"/>
          <w:color w:val="auto"/>
          <w:sz w:val="28"/>
        </w:rPr>
        <w:t>ư</w:t>
      </w:r>
      <w:r w:rsidRPr="006158D2">
        <w:rPr>
          <w:color w:val="auto"/>
          <w:sz w:val="28"/>
        </w:rPr>
        <w:t>ợng nguyên tệ của từng loại)</w:t>
      </w:r>
    </w:p>
    <w:p w:rsidR="007477B5" w:rsidRPr="006158D2" w:rsidRDefault="00F6039D">
      <w:pPr>
        <w:spacing w:after="0" w:line="276" w:lineRule="auto"/>
        <w:ind w:firstLine="567"/>
        <w:contextualSpacing/>
        <w:rPr>
          <w:color w:val="auto"/>
          <w:sz w:val="28"/>
        </w:rPr>
      </w:pPr>
      <w:r w:rsidRPr="006158D2">
        <w:rPr>
          <w:color w:val="auto"/>
          <w:sz w:val="28"/>
        </w:rPr>
        <w:t>Khi chi nguyên tệ, ghi Có TK 007 “Ngoại tệ các loại” (chi tiết theo số l</w:t>
      </w:r>
      <w:r w:rsidRPr="006158D2">
        <w:rPr>
          <w:rFonts w:hint="eastAsia"/>
          <w:color w:val="auto"/>
          <w:sz w:val="28"/>
        </w:rPr>
        <w:t>ư</w:t>
      </w:r>
      <w:r w:rsidRPr="006158D2">
        <w:rPr>
          <w:color w:val="auto"/>
          <w:sz w:val="28"/>
        </w:rPr>
        <w:t>ợng nguyên tệ của từng loại)</w:t>
      </w:r>
    </w:p>
    <w:p w:rsidR="007477B5" w:rsidRPr="006158D2" w:rsidRDefault="007477B5">
      <w:pPr>
        <w:spacing w:after="0" w:line="276" w:lineRule="auto"/>
        <w:ind w:firstLine="567"/>
        <w:contextualSpacing/>
        <w:rPr>
          <w:color w:val="auto"/>
          <w:sz w:val="28"/>
        </w:rPr>
      </w:pPr>
    </w:p>
    <w:p w:rsidR="007477B5" w:rsidRPr="006158D2" w:rsidRDefault="007477B5">
      <w:pPr>
        <w:spacing w:after="0" w:line="276" w:lineRule="auto"/>
        <w:ind w:firstLine="567"/>
        <w:contextualSpacing/>
        <w:rPr>
          <w:color w:val="auto"/>
          <w:sz w:val="28"/>
        </w:rPr>
      </w:pPr>
    </w:p>
    <w:p w:rsidR="007477B5" w:rsidRPr="006158D2" w:rsidRDefault="00F6039D">
      <w:pPr>
        <w:widowControl/>
        <w:spacing w:after="0" w:line="276" w:lineRule="auto"/>
        <w:ind w:firstLine="567"/>
        <w:contextualSpacing/>
        <w:jc w:val="left"/>
        <w:rPr>
          <w:b/>
          <w:color w:val="auto"/>
          <w:sz w:val="28"/>
          <w:szCs w:val="28"/>
        </w:rPr>
      </w:pPr>
      <w:r w:rsidRPr="006158D2">
        <w:rPr>
          <w:color w:val="auto"/>
          <w:sz w:val="28"/>
          <w:szCs w:val="28"/>
        </w:rPr>
        <w:br w:type="page"/>
      </w:r>
    </w:p>
    <w:p w:rsidR="007477B5" w:rsidRPr="006158D2" w:rsidRDefault="00F6039D">
      <w:pPr>
        <w:pStyle w:val="4tenchuongChar"/>
        <w:spacing w:after="0" w:line="276" w:lineRule="auto"/>
        <w:contextualSpacing/>
        <w:rPr>
          <w:b w:val="0"/>
          <w:color w:val="auto"/>
          <w:sz w:val="28"/>
          <w:szCs w:val="28"/>
        </w:rPr>
      </w:pPr>
      <w:r w:rsidRPr="006158D2">
        <w:rPr>
          <w:rFonts w:ascii="Times New Roman" w:hAnsi="Times New Roman"/>
          <w:color w:val="auto"/>
          <w:sz w:val="28"/>
          <w:szCs w:val="28"/>
        </w:rPr>
        <w:lastRenderedPageBreak/>
        <w:t>TÀI KHOẢN 008</w:t>
      </w:r>
    </w:p>
    <w:p w:rsidR="007477B5" w:rsidRPr="006158D2" w:rsidRDefault="00F6039D">
      <w:pPr>
        <w:pStyle w:val="4tenchuongChar"/>
        <w:spacing w:after="0" w:line="276" w:lineRule="auto"/>
        <w:contextualSpacing/>
        <w:rPr>
          <w:b w:val="0"/>
          <w:color w:val="auto"/>
          <w:sz w:val="28"/>
          <w:szCs w:val="28"/>
        </w:rPr>
      </w:pPr>
      <w:r w:rsidRPr="006158D2">
        <w:rPr>
          <w:rFonts w:ascii="Times New Roman" w:hAnsi="Times New Roman"/>
          <w:color w:val="auto"/>
          <w:sz w:val="28"/>
          <w:szCs w:val="28"/>
        </w:rPr>
        <w:t>LÃI CHO VAY QUÁ HẠN CHƯA THU ĐƯỢC</w:t>
      </w:r>
    </w:p>
    <w:p w:rsidR="007477B5" w:rsidRPr="006158D2" w:rsidRDefault="007477B5">
      <w:pPr>
        <w:spacing w:after="0" w:line="276" w:lineRule="auto"/>
        <w:ind w:firstLine="567"/>
        <w:contextualSpacing/>
        <w:rPr>
          <w:color w:val="auto"/>
          <w:sz w:val="34"/>
          <w:szCs w:val="28"/>
        </w:rPr>
      </w:pPr>
    </w:p>
    <w:p w:rsidR="007477B5" w:rsidRPr="006158D2" w:rsidRDefault="00F6039D">
      <w:pPr>
        <w:spacing w:after="0" w:line="276" w:lineRule="auto"/>
        <w:ind w:firstLine="567"/>
        <w:contextualSpacing/>
        <w:rPr>
          <w:color w:val="auto"/>
          <w:sz w:val="28"/>
          <w:szCs w:val="28"/>
        </w:rPr>
      </w:pPr>
      <w:r w:rsidRPr="006158D2">
        <w:rPr>
          <w:color w:val="auto"/>
          <w:sz w:val="28"/>
        </w:rPr>
        <w:t xml:space="preserve">Tài khoản này dùng </w:t>
      </w:r>
      <w:r w:rsidRPr="006158D2">
        <w:rPr>
          <w:rFonts w:hint="eastAsia"/>
          <w:color w:val="auto"/>
          <w:sz w:val="28"/>
        </w:rPr>
        <w:t>đ</w:t>
      </w:r>
      <w:r w:rsidRPr="006158D2">
        <w:rPr>
          <w:color w:val="auto"/>
          <w:sz w:val="28"/>
        </w:rPr>
        <w:t xml:space="preserve">ể phản ánh </w:t>
      </w:r>
      <w:r w:rsidRPr="006158D2">
        <w:rPr>
          <w:bCs/>
          <w:color w:val="auto"/>
          <w:sz w:val="28"/>
          <w:szCs w:val="28"/>
        </w:rPr>
        <w:t xml:space="preserve">số lãi cho vay </w:t>
      </w:r>
      <w:r w:rsidRPr="006158D2">
        <w:rPr>
          <w:rFonts w:hint="eastAsia"/>
          <w:bCs/>
          <w:color w:val="auto"/>
          <w:sz w:val="28"/>
          <w:szCs w:val="28"/>
        </w:rPr>
        <w:t>đã</w:t>
      </w:r>
      <w:r w:rsidRPr="006158D2">
        <w:rPr>
          <w:bCs/>
          <w:color w:val="auto"/>
          <w:sz w:val="28"/>
          <w:szCs w:val="28"/>
        </w:rPr>
        <w:t xml:space="preserve"> quá hạn bao gồm lãi cho vay quá hạn của hoạt </w:t>
      </w:r>
      <w:r w:rsidRPr="006158D2">
        <w:rPr>
          <w:rFonts w:hint="eastAsia"/>
          <w:bCs/>
          <w:color w:val="auto"/>
          <w:sz w:val="28"/>
          <w:szCs w:val="28"/>
        </w:rPr>
        <w:t>đ</w:t>
      </w:r>
      <w:r w:rsidRPr="006158D2">
        <w:rPr>
          <w:bCs/>
          <w:color w:val="auto"/>
          <w:sz w:val="28"/>
          <w:szCs w:val="28"/>
        </w:rPr>
        <w:t xml:space="preserve">ộng cho vay nội bộ theo quy </w:t>
      </w:r>
      <w:r w:rsidRPr="006158D2">
        <w:rPr>
          <w:rFonts w:hint="eastAsia"/>
          <w:bCs/>
          <w:color w:val="auto"/>
          <w:sz w:val="28"/>
          <w:szCs w:val="28"/>
        </w:rPr>
        <w:t>đ</w:t>
      </w:r>
      <w:r w:rsidRPr="006158D2">
        <w:rPr>
          <w:bCs/>
          <w:color w:val="auto"/>
          <w:sz w:val="28"/>
          <w:szCs w:val="28"/>
        </w:rPr>
        <w:t xml:space="preserve">ịnh của pháp luật về cho vay nội bộ trong HTX và lãi cho vay quá hạn của các </w:t>
      </w:r>
      <w:r w:rsidRPr="006158D2">
        <w:rPr>
          <w:rFonts w:hint="eastAsia"/>
          <w:bCs/>
          <w:color w:val="auto"/>
          <w:sz w:val="28"/>
          <w:szCs w:val="28"/>
        </w:rPr>
        <w:t>đ</w:t>
      </w:r>
      <w:r w:rsidRPr="006158D2">
        <w:rPr>
          <w:bCs/>
          <w:color w:val="auto"/>
          <w:sz w:val="28"/>
          <w:szCs w:val="28"/>
        </w:rPr>
        <w:t>ối t</w:t>
      </w:r>
      <w:r w:rsidRPr="006158D2">
        <w:rPr>
          <w:rFonts w:hint="eastAsia"/>
          <w:bCs/>
          <w:color w:val="auto"/>
          <w:sz w:val="28"/>
          <w:szCs w:val="28"/>
        </w:rPr>
        <w:t>ư</w:t>
      </w:r>
      <w:r w:rsidRPr="006158D2">
        <w:rPr>
          <w:bCs/>
          <w:color w:val="auto"/>
          <w:sz w:val="28"/>
          <w:szCs w:val="28"/>
        </w:rPr>
        <w:t>ợng ngoài thành viên HTX (nếu có)</w:t>
      </w:r>
      <w:r w:rsidRPr="006158D2">
        <w:rPr>
          <w:color w:val="auto"/>
          <w:sz w:val="28"/>
          <w:szCs w:val="28"/>
        </w:rPr>
        <w:t xml:space="preserve">. </w:t>
      </w:r>
    </w:p>
    <w:p w:rsidR="007477B5" w:rsidRPr="006158D2" w:rsidRDefault="007477B5">
      <w:pPr>
        <w:spacing w:after="0" w:line="276" w:lineRule="auto"/>
        <w:ind w:firstLine="567"/>
        <w:contextualSpacing/>
        <w:rPr>
          <w:color w:val="auto"/>
          <w:sz w:val="28"/>
        </w:rPr>
      </w:pPr>
    </w:p>
    <w:p w:rsidR="007477B5" w:rsidRPr="006158D2" w:rsidRDefault="00F6039D">
      <w:pPr>
        <w:pStyle w:val="4tenchuongChar"/>
        <w:spacing w:after="0" w:line="276" w:lineRule="auto"/>
        <w:contextualSpacing/>
        <w:rPr>
          <w:b w:val="0"/>
          <w:color w:val="auto"/>
          <w:sz w:val="28"/>
          <w:szCs w:val="28"/>
        </w:rPr>
      </w:pPr>
      <w:r w:rsidRPr="006158D2">
        <w:rPr>
          <w:rFonts w:ascii="Times New Roman" w:hAnsi="Times New Roman"/>
          <w:color w:val="auto"/>
          <w:sz w:val="28"/>
          <w:szCs w:val="28"/>
        </w:rPr>
        <w:t xml:space="preserve">KẾT CẤU VÀ NỘI DUNG PHẢN ÁNH CỦA </w:t>
      </w:r>
    </w:p>
    <w:p w:rsidR="007477B5" w:rsidRPr="006158D2" w:rsidRDefault="00F6039D">
      <w:pPr>
        <w:pStyle w:val="4tenchuongChar"/>
        <w:spacing w:after="0" w:line="276" w:lineRule="auto"/>
        <w:contextualSpacing/>
        <w:rPr>
          <w:b w:val="0"/>
          <w:color w:val="auto"/>
          <w:sz w:val="28"/>
          <w:szCs w:val="28"/>
        </w:rPr>
      </w:pPr>
      <w:r w:rsidRPr="006158D2">
        <w:rPr>
          <w:rFonts w:ascii="Times New Roman" w:hAnsi="Times New Roman"/>
          <w:color w:val="auto"/>
          <w:sz w:val="28"/>
          <w:szCs w:val="28"/>
        </w:rPr>
        <w:t>TÀI KHOẢN 008 - LÃI CHO VAY QUÁ HẠN CHƯA THU ĐƯỢC</w:t>
      </w:r>
    </w:p>
    <w:p w:rsidR="007477B5" w:rsidRPr="006158D2" w:rsidRDefault="007477B5">
      <w:pPr>
        <w:spacing w:after="0" w:line="276" w:lineRule="auto"/>
        <w:ind w:firstLine="567"/>
        <w:contextualSpacing/>
        <w:rPr>
          <w:color w:val="auto"/>
          <w:sz w:val="28"/>
        </w:rPr>
      </w:pPr>
    </w:p>
    <w:p w:rsidR="007477B5" w:rsidRPr="006158D2" w:rsidRDefault="00F6039D">
      <w:pPr>
        <w:spacing w:after="0" w:line="276" w:lineRule="auto"/>
        <w:ind w:firstLine="567"/>
        <w:contextualSpacing/>
        <w:rPr>
          <w:b/>
          <w:color w:val="auto"/>
          <w:sz w:val="28"/>
        </w:rPr>
      </w:pPr>
      <w:r w:rsidRPr="006158D2">
        <w:rPr>
          <w:b/>
          <w:color w:val="auto"/>
          <w:sz w:val="28"/>
        </w:rPr>
        <w:t>Bên Nợ:</w:t>
      </w:r>
    </w:p>
    <w:p w:rsidR="007477B5" w:rsidRPr="006158D2" w:rsidRDefault="00F6039D">
      <w:pPr>
        <w:spacing w:after="0" w:line="276" w:lineRule="auto"/>
        <w:ind w:left="720" w:firstLine="567"/>
        <w:contextualSpacing/>
        <w:rPr>
          <w:color w:val="auto"/>
          <w:sz w:val="28"/>
        </w:rPr>
      </w:pPr>
      <w:r w:rsidRPr="006158D2">
        <w:rPr>
          <w:color w:val="auto"/>
          <w:sz w:val="28"/>
        </w:rPr>
        <w:t>Số lãi phải thu về cho vay quá hạn phát sinh trong kỳ.</w:t>
      </w:r>
    </w:p>
    <w:p w:rsidR="007477B5" w:rsidRPr="006158D2" w:rsidRDefault="007477B5">
      <w:pPr>
        <w:spacing w:after="0" w:line="276" w:lineRule="auto"/>
        <w:ind w:firstLine="567"/>
        <w:contextualSpacing/>
        <w:rPr>
          <w:b/>
          <w:color w:val="auto"/>
          <w:sz w:val="28"/>
        </w:rPr>
      </w:pPr>
    </w:p>
    <w:p w:rsidR="007477B5" w:rsidRPr="006158D2" w:rsidRDefault="00F6039D">
      <w:pPr>
        <w:spacing w:after="0" w:line="276" w:lineRule="auto"/>
        <w:ind w:firstLine="567"/>
        <w:contextualSpacing/>
        <w:rPr>
          <w:b/>
          <w:color w:val="auto"/>
          <w:sz w:val="28"/>
        </w:rPr>
      </w:pPr>
      <w:r w:rsidRPr="006158D2">
        <w:rPr>
          <w:b/>
          <w:color w:val="auto"/>
          <w:sz w:val="28"/>
        </w:rPr>
        <w:t>Bên Có:</w:t>
      </w:r>
    </w:p>
    <w:p w:rsidR="007477B5" w:rsidRPr="006158D2" w:rsidRDefault="00F6039D">
      <w:pPr>
        <w:spacing w:after="0" w:line="276" w:lineRule="auto"/>
        <w:ind w:firstLine="567"/>
        <w:contextualSpacing/>
        <w:rPr>
          <w:b/>
          <w:color w:val="auto"/>
          <w:sz w:val="28"/>
        </w:rPr>
      </w:pPr>
      <w:r w:rsidRPr="006158D2">
        <w:rPr>
          <w:color w:val="auto"/>
          <w:sz w:val="28"/>
        </w:rPr>
        <w:t xml:space="preserve">Số lãi cho vay quá hạn </w:t>
      </w:r>
      <w:r w:rsidRPr="006158D2">
        <w:rPr>
          <w:rFonts w:hint="eastAsia"/>
          <w:color w:val="auto"/>
          <w:sz w:val="28"/>
        </w:rPr>
        <w:t>đã</w:t>
      </w:r>
      <w:r w:rsidRPr="006158D2">
        <w:rPr>
          <w:color w:val="auto"/>
          <w:sz w:val="28"/>
        </w:rPr>
        <w:t xml:space="preserve"> thu </w:t>
      </w:r>
      <w:r w:rsidRPr="006158D2">
        <w:rPr>
          <w:rFonts w:hint="eastAsia"/>
          <w:color w:val="auto"/>
          <w:sz w:val="28"/>
        </w:rPr>
        <w:t>đư</w:t>
      </w:r>
      <w:r w:rsidRPr="006158D2">
        <w:rPr>
          <w:color w:val="auto"/>
          <w:sz w:val="28"/>
        </w:rPr>
        <w:t>ợc trong kỳ</w:t>
      </w:r>
    </w:p>
    <w:p w:rsidR="007477B5" w:rsidRPr="006158D2" w:rsidRDefault="007477B5">
      <w:pPr>
        <w:spacing w:after="0" w:line="276" w:lineRule="auto"/>
        <w:ind w:firstLine="567"/>
        <w:contextualSpacing/>
        <w:rPr>
          <w:b/>
          <w:color w:val="auto"/>
          <w:sz w:val="28"/>
        </w:rPr>
      </w:pPr>
    </w:p>
    <w:p w:rsidR="007477B5" w:rsidRPr="006158D2" w:rsidRDefault="00F6039D">
      <w:pPr>
        <w:spacing w:after="0" w:line="276" w:lineRule="auto"/>
        <w:ind w:firstLine="567"/>
        <w:contextualSpacing/>
        <w:rPr>
          <w:b/>
          <w:color w:val="auto"/>
          <w:sz w:val="28"/>
        </w:rPr>
      </w:pPr>
      <w:r w:rsidRPr="006158D2">
        <w:rPr>
          <w:b/>
          <w:color w:val="auto"/>
          <w:sz w:val="28"/>
        </w:rPr>
        <w:t>Số d</w:t>
      </w:r>
      <w:r w:rsidRPr="006158D2">
        <w:rPr>
          <w:rFonts w:hint="eastAsia"/>
          <w:b/>
          <w:color w:val="auto"/>
          <w:sz w:val="28"/>
        </w:rPr>
        <w:t>ư</w:t>
      </w:r>
      <w:r w:rsidRPr="006158D2">
        <w:rPr>
          <w:b/>
          <w:color w:val="auto"/>
          <w:sz w:val="28"/>
        </w:rPr>
        <w:t xml:space="preserve"> bên Nợ:</w:t>
      </w:r>
    </w:p>
    <w:p w:rsidR="007477B5" w:rsidRPr="006158D2" w:rsidRDefault="00F6039D">
      <w:pPr>
        <w:spacing w:after="0" w:line="276" w:lineRule="auto"/>
        <w:ind w:firstLine="567"/>
        <w:contextualSpacing/>
        <w:rPr>
          <w:color w:val="auto"/>
          <w:sz w:val="28"/>
        </w:rPr>
      </w:pPr>
      <w:r w:rsidRPr="006158D2">
        <w:rPr>
          <w:color w:val="auto"/>
          <w:sz w:val="28"/>
        </w:rPr>
        <w:t>Số lãi cho vay quá hạn hiện còn cuối kỳ.</w:t>
      </w:r>
    </w:p>
    <w:p w:rsidR="007477B5" w:rsidRPr="006158D2" w:rsidRDefault="007477B5">
      <w:pPr>
        <w:spacing w:after="0" w:line="276" w:lineRule="auto"/>
        <w:ind w:firstLine="567"/>
        <w:contextualSpacing/>
        <w:rPr>
          <w:color w:val="auto"/>
          <w:sz w:val="28"/>
        </w:rPr>
      </w:pPr>
    </w:p>
    <w:p w:rsidR="007477B5" w:rsidRPr="006158D2" w:rsidRDefault="00F6039D">
      <w:pPr>
        <w:spacing w:after="0" w:line="276" w:lineRule="auto"/>
        <w:ind w:firstLine="567"/>
        <w:contextualSpacing/>
        <w:rPr>
          <w:color w:val="auto"/>
          <w:sz w:val="28"/>
        </w:rPr>
      </w:pPr>
      <w:r w:rsidRPr="006158D2">
        <w:rPr>
          <w:color w:val="auto"/>
          <w:sz w:val="28"/>
        </w:rPr>
        <w:t>Trong kỳ, khi phát sinh các khoản lãi phải thu của khoản nợ gốc quá hạn, c</w:t>
      </w:r>
      <w:r w:rsidRPr="006158D2">
        <w:rPr>
          <w:rFonts w:hint="eastAsia"/>
          <w:color w:val="auto"/>
          <w:sz w:val="28"/>
        </w:rPr>
        <w:t>ă</w:t>
      </w:r>
      <w:r w:rsidRPr="006158D2">
        <w:rPr>
          <w:color w:val="auto"/>
          <w:sz w:val="28"/>
        </w:rPr>
        <w:t xml:space="preserve">n cứ vào số lãi dự kiến sẽ thu, ghi Nợ TK 008 </w:t>
      </w:r>
      <w:r w:rsidRPr="006158D2">
        <w:rPr>
          <w:rFonts w:hint="eastAsia"/>
          <w:color w:val="auto"/>
          <w:sz w:val="28"/>
        </w:rPr>
        <w:t>“</w:t>
      </w:r>
      <w:r w:rsidRPr="006158D2">
        <w:rPr>
          <w:color w:val="auto"/>
          <w:sz w:val="28"/>
        </w:rPr>
        <w:t>Lãi cho vay quá hạn ch</w:t>
      </w:r>
      <w:r w:rsidRPr="006158D2">
        <w:rPr>
          <w:rFonts w:hint="eastAsia"/>
          <w:color w:val="auto"/>
          <w:sz w:val="28"/>
        </w:rPr>
        <w:t>ư</w:t>
      </w:r>
      <w:r w:rsidRPr="006158D2">
        <w:rPr>
          <w:color w:val="auto"/>
          <w:sz w:val="28"/>
        </w:rPr>
        <w:t xml:space="preserve">a thu </w:t>
      </w:r>
      <w:r w:rsidRPr="006158D2">
        <w:rPr>
          <w:rFonts w:hint="eastAsia"/>
          <w:color w:val="auto"/>
          <w:sz w:val="28"/>
        </w:rPr>
        <w:t>đư</w:t>
      </w:r>
      <w:r w:rsidRPr="006158D2">
        <w:rPr>
          <w:color w:val="auto"/>
          <w:sz w:val="28"/>
        </w:rPr>
        <w:t>ợc”</w:t>
      </w:r>
    </w:p>
    <w:p w:rsidR="007477B5" w:rsidRDefault="00F6039D">
      <w:pPr>
        <w:spacing w:after="0" w:line="276" w:lineRule="auto"/>
        <w:ind w:firstLine="567"/>
        <w:contextualSpacing/>
        <w:rPr>
          <w:color w:val="auto"/>
          <w:sz w:val="28"/>
        </w:rPr>
      </w:pPr>
      <w:r w:rsidRPr="006158D2">
        <w:rPr>
          <w:color w:val="auto"/>
          <w:sz w:val="28"/>
        </w:rPr>
        <w:t xml:space="preserve">Khi thu </w:t>
      </w:r>
      <w:r w:rsidRPr="006158D2">
        <w:rPr>
          <w:rFonts w:hint="eastAsia"/>
          <w:color w:val="auto"/>
          <w:sz w:val="28"/>
        </w:rPr>
        <w:t>đư</w:t>
      </w:r>
      <w:r w:rsidRPr="006158D2">
        <w:rPr>
          <w:color w:val="auto"/>
          <w:sz w:val="28"/>
        </w:rPr>
        <w:t xml:space="preserve">ợc khoản lãi cho vay của khoản nợ gốc quá hạn, ghi Có TK 008 </w:t>
      </w:r>
      <w:r w:rsidRPr="006158D2">
        <w:rPr>
          <w:rFonts w:hint="eastAsia"/>
          <w:color w:val="auto"/>
          <w:sz w:val="28"/>
        </w:rPr>
        <w:t>“</w:t>
      </w:r>
      <w:r w:rsidRPr="006158D2">
        <w:rPr>
          <w:color w:val="auto"/>
          <w:sz w:val="28"/>
        </w:rPr>
        <w:t>Lãi cho vay quá hạn ch</w:t>
      </w:r>
      <w:r w:rsidRPr="006158D2">
        <w:rPr>
          <w:rFonts w:hint="eastAsia"/>
          <w:color w:val="auto"/>
          <w:sz w:val="28"/>
        </w:rPr>
        <w:t>ư</w:t>
      </w:r>
      <w:r w:rsidRPr="006158D2">
        <w:rPr>
          <w:color w:val="auto"/>
          <w:sz w:val="28"/>
        </w:rPr>
        <w:t xml:space="preserve">a thu </w:t>
      </w:r>
      <w:r w:rsidRPr="006158D2">
        <w:rPr>
          <w:rFonts w:hint="eastAsia"/>
          <w:color w:val="auto"/>
          <w:sz w:val="28"/>
        </w:rPr>
        <w:t>đư</w:t>
      </w:r>
      <w:r w:rsidRPr="006158D2">
        <w:rPr>
          <w:color w:val="auto"/>
          <w:sz w:val="28"/>
        </w:rPr>
        <w:t>ợc”.</w:t>
      </w:r>
    </w:p>
    <w:p w:rsidR="007477B5" w:rsidRDefault="007477B5">
      <w:pPr>
        <w:spacing w:after="0" w:line="276" w:lineRule="auto"/>
        <w:rPr>
          <w:color w:val="auto"/>
          <w:sz w:val="28"/>
        </w:rPr>
      </w:pPr>
    </w:p>
    <w:sectPr w:rsidR="007477B5" w:rsidSect="007477B5">
      <w:headerReference w:type="default" r:id="rId11"/>
      <w:footerReference w:type="even" r:id="rId12"/>
      <w:footerReference w:type="default" r:id="rId13"/>
      <w:pgSz w:w="11907" w:h="16840"/>
      <w:pgMar w:top="1134" w:right="1134" w:bottom="1134" w:left="1701" w:header="567" w:footer="567" w:gutter="0"/>
      <w:pgNumType w:start="1"/>
      <w:cols w:space="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861" w:rsidRDefault="00C93861" w:rsidP="007477B5">
      <w:pPr>
        <w:spacing w:after="0"/>
      </w:pPr>
      <w:r>
        <w:separator/>
      </w:r>
    </w:p>
  </w:endnote>
  <w:endnote w:type="continuationSeparator" w:id="0">
    <w:p w:rsidR="00C93861" w:rsidRDefault="00C93861" w:rsidP="007477B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Courier"/>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H">
    <w:altName w:val="Courier New"/>
    <w:charset w:val="00"/>
    <w:family w:val="swiss"/>
    <w:pitch w:val="variable"/>
    <w:sig w:usb0="00000001" w:usb1="00000000" w:usb2="00000000" w:usb3="00000000" w:csb0="00000013" w:csb1="00000000"/>
  </w:font>
  <w:font w:name=".VnHelvetIn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AvantH">
    <w:altName w:val="Calibri"/>
    <w:charset w:val="00"/>
    <w:family w:val="swiss"/>
    <w:pitch w:val="variable"/>
    <w:sig w:usb0="00000003" w:usb1="00000000" w:usb2="00000000" w:usb3="00000000" w:csb0="00000001" w:csb1="00000000"/>
  </w:font>
  <w:font w:name="VnTime">
    <w:altName w:val="Arial"/>
    <w:panose1 w:val="00000000000000000000"/>
    <w:charset w:val="00"/>
    <w:family w:val="swiss"/>
    <w:notTrueType/>
    <w:pitch w:val="variable"/>
    <w:sig w:usb0="00000003" w:usb1="00000000" w:usb2="00000000" w:usb3="00000000" w:csb0="00000001" w:csb1="00000000"/>
  </w:font>
  <w:font w:name=".VnCentury Schoolbook">
    <w:altName w:val="Courier"/>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Arial">
    <w:altName w:val="Courier New"/>
    <w:charset w:val="00"/>
    <w:family w:val="swiss"/>
    <w:pitch w:val="variable"/>
    <w:sig w:usb0="00000001" w:usb1="00000000" w:usb2="00000000" w:usb3="00000000" w:csb0="00000011" w:csb1="00000000"/>
  </w:font>
  <w:font w:name=".VnCentury SchoolbookH">
    <w:charset w:val="00"/>
    <w:family w:val="swiss"/>
    <w:pitch w:val="variable"/>
    <w:sig w:usb0="00000003" w:usb1="00000000" w:usb2="00000000" w:usb3="00000000" w:csb0="00000001" w:csb1="00000000"/>
  </w:font>
  <w:font w:name=".VnHelvetInsH">
    <w:altName w:val="Courier New"/>
    <w:charset w:val="00"/>
    <w:family w:val="swiss"/>
    <w:pitch w:val="variable"/>
    <w:sig w:usb0="00000003" w:usb1="00000000" w:usb2="00000000" w:usb3="00000000" w:csb0="00000001" w:csb1="00000000"/>
  </w:font>
  <w:font w:name=".VnArialH">
    <w:altName w:val="Courier"/>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nArabiaH">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7B5" w:rsidRDefault="00017EAF">
    <w:pPr>
      <w:pStyle w:val="Footer"/>
      <w:rPr>
        <w:rStyle w:val="PageNumber"/>
        <w:color w:val="000000" w:themeColor="text1"/>
        <w:szCs w:val="27"/>
      </w:rPr>
    </w:pPr>
    <w:r>
      <w:rPr>
        <w:rStyle w:val="PageNumber"/>
      </w:rPr>
      <w:fldChar w:fldCharType="begin"/>
    </w:r>
    <w:r w:rsidR="00F6039D">
      <w:rPr>
        <w:rStyle w:val="PageNumber"/>
      </w:rPr>
      <w:instrText xml:space="preserve">PAGE  </w:instrText>
    </w:r>
    <w:r>
      <w:rPr>
        <w:rStyle w:val="PageNumber"/>
      </w:rPr>
      <w:fldChar w:fldCharType="separate"/>
    </w:r>
    <w:r w:rsidR="00F6039D">
      <w:rPr>
        <w:rStyle w:val="PageNumber"/>
      </w:rPr>
      <w:t>7</w:t>
    </w:r>
    <w:r>
      <w:rPr>
        <w:rStyle w:val="PageNumber"/>
      </w:rPr>
      <w:fldChar w:fldCharType="end"/>
    </w:r>
  </w:p>
  <w:p w:rsidR="007477B5" w:rsidRDefault="00747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7B5" w:rsidRDefault="007477B5">
    <w:pPr>
      <w:pStyle w:val="Footer"/>
      <w:jc w:val="right"/>
    </w:pPr>
  </w:p>
  <w:p w:rsidR="007477B5" w:rsidRDefault="007477B5">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861" w:rsidRDefault="00C93861">
      <w:pPr>
        <w:spacing w:after="0"/>
      </w:pPr>
      <w:r>
        <w:separator/>
      </w:r>
    </w:p>
  </w:footnote>
  <w:footnote w:type="continuationSeparator" w:id="0">
    <w:p w:rsidR="00C93861" w:rsidRDefault="00C9386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3499487"/>
    </w:sdtPr>
    <w:sdtEndPr>
      <w:rPr>
        <w:color w:val="auto"/>
      </w:rPr>
    </w:sdtEndPr>
    <w:sdtContent>
      <w:p w:rsidR="007477B5" w:rsidRDefault="00017EAF">
        <w:pPr>
          <w:pStyle w:val="Header"/>
          <w:jc w:val="center"/>
          <w:rPr>
            <w:color w:val="auto"/>
          </w:rPr>
        </w:pPr>
        <w:r>
          <w:rPr>
            <w:color w:val="auto"/>
          </w:rPr>
          <w:fldChar w:fldCharType="begin"/>
        </w:r>
        <w:r w:rsidR="00F6039D">
          <w:rPr>
            <w:color w:val="auto"/>
          </w:rPr>
          <w:instrText xml:space="preserve"> PAGE   \* MERGEFORMAT </w:instrText>
        </w:r>
        <w:r>
          <w:rPr>
            <w:color w:val="auto"/>
          </w:rPr>
          <w:fldChar w:fldCharType="separate"/>
        </w:r>
        <w:r w:rsidR="00D954D5">
          <w:rPr>
            <w:noProof/>
            <w:color w:val="auto"/>
          </w:rPr>
          <w:t>118</w:t>
        </w:r>
        <w:r>
          <w:rPr>
            <w:color w:val="auto"/>
          </w:rPr>
          <w:fldChar w:fldCharType="end"/>
        </w:r>
      </w:p>
    </w:sdtContent>
  </w:sdt>
  <w:p w:rsidR="007477B5" w:rsidRDefault="007477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nsid w:val="306377CD"/>
    <w:multiLevelType w:val="multilevel"/>
    <w:tmpl w:val="306377CD"/>
    <w:lvl w:ilvl="0">
      <w:start w:val="3"/>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75750CB"/>
    <w:multiLevelType w:val="multilevel"/>
    <w:tmpl w:val="375750CB"/>
    <w:lvl w:ilvl="0">
      <w:start w:val="1"/>
      <w:numFmt w:val="upperRoman"/>
      <w:lvlText w:val="%1."/>
      <w:lvlJc w:val="left"/>
      <w:pPr>
        <w:ind w:left="1080" w:hanging="72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37D5178"/>
    <w:multiLevelType w:val="multilevel"/>
    <w:tmpl w:val="437D5178"/>
    <w:lvl w:ilvl="0">
      <w:start w:val="1"/>
      <w:numFmt w:val="bullet"/>
      <w:lvlText w:val=""/>
      <w:lvlJc w:val="left"/>
      <w:pPr>
        <w:tabs>
          <w:tab w:val="left" w:pos="1117"/>
        </w:tabs>
        <w:ind w:left="1117" w:hanging="360"/>
      </w:pPr>
      <w:rPr>
        <w:rFonts w:ascii="Symbol" w:hAnsi="Symbol" w:hint="default"/>
      </w:rPr>
    </w:lvl>
    <w:lvl w:ilvl="1">
      <w:numFmt w:val="bullet"/>
      <w:pStyle w:val="o1"/>
      <w:lvlText w:val="-"/>
      <w:lvlJc w:val="left"/>
      <w:pPr>
        <w:tabs>
          <w:tab w:val="left" w:pos="1837"/>
        </w:tabs>
        <w:ind w:left="1837" w:hanging="360"/>
      </w:pPr>
      <w:rPr>
        <w:rFonts w:ascii=".VnTime" w:eastAsia="Times New Roman" w:hAnsi=".VnTime" w:cs="Times New Roman" w:hint="default"/>
      </w:rPr>
    </w:lvl>
    <w:lvl w:ilvl="2">
      <w:start w:val="1"/>
      <w:numFmt w:val="bullet"/>
      <w:lvlText w:val=""/>
      <w:lvlJc w:val="left"/>
      <w:pPr>
        <w:tabs>
          <w:tab w:val="left" w:pos="2557"/>
        </w:tabs>
        <w:ind w:left="2557" w:hanging="360"/>
      </w:pPr>
      <w:rPr>
        <w:rFonts w:ascii="Wingdings" w:hAnsi="Wingdings" w:hint="default"/>
      </w:rPr>
    </w:lvl>
    <w:lvl w:ilvl="3">
      <w:start w:val="1"/>
      <w:numFmt w:val="bullet"/>
      <w:lvlText w:val=""/>
      <w:lvlJc w:val="left"/>
      <w:pPr>
        <w:tabs>
          <w:tab w:val="left" w:pos="3277"/>
        </w:tabs>
        <w:ind w:left="3277" w:hanging="360"/>
      </w:pPr>
      <w:rPr>
        <w:rFonts w:ascii="Symbol" w:hAnsi="Symbol" w:hint="default"/>
      </w:rPr>
    </w:lvl>
    <w:lvl w:ilvl="4">
      <w:start w:val="1"/>
      <w:numFmt w:val="bullet"/>
      <w:lvlText w:val="o"/>
      <w:lvlJc w:val="left"/>
      <w:pPr>
        <w:tabs>
          <w:tab w:val="left" w:pos="3997"/>
        </w:tabs>
        <w:ind w:left="3997" w:hanging="360"/>
      </w:pPr>
      <w:rPr>
        <w:rFonts w:ascii="Courier New" w:hAnsi="Courier New" w:hint="default"/>
      </w:rPr>
    </w:lvl>
    <w:lvl w:ilvl="5">
      <w:start w:val="1"/>
      <w:numFmt w:val="bullet"/>
      <w:lvlText w:val=""/>
      <w:lvlJc w:val="left"/>
      <w:pPr>
        <w:tabs>
          <w:tab w:val="left" w:pos="4717"/>
        </w:tabs>
        <w:ind w:left="4717" w:hanging="360"/>
      </w:pPr>
      <w:rPr>
        <w:rFonts w:ascii="Wingdings" w:hAnsi="Wingdings" w:hint="default"/>
      </w:rPr>
    </w:lvl>
    <w:lvl w:ilvl="6">
      <w:start w:val="1"/>
      <w:numFmt w:val="bullet"/>
      <w:lvlText w:val=""/>
      <w:lvlJc w:val="left"/>
      <w:pPr>
        <w:tabs>
          <w:tab w:val="left" w:pos="5437"/>
        </w:tabs>
        <w:ind w:left="5437" w:hanging="360"/>
      </w:pPr>
      <w:rPr>
        <w:rFonts w:ascii="Symbol" w:hAnsi="Symbol" w:hint="default"/>
      </w:rPr>
    </w:lvl>
    <w:lvl w:ilvl="7">
      <w:start w:val="1"/>
      <w:numFmt w:val="bullet"/>
      <w:lvlText w:val="o"/>
      <w:lvlJc w:val="left"/>
      <w:pPr>
        <w:tabs>
          <w:tab w:val="left" w:pos="6157"/>
        </w:tabs>
        <w:ind w:left="6157" w:hanging="360"/>
      </w:pPr>
      <w:rPr>
        <w:rFonts w:ascii="Courier New" w:hAnsi="Courier New" w:hint="default"/>
      </w:rPr>
    </w:lvl>
    <w:lvl w:ilvl="8">
      <w:start w:val="1"/>
      <w:numFmt w:val="bullet"/>
      <w:lvlText w:val=""/>
      <w:lvlJc w:val="left"/>
      <w:pPr>
        <w:tabs>
          <w:tab w:val="left" w:pos="6877"/>
        </w:tabs>
        <w:ind w:left="6877" w:hanging="360"/>
      </w:pPr>
      <w:rPr>
        <w:rFonts w:ascii="Wingdings" w:hAnsi="Wingdings" w:hint="default"/>
      </w:rPr>
    </w:lvl>
  </w:abstractNum>
  <w:abstractNum w:abstractNumId="4">
    <w:nsid w:val="7D4E745B"/>
    <w:multiLevelType w:val="multilevel"/>
    <w:tmpl w:val="7D4E745B"/>
    <w:lvl w:ilvl="0">
      <w:start w:val="3"/>
      <w:numFmt w:val="bullet"/>
      <w:lvlText w:val="-"/>
      <w:lvlJc w:val="left"/>
      <w:pPr>
        <w:ind w:left="927" w:hanging="360"/>
      </w:pPr>
      <w:rPr>
        <w:rFonts w:ascii="Times New Roman" w:eastAsia="Times New Roma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1276"/>
  <w:characterSpacingControl w:val="doNotCompress"/>
  <w:footnotePr>
    <w:footnote w:id="-1"/>
    <w:footnote w:id="0"/>
  </w:footnotePr>
  <w:endnotePr>
    <w:endnote w:id="-1"/>
    <w:endnote w:id="0"/>
  </w:endnotePr>
  <w:compat/>
  <w:rsids>
    <w:rsidRoot w:val="00741D47"/>
    <w:rsid w:val="000027A3"/>
    <w:rsid w:val="000028EB"/>
    <w:rsid w:val="00003335"/>
    <w:rsid w:val="00003A32"/>
    <w:rsid w:val="000050E6"/>
    <w:rsid w:val="0000566A"/>
    <w:rsid w:val="000064C5"/>
    <w:rsid w:val="0001000F"/>
    <w:rsid w:val="00010A35"/>
    <w:rsid w:val="00010FB0"/>
    <w:rsid w:val="000123C8"/>
    <w:rsid w:val="00012DEA"/>
    <w:rsid w:val="000134BA"/>
    <w:rsid w:val="000149ED"/>
    <w:rsid w:val="00014ABC"/>
    <w:rsid w:val="00015381"/>
    <w:rsid w:val="0001670D"/>
    <w:rsid w:val="000170F1"/>
    <w:rsid w:val="00017257"/>
    <w:rsid w:val="000172CE"/>
    <w:rsid w:val="0001734D"/>
    <w:rsid w:val="0001748C"/>
    <w:rsid w:val="00017EAF"/>
    <w:rsid w:val="00020FF5"/>
    <w:rsid w:val="00021B4A"/>
    <w:rsid w:val="00021B6D"/>
    <w:rsid w:val="00023B4D"/>
    <w:rsid w:val="000243E0"/>
    <w:rsid w:val="00025699"/>
    <w:rsid w:val="0002602E"/>
    <w:rsid w:val="00027570"/>
    <w:rsid w:val="0003021B"/>
    <w:rsid w:val="0003033F"/>
    <w:rsid w:val="0003207F"/>
    <w:rsid w:val="00032738"/>
    <w:rsid w:val="00032BD0"/>
    <w:rsid w:val="0003308C"/>
    <w:rsid w:val="000332F5"/>
    <w:rsid w:val="00033E8B"/>
    <w:rsid w:val="00034B08"/>
    <w:rsid w:val="00034ED2"/>
    <w:rsid w:val="00035562"/>
    <w:rsid w:val="000359E5"/>
    <w:rsid w:val="00035C5B"/>
    <w:rsid w:val="00035D04"/>
    <w:rsid w:val="00036132"/>
    <w:rsid w:val="0003659E"/>
    <w:rsid w:val="00036B60"/>
    <w:rsid w:val="00036C3B"/>
    <w:rsid w:val="00036F93"/>
    <w:rsid w:val="0004094F"/>
    <w:rsid w:val="00040DA9"/>
    <w:rsid w:val="000414BC"/>
    <w:rsid w:val="0004160E"/>
    <w:rsid w:val="000419C8"/>
    <w:rsid w:val="00042767"/>
    <w:rsid w:val="00042D0E"/>
    <w:rsid w:val="00043918"/>
    <w:rsid w:val="00044312"/>
    <w:rsid w:val="0004540C"/>
    <w:rsid w:val="00047222"/>
    <w:rsid w:val="00050238"/>
    <w:rsid w:val="00051232"/>
    <w:rsid w:val="00051C97"/>
    <w:rsid w:val="0005240E"/>
    <w:rsid w:val="00052FE9"/>
    <w:rsid w:val="0005359A"/>
    <w:rsid w:val="00053AAF"/>
    <w:rsid w:val="00053AEE"/>
    <w:rsid w:val="000548A9"/>
    <w:rsid w:val="000549DF"/>
    <w:rsid w:val="00054E3D"/>
    <w:rsid w:val="00055D35"/>
    <w:rsid w:val="00057559"/>
    <w:rsid w:val="0005755C"/>
    <w:rsid w:val="00057EAF"/>
    <w:rsid w:val="000602E0"/>
    <w:rsid w:val="00060AC6"/>
    <w:rsid w:val="00060DE1"/>
    <w:rsid w:val="00062EAF"/>
    <w:rsid w:val="000641DA"/>
    <w:rsid w:val="0006511E"/>
    <w:rsid w:val="00065206"/>
    <w:rsid w:val="00066D0C"/>
    <w:rsid w:val="00070A6A"/>
    <w:rsid w:val="000715AB"/>
    <w:rsid w:val="000719C2"/>
    <w:rsid w:val="0007226C"/>
    <w:rsid w:val="00072D2E"/>
    <w:rsid w:val="0007369F"/>
    <w:rsid w:val="000739E7"/>
    <w:rsid w:val="0007435B"/>
    <w:rsid w:val="00077FBB"/>
    <w:rsid w:val="00080D58"/>
    <w:rsid w:val="00081079"/>
    <w:rsid w:val="00081193"/>
    <w:rsid w:val="000813D1"/>
    <w:rsid w:val="000816C4"/>
    <w:rsid w:val="0008277F"/>
    <w:rsid w:val="00083671"/>
    <w:rsid w:val="000836F4"/>
    <w:rsid w:val="00084D47"/>
    <w:rsid w:val="00085ABB"/>
    <w:rsid w:val="000865B1"/>
    <w:rsid w:val="000868C9"/>
    <w:rsid w:val="00087072"/>
    <w:rsid w:val="0008733B"/>
    <w:rsid w:val="00087921"/>
    <w:rsid w:val="000910D6"/>
    <w:rsid w:val="0009197B"/>
    <w:rsid w:val="00091A07"/>
    <w:rsid w:val="00091C45"/>
    <w:rsid w:val="00092BBB"/>
    <w:rsid w:val="00093193"/>
    <w:rsid w:val="000965A3"/>
    <w:rsid w:val="00096750"/>
    <w:rsid w:val="00096E3B"/>
    <w:rsid w:val="00096E4B"/>
    <w:rsid w:val="000A1058"/>
    <w:rsid w:val="000A1F70"/>
    <w:rsid w:val="000A223A"/>
    <w:rsid w:val="000A271A"/>
    <w:rsid w:val="000A2EE7"/>
    <w:rsid w:val="000A3220"/>
    <w:rsid w:val="000A34D6"/>
    <w:rsid w:val="000A4254"/>
    <w:rsid w:val="000A5087"/>
    <w:rsid w:val="000A68B9"/>
    <w:rsid w:val="000A6BCC"/>
    <w:rsid w:val="000B0A5F"/>
    <w:rsid w:val="000B0C5E"/>
    <w:rsid w:val="000B140A"/>
    <w:rsid w:val="000B1526"/>
    <w:rsid w:val="000B2990"/>
    <w:rsid w:val="000B2C64"/>
    <w:rsid w:val="000B3183"/>
    <w:rsid w:val="000B34D8"/>
    <w:rsid w:val="000B37B5"/>
    <w:rsid w:val="000B3A1F"/>
    <w:rsid w:val="000B4439"/>
    <w:rsid w:val="000B4D51"/>
    <w:rsid w:val="000B62E9"/>
    <w:rsid w:val="000B6E37"/>
    <w:rsid w:val="000B6F2C"/>
    <w:rsid w:val="000B7E5E"/>
    <w:rsid w:val="000C0B02"/>
    <w:rsid w:val="000C0DA4"/>
    <w:rsid w:val="000C13AB"/>
    <w:rsid w:val="000C2D9F"/>
    <w:rsid w:val="000C4792"/>
    <w:rsid w:val="000C4F36"/>
    <w:rsid w:val="000C5253"/>
    <w:rsid w:val="000C6347"/>
    <w:rsid w:val="000C634E"/>
    <w:rsid w:val="000C672C"/>
    <w:rsid w:val="000C74BE"/>
    <w:rsid w:val="000C7FD1"/>
    <w:rsid w:val="000D1036"/>
    <w:rsid w:val="000D1524"/>
    <w:rsid w:val="000D191A"/>
    <w:rsid w:val="000D3211"/>
    <w:rsid w:val="000D3369"/>
    <w:rsid w:val="000D3968"/>
    <w:rsid w:val="000D3C9B"/>
    <w:rsid w:val="000D4B68"/>
    <w:rsid w:val="000D509E"/>
    <w:rsid w:val="000D5303"/>
    <w:rsid w:val="000D5DAD"/>
    <w:rsid w:val="000D6C70"/>
    <w:rsid w:val="000D6DCE"/>
    <w:rsid w:val="000D6F39"/>
    <w:rsid w:val="000D772E"/>
    <w:rsid w:val="000E0B40"/>
    <w:rsid w:val="000E1C5E"/>
    <w:rsid w:val="000E2C4D"/>
    <w:rsid w:val="000E4213"/>
    <w:rsid w:val="000E43E8"/>
    <w:rsid w:val="000E4C9E"/>
    <w:rsid w:val="000E596F"/>
    <w:rsid w:val="000E6BA2"/>
    <w:rsid w:val="000E6ECD"/>
    <w:rsid w:val="000E735A"/>
    <w:rsid w:val="000F01D4"/>
    <w:rsid w:val="000F06AA"/>
    <w:rsid w:val="000F0BA6"/>
    <w:rsid w:val="000F104A"/>
    <w:rsid w:val="000F3237"/>
    <w:rsid w:val="000F3B6A"/>
    <w:rsid w:val="000F5B13"/>
    <w:rsid w:val="000F757A"/>
    <w:rsid w:val="0010102F"/>
    <w:rsid w:val="00101B91"/>
    <w:rsid w:val="00102F69"/>
    <w:rsid w:val="00103BDC"/>
    <w:rsid w:val="001055C9"/>
    <w:rsid w:val="00105732"/>
    <w:rsid w:val="0010640B"/>
    <w:rsid w:val="0010777B"/>
    <w:rsid w:val="0011060A"/>
    <w:rsid w:val="00110BC0"/>
    <w:rsid w:val="00110D22"/>
    <w:rsid w:val="00111885"/>
    <w:rsid w:val="00113212"/>
    <w:rsid w:val="00114129"/>
    <w:rsid w:val="00116993"/>
    <w:rsid w:val="0011750B"/>
    <w:rsid w:val="00117E6A"/>
    <w:rsid w:val="00121A28"/>
    <w:rsid w:val="00121C66"/>
    <w:rsid w:val="00121FFA"/>
    <w:rsid w:val="00123C0F"/>
    <w:rsid w:val="00124500"/>
    <w:rsid w:val="00125010"/>
    <w:rsid w:val="0012522E"/>
    <w:rsid w:val="0012660A"/>
    <w:rsid w:val="00130549"/>
    <w:rsid w:val="00130B4B"/>
    <w:rsid w:val="0013149E"/>
    <w:rsid w:val="00131B81"/>
    <w:rsid w:val="001330F7"/>
    <w:rsid w:val="00134CCC"/>
    <w:rsid w:val="00135A6E"/>
    <w:rsid w:val="00136C31"/>
    <w:rsid w:val="00136F01"/>
    <w:rsid w:val="00140FE8"/>
    <w:rsid w:val="00142064"/>
    <w:rsid w:val="001420DF"/>
    <w:rsid w:val="00142445"/>
    <w:rsid w:val="001428DB"/>
    <w:rsid w:val="00143020"/>
    <w:rsid w:val="001432C0"/>
    <w:rsid w:val="0014599D"/>
    <w:rsid w:val="00145FE7"/>
    <w:rsid w:val="00146453"/>
    <w:rsid w:val="00146777"/>
    <w:rsid w:val="00147C96"/>
    <w:rsid w:val="00150334"/>
    <w:rsid w:val="00151DED"/>
    <w:rsid w:val="0015279C"/>
    <w:rsid w:val="00153604"/>
    <w:rsid w:val="0015361B"/>
    <w:rsid w:val="001538EA"/>
    <w:rsid w:val="00155931"/>
    <w:rsid w:val="00155BC4"/>
    <w:rsid w:val="001567E1"/>
    <w:rsid w:val="001570AF"/>
    <w:rsid w:val="00157AB5"/>
    <w:rsid w:val="0016053B"/>
    <w:rsid w:val="00160F3D"/>
    <w:rsid w:val="001622EB"/>
    <w:rsid w:val="00162356"/>
    <w:rsid w:val="00162E0C"/>
    <w:rsid w:val="001644DC"/>
    <w:rsid w:val="001653C1"/>
    <w:rsid w:val="00165A04"/>
    <w:rsid w:val="00170AB7"/>
    <w:rsid w:val="00170B7A"/>
    <w:rsid w:val="00170F81"/>
    <w:rsid w:val="00172B31"/>
    <w:rsid w:val="0017321B"/>
    <w:rsid w:val="001738B0"/>
    <w:rsid w:val="00173989"/>
    <w:rsid w:val="00174EAA"/>
    <w:rsid w:val="00174F7E"/>
    <w:rsid w:val="00175907"/>
    <w:rsid w:val="0017647A"/>
    <w:rsid w:val="001768A3"/>
    <w:rsid w:val="00176BFE"/>
    <w:rsid w:val="001772D5"/>
    <w:rsid w:val="001772DB"/>
    <w:rsid w:val="001777C1"/>
    <w:rsid w:val="00180257"/>
    <w:rsid w:val="00180EBC"/>
    <w:rsid w:val="00181562"/>
    <w:rsid w:val="00181F45"/>
    <w:rsid w:val="0018227D"/>
    <w:rsid w:val="00182527"/>
    <w:rsid w:val="00183915"/>
    <w:rsid w:val="00184B60"/>
    <w:rsid w:val="00185451"/>
    <w:rsid w:val="00186A54"/>
    <w:rsid w:val="001906A8"/>
    <w:rsid w:val="0019184F"/>
    <w:rsid w:val="001918BD"/>
    <w:rsid w:val="0019195B"/>
    <w:rsid w:val="00191FD3"/>
    <w:rsid w:val="00192963"/>
    <w:rsid w:val="001940E2"/>
    <w:rsid w:val="00195032"/>
    <w:rsid w:val="001959C5"/>
    <w:rsid w:val="0019610F"/>
    <w:rsid w:val="00196BCC"/>
    <w:rsid w:val="001973C2"/>
    <w:rsid w:val="001A015F"/>
    <w:rsid w:val="001A0289"/>
    <w:rsid w:val="001A086A"/>
    <w:rsid w:val="001A11B2"/>
    <w:rsid w:val="001A27CB"/>
    <w:rsid w:val="001A29CF"/>
    <w:rsid w:val="001A440B"/>
    <w:rsid w:val="001A4616"/>
    <w:rsid w:val="001A4D09"/>
    <w:rsid w:val="001A54F0"/>
    <w:rsid w:val="001A7092"/>
    <w:rsid w:val="001A737E"/>
    <w:rsid w:val="001A7494"/>
    <w:rsid w:val="001A7580"/>
    <w:rsid w:val="001B068F"/>
    <w:rsid w:val="001B1885"/>
    <w:rsid w:val="001B1EED"/>
    <w:rsid w:val="001B2EF9"/>
    <w:rsid w:val="001B3BB6"/>
    <w:rsid w:val="001B522E"/>
    <w:rsid w:val="001B5D0F"/>
    <w:rsid w:val="001B70A8"/>
    <w:rsid w:val="001B7A09"/>
    <w:rsid w:val="001B7F02"/>
    <w:rsid w:val="001C0E31"/>
    <w:rsid w:val="001C1484"/>
    <w:rsid w:val="001C16C9"/>
    <w:rsid w:val="001C188A"/>
    <w:rsid w:val="001C1CBA"/>
    <w:rsid w:val="001C277C"/>
    <w:rsid w:val="001C37BF"/>
    <w:rsid w:val="001C3D1C"/>
    <w:rsid w:val="001C6A22"/>
    <w:rsid w:val="001C6C75"/>
    <w:rsid w:val="001D0584"/>
    <w:rsid w:val="001D068E"/>
    <w:rsid w:val="001D0835"/>
    <w:rsid w:val="001D0FD5"/>
    <w:rsid w:val="001D1952"/>
    <w:rsid w:val="001D346F"/>
    <w:rsid w:val="001D35DB"/>
    <w:rsid w:val="001D3B61"/>
    <w:rsid w:val="001D4D2C"/>
    <w:rsid w:val="001D5BCF"/>
    <w:rsid w:val="001D5D95"/>
    <w:rsid w:val="001D6199"/>
    <w:rsid w:val="001D77D7"/>
    <w:rsid w:val="001D7EAD"/>
    <w:rsid w:val="001E04FA"/>
    <w:rsid w:val="001E0515"/>
    <w:rsid w:val="001E088C"/>
    <w:rsid w:val="001E0B7A"/>
    <w:rsid w:val="001E1435"/>
    <w:rsid w:val="001E15E0"/>
    <w:rsid w:val="001E2EAB"/>
    <w:rsid w:val="001E3648"/>
    <w:rsid w:val="001E7D97"/>
    <w:rsid w:val="001F02C1"/>
    <w:rsid w:val="001F0E9A"/>
    <w:rsid w:val="001F27F0"/>
    <w:rsid w:val="001F4752"/>
    <w:rsid w:val="001F48A2"/>
    <w:rsid w:val="001F5570"/>
    <w:rsid w:val="001F5CE0"/>
    <w:rsid w:val="001F60CB"/>
    <w:rsid w:val="001F63AD"/>
    <w:rsid w:val="001F63E4"/>
    <w:rsid w:val="001F75A3"/>
    <w:rsid w:val="001F7B0B"/>
    <w:rsid w:val="0020098A"/>
    <w:rsid w:val="00200C4F"/>
    <w:rsid w:val="00202E87"/>
    <w:rsid w:val="002034EA"/>
    <w:rsid w:val="00203A4D"/>
    <w:rsid w:val="00204C9B"/>
    <w:rsid w:val="00206522"/>
    <w:rsid w:val="00207566"/>
    <w:rsid w:val="002077CD"/>
    <w:rsid w:val="00207F99"/>
    <w:rsid w:val="002101C5"/>
    <w:rsid w:val="00210CB1"/>
    <w:rsid w:val="002118D4"/>
    <w:rsid w:val="00211ACD"/>
    <w:rsid w:val="002126CB"/>
    <w:rsid w:val="00212BFA"/>
    <w:rsid w:val="00213615"/>
    <w:rsid w:val="0021375D"/>
    <w:rsid w:val="00213A05"/>
    <w:rsid w:val="002140D8"/>
    <w:rsid w:val="00217190"/>
    <w:rsid w:val="002205EB"/>
    <w:rsid w:val="00220DD8"/>
    <w:rsid w:val="002216F1"/>
    <w:rsid w:val="00221F52"/>
    <w:rsid w:val="0022612A"/>
    <w:rsid w:val="00226767"/>
    <w:rsid w:val="00226A86"/>
    <w:rsid w:val="00226C5E"/>
    <w:rsid w:val="00227E9A"/>
    <w:rsid w:val="002314D5"/>
    <w:rsid w:val="002317A9"/>
    <w:rsid w:val="00232B8D"/>
    <w:rsid w:val="00232CC3"/>
    <w:rsid w:val="00234030"/>
    <w:rsid w:val="00234EB5"/>
    <w:rsid w:val="00236017"/>
    <w:rsid w:val="00236A9C"/>
    <w:rsid w:val="00236BFC"/>
    <w:rsid w:val="00237466"/>
    <w:rsid w:val="002377AF"/>
    <w:rsid w:val="002378A8"/>
    <w:rsid w:val="0024026E"/>
    <w:rsid w:val="00240511"/>
    <w:rsid w:val="0024107A"/>
    <w:rsid w:val="00242732"/>
    <w:rsid w:val="002436D1"/>
    <w:rsid w:val="00243B6E"/>
    <w:rsid w:val="00245ADD"/>
    <w:rsid w:val="00245D18"/>
    <w:rsid w:val="002467F5"/>
    <w:rsid w:val="002469EB"/>
    <w:rsid w:val="00246CA5"/>
    <w:rsid w:val="00247492"/>
    <w:rsid w:val="002476D3"/>
    <w:rsid w:val="00247F60"/>
    <w:rsid w:val="002527AF"/>
    <w:rsid w:val="00253954"/>
    <w:rsid w:val="002539E4"/>
    <w:rsid w:val="00254E2B"/>
    <w:rsid w:val="00255454"/>
    <w:rsid w:val="00255E9E"/>
    <w:rsid w:val="00256B9E"/>
    <w:rsid w:val="00257313"/>
    <w:rsid w:val="002656B6"/>
    <w:rsid w:val="0026619B"/>
    <w:rsid w:val="002668D2"/>
    <w:rsid w:val="00266916"/>
    <w:rsid w:val="00266D2F"/>
    <w:rsid w:val="002705B1"/>
    <w:rsid w:val="00270A34"/>
    <w:rsid w:val="002716F6"/>
    <w:rsid w:val="00273A65"/>
    <w:rsid w:val="00275CBB"/>
    <w:rsid w:val="002763E8"/>
    <w:rsid w:val="00277D84"/>
    <w:rsid w:val="0028096D"/>
    <w:rsid w:val="002818E6"/>
    <w:rsid w:val="0028245C"/>
    <w:rsid w:val="00283912"/>
    <w:rsid w:val="00284537"/>
    <w:rsid w:val="00284DAC"/>
    <w:rsid w:val="00286D7A"/>
    <w:rsid w:val="00287CC9"/>
    <w:rsid w:val="00287E7A"/>
    <w:rsid w:val="00287F09"/>
    <w:rsid w:val="00290BA2"/>
    <w:rsid w:val="00291384"/>
    <w:rsid w:val="002918B8"/>
    <w:rsid w:val="0029427C"/>
    <w:rsid w:val="00297825"/>
    <w:rsid w:val="00297E29"/>
    <w:rsid w:val="002A0234"/>
    <w:rsid w:val="002A0F86"/>
    <w:rsid w:val="002A10CA"/>
    <w:rsid w:val="002A13BD"/>
    <w:rsid w:val="002A17C4"/>
    <w:rsid w:val="002A2380"/>
    <w:rsid w:val="002A689E"/>
    <w:rsid w:val="002A6FEF"/>
    <w:rsid w:val="002A77DB"/>
    <w:rsid w:val="002A7D8E"/>
    <w:rsid w:val="002A7F27"/>
    <w:rsid w:val="002B03AD"/>
    <w:rsid w:val="002B07ED"/>
    <w:rsid w:val="002B1EFE"/>
    <w:rsid w:val="002B3436"/>
    <w:rsid w:val="002B343C"/>
    <w:rsid w:val="002B3765"/>
    <w:rsid w:val="002B5C2D"/>
    <w:rsid w:val="002B6660"/>
    <w:rsid w:val="002B6A1E"/>
    <w:rsid w:val="002C0100"/>
    <w:rsid w:val="002C0530"/>
    <w:rsid w:val="002C095C"/>
    <w:rsid w:val="002C0B29"/>
    <w:rsid w:val="002C267A"/>
    <w:rsid w:val="002C2C6D"/>
    <w:rsid w:val="002C3227"/>
    <w:rsid w:val="002C342C"/>
    <w:rsid w:val="002C3DA2"/>
    <w:rsid w:val="002C3E7D"/>
    <w:rsid w:val="002C4192"/>
    <w:rsid w:val="002C4216"/>
    <w:rsid w:val="002C493A"/>
    <w:rsid w:val="002C4956"/>
    <w:rsid w:val="002C4A4E"/>
    <w:rsid w:val="002D3459"/>
    <w:rsid w:val="002D3DEB"/>
    <w:rsid w:val="002D437C"/>
    <w:rsid w:val="002D4D46"/>
    <w:rsid w:val="002D5837"/>
    <w:rsid w:val="002D5987"/>
    <w:rsid w:val="002D6C2D"/>
    <w:rsid w:val="002D7E13"/>
    <w:rsid w:val="002E1864"/>
    <w:rsid w:val="002E1F54"/>
    <w:rsid w:val="002E4786"/>
    <w:rsid w:val="002E483E"/>
    <w:rsid w:val="002E4CD4"/>
    <w:rsid w:val="002E4D52"/>
    <w:rsid w:val="002E5A20"/>
    <w:rsid w:val="002E643C"/>
    <w:rsid w:val="002E656D"/>
    <w:rsid w:val="002E7451"/>
    <w:rsid w:val="002E76F0"/>
    <w:rsid w:val="002E7D5F"/>
    <w:rsid w:val="002F02D6"/>
    <w:rsid w:val="002F1F88"/>
    <w:rsid w:val="002F28EA"/>
    <w:rsid w:val="002F29AC"/>
    <w:rsid w:val="002F3507"/>
    <w:rsid w:val="002F36DA"/>
    <w:rsid w:val="002F4A3D"/>
    <w:rsid w:val="002F6105"/>
    <w:rsid w:val="002F61FF"/>
    <w:rsid w:val="002F64E0"/>
    <w:rsid w:val="002F6500"/>
    <w:rsid w:val="002F666E"/>
    <w:rsid w:val="002F6932"/>
    <w:rsid w:val="002F6CA3"/>
    <w:rsid w:val="003002B5"/>
    <w:rsid w:val="003003BA"/>
    <w:rsid w:val="00300F19"/>
    <w:rsid w:val="00300F47"/>
    <w:rsid w:val="003018E8"/>
    <w:rsid w:val="003029E0"/>
    <w:rsid w:val="00302D5B"/>
    <w:rsid w:val="0030412F"/>
    <w:rsid w:val="00304E09"/>
    <w:rsid w:val="00305524"/>
    <w:rsid w:val="0030581C"/>
    <w:rsid w:val="003059C5"/>
    <w:rsid w:val="00306D54"/>
    <w:rsid w:val="00310AC3"/>
    <w:rsid w:val="00311BEF"/>
    <w:rsid w:val="00312161"/>
    <w:rsid w:val="003123D9"/>
    <w:rsid w:val="00312B6E"/>
    <w:rsid w:val="00313333"/>
    <w:rsid w:val="00313953"/>
    <w:rsid w:val="0031433C"/>
    <w:rsid w:val="0031459C"/>
    <w:rsid w:val="003172B9"/>
    <w:rsid w:val="003172E1"/>
    <w:rsid w:val="00317BC0"/>
    <w:rsid w:val="00320CB1"/>
    <w:rsid w:val="00320DFC"/>
    <w:rsid w:val="00320E7B"/>
    <w:rsid w:val="00321C1C"/>
    <w:rsid w:val="00321D58"/>
    <w:rsid w:val="0032215E"/>
    <w:rsid w:val="003226E3"/>
    <w:rsid w:val="003234FC"/>
    <w:rsid w:val="00323858"/>
    <w:rsid w:val="003242DB"/>
    <w:rsid w:val="003243D6"/>
    <w:rsid w:val="0032730E"/>
    <w:rsid w:val="00331647"/>
    <w:rsid w:val="0033398E"/>
    <w:rsid w:val="00333FEB"/>
    <w:rsid w:val="003345E7"/>
    <w:rsid w:val="00334681"/>
    <w:rsid w:val="003348C6"/>
    <w:rsid w:val="00334DAF"/>
    <w:rsid w:val="00335DB8"/>
    <w:rsid w:val="00336C24"/>
    <w:rsid w:val="00340686"/>
    <w:rsid w:val="00340AA0"/>
    <w:rsid w:val="003415EC"/>
    <w:rsid w:val="0034192F"/>
    <w:rsid w:val="00342627"/>
    <w:rsid w:val="00342830"/>
    <w:rsid w:val="003431B5"/>
    <w:rsid w:val="00343C91"/>
    <w:rsid w:val="00344B5B"/>
    <w:rsid w:val="00347399"/>
    <w:rsid w:val="003510B3"/>
    <w:rsid w:val="003511FC"/>
    <w:rsid w:val="00352147"/>
    <w:rsid w:val="0035235F"/>
    <w:rsid w:val="00352AEE"/>
    <w:rsid w:val="00355441"/>
    <w:rsid w:val="00355ECC"/>
    <w:rsid w:val="003568DE"/>
    <w:rsid w:val="00356FD6"/>
    <w:rsid w:val="00357352"/>
    <w:rsid w:val="00357941"/>
    <w:rsid w:val="00357A38"/>
    <w:rsid w:val="00357C2B"/>
    <w:rsid w:val="00357E36"/>
    <w:rsid w:val="003616C5"/>
    <w:rsid w:val="003616D4"/>
    <w:rsid w:val="00361A1B"/>
    <w:rsid w:val="00361B6F"/>
    <w:rsid w:val="00362140"/>
    <w:rsid w:val="00362716"/>
    <w:rsid w:val="0036381F"/>
    <w:rsid w:val="00363CC5"/>
    <w:rsid w:val="003649D3"/>
    <w:rsid w:val="00364F74"/>
    <w:rsid w:val="00365B70"/>
    <w:rsid w:val="00365E30"/>
    <w:rsid w:val="00367D04"/>
    <w:rsid w:val="00370515"/>
    <w:rsid w:val="00371ED5"/>
    <w:rsid w:val="00372CAD"/>
    <w:rsid w:val="00372D70"/>
    <w:rsid w:val="0037507B"/>
    <w:rsid w:val="0037538B"/>
    <w:rsid w:val="00375722"/>
    <w:rsid w:val="00375CF1"/>
    <w:rsid w:val="00375D46"/>
    <w:rsid w:val="00376ECE"/>
    <w:rsid w:val="00377DA8"/>
    <w:rsid w:val="00380EB1"/>
    <w:rsid w:val="00381FF3"/>
    <w:rsid w:val="0038215D"/>
    <w:rsid w:val="0038297C"/>
    <w:rsid w:val="0038335D"/>
    <w:rsid w:val="00383558"/>
    <w:rsid w:val="00383E0F"/>
    <w:rsid w:val="003849AB"/>
    <w:rsid w:val="00385257"/>
    <w:rsid w:val="00385A01"/>
    <w:rsid w:val="00386572"/>
    <w:rsid w:val="00387818"/>
    <w:rsid w:val="00387966"/>
    <w:rsid w:val="00391BA9"/>
    <w:rsid w:val="003935B5"/>
    <w:rsid w:val="00394432"/>
    <w:rsid w:val="00394EF0"/>
    <w:rsid w:val="0039754E"/>
    <w:rsid w:val="00397E15"/>
    <w:rsid w:val="003A003F"/>
    <w:rsid w:val="003A0914"/>
    <w:rsid w:val="003A12D2"/>
    <w:rsid w:val="003A2EFF"/>
    <w:rsid w:val="003A302D"/>
    <w:rsid w:val="003A3A4B"/>
    <w:rsid w:val="003A46CF"/>
    <w:rsid w:val="003A4799"/>
    <w:rsid w:val="003A4CC9"/>
    <w:rsid w:val="003A4E56"/>
    <w:rsid w:val="003A5E21"/>
    <w:rsid w:val="003A6C7A"/>
    <w:rsid w:val="003A70E0"/>
    <w:rsid w:val="003A7683"/>
    <w:rsid w:val="003B0941"/>
    <w:rsid w:val="003B165F"/>
    <w:rsid w:val="003B187F"/>
    <w:rsid w:val="003B1FD1"/>
    <w:rsid w:val="003B28DA"/>
    <w:rsid w:val="003B3BE7"/>
    <w:rsid w:val="003B4273"/>
    <w:rsid w:val="003B42CD"/>
    <w:rsid w:val="003B4D26"/>
    <w:rsid w:val="003B4D2B"/>
    <w:rsid w:val="003B4DC5"/>
    <w:rsid w:val="003B68A1"/>
    <w:rsid w:val="003B7DDD"/>
    <w:rsid w:val="003B7F89"/>
    <w:rsid w:val="003B7FDA"/>
    <w:rsid w:val="003C14F0"/>
    <w:rsid w:val="003C165D"/>
    <w:rsid w:val="003C18F9"/>
    <w:rsid w:val="003C1C8A"/>
    <w:rsid w:val="003C3849"/>
    <w:rsid w:val="003C3A8D"/>
    <w:rsid w:val="003C3D47"/>
    <w:rsid w:val="003C4343"/>
    <w:rsid w:val="003C4BD6"/>
    <w:rsid w:val="003C4F89"/>
    <w:rsid w:val="003C65DB"/>
    <w:rsid w:val="003D070F"/>
    <w:rsid w:val="003D0DC7"/>
    <w:rsid w:val="003D0E9E"/>
    <w:rsid w:val="003D31B5"/>
    <w:rsid w:val="003D3AC3"/>
    <w:rsid w:val="003D4B29"/>
    <w:rsid w:val="003D51E6"/>
    <w:rsid w:val="003D5927"/>
    <w:rsid w:val="003E11BF"/>
    <w:rsid w:val="003E199B"/>
    <w:rsid w:val="003E2544"/>
    <w:rsid w:val="003E2BA4"/>
    <w:rsid w:val="003E4794"/>
    <w:rsid w:val="003E5110"/>
    <w:rsid w:val="003E5287"/>
    <w:rsid w:val="003E54FC"/>
    <w:rsid w:val="003E74D4"/>
    <w:rsid w:val="003F0969"/>
    <w:rsid w:val="003F0CE1"/>
    <w:rsid w:val="003F200A"/>
    <w:rsid w:val="003F2256"/>
    <w:rsid w:val="003F32AA"/>
    <w:rsid w:val="003F37CA"/>
    <w:rsid w:val="003F3D61"/>
    <w:rsid w:val="003F4C68"/>
    <w:rsid w:val="003F4F0A"/>
    <w:rsid w:val="003F626F"/>
    <w:rsid w:val="003F6DC0"/>
    <w:rsid w:val="003F7020"/>
    <w:rsid w:val="003F7265"/>
    <w:rsid w:val="003F747A"/>
    <w:rsid w:val="003F7495"/>
    <w:rsid w:val="003F78CD"/>
    <w:rsid w:val="003F7D81"/>
    <w:rsid w:val="004013D4"/>
    <w:rsid w:val="00401EB7"/>
    <w:rsid w:val="004044C6"/>
    <w:rsid w:val="0040532B"/>
    <w:rsid w:val="004053D8"/>
    <w:rsid w:val="004054CA"/>
    <w:rsid w:val="00405552"/>
    <w:rsid w:val="00405940"/>
    <w:rsid w:val="00405F4F"/>
    <w:rsid w:val="0040719E"/>
    <w:rsid w:val="0041362D"/>
    <w:rsid w:val="00413667"/>
    <w:rsid w:val="00413A7A"/>
    <w:rsid w:val="004173BA"/>
    <w:rsid w:val="00417AE2"/>
    <w:rsid w:val="00417E17"/>
    <w:rsid w:val="00421016"/>
    <w:rsid w:val="00421360"/>
    <w:rsid w:val="00422611"/>
    <w:rsid w:val="00423D46"/>
    <w:rsid w:val="00424AEB"/>
    <w:rsid w:val="00427EEE"/>
    <w:rsid w:val="004302DE"/>
    <w:rsid w:val="0043245E"/>
    <w:rsid w:val="00432609"/>
    <w:rsid w:val="00434346"/>
    <w:rsid w:val="0043472E"/>
    <w:rsid w:val="0043517C"/>
    <w:rsid w:val="004363A2"/>
    <w:rsid w:val="004363F4"/>
    <w:rsid w:val="00436A56"/>
    <w:rsid w:val="00437A2B"/>
    <w:rsid w:val="00437A86"/>
    <w:rsid w:val="004407BE"/>
    <w:rsid w:val="00441819"/>
    <w:rsid w:val="00442836"/>
    <w:rsid w:val="004438AD"/>
    <w:rsid w:val="00443DCA"/>
    <w:rsid w:val="00444B56"/>
    <w:rsid w:val="0044712F"/>
    <w:rsid w:val="004500C4"/>
    <w:rsid w:val="004510A5"/>
    <w:rsid w:val="00451966"/>
    <w:rsid w:val="0045235A"/>
    <w:rsid w:val="00452B68"/>
    <w:rsid w:val="00452CE8"/>
    <w:rsid w:val="00454DE7"/>
    <w:rsid w:val="0045528F"/>
    <w:rsid w:val="004554A0"/>
    <w:rsid w:val="00456779"/>
    <w:rsid w:val="0045686C"/>
    <w:rsid w:val="00456D56"/>
    <w:rsid w:val="0045731E"/>
    <w:rsid w:val="00457C0D"/>
    <w:rsid w:val="00460417"/>
    <w:rsid w:val="00460A37"/>
    <w:rsid w:val="00461088"/>
    <w:rsid w:val="00461695"/>
    <w:rsid w:val="00462061"/>
    <w:rsid w:val="004620F0"/>
    <w:rsid w:val="00462297"/>
    <w:rsid w:val="004624A4"/>
    <w:rsid w:val="004629C3"/>
    <w:rsid w:val="00463357"/>
    <w:rsid w:val="00463748"/>
    <w:rsid w:val="00464860"/>
    <w:rsid w:val="00464D76"/>
    <w:rsid w:val="00465628"/>
    <w:rsid w:val="0046640C"/>
    <w:rsid w:val="00467057"/>
    <w:rsid w:val="0047004B"/>
    <w:rsid w:val="004702C9"/>
    <w:rsid w:val="004725DC"/>
    <w:rsid w:val="00473265"/>
    <w:rsid w:val="004746A2"/>
    <w:rsid w:val="00474AD9"/>
    <w:rsid w:val="00475A0F"/>
    <w:rsid w:val="0047603B"/>
    <w:rsid w:val="004778F4"/>
    <w:rsid w:val="00477ED4"/>
    <w:rsid w:val="004805FF"/>
    <w:rsid w:val="00480CA5"/>
    <w:rsid w:val="00480E86"/>
    <w:rsid w:val="00482804"/>
    <w:rsid w:val="0048341C"/>
    <w:rsid w:val="00483514"/>
    <w:rsid w:val="0048359B"/>
    <w:rsid w:val="00483994"/>
    <w:rsid w:val="00484C3B"/>
    <w:rsid w:val="00485598"/>
    <w:rsid w:val="00485F9A"/>
    <w:rsid w:val="004866CE"/>
    <w:rsid w:val="00486A27"/>
    <w:rsid w:val="00490329"/>
    <w:rsid w:val="00490D66"/>
    <w:rsid w:val="00491C1E"/>
    <w:rsid w:val="00492022"/>
    <w:rsid w:val="00492240"/>
    <w:rsid w:val="00493BA0"/>
    <w:rsid w:val="00494072"/>
    <w:rsid w:val="004944A3"/>
    <w:rsid w:val="004945E2"/>
    <w:rsid w:val="00494677"/>
    <w:rsid w:val="004948B7"/>
    <w:rsid w:val="00494ACF"/>
    <w:rsid w:val="004953AA"/>
    <w:rsid w:val="004958B2"/>
    <w:rsid w:val="00495C80"/>
    <w:rsid w:val="00496789"/>
    <w:rsid w:val="00496AF7"/>
    <w:rsid w:val="004A0884"/>
    <w:rsid w:val="004A24C9"/>
    <w:rsid w:val="004A399B"/>
    <w:rsid w:val="004A4E16"/>
    <w:rsid w:val="004A4F4F"/>
    <w:rsid w:val="004A6C55"/>
    <w:rsid w:val="004A72A3"/>
    <w:rsid w:val="004A7C50"/>
    <w:rsid w:val="004B1180"/>
    <w:rsid w:val="004B142C"/>
    <w:rsid w:val="004B14D4"/>
    <w:rsid w:val="004B169F"/>
    <w:rsid w:val="004B2469"/>
    <w:rsid w:val="004B2662"/>
    <w:rsid w:val="004B2ADE"/>
    <w:rsid w:val="004B3AA9"/>
    <w:rsid w:val="004B47B4"/>
    <w:rsid w:val="004B4B0C"/>
    <w:rsid w:val="004B5782"/>
    <w:rsid w:val="004B6256"/>
    <w:rsid w:val="004B6D1F"/>
    <w:rsid w:val="004B6D86"/>
    <w:rsid w:val="004B7861"/>
    <w:rsid w:val="004B7928"/>
    <w:rsid w:val="004C0049"/>
    <w:rsid w:val="004C0B84"/>
    <w:rsid w:val="004C1F96"/>
    <w:rsid w:val="004C21D0"/>
    <w:rsid w:val="004C2D6E"/>
    <w:rsid w:val="004C46A1"/>
    <w:rsid w:val="004C4E4C"/>
    <w:rsid w:val="004C508D"/>
    <w:rsid w:val="004C5E77"/>
    <w:rsid w:val="004C60D5"/>
    <w:rsid w:val="004C6968"/>
    <w:rsid w:val="004C7041"/>
    <w:rsid w:val="004C76AF"/>
    <w:rsid w:val="004C78FC"/>
    <w:rsid w:val="004D10F7"/>
    <w:rsid w:val="004D14DB"/>
    <w:rsid w:val="004D2C8B"/>
    <w:rsid w:val="004D34AB"/>
    <w:rsid w:val="004D3CF3"/>
    <w:rsid w:val="004D3D94"/>
    <w:rsid w:val="004D4267"/>
    <w:rsid w:val="004D59CA"/>
    <w:rsid w:val="004D69A4"/>
    <w:rsid w:val="004E05C2"/>
    <w:rsid w:val="004E0C6F"/>
    <w:rsid w:val="004E0E2E"/>
    <w:rsid w:val="004E1AEB"/>
    <w:rsid w:val="004E1FE4"/>
    <w:rsid w:val="004E234B"/>
    <w:rsid w:val="004E2E1F"/>
    <w:rsid w:val="004E38DF"/>
    <w:rsid w:val="004E3B63"/>
    <w:rsid w:val="004E4052"/>
    <w:rsid w:val="004E409E"/>
    <w:rsid w:val="004E42F9"/>
    <w:rsid w:val="004E5CCA"/>
    <w:rsid w:val="004E5D07"/>
    <w:rsid w:val="004E778C"/>
    <w:rsid w:val="004F25EF"/>
    <w:rsid w:val="004F36E7"/>
    <w:rsid w:val="004F44C3"/>
    <w:rsid w:val="004F4BE9"/>
    <w:rsid w:val="004F5358"/>
    <w:rsid w:val="004F5B63"/>
    <w:rsid w:val="004F6056"/>
    <w:rsid w:val="004F6E18"/>
    <w:rsid w:val="004F7267"/>
    <w:rsid w:val="004F792A"/>
    <w:rsid w:val="00501769"/>
    <w:rsid w:val="00502973"/>
    <w:rsid w:val="0050351F"/>
    <w:rsid w:val="00503693"/>
    <w:rsid w:val="005059E8"/>
    <w:rsid w:val="005064D7"/>
    <w:rsid w:val="005106EA"/>
    <w:rsid w:val="00510D50"/>
    <w:rsid w:val="005118D9"/>
    <w:rsid w:val="005122F3"/>
    <w:rsid w:val="00512840"/>
    <w:rsid w:val="0051344B"/>
    <w:rsid w:val="005141E9"/>
    <w:rsid w:val="005142E3"/>
    <w:rsid w:val="0051442A"/>
    <w:rsid w:val="00514794"/>
    <w:rsid w:val="005161CB"/>
    <w:rsid w:val="00516775"/>
    <w:rsid w:val="0052130D"/>
    <w:rsid w:val="00521D72"/>
    <w:rsid w:val="0052213E"/>
    <w:rsid w:val="005222B2"/>
    <w:rsid w:val="00522FCA"/>
    <w:rsid w:val="00523251"/>
    <w:rsid w:val="0052569C"/>
    <w:rsid w:val="00526355"/>
    <w:rsid w:val="00527758"/>
    <w:rsid w:val="00527AE3"/>
    <w:rsid w:val="00527B81"/>
    <w:rsid w:val="00527BB0"/>
    <w:rsid w:val="00527EA7"/>
    <w:rsid w:val="00531EE4"/>
    <w:rsid w:val="005323A6"/>
    <w:rsid w:val="00532862"/>
    <w:rsid w:val="00532FB9"/>
    <w:rsid w:val="005331C0"/>
    <w:rsid w:val="00533AA5"/>
    <w:rsid w:val="00533BC9"/>
    <w:rsid w:val="00534023"/>
    <w:rsid w:val="00534BA1"/>
    <w:rsid w:val="005354A1"/>
    <w:rsid w:val="005363AF"/>
    <w:rsid w:val="00537561"/>
    <w:rsid w:val="00540890"/>
    <w:rsid w:val="00542977"/>
    <w:rsid w:val="00542D5F"/>
    <w:rsid w:val="005442C8"/>
    <w:rsid w:val="00544827"/>
    <w:rsid w:val="0054597B"/>
    <w:rsid w:val="00551188"/>
    <w:rsid w:val="00552B4C"/>
    <w:rsid w:val="00552EC0"/>
    <w:rsid w:val="00553346"/>
    <w:rsid w:val="00553359"/>
    <w:rsid w:val="00553572"/>
    <w:rsid w:val="00553D0A"/>
    <w:rsid w:val="00554012"/>
    <w:rsid w:val="005540F6"/>
    <w:rsid w:val="00554614"/>
    <w:rsid w:val="005559AD"/>
    <w:rsid w:val="00557D15"/>
    <w:rsid w:val="00560D87"/>
    <w:rsid w:val="00560EC5"/>
    <w:rsid w:val="00562F5B"/>
    <w:rsid w:val="00563A1D"/>
    <w:rsid w:val="0056584F"/>
    <w:rsid w:val="00565E59"/>
    <w:rsid w:val="005662E4"/>
    <w:rsid w:val="00567C0C"/>
    <w:rsid w:val="00567D3C"/>
    <w:rsid w:val="00570040"/>
    <w:rsid w:val="005705B4"/>
    <w:rsid w:val="005706BA"/>
    <w:rsid w:val="00571702"/>
    <w:rsid w:val="00571DCD"/>
    <w:rsid w:val="00572557"/>
    <w:rsid w:val="00572A2C"/>
    <w:rsid w:val="00572CF3"/>
    <w:rsid w:val="00573BA2"/>
    <w:rsid w:val="00574EE0"/>
    <w:rsid w:val="00575151"/>
    <w:rsid w:val="00575262"/>
    <w:rsid w:val="0057571E"/>
    <w:rsid w:val="00575B2B"/>
    <w:rsid w:val="00575C16"/>
    <w:rsid w:val="00575D8D"/>
    <w:rsid w:val="00575FDA"/>
    <w:rsid w:val="00577F35"/>
    <w:rsid w:val="005810C6"/>
    <w:rsid w:val="005813C7"/>
    <w:rsid w:val="00581498"/>
    <w:rsid w:val="005816F0"/>
    <w:rsid w:val="00581EBE"/>
    <w:rsid w:val="005824C4"/>
    <w:rsid w:val="005838BB"/>
    <w:rsid w:val="00583993"/>
    <w:rsid w:val="00583B79"/>
    <w:rsid w:val="005849DA"/>
    <w:rsid w:val="005850C0"/>
    <w:rsid w:val="00585860"/>
    <w:rsid w:val="00586826"/>
    <w:rsid w:val="00590A88"/>
    <w:rsid w:val="00591CCE"/>
    <w:rsid w:val="00592DB8"/>
    <w:rsid w:val="00593DC1"/>
    <w:rsid w:val="005941B5"/>
    <w:rsid w:val="0059556D"/>
    <w:rsid w:val="00595F92"/>
    <w:rsid w:val="00596038"/>
    <w:rsid w:val="0059645E"/>
    <w:rsid w:val="00596A3D"/>
    <w:rsid w:val="00597915"/>
    <w:rsid w:val="005A0009"/>
    <w:rsid w:val="005A019D"/>
    <w:rsid w:val="005A041A"/>
    <w:rsid w:val="005A0456"/>
    <w:rsid w:val="005A1357"/>
    <w:rsid w:val="005A1563"/>
    <w:rsid w:val="005A1B2C"/>
    <w:rsid w:val="005A23E9"/>
    <w:rsid w:val="005A4576"/>
    <w:rsid w:val="005A46A9"/>
    <w:rsid w:val="005A67C1"/>
    <w:rsid w:val="005A6D5B"/>
    <w:rsid w:val="005A6F37"/>
    <w:rsid w:val="005A72AE"/>
    <w:rsid w:val="005B16AD"/>
    <w:rsid w:val="005B1C12"/>
    <w:rsid w:val="005B1CEA"/>
    <w:rsid w:val="005B308B"/>
    <w:rsid w:val="005B32F3"/>
    <w:rsid w:val="005B3697"/>
    <w:rsid w:val="005B4211"/>
    <w:rsid w:val="005B4CEC"/>
    <w:rsid w:val="005B6953"/>
    <w:rsid w:val="005B7147"/>
    <w:rsid w:val="005B72F7"/>
    <w:rsid w:val="005B731B"/>
    <w:rsid w:val="005B74E2"/>
    <w:rsid w:val="005B7870"/>
    <w:rsid w:val="005C1504"/>
    <w:rsid w:val="005C1926"/>
    <w:rsid w:val="005C1C47"/>
    <w:rsid w:val="005C1E41"/>
    <w:rsid w:val="005C2589"/>
    <w:rsid w:val="005C2BB0"/>
    <w:rsid w:val="005C356F"/>
    <w:rsid w:val="005C47BA"/>
    <w:rsid w:val="005C55F0"/>
    <w:rsid w:val="005C561B"/>
    <w:rsid w:val="005C5669"/>
    <w:rsid w:val="005C5F70"/>
    <w:rsid w:val="005C6C76"/>
    <w:rsid w:val="005D158C"/>
    <w:rsid w:val="005D1B6E"/>
    <w:rsid w:val="005D1E72"/>
    <w:rsid w:val="005D346B"/>
    <w:rsid w:val="005D3761"/>
    <w:rsid w:val="005D3779"/>
    <w:rsid w:val="005D4178"/>
    <w:rsid w:val="005D45C6"/>
    <w:rsid w:val="005D4A3F"/>
    <w:rsid w:val="005D5483"/>
    <w:rsid w:val="005D57FC"/>
    <w:rsid w:val="005D6172"/>
    <w:rsid w:val="005D6577"/>
    <w:rsid w:val="005D6C1A"/>
    <w:rsid w:val="005D71DA"/>
    <w:rsid w:val="005D76EB"/>
    <w:rsid w:val="005D7BF6"/>
    <w:rsid w:val="005E033D"/>
    <w:rsid w:val="005E0408"/>
    <w:rsid w:val="005E077E"/>
    <w:rsid w:val="005E077F"/>
    <w:rsid w:val="005E1044"/>
    <w:rsid w:val="005E1897"/>
    <w:rsid w:val="005E1EBB"/>
    <w:rsid w:val="005E284B"/>
    <w:rsid w:val="005E2EE1"/>
    <w:rsid w:val="005E2FA9"/>
    <w:rsid w:val="005E32E5"/>
    <w:rsid w:val="005E3E3F"/>
    <w:rsid w:val="005E68F6"/>
    <w:rsid w:val="005E7658"/>
    <w:rsid w:val="005F0080"/>
    <w:rsid w:val="005F05CA"/>
    <w:rsid w:val="005F1239"/>
    <w:rsid w:val="005F2481"/>
    <w:rsid w:val="005F2F55"/>
    <w:rsid w:val="005F30D7"/>
    <w:rsid w:val="005F3A66"/>
    <w:rsid w:val="005F460F"/>
    <w:rsid w:val="005F4A54"/>
    <w:rsid w:val="005F4AF5"/>
    <w:rsid w:val="005F6AB1"/>
    <w:rsid w:val="00601712"/>
    <w:rsid w:val="00601F1E"/>
    <w:rsid w:val="00602138"/>
    <w:rsid w:val="00602D3C"/>
    <w:rsid w:val="006036AC"/>
    <w:rsid w:val="006046F6"/>
    <w:rsid w:val="00604869"/>
    <w:rsid w:val="00604C09"/>
    <w:rsid w:val="006051C9"/>
    <w:rsid w:val="0060550C"/>
    <w:rsid w:val="0060590D"/>
    <w:rsid w:val="00610C72"/>
    <w:rsid w:val="006114A0"/>
    <w:rsid w:val="00611B61"/>
    <w:rsid w:val="00612B21"/>
    <w:rsid w:val="00612E1A"/>
    <w:rsid w:val="00614699"/>
    <w:rsid w:val="006158D2"/>
    <w:rsid w:val="00615E52"/>
    <w:rsid w:val="006160CD"/>
    <w:rsid w:val="00616E82"/>
    <w:rsid w:val="00617435"/>
    <w:rsid w:val="00617E1F"/>
    <w:rsid w:val="0062006A"/>
    <w:rsid w:val="00621599"/>
    <w:rsid w:val="00621B92"/>
    <w:rsid w:val="006221FB"/>
    <w:rsid w:val="0062240C"/>
    <w:rsid w:val="00622BF8"/>
    <w:rsid w:val="006237E7"/>
    <w:rsid w:val="00623873"/>
    <w:rsid w:val="00623C0F"/>
    <w:rsid w:val="006249D1"/>
    <w:rsid w:val="00624CD5"/>
    <w:rsid w:val="00624E20"/>
    <w:rsid w:val="006257F7"/>
    <w:rsid w:val="00626589"/>
    <w:rsid w:val="00627A91"/>
    <w:rsid w:val="00630BF2"/>
    <w:rsid w:val="00630D5E"/>
    <w:rsid w:val="006316D0"/>
    <w:rsid w:val="00631AEB"/>
    <w:rsid w:val="006325D2"/>
    <w:rsid w:val="006326BA"/>
    <w:rsid w:val="006332DE"/>
    <w:rsid w:val="00633E44"/>
    <w:rsid w:val="006344E6"/>
    <w:rsid w:val="0063575C"/>
    <w:rsid w:val="00636178"/>
    <w:rsid w:val="006362DA"/>
    <w:rsid w:val="006370D0"/>
    <w:rsid w:val="00640977"/>
    <w:rsid w:val="00641465"/>
    <w:rsid w:val="00641EFF"/>
    <w:rsid w:val="00643069"/>
    <w:rsid w:val="0064379B"/>
    <w:rsid w:val="006438D4"/>
    <w:rsid w:val="00644EE3"/>
    <w:rsid w:val="0064517E"/>
    <w:rsid w:val="006452F9"/>
    <w:rsid w:val="006456B5"/>
    <w:rsid w:val="00645989"/>
    <w:rsid w:val="00645EFE"/>
    <w:rsid w:val="00646E40"/>
    <w:rsid w:val="0064754B"/>
    <w:rsid w:val="00647D45"/>
    <w:rsid w:val="00650185"/>
    <w:rsid w:val="00650691"/>
    <w:rsid w:val="0065069D"/>
    <w:rsid w:val="00651D95"/>
    <w:rsid w:val="0065231F"/>
    <w:rsid w:val="00653E22"/>
    <w:rsid w:val="00653F66"/>
    <w:rsid w:val="00656831"/>
    <w:rsid w:val="00656AED"/>
    <w:rsid w:val="00660835"/>
    <w:rsid w:val="00660EFD"/>
    <w:rsid w:val="00661991"/>
    <w:rsid w:val="00661ECC"/>
    <w:rsid w:val="00662E92"/>
    <w:rsid w:val="00664157"/>
    <w:rsid w:val="00664C79"/>
    <w:rsid w:val="0066539F"/>
    <w:rsid w:val="00665E93"/>
    <w:rsid w:val="006664C1"/>
    <w:rsid w:val="006670CA"/>
    <w:rsid w:val="00670164"/>
    <w:rsid w:val="006707C9"/>
    <w:rsid w:val="00671BD8"/>
    <w:rsid w:val="00671E88"/>
    <w:rsid w:val="00674887"/>
    <w:rsid w:val="0067565D"/>
    <w:rsid w:val="00675F76"/>
    <w:rsid w:val="006778CA"/>
    <w:rsid w:val="006819D2"/>
    <w:rsid w:val="00681A62"/>
    <w:rsid w:val="0068276E"/>
    <w:rsid w:val="0068674A"/>
    <w:rsid w:val="00686AB3"/>
    <w:rsid w:val="00690169"/>
    <w:rsid w:val="006905EF"/>
    <w:rsid w:val="00691736"/>
    <w:rsid w:val="006934A7"/>
    <w:rsid w:val="006943FB"/>
    <w:rsid w:val="00694578"/>
    <w:rsid w:val="00694E40"/>
    <w:rsid w:val="0069573E"/>
    <w:rsid w:val="00695C53"/>
    <w:rsid w:val="00695ED3"/>
    <w:rsid w:val="00697BCD"/>
    <w:rsid w:val="00697C4E"/>
    <w:rsid w:val="006A0E83"/>
    <w:rsid w:val="006A1EC5"/>
    <w:rsid w:val="006A1F8D"/>
    <w:rsid w:val="006A2C51"/>
    <w:rsid w:val="006A3FFC"/>
    <w:rsid w:val="006A4C76"/>
    <w:rsid w:val="006A4FBF"/>
    <w:rsid w:val="006A6816"/>
    <w:rsid w:val="006A6A07"/>
    <w:rsid w:val="006A7385"/>
    <w:rsid w:val="006A7392"/>
    <w:rsid w:val="006B2097"/>
    <w:rsid w:val="006B27ED"/>
    <w:rsid w:val="006B29B3"/>
    <w:rsid w:val="006B2D92"/>
    <w:rsid w:val="006B3BE1"/>
    <w:rsid w:val="006B4216"/>
    <w:rsid w:val="006B50F5"/>
    <w:rsid w:val="006B5F32"/>
    <w:rsid w:val="006B6759"/>
    <w:rsid w:val="006B69F7"/>
    <w:rsid w:val="006B70B3"/>
    <w:rsid w:val="006B7506"/>
    <w:rsid w:val="006B7EDE"/>
    <w:rsid w:val="006C02EB"/>
    <w:rsid w:val="006C0947"/>
    <w:rsid w:val="006C1525"/>
    <w:rsid w:val="006C1755"/>
    <w:rsid w:val="006C1EE2"/>
    <w:rsid w:val="006C5294"/>
    <w:rsid w:val="006C59A7"/>
    <w:rsid w:val="006C5CDF"/>
    <w:rsid w:val="006D08DE"/>
    <w:rsid w:val="006D15E2"/>
    <w:rsid w:val="006D1663"/>
    <w:rsid w:val="006D1B12"/>
    <w:rsid w:val="006D1EE9"/>
    <w:rsid w:val="006D20EA"/>
    <w:rsid w:val="006D2607"/>
    <w:rsid w:val="006D2FDD"/>
    <w:rsid w:val="006D340D"/>
    <w:rsid w:val="006D53E2"/>
    <w:rsid w:val="006D556D"/>
    <w:rsid w:val="006D69D5"/>
    <w:rsid w:val="006D7158"/>
    <w:rsid w:val="006D7628"/>
    <w:rsid w:val="006E0729"/>
    <w:rsid w:val="006E1905"/>
    <w:rsid w:val="006E2373"/>
    <w:rsid w:val="006E26CA"/>
    <w:rsid w:val="006E3C7A"/>
    <w:rsid w:val="006E4118"/>
    <w:rsid w:val="006E43BF"/>
    <w:rsid w:val="006E45E1"/>
    <w:rsid w:val="006E4844"/>
    <w:rsid w:val="006E566B"/>
    <w:rsid w:val="006E7A9B"/>
    <w:rsid w:val="006F0168"/>
    <w:rsid w:val="006F0E91"/>
    <w:rsid w:val="006F1B06"/>
    <w:rsid w:val="006F207A"/>
    <w:rsid w:val="006F3367"/>
    <w:rsid w:val="006F38A3"/>
    <w:rsid w:val="006F41C9"/>
    <w:rsid w:val="006F4DC6"/>
    <w:rsid w:val="006F53D3"/>
    <w:rsid w:val="00700557"/>
    <w:rsid w:val="00700F75"/>
    <w:rsid w:val="00701D90"/>
    <w:rsid w:val="00702058"/>
    <w:rsid w:val="00704306"/>
    <w:rsid w:val="00704A46"/>
    <w:rsid w:val="00706463"/>
    <w:rsid w:val="007065D3"/>
    <w:rsid w:val="0070678E"/>
    <w:rsid w:val="00706F8A"/>
    <w:rsid w:val="0070770F"/>
    <w:rsid w:val="0070784B"/>
    <w:rsid w:val="00707AE7"/>
    <w:rsid w:val="00710F89"/>
    <w:rsid w:val="00711BCC"/>
    <w:rsid w:val="00712192"/>
    <w:rsid w:val="007142DC"/>
    <w:rsid w:val="007144B0"/>
    <w:rsid w:val="0071766A"/>
    <w:rsid w:val="00721E08"/>
    <w:rsid w:val="007222D9"/>
    <w:rsid w:val="007224D4"/>
    <w:rsid w:val="00722D32"/>
    <w:rsid w:val="00723819"/>
    <w:rsid w:val="00723CED"/>
    <w:rsid w:val="0072475A"/>
    <w:rsid w:val="00724D03"/>
    <w:rsid w:val="00724E9E"/>
    <w:rsid w:val="00725656"/>
    <w:rsid w:val="00725CC3"/>
    <w:rsid w:val="007260EF"/>
    <w:rsid w:val="00726467"/>
    <w:rsid w:val="00726BA0"/>
    <w:rsid w:val="00726E81"/>
    <w:rsid w:val="0072718D"/>
    <w:rsid w:val="00730050"/>
    <w:rsid w:val="007304E7"/>
    <w:rsid w:val="007308A1"/>
    <w:rsid w:val="007308B5"/>
    <w:rsid w:val="00733CE3"/>
    <w:rsid w:val="007350FC"/>
    <w:rsid w:val="00735883"/>
    <w:rsid w:val="00735A61"/>
    <w:rsid w:val="007368F9"/>
    <w:rsid w:val="0073795D"/>
    <w:rsid w:val="00737A1D"/>
    <w:rsid w:val="007400DA"/>
    <w:rsid w:val="007405CE"/>
    <w:rsid w:val="00740913"/>
    <w:rsid w:val="00741D47"/>
    <w:rsid w:val="00742764"/>
    <w:rsid w:val="0074411E"/>
    <w:rsid w:val="00744826"/>
    <w:rsid w:val="00745532"/>
    <w:rsid w:val="00745914"/>
    <w:rsid w:val="00745BA7"/>
    <w:rsid w:val="00746B28"/>
    <w:rsid w:val="007477B5"/>
    <w:rsid w:val="0075050F"/>
    <w:rsid w:val="00750E49"/>
    <w:rsid w:val="007518EF"/>
    <w:rsid w:val="00751A09"/>
    <w:rsid w:val="0075334B"/>
    <w:rsid w:val="0075461A"/>
    <w:rsid w:val="00755D37"/>
    <w:rsid w:val="007611D2"/>
    <w:rsid w:val="0076187A"/>
    <w:rsid w:val="0076289F"/>
    <w:rsid w:val="00763032"/>
    <w:rsid w:val="00763CB2"/>
    <w:rsid w:val="00763E74"/>
    <w:rsid w:val="007642C6"/>
    <w:rsid w:val="00764354"/>
    <w:rsid w:val="007649F3"/>
    <w:rsid w:val="00764BFC"/>
    <w:rsid w:val="00766EA2"/>
    <w:rsid w:val="007702C5"/>
    <w:rsid w:val="00771FA6"/>
    <w:rsid w:val="00774092"/>
    <w:rsid w:val="007751FF"/>
    <w:rsid w:val="00775AAB"/>
    <w:rsid w:val="00776210"/>
    <w:rsid w:val="007770C5"/>
    <w:rsid w:val="007771B8"/>
    <w:rsid w:val="0077742C"/>
    <w:rsid w:val="00780154"/>
    <w:rsid w:val="00780F7D"/>
    <w:rsid w:val="00784312"/>
    <w:rsid w:val="0078478B"/>
    <w:rsid w:val="007848DE"/>
    <w:rsid w:val="00786346"/>
    <w:rsid w:val="0078636F"/>
    <w:rsid w:val="007869C1"/>
    <w:rsid w:val="00787161"/>
    <w:rsid w:val="00787614"/>
    <w:rsid w:val="00787FBD"/>
    <w:rsid w:val="00790033"/>
    <w:rsid w:val="00790553"/>
    <w:rsid w:val="00790EDC"/>
    <w:rsid w:val="00791EEF"/>
    <w:rsid w:val="00793798"/>
    <w:rsid w:val="00793A0B"/>
    <w:rsid w:val="00794EBB"/>
    <w:rsid w:val="00797356"/>
    <w:rsid w:val="00797BFF"/>
    <w:rsid w:val="007A1D92"/>
    <w:rsid w:val="007A3711"/>
    <w:rsid w:val="007A3D60"/>
    <w:rsid w:val="007A4294"/>
    <w:rsid w:val="007A4602"/>
    <w:rsid w:val="007A4F4C"/>
    <w:rsid w:val="007A5B6E"/>
    <w:rsid w:val="007A676B"/>
    <w:rsid w:val="007A7641"/>
    <w:rsid w:val="007B27E3"/>
    <w:rsid w:val="007B457E"/>
    <w:rsid w:val="007B45AD"/>
    <w:rsid w:val="007B4CAE"/>
    <w:rsid w:val="007B6FC8"/>
    <w:rsid w:val="007B7306"/>
    <w:rsid w:val="007B73FA"/>
    <w:rsid w:val="007B7CA7"/>
    <w:rsid w:val="007B7E88"/>
    <w:rsid w:val="007C0B8F"/>
    <w:rsid w:val="007C0D74"/>
    <w:rsid w:val="007C16C4"/>
    <w:rsid w:val="007C2028"/>
    <w:rsid w:val="007C25F5"/>
    <w:rsid w:val="007C57E7"/>
    <w:rsid w:val="007C69BC"/>
    <w:rsid w:val="007C6E68"/>
    <w:rsid w:val="007C7FA0"/>
    <w:rsid w:val="007D16F6"/>
    <w:rsid w:val="007D25CC"/>
    <w:rsid w:val="007D28B3"/>
    <w:rsid w:val="007D3345"/>
    <w:rsid w:val="007D3518"/>
    <w:rsid w:val="007D356E"/>
    <w:rsid w:val="007D3640"/>
    <w:rsid w:val="007D4024"/>
    <w:rsid w:val="007D4383"/>
    <w:rsid w:val="007D4551"/>
    <w:rsid w:val="007D6560"/>
    <w:rsid w:val="007D7239"/>
    <w:rsid w:val="007E0913"/>
    <w:rsid w:val="007E0CE2"/>
    <w:rsid w:val="007E2F67"/>
    <w:rsid w:val="007E3566"/>
    <w:rsid w:val="007E3929"/>
    <w:rsid w:val="007E4231"/>
    <w:rsid w:val="007E4B5C"/>
    <w:rsid w:val="007E51F3"/>
    <w:rsid w:val="007E57AD"/>
    <w:rsid w:val="007E5911"/>
    <w:rsid w:val="007E5948"/>
    <w:rsid w:val="007E59D8"/>
    <w:rsid w:val="007E66EA"/>
    <w:rsid w:val="007E6AE0"/>
    <w:rsid w:val="007E7560"/>
    <w:rsid w:val="007E7CDB"/>
    <w:rsid w:val="007F000A"/>
    <w:rsid w:val="007F034D"/>
    <w:rsid w:val="007F0B17"/>
    <w:rsid w:val="007F0B4C"/>
    <w:rsid w:val="007F10B8"/>
    <w:rsid w:val="007F1724"/>
    <w:rsid w:val="007F1CB3"/>
    <w:rsid w:val="007F2B8E"/>
    <w:rsid w:val="007F33D5"/>
    <w:rsid w:val="007F3609"/>
    <w:rsid w:val="007F4B8B"/>
    <w:rsid w:val="007F4FAC"/>
    <w:rsid w:val="007F6261"/>
    <w:rsid w:val="007F63F7"/>
    <w:rsid w:val="007F752A"/>
    <w:rsid w:val="007F7562"/>
    <w:rsid w:val="007F777E"/>
    <w:rsid w:val="007F79A7"/>
    <w:rsid w:val="0080037B"/>
    <w:rsid w:val="00800EAD"/>
    <w:rsid w:val="0080169B"/>
    <w:rsid w:val="00802B90"/>
    <w:rsid w:val="008039C7"/>
    <w:rsid w:val="00803FD7"/>
    <w:rsid w:val="0080444B"/>
    <w:rsid w:val="0080523F"/>
    <w:rsid w:val="00806D56"/>
    <w:rsid w:val="00807BE1"/>
    <w:rsid w:val="008108F6"/>
    <w:rsid w:val="00810A39"/>
    <w:rsid w:val="00812248"/>
    <w:rsid w:val="0081252C"/>
    <w:rsid w:val="00813C65"/>
    <w:rsid w:val="008157DB"/>
    <w:rsid w:val="00815BF2"/>
    <w:rsid w:val="00820536"/>
    <w:rsid w:val="00821461"/>
    <w:rsid w:val="00823558"/>
    <w:rsid w:val="00824057"/>
    <w:rsid w:val="00825A38"/>
    <w:rsid w:val="00830E09"/>
    <w:rsid w:val="0083234B"/>
    <w:rsid w:val="00833469"/>
    <w:rsid w:val="00833CD1"/>
    <w:rsid w:val="00834ACC"/>
    <w:rsid w:val="0083515C"/>
    <w:rsid w:val="0083630B"/>
    <w:rsid w:val="008365DB"/>
    <w:rsid w:val="00836D4C"/>
    <w:rsid w:val="008379F1"/>
    <w:rsid w:val="0084113C"/>
    <w:rsid w:val="0084184B"/>
    <w:rsid w:val="00841A5E"/>
    <w:rsid w:val="00842885"/>
    <w:rsid w:val="008464FA"/>
    <w:rsid w:val="00846909"/>
    <w:rsid w:val="00846A1E"/>
    <w:rsid w:val="00851A57"/>
    <w:rsid w:val="00851A95"/>
    <w:rsid w:val="008524BD"/>
    <w:rsid w:val="00854131"/>
    <w:rsid w:val="008562C9"/>
    <w:rsid w:val="008562EB"/>
    <w:rsid w:val="0085686E"/>
    <w:rsid w:val="00856FE3"/>
    <w:rsid w:val="0085704F"/>
    <w:rsid w:val="00857529"/>
    <w:rsid w:val="008575A0"/>
    <w:rsid w:val="00857C5F"/>
    <w:rsid w:val="00860187"/>
    <w:rsid w:val="008602AF"/>
    <w:rsid w:val="00860FFC"/>
    <w:rsid w:val="00861FC8"/>
    <w:rsid w:val="00864759"/>
    <w:rsid w:val="008655B5"/>
    <w:rsid w:val="008669A6"/>
    <w:rsid w:val="008704C2"/>
    <w:rsid w:val="00870D89"/>
    <w:rsid w:val="008712D9"/>
    <w:rsid w:val="00871F90"/>
    <w:rsid w:val="00872F0A"/>
    <w:rsid w:val="0087416C"/>
    <w:rsid w:val="0087477D"/>
    <w:rsid w:val="00874836"/>
    <w:rsid w:val="00875588"/>
    <w:rsid w:val="0087640B"/>
    <w:rsid w:val="008766C5"/>
    <w:rsid w:val="008768E1"/>
    <w:rsid w:val="00877765"/>
    <w:rsid w:val="00880635"/>
    <w:rsid w:val="00880EB2"/>
    <w:rsid w:val="0088168E"/>
    <w:rsid w:val="00881A03"/>
    <w:rsid w:val="00881D13"/>
    <w:rsid w:val="008828EB"/>
    <w:rsid w:val="008831E7"/>
    <w:rsid w:val="008835F6"/>
    <w:rsid w:val="00883A20"/>
    <w:rsid w:val="00883EE5"/>
    <w:rsid w:val="00884C22"/>
    <w:rsid w:val="00887FD3"/>
    <w:rsid w:val="00890408"/>
    <w:rsid w:val="00891611"/>
    <w:rsid w:val="00891F91"/>
    <w:rsid w:val="0089244C"/>
    <w:rsid w:val="008925FB"/>
    <w:rsid w:val="00892F8A"/>
    <w:rsid w:val="00893391"/>
    <w:rsid w:val="00893922"/>
    <w:rsid w:val="00893FFE"/>
    <w:rsid w:val="00894245"/>
    <w:rsid w:val="008948C3"/>
    <w:rsid w:val="008948DD"/>
    <w:rsid w:val="008A0998"/>
    <w:rsid w:val="008A2BD7"/>
    <w:rsid w:val="008A35B6"/>
    <w:rsid w:val="008A48F2"/>
    <w:rsid w:val="008A5891"/>
    <w:rsid w:val="008A5F23"/>
    <w:rsid w:val="008A6140"/>
    <w:rsid w:val="008A6A59"/>
    <w:rsid w:val="008A6C2F"/>
    <w:rsid w:val="008A6E7A"/>
    <w:rsid w:val="008A78EF"/>
    <w:rsid w:val="008B00E3"/>
    <w:rsid w:val="008B04E6"/>
    <w:rsid w:val="008B11F4"/>
    <w:rsid w:val="008B1989"/>
    <w:rsid w:val="008B26A0"/>
    <w:rsid w:val="008B3ED4"/>
    <w:rsid w:val="008B47B7"/>
    <w:rsid w:val="008B4974"/>
    <w:rsid w:val="008B4A3C"/>
    <w:rsid w:val="008B4D19"/>
    <w:rsid w:val="008B575D"/>
    <w:rsid w:val="008B6510"/>
    <w:rsid w:val="008C16BE"/>
    <w:rsid w:val="008C26DD"/>
    <w:rsid w:val="008C3963"/>
    <w:rsid w:val="008C5923"/>
    <w:rsid w:val="008C61D1"/>
    <w:rsid w:val="008C7398"/>
    <w:rsid w:val="008C739A"/>
    <w:rsid w:val="008C78AD"/>
    <w:rsid w:val="008D07F5"/>
    <w:rsid w:val="008D08AA"/>
    <w:rsid w:val="008D10A1"/>
    <w:rsid w:val="008D13FA"/>
    <w:rsid w:val="008D1852"/>
    <w:rsid w:val="008D3009"/>
    <w:rsid w:val="008D3C26"/>
    <w:rsid w:val="008D49F4"/>
    <w:rsid w:val="008D50C1"/>
    <w:rsid w:val="008D6DB4"/>
    <w:rsid w:val="008D7450"/>
    <w:rsid w:val="008E0221"/>
    <w:rsid w:val="008E1514"/>
    <w:rsid w:val="008E2238"/>
    <w:rsid w:val="008E297F"/>
    <w:rsid w:val="008E2E83"/>
    <w:rsid w:val="008E3A32"/>
    <w:rsid w:val="008E3EB9"/>
    <w:rsid w:val="008E41B3"/>
    <w:rsid w:val="008E49FF"/>
    <w:rsid w:val="008E4DAF"/>
    <w:rsid w:val="008E504F"/>
    <w:rsid w:val="008E6CA0"/>
    <w:rsid w:val="008E7CC3"/>
    <w:rsid w:val="008E7F25"/>
    <w:rsid w:val="008F0826"/>
    <w:rsid w:val="008F1016"/>
    <w:rsid w:val="008F2731"/>
    <w:rsid w:val="008F3C1D"/>
    <w:rsid w:val="008F3E15"/>
    <w:rsid w:val="008F3E77"/>
    <w:rsid w:val="008F4195"/>
    <w:rsid w:val="008F508A"/>
    <w:rsid w:val="008F6508"/>
    <w:rsid w:val="008F6627"/>
    <w:rsid w:val="008F6BC4"/>
    <w:rsid w:val="008F6E94"/>
    <w:rsid w:val="008F76E6"/>
    <w:rsid w:val="008F79E6"/>
    <w:rsid w:val="008F7B9A"/>
    <w:rsid w:val="00900298"/>
    <w:rsid w:val="009003ED"/>
    <w:rsid w:val="009007D5"/>
    <w:rsid w:val="00900C87"/>
    <w:rsid w:val="00900EDC"/>
    <w:rsid w:val="00901170"/>
    <w:rsid w:val="00901CA8"/>
    <w:rsid w:val="00901D14"/>
    <w:rsid w:val="00902092"/>
    <w:rsid w:val="009033DC"/>
    <w:rsid w:val="0090416B"/>
    <w:rsid w:val="00904917"/>
    <w:rsid w:val="00906264"/>
    <w:rsid w:val="009064B4"/>
    <w:rsid w:val="00906A9B"/>
    <w:rsid w:val="00906F19"/>
    <w:rsid w:val="0091034F"/>
    <w:rsid w:val="00910EC6"/>
    <w:rsid w:val="0091109A"/>
    <w:rsid w:val="00911F3C"/>
    <w:rsid w:val="009121AD"/>
    <w:rsid w:val="00912583"/>
    <w:rsid w:val="0091278A"/>
    <w:rsid w:val="00913444"/>
    <w:rsid w:val="00913E5D"/>
    <w:rsid w:val="00914335"/>
    <w:rsid w:val="00915245"/>
    <w:rsid w:val="0091546E"/>
    <w:rsid w:val="009155DE"/>
    <w:rsid w:val="00917201"/>
    <w:rsid w:val="0092199C"/>
    <w:rsid w:val="00921C5C"/>
    <w:rsid w:val="00925521"/>
    <w:rsid w:val="00925AAD"/>
    <w:rsid w:val="00926297"/>
    <w:rsid w:val="00926795"/>
    <w:rsid w:val="009279FF"/>
    <w:rsid w:val="00930400"/>
    <w:rsid w:val="0093051B"/>
    <w:rsid w:val="00932672"/>
    <w:rsid w:val="00933430"/>
    <w:rsid w:val="00935724"/>
    <w:rsid w:val="00936690"/>
    <w:rsid w:val="00936B2F"/>
    <w:rsid w:val="00937BA2"/>
    <w:rsid w:val="00937D78"/>
    <w:rsid w:val="00940501"/>
    <w:rsid w:val="00940956"/>
    <w:rsid w:val="00942544"/>
    <w:rsid w:val="00942D72"/>
    <w:rsid w:val="009446FA"/>
    <w:rsid w:val="00945200"/>
    <w:rsid w:val="0094606A"/>
    <w:rsid w:val="009475D0"/>
    <w:rsid w:val="009509B2"/>
    <w:rsid w:val="009515F5"/>
    <w:rsid w:val="00952291"/>
    <w:rsid w:val="009524B1"/>
    <w:rsid w:val="00953081"/>
    <w:rsid w:val="0095390E"/>
    <w:rsid w:val="00953D8E"/>
    <w:rsid w:val="00954B05"/>
    <w:rsid w:val="00954F4F"/>
    <w:rsid w:val="0095571B"/>
    <w:rsid w:val="0095585C"/>
    <w:rsid w:val="00956F38"/>
    <w:rsid w:val="0096070F"/>
    <w:rsid w:val="00960B4A"/>
    <w:rsid w:val="009612DF"/>
    <w:rsid w:val="00961F52"/>
    <w:rsid w:val="00962469"/>
    <w:rsid w:val="00963449"/>
    <w:rsid w:val="0096396A"/>
    <w:rsid w:val="0096414C"/>
    <w:rsid w:val="00965B67"/>
    <w:rsid w:val="00966181"/>
    <w:rsid w:val="00966968"/>
    <w:rsid w:val="00967F67"/>
    <w:rsid w:val="009708FF"/>
    <w:rsid w:val="00973378"/>
    <w:rsid w:val="0097367C"/>
    <w:rsid w:val="0098015E"/>
    <w:rsid w:val="00980687"/>
    <w:rsid w:val="0098146E"/>
    <w:rsid w:val="00981FED"/>
    <w:rsid w:val="00984736"/>
    <w:rsid w:val="00984FEA"/>
    <w:rsid w:val="009853B7"/>
    <w:rsid w:val="0098631F"/>
    <w:rsid w:val="00987315"/>
    <w:rsid w:val="009909B7"/>
    <w:rsid w:val="00990AB3"/>
    <w:rsid w:val="00991A1A"/>
    <w:rsid w:val="00992C59"/>
    <w:rsid w:val="00993577"/>
    <w:rsid w:val="00993CD5"/>
    <w:rsid w:val="0099511D"/>
    <w:rsid w:val="009951F2"/>
    <w:rsid w:val="0099557D"/>
    <w:rsid w:val="00995DC6"/>
    <w:rsid w:val="00996B54"/>
    <w:rsid w:val="0099798F"/>
    <w:rsid w:val="009A0542"/>
    <w:rsid w:val="009A0BC5"/>
    <w:rsid w:val="009A0FEC"/>
    <w:rsid w:val="009A1060"/>
    <w:rsid w:val="009A10FC"/>
    <w:rsid w:val="009A1C27"/>
    <w:rsid w:val="009A23FA"/>
    <w:rsid w:val="009A2DE3"/>
    <w:rsid w:val="009A407C"/>
    <w:rsid w:val="009A50C8"/>
    <w:rsid w:val="009A6045"/>
    <w:rsid w:val="009B168E"/>
    <w:rsid w:val="009B1EB8"/>
    <w:rsid w:val="009B49EB"/>
    <w:rsid w:val="009B5146"/>
    <w:rsid w:val="009B51BC"/>
    <w:rsid w:val="009B59ED"/>
    <w:rsid w:val="009B61B6"/>
    <w:rsid w:val="009C054E"/>
    <w:rsid w:val="009C18D8"/>
    <w:rsid w:val="009C192D"/>
    <w:rsid w:val="009C2CA9"/>
    <w:rsid w:val="009C34ED"/>
    <w:rsid w:val="009C3BD2"/>
    <w:rsid w:val="009C4C23"/>
    <w:rsid w:val="009C5E84"/>
    <w:rsid w:val="009C6307"/>
    <w:rsid w:val="009C64D3"/>
    <w:rsid w:val="009C7361"/>
    <w:rsid w:val="009C7474"/>
    <w:rsid w:val="009C77D6"/>
    <w:rsid w:val="009C7C94"/>
    <w:rsid w:val="009C7E11"/>
    <w:rsid w:val="009D0FEC"/>
    <w:rsid w:val="009D23CF"/>
    <w:rsid w:val="009D380E"/>
    <w:rsid w:val="009D4133"/>
    <w:rsid w:val="009D578F"/>
    <w:rsid w:val="009D57E8"/>
    <w:rsid w:val="009E011E"/>
    <w:rsid w:val="009E09F6"/>
    <w:rsid w:val="009E1DD4"/>
    <w:rsid w:val="009E25D2"/>
    <w:rsid w:val="009E3576"/>
    <w:rsid w:val="009E45A1"/>
    <w:rsid w:val="009E4FA2"/>
    <w:rsid w:val="009E5254"/>
    <w:rsid w:val="009E5256"/>
    <w:rsid w:val="009E531C"/>
    <w:rsid w:val="009E5E7E"/>
    <w:rsid w:val="009E657E"/>
    <w:rsid w:val="009E65E3"/>
    <w:rsid w:val="009E74DC"/>
    <w:rsid w:val="009F168F"/>
    <w:rsid w:val="009F212F"/>
    <w:rsid w:val="009F258F"/>
    <w:rsid w:val="009F3687"/>
    <w:rsid w:val="009F44BE"/>
    <w:rsid w:val="009F4C43"/>
    <w:rsid w:val="009F514B"/>
    <w:rsid w:val="009F5FFF"/>
    <w:rsid w:val="009F685D"/>
    <w:rsid w:val="009F6EA1"/>
    <w:rsid w:val="009F7191"/>
    <w:rsid w:val="009F732C"/>
    <w:rsid w:val="00A00579"/>
    <w:rsid w:val="00A006FC"/>
    <w:rsid w:val="00A00BB1"/>
    <w:rsid w:val="00A00DF5"/>
    <w:rsid w:val="00A025BE"/>
    <w:rsid w:val="00A02C71"/>
    <w:rsid w:val="00A03B8B"/>
    <w:rsid w:val="00A03EEE"/>
    <w:rsid w:val="00A04F62"/>
    <w:rsid w:val="00A06437"/>
    <w:rsid w:val="00A06B66"/>
    <w:rsid w:val="00A1118C"/>
    <w:rsid w:val="00A111D1"/>
    <w:rsid w:val="00A124C1"/>
    <w:rsid w:val="00A126A8"/>
    <w:rsid w:val="00A144AC"/>
    <w:rsid w:val="00A14973"/>
    <w:rsid w:val="00A163DA"/>
    <w:rsid w:val="00A17DD6"/>
    <w:rsid w:val="00A21D62"/>
    <w:rsid w:val="00A21FFA"/>
    <w:rsid w:val="00A227D8"/>
    <w:rsid w:val="00A22EF2"/>
    <w:rsid w:val="00A23242"/>
    <w:rsid w:val="00A25A4A"/>
    <w:rsid w:val="00A2641D"/>
    <w:rsid w:val="00A27114"/>
    <w:rsid w:val="00A31220"/>
    <w:rsid w:val="00A31850"/>
    <w:rsid w:val="00A31DEF"/>
    <w:rsid w:val="00A32288"/>
    <w:rsid w:val="00A34D32"/>
    <w:rsid w:val="00A35126"/>
    <w:rsid w:val="00A3525D"/>
    <w:rsid w:val="00A35D47"/>
    <w:rsid w:val="00A35F3F"/>
    <w:rsid w:val="00A35FB0"/>
    <w:rsid w:val="00A36790"/>
    <w:rsid w:val="00A37389"/>
    <w:rsid w:val="00A376B5"/>
    <w:rsid w:val="00A3788A"/>
    <w:rsid w:val="00A37FA5"/>
    <w:rsid w:val="00A40999"/>
    <w:rsid w:val="00A409C4"/>
    <w:rsid w:val="00A41074"/>
    <w:rsid w:val="00A41319"/>
    <w:rsid w:val="00A419E1"/>
    <w:rsid w:val="00A41AD7"/>
    <w:rsid w:val="00A43896"/>
    <w:rsid w:val="00A43A18"/>
    <w:rsid w:val="00A43BFC"/>
    <w:rsid w:val="00A43C28"/>
    <w:rsid w:val="00A4477A"/>
    <w:rsid w:val="00A44800"/>
    <w:rsid w:val="00A44AC7"/>
    <w:rsid w:val="00A47A78"/>
    <w:rsid w:val="00A500C1"/>
    <w:rsid w:val="00A51C84"/>
    <w:rsid w:val="00A5212D"/>
    <w:rsid w:val="00A52D23"/>
    <w:rsid w:val="00A533E1"/>
    <w:rsid w:val="00A5505D"/>
    <w:rsid w:val="00A55AC9"/>
    <w:rsid w:val="00A55BCC"/>
    <w:rsid w:val="00A5645A"/>
    <w:rsid w:val="00A56A89"/>
    <w:rsid w:val="00A601A2"/>
    <w:rsid w:val="00A60558"/>
    <w:rsid w:val="00A60A46"/>
    <w:rsid w:val="00A60CCB"/>
    <w:rsid w:val="00A6133C"/>
    <w:rsid w:val="00A619FB"/>
    <w:rsid w:val="00A61F8C"/>
    <w:rsid w:val="00A63C39"/>
    <w:rsid w:val="00A64693"/>
    <w:rsid w:val="00A66D5A"/>
    <w:rsid w:val="00A66F49"/>
    <w:rsid w:val="00A7057D"/>
    <w:rsid w:val="00A71800"/>
    <w:rsid w:val="00A7200C"/>
    <w:rsid w:val="00A7389D"/>
    <w:rsid w:val="00A73D30"/>
    <w:rsid w:val="00A74F43"/>
    <w:rsid w:val="00A75932"/>
    <w:rsid w:val="00A75A7F"/>
    <w:rsid w:val="00A75F00"/>
    <w:rsid w:val="00A75F97"/>
    <w:rsid w:val="00A76BBB"/>
    <w:rsid w:val="00A778D8"/>
    <w:rsid w:val="00A77970"/>
    <w:rsid w:val="00A81487"/>
    <w:rsid w:val="00A8176A"/>
    <w:rsid w:val="00A8186F"/>
    <w:rsid w:val="00A81A62"/>
    <w:rsid w:val="00A8251E"/>
    <w:rsid w:val="00A82C73"/>
    <w:rsid w:val="00A830C4"/>
    <w:rsid w:val="00A84ED4"/>
    <w:rsid w:val="00A854BB"/>
    <w:rsid w:val="00A86893"/>
    <w:rsid w:val="00A916FB"/>
    <w:rsid w:val="00A9254E"/>
    <w:rsid w:val="00A95CBB"/>
    <w:rsid w:val="00A9622F"/>
    <w:rsid w:val="00A97B78"/>
    <w:rsid w:val="00AA02E4"/>
    <w:rsid w:val="00AA035A"/>
    <w:rsid w:val="00AA151C"/>
    <w:rsid w:val="00AA41CF"/>
    <w:rsid w:val="00AA4D1D"/>
    <w:rsid w:val="00AA4E75"/>
    <w:rsid w:val="00AA590B"/>
    <w:rsid w:val="00AA67ED"/>
    <w:rsid w:val="00AB009E"/>
    <w:rsid w:val="00AB11FD"/>
    <w:rsid w:val="00AB1977"/>
    <w:rsid w:val="00AB1A3A"/>
    <w:rsid w:val="00AB249F"/>
    <w:rsid w:val="00AB62D3"/>
    <w:rsid w:val="00AB633A"/>
    <w:rsid w:val="00AB70C8"/>
    <w:rsid w:val="00AB75D9"/>
    <w:rsid w:val="00AC029B"/>
    <w:rsid w:val="00AC1C9C"/>
    <w:rsid w:val="00AC1DB1"/>
    <w:rsid w:val="00AC2A03"/>
    <w:rsid w:val="00AC33F3"/>
    <w:rsid w:val="00AC356A"/>
    <w:rsid w:val="00AC3D1F"/>
    <w:rsid w:val="00AC665D"/>
    <w:rsid w:val="00AD3102"/>
    <w:rsid w:val="00AD3215"/>
    <w:rsid w:val="00AD440C"/>
    <w:rsid w:val="00AD5740"/>
    <w:rsid w:val="00AD581B"/>
    <w:rsid w:val="00AD5B2C"/>
    <w:rsid w:val="00AD66E2"/>
    <w:rsid w:val="00AD6A58"/>
    <w:rsid w:val="00AD75BA"/>
    <w:rsid w:val="00AD77EF"/>
    <w:rsid w:val="00AE0C57"/>
    <w:rsid w:val="00AE3653"/>
    <w:rsid w:val="00AE3ECD"/>
    <w:rsid w:val="00AE477C"/>
    <w:rsid w:val="00AE47CF"/>
    <w:rsid w:val="00AE4809"/>
    <w:rsid w:val="00AE4C5D"/>
    <w:rsid w:val="00AE4D2F"/>
    <w:rsid w:val="00AE675C"/>
    <w:rsid w:val="00AE69FC"/>
    <w:rsid w:val="00AE6B84"/>
    <w:rsid w:val="00AE768B"/>
    <w:rsid w:val="00AE7A87"/>
    <w:rsid w:val="00AF1739"/>
    <w:rsid w:val="00AF2407"/>
    <w:rsid w:val="00AF2C71"/>
    <w:rsid w:val="00AF3C4B"/>
    <w:rsid w:val="00AF5776"/>
    <w:rsid w:val="00AF618A"/>
    <w:rsid w:val="00AF7E22"/>
    <w:rsid w:val="00B0036D"/>
    <w:rsid w:val="00B0173D"/>
    <w:rsid w:val="00B02BA4"/>
    <w:rsid w:val="00B03366"/>
    <w:rsid w:val="00B042F3"/>
    <w:rsid w:val="00B051D6"/>
    <w:rsid w:val="00B06280"/>
    <w:rsid w:val="00B07469"/>
    <w:rsid w:val="00B0751F"/>
    <w:rsid w:val="00B07D58"/>
    <w:rsid w:val="00B10634"/>
    <w:rsid w:val="00B109A2"/>
    <w:rsid w:val="00B10A0B"/>
    <w:rsid w:val="00B10CF0"/>
    <w:rsid w:val="00B10E4A"/>
    <w:rsid w:val="00B1159B"/>
    <w:rsid w:val="00B1219C"/>
    <w:rsid w:val="00B12509"/>
    <w:rsid w:val="00B12678"/>
    <w:rsid w:val="00B128A6"/>
    <w:rsid w:val="00B12BCC"/>
    <w:rsid w:val="00B13000"/>
    <w:rsid w:val="00B143DF"/>
    <w:rsid w:val="00B14D62"/>
    <w:rsid w:val="00B15BE3"/>
    <w:rsid w:val="00B16869"/>
    <w:rsid w:val="00B21073"/>
    <w:rsid w:val="00B2163A"/>
    <w:rsid w:val="00B21DB1"/>
    <w:rsid w:val="00B21E88"/>
    <w:rsid w:val="00B22142"/>
    <w:rsid w:val="00B22561"/>
    <w:rsid w:val="00B23205"/>
    <w:rsid w:val="00B241AB"/>
    <w:rsid w:val="00B24920"/>
    <w:rsid w:val="00B24A13"/>
    <w:rsid w:val="00B30F60"/>
    <w:rsid w:val="00B3164C"/>
    <w:rsid w:val="00B320D6"/>
    <w:rsid w:val="00B324B5"/>
    <w:rsid w:val="00B3252E"/>
    <w:rsid w:val="00B3255A"/>
    <w:rsid w:val="00B32CFF"/>
    <w:rsid w:val="00B32F16"/>
    <w:rsid w:val="00B34C79"/>
    <w:rsid w:val="00B35589"/>
    <w:rsid w:val="00B355D3"/>
    <w:rsid w:val="00B37B60"/>
    <w:rsid w:val="00B37EEB"/>
    <w:rsid w:val="00B4008C"/>
    <w:rsid w:val="00B40AE9"/>
    <w:rsid w:val="00B41708"/>
    <w:rsid w:val="00B41759"/>
    <w:rsid w:val="00B41B3B"/>
    <w:rsid w:val="00B42494"/>
    <w:rsid w:val="00B43018"/>
    <w:rsid w:val="00B43249"/>
    <w:rsid w:val="00B43BCF"/>
    <w:rsid w:val="00B442E4"/>
    <w:rsid w:val="00B444D8"/>
    <w:rsid w:val="00B45AEE"/>
    <w:rsid w:val="00B45D69"/>
    <w:rsid w:val="00B460D4"/>
    <w:rsid w:val="00B46257"/>
    <w:rsid w:val="00B4630B"/>
    <w:rsid w:val="00B46C6A"/>
    <w:rsid w:val="00B51534"/>
    <w:rsid w:val="00B5225A"/>
    <w:rsid w:val="00B556EA"/>
    <w:rsid w:val="00B55E89"/>
    <w:rsid w:val="00B55F21"/>
    <w:rsid w:val="00B56346"/>
    <w:rsid w:val="00B56987"/>
    <w:rsid w:val="00B57E71"/>
    <w:rsid w:val="00B61CC7"/>
    <w:rsid w:val="00B61FC0"/>
    <w:rsid w:val="00B6222D"/>
    <w:rsid w:val="00B624F0"/>
    <w:rsid w:val="00B63A1C"/>
    <w:rsid w:val="00B63B8D"/>
    <w:rsid w:val="00B63C87"/>
    <w:rsid w:val="00B63EF6"/>
    <w:rsid w:val="00B6401F"/>
    <w:rsid w:val="00B64446"/>
    <w:rsid w:val="00B647F1"/>
    <w:rsid w:val="00B65DB2"/>
    <w:rsid w:val="00B661F6"/>
    <w:rsid w:val="00B66622"/>
    <w:rsid w:val="00B66A06"/>
    <w:rsid w:val="00B66AFB"/>
    <w:rsid w:val="00B671EE"/>
    <w:rsid w:val="00B67779"/>
    <w:rsid w:val="00B67AFE"/>
    <w:rsid w:val="00B700B4"/>
    <w:rsid w:val="00B70E4D"/>
    <w:rsid w:val="00B71ABF"/>
    <w:rsid w:val="00B727B8"/>
    <w:rsid w:val="00B727DD"/>
    <w:rsid w:val="00B742A2"/>
    <w:rsid w:val="00B75436"/>
    <w:rsid w:val="00B762A2"/>
    <w:rsid w:val="00B76397"/>
    <w:rsid w:val="00B7681D"/>
    <w:rsid w:val="00B76C4B"/>
    <w:rsid w:val="00B770D9"/>
    <w:rsid w:val="00B77E80"/>
    <w:rsid w:val="00B80191"/>
    <w:rsid w:val="00B81ADE"/>
    <w:rsid w:val="00B81C42"/>
    <w:rsid w:val="00B82EA6"/>
    <w:rsid w:val="00B83A3E"/>
    <w:rsid w:val="00B83F61"/>
    <w:rsid w:val="00B847BE"/>
    <w:rsid w:val="00B848BD"/>
    <w:rsid w:val="00B86301"/>
    <w:rsid w:val="00B9162E"/>
    <w:rsid w:val="00B93A8D"/>
    <w:rsid w:val="00B93BA9"/>
    <w:rsid w:val="00B943FC"/>
    <w:rsid w:val="00B9583D"/>
    <w:rsid w:val="00B96547"/>
    <w:rsid w:val="00B96639"/>
    <w:rsid w:val="00BA0ACC"/>
    <w:rsid w:val="00BA1DCB"/>
    <w:rsid w:val="00BA37B7"/>
    <w:rsid w:val="00BA442A"/>
    <w:rsid w:val="00BA5FD0"/>
    <w:rsid w:val="00BA6397"/>
    <w:rsid w:val="00BB00E8"/>
    <w:rsid w:val="00BB02B8"/>
    <w:rsid w:val="00BB0BD9"/>
    <w:rsid w:val="00BB1002"/>
    <w:rsid w:val="00BB120A"/>
    <w:rsid w:val="00BB12B4"/>
    <w:rsid w:val="00BB1754"/>
    <w:rsid w:val="00BB1B9F"/>
    <w:rsid w:val="00BB2251"/>
    <w:rsid w:val="00BB2332"/>
    <w:rsid w:val="00BB30E8"/>
    <w:rsid w:val="00BB5160"/>
    <w:rsid w:val="00BB5CA4"/>
    <w:rsid w:val="00BB76B6"/>
    <w:rsid w:val="00BB7AA1"/>
    <w:rsid w:val="00BB7FC8"/>
    <w:rsid w:val="00BC12C0"/>
    <w:rsid w:val="00BC336D"/>
    <w:rsid w:val="00BC44CF"/>
    <w:rsid w:val="00BC47BB"/>
    <w:rsid w:val="00BC486C"/>
    <w:rsid w:val="00BC4E29"/>
    <w:rsid w:val="00BC5667"/>
    <w:rsid w:val="00BC5EB3"/>
    <w:rsid w:val="00BC6733"/>
    <w:rsid w:val="00BC6E83"/>
    <w:rsid w:val="00BC7334"/>
    <w:rsid w:val="00BC7F9C"/>
    <w:rsid w:val="00BD0311"/>
    <w:rsid w:val="00BD260D"/>
    <w:rsid w:val="00BD2698"/>
    <w:rsid w:val="00BD4269"/>
    <w:rsid w:val="00BD62F8"/>
    <w:rsid w:val="00BD64ED"/>
    <w:rsid w:val="00BD6600"/>
    <w:rsid w:val="00BD73F6"/>
    <w:rsid w:val="00BD7A80"/>
    <w:rsid w:val="00BE0CA9"/>
    <w:rsid w:val="00BE1471"/>
    <w:rsid w:val="00BE15AA"/>
    <w:rsid w:val="00BE1E0E"/>
    <w:rsid w:val="00BE258F"/>
    <w:rsid w:val="00BE27F6"/>
    <w:rsid w:val="00BE691A"/>
    <w:rsid w:val="00BE7CC8"/>
    <w:rsid w:val="00BF0CEB"/>
    <w:rsid w:val="00BF0EE0"/>
    <w:rsid w:val="00BF12C0"/>
    <w:rsid w:val="00BF1589"/>
    <w:rsid w:val="00BF20B8"/>
    <w:rsid w:val="00BF27C3"/>
    <w:rsid w:val="00BF335A"/>
    <w:rsid w:val="00BF4C4C"/>
    <w:rsid w:val="00BF53A4"/>
    <w:rsid w:val="00BF5A5F"/>
    <w:rsid w:val="00BF5B9E"/>
    <w:rsid w:val="00BF6142"/>
    <w:rsid w:val="00BF646A"/>
    <w:rsid w:val="00BF6650"/>
    <w:rsid w:val="00BF716A"/>
    <w:rsid w:val="00BF7B22"/>
    <w:rsid w:val="00BF7D53"/>
    <w:rsid w:val="00C00B3D"/>
    <w:rsid w:val="00C01458"/>
    <w:rsid w:val="00C024AD"/>
    <w:rsid w:val="00C03998"/>
    <w:rsid w:val="00C03ED4"/>
    <w:rsid w:val="00C04C20"/>
    <w:rsid w:val="00C06025"/>
    <w:rsid w:val="00C06A53"/>
    <w:rsid w:val="00C06A69"/>
    <w:rsid w:val="00C07D34"/>
    <w:rsid w:val="00C1203B"/>
    <w:rsid w:val="00C127A4"/>
    <w:rsid w:val="00C14A05"/>
    <w:rsid w:val="00C14C65"/>
    <w:rsid w:val="00C161C2"/>
    <w:rsid w:val="00C16B92"/>
    <w:rsid w:val="00C17305"/>
    <w:rsid w:val="00C17845"/>
    <w:rsid w:val="00C17DCC"/>
    <w:rsid w:val="00C208A3"/>
    <w:rsid w:val="00C213DA"/>
    <w:rsid w:val="00C22DFB"/>
    <w:rsid w:val="00C235DC"/>
    <w:rsid w:val="00C24E48"/>
    <w:rsid w:val="00C24EE3"/>
    <w:rsid w:val="00C250B2"/>
    <w:rsid w:val="00C25DC9"/>
    <w:rsid w:val="00C271AF"/>
    <w:rsid w:val="00C30539"/>
    <w:rsid w:val="00C314F3"/>
    <w:rsid w:val="00C318A0"/>
    <w:rsid w:val="00C31AE3"/>
    <w:rsid w:val="00C327FE"/>
    <w:rsid w:val="00C35C33"/>
    <w:rsid w:val="00C37B92"/>
    <w:rsid w:val="00C40746"/>
    <w:rsid w:val="00C40909"/>
    <w:rsid w:val="00C414B3"/>
    <w:rsid w:val="00C415B3"/>
    <w:rsid w:val="00C41F69"/>
    <w:rsid w:val="00C42FC8"/>
    <w:rsid w:val="00C45B38"/>
    <w:rsid w:val="00C45C47"/>
    <w:rsid w:val="00C5044A"/>
    <w:rsid w:val="00C507D5"/>
    <w:rsid w:val="00C51187"/>
    <w:rsid w:val="00C51784"/>
    <w:rsid w:val="00C51D10"/>
    <w:rsid w:val="00C5308A"/>
    <w:rsid w:val="00C53E15"/>
    <w:rsid w:val="00C55741"/>
    <w:rsid w:val="00C55B51"/>
    <w:rsid w:val="00C55D5D"/>
    <w:rsid w:val="00C56D37"/>
    <w:rsid w:val="00C56E2D"/>
    <w:rsid w:val="00C61DFC"/>
    <w:rsid w:val="00C6326F"/>
    <w:rsid w:val="00C64B96"/>
    <w:rsid w:val="00C64E18"/>
    <w:rsid w:val="00C65483"/>
    <w:rsid w:val="00C65A30"/>
    <w:rsid w:val="00C7027B"/>
    <w:rsid w:val="00C71656"/>
    <w:rsid w:val="00C71B5A"/>
    <w:rsid w:val="00C7299F"/>
    <w:rsid w:val="00C73BD6"/>
    <w:rsid w:val="00C747B7"/>
    <w:rsid w:val="00C74CD8"/>
    <w:rsid w:val="00C75D79"/>
    <w:rsid w:val="00C75EFE"/>
    <w:rsid w:val="00C77E19"/>
    <w:rsid w:val="00C80946"/>
    <w:rsid w:val="00C80FB5"/>
    <w:rsid w:val="00C82237"/>
    <w:rsid w:val="00C824BA"/>
    <w:rsid w:val="00C82A67"/>
    <w:rsid w:val="00C85B4E"/>
    <w:rsid w:val="00C90562"/>
    <w:rsid w:val="00C91001"/>
    <w:rsid w:val="00C91433"/>
    <w:rsid w:val="00C91CA1"/>
    <w:rsid w:val="00C93861"/>
    <w:rsid w:val="00C93A9F"/>
    <w:rsid w:val="00C93EB7"/>
    <w:rsid w:val="00C946A0"/>
    <w:rsid w:val="00C962D6"/>
    <w:rsid w:val="00C9786D"/>
    <w:rsid w:val="00CA1156"/>
    <w:rsid w:val="00CA29D0"/>
    <w:rsid w:val="00CA309F"/>
    <w:rsid w:val="00CA3120"/>
    <w:rsid w:val="00CA3CA5"/>
    <w:rsid w:val="00CA4662"/>
    <w:rsid w:val="00CA4B05"/>
    <w:rsid w:val="00CA510E"/>
    <w:rsid w:val="00CA640E"/>
    <w:rsid w:val="00CA6994"/>
    <w:rsid w:val="00CA73BF"/>
    <w:rsid w:val="00CB16B4"/>
    <w:rsid w:val="00CB2737"/>
    <w:rsid w:val="00CB3356"/>
    <w:rsid w:val="00CB34AA"/>
    <w:rsid w:val="00CB3D56"/>
    <w:rsid w:val="00CB4328"/>
    <w:rsid w:val="00CB432E"/>
    <w:rsid w:val="00CB4A71"/>
    <w:rsid w:val="00CB4CE9"/>
    <w:rsid w:val="00CB54F2"/>
    <w:rsid w:val="00CB62BE"/>
    <w:rsid w:val="00CB6A23"/>
    <w:rsid w:val="00CB70A5"/>
    <w:rsid w:val="00CB73B7"/>
    <w:rsid w:val="00CB772F"/>
    <w:rsid w:val="00CB78CF"/>
    <w:rsid w:val="00CB792C"/>
    <w:rsid w:val="00CC054D"/>
    <w:rsid w:val="00CC0881"/>
    <w:rsid w:val="00CC0B87"/>
    <w:rsid w:val="00CC1101"/>
    <w:rsid w:val="00CC179C"/>
    <w:rsid w:val="00CC1E9E"/>
    <w:rsid w:val="00CC269F"/>
    <w:rsid w:val="00CC3571"/>
    <w:rsid w:val="00CC441A"/>
    <w:rsid w:val="00CC48FA"/>
    <w:rsid w:val="00CC4BD3"/>
    <w:rsid w:val="00CC4C90"/>
    <w:rsid w:val="00CC5261"/>
    <w:rsid w:val="00CC66A7"/>
    <w:rsid w:val="00CC6F70"/>
    <w:rsid w:val="00CC7280"/>
    <w:rsid w:val="00CD0160"/>
    <w:rsid w:val="00CD227C"/>
    <w:rsid w:val="00CD4BEB"/>
    <w:rsid w:val="00CD51B5"/>
    <w:rsid w:val="00CD54E5"/>
    <w:rsid w:val="00CD6254"/>
    <w:rsid w:val="00CD70D9"/>
    <w:rsid w:val="00CE0D86"/>
    <w:rsid w:val="00CE1169"/>
    <w:rsid w:val="00CE15EE"/>
    <w:rsid w:val="00CE25C2"/>
    <w:rsid w:val="00CE3CD4"/>
    <w:rsid w:val="00CE3FC6"/>
    <w:rsid w:val="00CE473E"/>
    <w:rsid w:val="00CE4913"/>
    <w:rsid w:val="00CE4ECB"/>
    <w:rsid w:val="00CE5860"/>
    <w:rsid w:val="00CE5E74"/>
    <w:rsid w:val="00CE668D"/>
    <w:rsid w:val="00CE6A37"/>
    <w:rsid w:val="00CE73D3"/>
    <w:rsid w:val="00CF0C61"/>
    <w:rsid w:val="00CF153D"/>
    <w:rsid w:val="00CF2A28"/>
    <w:rsid w:val="00CF3309"/>
    <w:rsid w:val="00CF33D4"/>
    <w:rsid w:val="00CF3AE0"/>
    <w:rsid w:val="00CF3EF7"/>
    <w:rsid w:val="00CF4B5B"/>
    <w:rsid w:val="00CF4D79"/>
    <w:rsid w:val="00CF50C6"/>
    <w:rsid w:val="00CF64AA"/>
    <w:rsid w:val="00CF6B3B"/>
    <w:rsid w:val="00CF6DB7"/>
    <w:rsid w:val="00CF6E60"/>
    <w:rsid w:val="00D00098"/>
    <w:rsid w:val="00D00BE7"/>
    <w:rsid w:val="00D00EAF"/>
    <w:rsid w:val="00D0103A"/>
    <w:rsid w:val="00D01321"/>
    <w:rsid w:val="00D01962"/>
    <w:rsid w:val="00D03585"/>
    <w:rsid w:val="00D03DE1"/>
    <w:rsid w:val="00D03E69"/>
    <w:rsid w:val="00D04286"/>
    <w:rsid w:val="00D045B2"/>
    <w:rsid w:val="00D05A05"/>
    <w:rsid w:val="00D062C7"/>
    <w:rsid w:val="00D06AA9"/>
    <w:rsid w:val="00D11445"/>
    <w:rsid w:val="00D1149C"/>
    <w:rsid w:val="00D1179D"/>
    <w:rsid w:val="00D13FAC"/>
    <w:rsid w:val="00D1467D"/>
    <w:rsid w:val="00D14E24"/>
    <w:rsid w:val="00D152E5"/>
    <w:rsid w:val="00D1568D"/>
    <w:rsid w:val="00D17481"/>
    <w:rsid w:val="00D20C74"/>
    <w:rsid w:val="00D22815"/>
    <w:rsid w:val="00D2311D"/>
    <w:rsid w:val="00D231A8"/>
    <w:rsid w:val="00D25894"/>
    <w:rsid w:val="00D25968"/>
    <w:rsid w:val="00D26873"/>
    <w:rsid w:val="00D2699D"/>
    <w:rsid w:val="00D30922"/>
    <w:rsid w:val="00D313CA"/>
    <w:rsid w:val="00D316C3"/>
    <w:rsid w:val="00D31A0F"/>
    <w:rsid w:val="00D32E66"/>
    <w:rsid w:val="00D33DA7"/>
    <w:rsid w:val="00D33DF7"/>
    <w:rsid w:val="00D33FF6"/>
    <w:rsid w:val="00D34864"/>
    <w:rsid w:val="00D34B5E"/>
    <w:rsid w:val="00D34FD2"/>
    <w:rsid w:val="00D35959"/>
    <w:rsid w:val="00D35E7A"/>
    <w:rsid w:val="00D3612E"/>
    <w:rsid w:val="00D36C56"/>
    <w:rsid w:val="00D36FC5"/>
    <w:rsid w:val="00D370B7"/>
    <w:rsid w:val="00D376E9"/>
    <w:rsid w:val="00D37A8D"/>
    <w:rsid w:val="00D37C8E"/>
    <w:rsid w:val="00D40F20"/>
    <w:rsid w:val="00D42EEB"/>
    <w:rsid w:val="00D43D9A"/>
    <w:rsid w:val="00D4468C"/>
    <w:rsid w:val="00D465CB"/>
    <w:rsid w:val="00D4667E"/>
    <w:rsid w:val="00D513DC"/>
    <w:rsid w:val="00D51653"/>
    <w:rsid w:val="00D519BB"/>
    <w:rsid w:val="00D5349A"/>
    <w:rsid w:val="00D56BA5"/>
    <w:rsid w:val="00D574BB"/>
    <w:rsid w:val="00D60419"/>
    <w:rsid w:val="00D606A7"/>
    <w:rsid w:val="00D60BEE"/>
    <w:rsid w:val="00D60F77"/>
    <w:rsid w:val="00D61135"/>
    <w:rsid w:val="00D61A49"/>
    <w:rsid w:val="00D61EC5"/>
    <w:rsid w:val="00D63F70"/>
    <w:rsid w:val="00D65504"/>
    <w:rsid w:val="00D65852"/>
    <w:rsid w:val="00D66730"/>
    <w:rsid w:val="00D66D43"/>
    <w:rsid w:val="00D67B73"/>
    <w:rsid w:val="00D67C17"/>
    <w:rsid w:val="00D7259B"/>
    <w:rsid w:val="00D72F41"/>
    <w:rsid w:val="00D73976"/>
    <w:rsid w:val="00D73DF5"/>
    <w:rsid w:val="00D75D9F"/>
    <w:rsid w:val="00D7719D"/>
    <w:rsid w:val="00D801AD"/>
    <w:rsid w:val="00D808F3"/>
    <w:rsid w:val="00D80904"/>
    <w:rsid w:val="00D81249"/>
    <w:rsid w:val="00D81353"/>
    <w:rsid w:val="00D813EA"/>
    <w:rsid w:val="00D81BB0"/>
    <w:rsid w:val="00D81F2D"/>
    <w:rsid w:val="00D82AE5"/>
    <w:rsid w:val="00D831EE"/>
    <w:rsid w:val="00D8324B"/>
    <w:rsid w:val="00D834F6"/>
    <w:rsid w:val="00D83786"/>
    <w:rsid w:val="00D8462E"/>
    <w:rsid w:val="00D84F1B"/>
    <w:rsid w:val="00D8548F"/>
    <w:rsid w:val="00D856BF"/>
    <w:rsid w:val="00D85AD1"/>
    <w:rsid w:val="00D860DD"/>
    <w:rsid w:val="00D860E2"/>
    <w:rsid w:val="00D8676C"/>
    <w:rsid w:val="00D86EC4"/>
    <w:rsid w:val="00D8748E"/>
    <w:rsid w:val="00D8784E"/>
    <w:rsid w:val="00D90358"/>
    <w:rsid w:val="00D90CCB"/>
    <w:rsid w:val="00D9121A"/>
    <w:rsid w:val="00D91262"/>
    <w:rsid w:val="00D92E8A"/>
    <w:rsid w:val="00D93BBF"/>
    <w:rsid w:val="00D94563"/>
    <w:rsid w:val="00D94786"/>
    <w:rsid w:val="00D954D5"/>
    <w:rsid w:val="00D9697E"/>
    <w:rsid w:val="00D97E82"/>
    <w:rsid w:val="00DA148E"/>
    <w:rsid w:val="00DA28B0"/>
    <w:rsid w:val="00DA308D"/>
    <w:rsid w:val="00DA34AF"/>
    <w:rsid w:val="00DA3D17"/>
    <w:rsid w:val="00DA3E23"/>
    <w:rsid w:val="00DA5B1B"/>
    <w:rsid w:val="00DA62D8"/>
    <w:rsid w:val="00DB02A5"/>
    <w:rsid w:val="00DB0672"/>
    <w:rsid w:val="00DB0A78"/>
    <w:rsid w:val="00DB0B19"/>
    <w:rsid w:val="00DB0C7E"/>
    <w:rsid w:val="00DB2539"/>
    <w:rsid w:val="00DB2BDD"/>
    <w:rsid w:val="00DB463F"/>
    <w:rsid w:val="00DB4AE1"/>
    <w:rsid w:val="00DB5375"/>
    <w:rsid w:val="00DB62DD"/>
    <w:rsid w:val="00DB63F8"/>
    <w:rsid w:val="00DB72BF"/>
    <w:rsid w:val="00DC0708"/>
    <w:rsid w:val="00DC1AD5"/>
    <w:rsid w:val="00DC3421"/>
    <w:rsid w:val="00DC4564"/>
    <w:rsid w:val="00DC49CD"/>
    <w:rsid w:val="00DC51E8"/>
    <w:rsid w:val="00DC69E1"/>
    <w:rsid w:val="00DC758B"/>
    <w:rsid w:val="00DD084F"/>
    <w:rsid w:val="00DD0D72"/>
    <w:rsid w:val="00DD0E0C"/>
    <w:rsid w:val="00DD2486"/>
    <w:rsid w:val="00DD2A21"/>
    <w:rsid w:val="00DD4B6B"/>
    <w:rsid w:val="00DD52D9"/>
    <w:rsid w:val="00DD5534"/>
    <w:rsid w:val="00DD5979"/>
    <w:rsid w:val="00DD7FF8"/>
    <w:rsid w:val="00DE1A91"/>
    <w:rsid w:val="00DE1D6A"/>
    <w:rsid w:val="00DE27D1"/>
    <w:rsid w:val="00DE2CF5"/>
    <w:rsid w:val="00DE367E"/>
    <w:rsid w:val="00DE3A1D"/>
    <w:rsid w:val="00DE5131"/>
    <w:rsid w:val="00DE5E34"/>
    <w:rsid w:val="00DE67AA"/>
    <w:rsid w:val="00DF40BA"/>
    <w:rsid w:val="00DF5090"/>
    <w:rsid w:val="00DF53D7"/>
    <w:rsid w:val="00DF5AA3"/>
    <w:rsid w:val="00DF5AD5"/>
    <w:rsid w:val="00DF6C10"/>
    <w:rsid w:val="00DF6EA0"/>
    <w:rsid w:val="00DF6EBF"/>
    <w:rsid w:val="00DF732F"/>
    <w:rsid w:val="00DF7490"/>
    <w:rsid w:val="00DF79BE"/>
    <w:rsid w:val="00E00C4A"/>
    <w:rsid w:val="00E023FD"/>
    <w:rsid w:val="00E048BE"/>
    <w:rsid w:val="00E04AC1"/>
    <w:rsid w:val="00E04B5D"/>
    <w:rsid w:val="00E04F51"/>
    <w:rsid w:val="00E054EF"/>
    <w:rsid w:val="00E05C95"/>
    <w:rsid w:val="00E05D66"/>
    <w:rsid w:val="00E0675F"/>
    <w:rsid w:val="00E1028E"/>
    <w:rsid w:val="00E112AA"/>
    <w:rsid w:val="00E11862"/>
    <w:rsid w:val="00E121A1"/>
    <w:rsid w:val="00E1372E"/>
    <w:rsid w:val="00E13741"/>
    <w:rsid w:val="00E13751"/>
    <w:rsid w:val="00E13C2A"/>
    <w:rsid w:val="00E13F3A"/>
    <w:rsid w:val="00E141B8"/>
    <w:rsid w:val="00E161CA"/>
    <w:rsid w:val="00E167BA"/>
    <w:rsid w:val="00E168D1"/>
    <w:rsid w:val="00E16E71"/>
    <w:rsid w:val="00E17453"/>
    <w:rsid w:val="00E20678"/>
    <w:rsid w:val="00E21C33"/>
    <w:rsid w:val="00E22BE3"/>
    <w:rsid w:val="00E22FA1"/>
    <w:rsid w:val="00E23606"/>
    <w:rsid w:val="00E23C39"/>
    <w:rsid w:val="00E23F7E"/>
    <w:rsid w:val="00E252DA"/>
    <w:rsid w:val="00E2548A"/>
    <w:rsid w:val="00E25741"/>
    <w:rsid w:val="00E257CC"/>
    <w:rsid w:val="00E257F1"/>
    <w:rsid w:val="00E25F3E"/>
    <w:rsid w:val="00E267A7"/>
    <w:rsid w:val="00E26A4D"/>
    <w:rsid w:val="00E26D73"/>
    <w:rsid w:val="00E279A3"/>
    <w:rsid w:val="00E27A02"/>
    <w:rsid w:val="00E27A1D"/>
    <w:rsid w:val="00E3038B"/>
    <w:rsid w:val="00E305E1"/>
    <w:rsid w:val="00E30EDE"/>
    <w:rsid w:val="00E3562E"/>
    <w:rsid w:val="00E35956"/>
    <w:rsid w:val="00E36F5C"/>
    <w:rsid w:val="00E37DD6"/>
    <w:rsid w:val="00E40827"/>
    <w:rsid w:val="00E40C8C"/>
    <w:rsid w:val="00E42DB0"/>
    <w:rsid w:val="00E43F66"/>
    <w:rsid w:val="00E45E09"/>
    <w:rsid w:val="00E46A60"/>
    <w:rsid w:val="00E470F1"/>
    <w:rsid w:val="00E50E80"/>
    <w:rsid w:val="00E5102F"/>
    <w:rsid w:val="00E51263"/>
    <w:rsid w:val="00E515FD"/>
    <w:rsid w:val="00E51613"/>
    <w:rsid w:val="00E539B3"/>
    <w:rsid w:val="00E54290"/>
    <w:rsid w:val="00E54EE1"/>
    <w:rsid w:val="00E55846"/>
    <w:rsid w:val="00E55DD5"/>
    <w:rsid w:val="00E55F93"/>
    <w:rsid w:val="00E568DB"/>
    <w:rsid w:val="00E57366"/>
    <w:rsid w:val="00E57A7C"/>
    <w:rsid w:val="00E6078E"/>
    <w:rsid w:val="00E62C2C"/>
    <w:rsid w:val="00E63752"/>
    <w:rsid w:val="00E63CBB"/>
    <w:rsid w:val="00E63EBE"/>
    <w:rsid w:val="00E656A7"/>
    <w:rsid w:val="00E67801"/>
    <w:rsid w:val="00E716F3"/>
    <w:rsid w:val="00E72EB3"/>
    <w:rsid w:val="00E737B6"/>
    <w:rsid w:val="00E73B1C"/>
    <w:rsid w:val="00E74472"/>
    <w:rsid w:val="00E750D6"/>
    <w:rsid w:val="00E76289"/>
    <w:rsid w:val="00E7685A"/>
    <w:rsid w:val="00E76CF8"/>
    <w:rsid w:val="00E80149"/>
    <w:rsid w:val="00E8065B"/>
    <w:rsid w:val="00E82384"/>
    <w:rsid w:val="00E82EF3"/>
    <w:rsid w:val="00E833F4"/>
    <w:rsid w:val="00E84C73"/>
    <w:rsid w:val="00E84DFB"/>
    <w:rsid w:val="00E85A81"/>
    <w:rsid w:val="00E85E22"/>
    <w:rsid w:val="00E863E7"/>
    <w:rsid w:val="00E8644D"/>
    <w:rsid w:val="00E86A12"/>
    <w:rsid w:val="00E86C69"/>
    <w:rsid w:val="00E86FAE"/>
    <w:rsid w:val="00E9133E"/>
    <w:rsid w:val="00E92F35"/>
    <w:rsid w:val="00E94510"/>
    <w:rsid w:val="00E94586"/>
    <w:rsid w:val="00E946F1"/>
    <w:rsid w:val="00E9477E"/>
    <w:rsid w:val="00E952B5"/>
    <w:rsid w:val="00E96630"/>
    <w:rsid w:val="00E97A94"/>
    <w:rsid w:val="00E97DD7"/>
    <w:rsid w:val="00EA090B"/>
    <w:rsid w:val="00EA1A50"/>
    <w:rsid w:val="00EA252C"/>
    <w:rsid w:val="00EA38CD"/>
    <w:rsid w:val="00EA4814"/>
    <w:rsid w:val="00EA4DC2"/>
    <w:rsid w:val="00EA5ED4"/>
    <w:rsid w:val="00EA5FF4"/>
    <w:rsid w:val="00EA69AF"/>
    <w:rsid w:val="00EA7E82"/>
    <w:rsid w:val="00EB09EE"/>
    <w:rsid w:val="00EB17A6"/>
    <w:rsid w:val="00EB258F"/>
    <w:rsid w:val="00EB2606"/>
    <w:rsid w:val="00EB2A15"/>
    <w:rsid w:val="00EB3F95"/>
    <w:rsid w:val="00EB4E9F"/>
    <w:rsid w:val="00EB4EB9"/>
    <w:rsid w:val="00EB50D7"/>
    <w:rsid w:val="00EB55A2"/>
    <w:rsid w:val="00EC00C9"/>
    <w:rsid w:val="00EC030E"/>
    <w:rsid w:val="00EC0EF3"/>
    <w:rsid w:val="00EC1023"/>
    <w:rsid w:val="00EC11FE"/>
    <w:rsid w:val="00EC15CC"/>
    <w:rsid w:val="00EC1B9F"/>
    <w:rsid w:val="00EC381D"/>
    <w:rsid w:val="00EC3FEA"/>
    <w:rsid w:val="00EC52BD"/>
    <w:rsid w:val="00EC7038"/>
    <w:rsid w:val="00EC75B4"/>
    <w:rsid w:val="00ED024E"/>
    <w:rsid w:val="00ED0D92"/>
    <w:rsid w:val="00ED2B30"/>
    <w:rsid w:val="00ED3A29"/>
    <w:rsid w:val="00ED3A95"/>
    <w:rsid w:val="00ED456F"/>
    <w:rsid w:val="00ED533A"/>
    <w:rsid w:val="00ED6855"/>
    <w:rsid w:val="00ED6B8D"/>
    <w:rsid w:val="00ED7326"/>
    <w:rsid w:val="00ED7ECF"/>
    <w:rsid w:val="00EE0DD0"/>
    <w:rsid w:val="00EE0FD6"/>
    <w:rsid w:val="00EE18B7"/>
    <w:rsid w:val="00EE2597"/>
    <w:rsid w:val="00EE396B"/>
    <w:rsid w:val="00EE4205"/>
    <w:rsid w:val="00EE4CEE"/>
    <w:rsid w:val="00EE562A"/>
    <w:rsid w:val="00EE5874"/>
    <w:rsid w:val="00EE59E9"/>
    <w:rsid w:val="00EE6E2E"/>
    <w:rsid w:val="00EE76ED"/>
    <w:rsid w:val="00EE77F1"/>
    <w:rsid w:val="00EE7C7B"/>
    <w:rsid w:val="00EF0394"/>
    <w:rsid w:val="00EF0467"/>
    <w:rsid w:val="00EF0587"/>
    <w:rsid w:val="00EF2388"/>
    <w:rsid w:val="00EF2539"/>
    <w:rsid w:val="00EF25B3"/>
    <w:rsid w:val="00EF2662"/>
    <w:rsid w:val="00EF2B4F"/>
    <w:rsid w:val="00EF351F"/>
    <w:rsid w:val="00EF3BD3"/>
    <w:rsid w:val="00EF3E82"/>
    <w:rsid w:val="00EF502A"/>
    <w:rsid w:val="00EF5860"/>
    <w:rsid w:val="00EF6D9C"/>
    <w:rsid w:val="00F003A9"/>
    <w:rsid w:val="00F010EB"/>
    <w:rsid w:val="00F04753"/>
    <w:rsid w:val="00F04AD4"/>
    <w:rsid w:val="00F04C5C"/>
    <w:rsid w:val="00F0591B"/>
    <w:rsid w:val="00F0719C"/>
    <w:rsid w:val="00F0726A"/>
    <w:rsid w:val="00F07DCA"/>
    <w:rsid w:val="00F10BC9"/>
    <w:rsid w:val="00F1127D"/>
    <w:rsid w:val="00F11B8C"/>
    <w:rsid w:val="00F11F46"/>
    <w:rsid w:val="00F125EF"/>
    <w:rsid w:val="00F12BE9"/>
    <w:rsid w:val="00F13291"/>
    <w:rsid w:val="00F14984"/>
    <w:rsid w:val="00F14B68"/>
    <w:rsid w:val="00F17DE1"/>
    <w:rsid w:val="00F2005C"/>
    <w:rsid w:val="00F21718"/>
    <w:rsid w:val="00F217D0"/>
    <w:rsid w:val="00F2181D"/>
    <w:rsid w:val="00F21AB2"/>
    <w:rsid w:val="00F22AAC"/>
    <w:rsid w:val="00F23435"/>
    <w:rsid w:val="00F234CD"/>
    <w:rsid w:val="00F23C99"/>
    <w:rsid w:val="00F2514A"/>
    <w:rsid w:val="00F2708A"/>
    <w:rsid w:val="00F271B8"/>
    <w:rsid w:val="00F2764D"/>
    <w:rsid w:val="00F27814"/>
    <w:rsid w:val="00F305EB"/>
    <w:rsid w:val="00F305FE"/>
    <w:rsid w:val="00F315D3"/>
    <w:rsid w:val="00F31768"/>
    <w:rsid w:val="00F31ED9"/>
    <w:rsid w:val="00F322CE"/>
    <w:rsid w:val="00F32950"/>
    <w:rsid w:val="00F33796"/>
    <w:rsid w:val="00F33ACF"/>
    <w:rsid w:val="00F33E9C"/>
    <w:rsid w:val="00F33FEF"/>
    <w:rsid w:val="00F34AE2"/>
    <w:rsid w:val="00F351D1"/>
    <w:rsid w:val="00F3581C"/>
    <w:rsid w:val="00F36CF8"/>
    <w:rsid w:val="00F36EDF"/>
    <w:rsid w:val="00F3734B"/>
    <w:rsid w:val="00F40AF2"/>
    <w:rsid w:val="00F40EB2"/>
    <w:rsid w:val="00F419EE"/>
    <w:rsid w:val="00F42DFD"/>
    <w:rsid w:val="00F4304B"/>
    <w:rsid w:val="00F43992"/>
    <w:rsid w:val="00F44BB7"/>
    <w:rsid w:val="00F44CD4"/>
    <w:rsid w:val="00F454ED"/>
    <w:rsid w:val="00F45955"/>
    <w:rsid w:val="00F46982"/>
    <w:rsid w:val="00F469B8"/>
    <w:rsid w:val="00F47057"/>
    <w:rsid w:val="00F4742A"/>
    <w:rsid w:val="00F5015A"/>
    <w:rsid w:val="00F505F7"/>
    <w:rsid w:val="00F53056"/>
    <w:rsid w:val="00F53F1C"/>
    <w:rsid w:val="00F56DB1"/>
    <w:rsid w:val="00F57367"/>
    <w:rsid w:val="00F5797A"/>
    <w:rsid w:val="00F60166"/>
    <w:rsid w:val="00F6039D"/>
    <w:rsid w:val="00F60D9F"/>
    <w:rsid w:val="00F616CC"/>
    <w:rsid w:val="00F61D10"/>
    <w:rsid w:val="00F62617"/>
    <w:rsid w:val="00F63056"/>
    <w:rsid w:val="00F630A2"/>
    <w:rsid w:val="00F63A3C"/>
    <w:rsid w:val="00F6474A"/>
    <w:rsid w:val="00F65792"/>
    <w:rsid w:val="00F6587B"/>
    <w:rsid w:val="00F65AE6"/>
    <w:rsid w:val="00F65E9A"/>
    <w:rsid w:val="00F665A7"/>
    <w:rsid w:val="00F66802"/>
    <w:rsid w:val="00F70000"/>
    <w:rsid w:val="00F7000F"/>
    <w:rsid w:val="00F721F3"/>
    <w:rsid w:val="00F72CD9"/>
    <w:rsid w:val="00F72F40"/>
    <w:rsid w:val="00F73076"/>
    <w:rsid w:val="00F73764"/>
    <w:rsid w:val="00F737F8"/>
    <w:rsid w:val="00F7438A"/>
    <w:rsid w:val="00F74EA5"/>
    <w:rsid w:val="00F75687"/>
    <w:rsid w:val="00F75BA2"/>
    <w:rsid w:val="00F7678A"/>
    <w:rsid w:val="00F77385"/>
    <w:rsid w:val="00F777D9"/>
    <w:rsid w:val="00F8052F"/>
    <w:rsid w:val="00F8095E"/>
    <w:rsid w:val="00F82062"/>
    <w:rsid w:val="00F848C9"/>
    <w:rsid w:val="00F84F24"/>
    <w:rsid w:val="00F85544"/>
    <w:rsid w:val="00F85C83"/>
    <w:rsid w:val="00F86760"/>
    <w:rsid w:val="00F878A4"/>
    <w:rsid w:val="00F90A61"/>
    <w:rsid w:val="00F91122"/>
    <w:rsid w:val="00F91FD6"/>
    <w:rsid w:val="00F92641"/>
    <w:rsid w:val="00F92DD9"/>
    <w:rsid w:val="00F9491B"/>
    <w:rsid w:val="00F95105"/>
    <w:rsid w:val="00F9519F"/>
    <w:rsid w:val="00F96121"/>
    <w:rsid w:val="00F96B32"/>
    <w:rsid w:val="00F96D48"/>
    <w:rsid w:val="00F9716B"/>
    <w:rsid w:val="00F9717E"/>
    <w:rsid w:val="00FA002B"/>
    <w:rsid w:val="00FA00E3"/>
    <w:rsid w:val="00FA11C5"/>
    <w:rsid w:val="00FA1C96"/>
    <w:rsid w:val="00FA1EB8"/>
    <w:rsid w:val="00FA3B96"/>
    <w:rsid w:val="00FA3BA2"/>
    <w:rsid w:val="00FA5AE3"/>
    <w:rsid w:val="00FA7D1F"/>
    <w:rsid w:val="00FB0086"/>
    <w:rsid w:val="00FB0BF5"/>
    <w:rsid w:val="00FB1149"/>
    <w:rsid w:val="00FB1CF0"/>
    <w:rsid w:val="00FB2B15"/>
    <w:rsid w:val="00FB39DB"/>
    <w:rsid w:val="00FB3DBE"/>
    <w:rsid w:val="00FB439F"/>
    <w:rsid w:val="00FB4E56"/>
    <w:rsid w:val="00FB4F89"/>
    <w:rsid w:val="00FB5DC9"/>
    <w:rsid w:val="00FB6503"/>
    <w:rsid w:val="00FB7344"/>
    <w:rsid w:val="00FB74E0"/>
    <w:rsid w:val="00FB7605"/>
    <w:rsid w:val="00FC03CA"/>
    <w:rsid w:val="00FC055E"/>
    <w:rsid w:val="00FC0713"/>
    <w:rsid w:val="00FC0A0C"/>
    <w:rsid w:val="00FC1F2F"/>
    <w:rsid w:val="00FC28A0"/>
    <w:rsid w:val="00FC2A44"/>
    <w:rsid w:val="00FC4A10"/>
    <w:rsid w:val="00FC6AF5"/>
    <w:rsid w:val="00FC6E16"/>
    <w:rsid w:val="00FC717F"/>
    <w:rsid w:val="00FC7F91"/>
    <w:rsid w:val="00FD0B66"/>
    <w:rsid w:val="00FD129D"/>
    <w:rsid w:val="00FD268D"/>
    <w:rsid w:val="00FD32B0"/>
    <w:rsid w:val="00FD3E7F"/>
    <w:rsid w:val="00FD4DD2"/>
    <w:rsid w:val="00FD5FDF"/>
    <w:rsid w:val="00FD63C5"/>
    <w:rsid w:val="00FD67C8"/>
    <w:rsid w:val="00FD7A4F"/>
    <w:rsid w:val="00FE0A57"/>
    <w:rsid w:val="00FE0BC3"/>
    <w:rsid w:val="00FE1C6B"/>
    <w:rsid w:val="00FE259D"/>
    <w:rsid w:val="00FE2C6D"/>
    <w:rsid w:val="00FE3AB0"/>
    <w:rsid w:val="00FE3BC6"/>
    <w:rsid w:val="00FE4373"/>
    <w:rsid w:val="00FE49DA"/>
    <w:rsid w:val="00FE4A88"/>
    <w:rsid w:val="00FE4C04"/>
    <w:rsid w:val="00FE5BEB"/>
    <w:rsid w:val="00FE701D"/>
    <w:rsid w:val="00FE770F"/>
    <w:rsid w:val="00FF0D63"/>
    <w:rsid w:val="00FF1843"/>
    <w:rsid w:val="00FF1C4F"/>
    <w:rsid w:val="00FF2559"/>
    <w:rsid w:val="00FF2785"/>
    <w:rsid w:val="00FF440D"/>
    <w:rsid w:val="00FF447E"/>
    <w:rsid w:val="00FF464A"/>
    <w:rsid w:val="00FF5C74"/>
    <w:rsid w:val="00FF6012"/>
    <w:rsid w:val="00FF6AB0"/>
    <w:rsid w:val="00FF6BDB"/>
    <w:rsid w:val="00FF7724"/>
    <w:rsid w:val="00FF7993"/>
    <w:rsid w:val="00FF7F3B"/>
    <w:rsid w:val="0B980973"/>
    <w:rsid w:val="0D6C0594"/>
    <w:rsid w:val="0DD621C2"/>
    <w:rsid w:val="133F5E24"/>
    <w:rsid w:val="137A4BAC"/>
    <w:rsid w:val="236812DB"/>
    <w:rsid w:val="28087E5A"/>
    <w:rsid w:val="2B082AA8"/>
    <w:rsid w:val="2E8B326C"/>
    <w:rsid w:val="305736CF"/>
    <w:rsid w:val="31785E0F"/>
    <w:rsid w:val="382B2EE9"/>
    <w:rsid w:val="3DBC0CD0"/>
    <w:rsid w:val="44330CC3"/>
    <w:rsid w:val="47C645AA"/>
    <w:rsid w:val="4AA9752A"/>
    <w:rsid w:val="512D20E2"/>
    <w:rsid w:val="66485FFC"/>
    <w:rsid w:val="71D80256"/>
    <w:rsid w:val="747466FD"/>
    <w:rsid w:val="77D92E61"/>
    <w:rsid w:val="7A6407ED"/>
    <w:rsid w:val="7DC56F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semiHidden="1" w:uiPriority="0" w:qFormat="1"/>
    <w:lsdException w:name="annotation text" w:semiHidden="1" w:uiPriority="0" w:qFormat="1"/>
    <w:lsdException w:name="header" w:qFormat="1"/>
    <w:lsdException w:name="footer" w:qFormat="1"/>
    <w:lsdException w:name="index heading" w:semiHidden="1" w:unhideWhenUsed="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iPriority="0" w:qFormat="1"/>
    <w:lsdException w:name="line number" w:semiHidden="1" w:unhideWhenUsed="1"/>
    <w:lsdException w:name="page number" w:uiPriority="0" w:qFormat="1"/>
    <w:lsdException w:name="endnote reference" w:semiHidden="1" w:uiPriority="0"/>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uiPriority="0" w:qFormat="1"/>
    <w:lsdException w:name="List Bullet" w:uiPriority="0"/>
    <w:lsdException w:name="List Number" w:semiHidden="1" w:unhideWhenUsed="1"/>
    <w:lsdException w:name="List 2" w:uiPriority="0" w:qFormat="1"/>
    <w:lsdException w:name="List 3" w:uiPriority="0" w:qFormat="1"/>
    <w:lsdException w:name="List 4" w:uiPriority="0" w:qFormat="1"/>
    <w:lsdException w:name="List 5" w:uiPriority="0"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uiPriority="0" w:qFormat="1"/>
    <w:lsdException w:name="List Continue 3" w:uiPriority="0" w:qFormat="1"/>
    <w:lsdException w:name="List Continue 4" w:uiPriority="0" w:qFormat="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lsdException w:name="Strong" w:uiPriority="22" w:qFormat="1"/>
    <w:lsdException w:name="Emphasis" w:uiPriority="20" w:qFormat="1"/>
    <w:lsdException w:name="Document Map" w:semiHidden="1" w:uiPriority="0"/>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qFormat="1"/>
    <w:lsdException w:name="Light List" w:uiPriority="61" w:qFormat="1"/>
    <w:lsdException w:name="Light Grid" w:uiPriority="62" w:qFormat="1"/>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qFormat="1"/>
    <w:lsdException w:name="Light Grid Accent 1" w:uiPriority="62" w:qFormat="1"/>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qFormat="1"/>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qFormat="1"/>
    <w:lsdException w:name="Light Grid Accent 3" w:uiPriority="62" w:qFormat="1"/>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qFormat="1"/>
    <w:lsdException w:name="Light List Accent 4" w:uiPriority="61" w:qFormat="1"/>
    <w:lsdException w:name="Light Grid Accent 4" w:uiPriority="62" w:qFormat="1"/>
    <w:lsdException w:name="Medium Shading 1 Accent 4" w:uiPriority="63"/>
    <w:lsdException w:name="Medium Shading 2 Accent 4" w:uiPriority="64"/>
    <w:lsdException w:name="Medium List 1 Accent 4" w:uiPriority="65"/>
    <w:lsdException w:name="Medium List 2 Accent 4" w:uiPriority="66" w:qFormat="1"/>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qFormat="1"/>
    <w:lsdException w:name="Light Grid Accent 5" w:uiPriority="62" w:qFormat="1"/>
    <w:lsdException w:name="Medium Shading 1 Accent 5" w:uiPriority="63"/>
    <w:lsdException w:name="Medium Shading 2 Accent 5" w:uiPriority="64"/>
    <w:lsdException w:name="Medium List 1 Accent 5" w:uiPriority="65" w:qFormat="1"/>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qFormat="1"/>
    <w:lsdException w:name="Light List Accent 6" w:uiPriority="61" w:qFormat="1"/>
    <w:lsdException w:name="Light Grid Accent 6" w:uiPriority="62" w:qFormat="1"/>
    <w:lsdException w:name="Medium Shading 1 Accent 6" w:uiPriority="63"/>
    <w:lsdException w:name="Medium Shading 2 Accent 6" w:uiPriority="64" w:qFormat="1"/>
    <w:lsdException w:name="Medium List 1 Accent 6" w:uiPriority="65"/>
    <w:lsdException w:name="Medium List 2 Accent 6" w:uiPriority="66" w:qFormat="1"/>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77B5"/>
    <w:pPr>
      <w:widowControl w:val="0"/>
      <w:spacing w:after="100"/>
      <w:jc w:val="both"/>
    </w:pPr>
    <w:rPr>
      <w:rFonts w:ascii="Times New Roman" w:eastAsia="Times New Roman" w:hAnsi="Times New Roman" w:cs="Times New Roman"/>
      <w:color w:val="000000" w:themeColor="text1"/>
      <w:sz w:val="27"/>
      <w:szCs w:val="27"/>
      <w:lang w:val="nl-NL"/>
    </w:rPr>
  </w:style>
  <w:style w:type="paragraph" w:styleId="Heading1">
    <w:name w:val="heading 1"/>
    <w:basedOn w:val="Normal"/>
    <w:next w:val="Normal"/>
    <w:link w:val="Heading1Char"/>
    <w:qFormat/>
    <w:rsid w:val="007477B5"/>
    <w:pPr>
      <w:keepNext/>
      <w:spacing w:line="360" w:lineRule="auto"/>
      <w:ind w:left="720"/>
      <w:outlineLvl w:val="0"/>
    </w:pPr>
    <w:rPr>
      <w:rFonts w:ascii=".VnTime" w:hAnsi=".VnTime"/>
      <w:b/>
      <w:bCs/>
      <w:i/>
      <w:iCs/>
      <w:szCs w:val="28"/>
    </w:rPr>
  </w:style>
  <w:style w:type="paragraph" w:styleId="Heading2">
    <w:name w:val="heading 2"/>
    <w:basedOn w:val="Normal"/>
    <w:next w:val="Normal"/>
    <w:link w:val="Heading2Char1"/>
    <w:qFormat/>
    <w:rsid w:val="007477B5"/>
    <w:pPr>
      <w:keepNext/>
      <w:spacing w:before="60" w:after="40" w:line="360" w:lineRule="auto"/>
      <w:jc w:val="center"/>
      <w:outlineLvl w:val="1"/>
    </w:pPr>
    <w:rPr>
      <w:rFonts w:ascii=".VnTimeH" w:hAnsi=".VnTimeH"/>
      <w:b/>
      <w:bCs/>
      <w:szCs w:val="28"/>
    </w:rPr>
  </w:style>
  <w:style w:type="paragraph" w:styleId="Heading3">
    <w:name w:val="heading 3"/>
    <w:basedOn w:val="Normal"/>
    <w:next w:val="Normal"/>
    <w:link w:val="Heading3Char"/>
    <w:qFormat/>
    <w:rsid w:val="007477B5"/>
    <w:pPr>
      <w:keepNext/>
      <w:spacing w:before="60" w:line="312" w:lineRule="auto"/>
      <w:jc w:val="center"/>
      <w:outlineLvl w:val="2"/>
    </w:pPr>
    <w:rPr>
      <w:rFonts w:ascii=".VnTimeH" w:hAnsi=".VnTimeH"/>
      <w:b/>
      <w:bCs/>
      <w:sz w:val="26"/>
      <w:szCs w:val="28"/>
    </w:rPr>
  </w:style>
  <w:style w:type="paragraph" w:styleId="Heading4">
    <w:name w:val="heading 4"/>
    <w:basedOn w:val="Normal"/>
    <w:next w:val="Normal"/>
    <w:link w:val="Heading4Char"/>
    <w:qFormat/>
    <w:rsid w:val="007477B5"/>
    <w:pPr>
      <w:keepNext/>
      <w:spacing w:before="240" w:after="60"/>
      <w:outlineLvl w:val="3"/>
    </w:pPr>
    <w:rPr>
      <w:b/>
      <w:bCs/>
      <w:szCs w:val="28"/>
    </w:rPr>
  </w:style>
  <w:style w:type="paragraph" w:styleId="Heading5">
    <w:name w:val="heading 5"/>
    <w:basedOn w:val="Normal"/>
    <w:next w:val="Normal"/>
    <w:link w:val="Heading5Char"/>
    <w:qFormat/>
    <w:rsid w:val="007477B5"/>
    <w:pPr>
      <w:spacing w:before="240" w:after="60"/>
      <w:outlineLvl w:val="4"/>
    </w:pPr>
    <w:rPr>
      <w:rFonts w:ascii=".VnTime" w:hAnsi=".VnTime"/>
      <w:b/>
      <w:bCs/>
      <w:i/>
      <w:iCs/>
      <w:sz w:val="26"/>
      <w:szCs w:val="26"/>
    </w:rPr>
  </w:style>
  <w:style w:type="paragraph" w:styleId="Heading6">
    <w:name w:val="heading 6"/>
    <w:basedOn w:val="Normal"/>
    <w:next w:val="Normal"/>
    <w:link w:val="Heading6Char"/>
    <w:qFormat/>
    <w:rsid w:val="007477B5"/>
    <w:pPr>
      <w:keepNext/>
      <w:ind w:firstLine="720"/>
      <w:jc w:val="center"/>
      <w:outlineLvl w:val="5"/>
    </w:pPr>
    <w:rPr>
      <w:b/>
      <w:sz w:val="24"/>
    </w:rPr>
  </w:style>
  <w:style w:type="paragraph" w:styleId="Heading7">
    <w:name w:val="heading 7"/>
    <w:basedOn w:val="Normal"/>
    <w:next w:val="Normal"/>
    <w:link w:val="Heading7Char"/>
    <w:qFormat/>
    <w:rsid w:val="007477B5"/>
    <w:pPr>
      <w:keepNext/>
      <w:ind w:left="720"/>
      <w:outlineLvl w:val="6"/>
    </w:pPr>
    <w:rPr>
      <w:b/>
      <w:bCs/>
      <w:sz w:val="26"/>
      <w:szCs w:val="26"/>
    </w:rPr>
  </w:style>
  <w:style w:type="paragraph" w:styleId="Heading8">
    <w:name w:val="heading 8"/>
    <w:basedOn w:val="Normal"/>
    <w:next w:val="Normal"/>
    <w:link w:val="Heading8Char"/>
    <w:qFormat/>
    <w:rsid w:val="007477B5"/>
    <w:pPr>
      <w:keepNext/>
      <w:spacing w:after="120"/>
      <w:jc w:val="center"/>
      <w:outlineLvl w:val="7"/>
    </w:pPr>
    <w:rPr>
      <w:rFonts w:ascii=".VnTimeH" w:hAnsi=".VnTimeH"/>
      <w:b/>
      <w:sz w:val="32"/>
      <w:szCs w:val="20"/>
    </w:rPr>
  </w:style>
  <w:style w:type="paragraph" w:styleId="Heading9">
    <w:name w:val="heading 9"/>
    <w:basedOn w:val="Normal"/>
    <w:next w:val="Normal"/>
    <w:link w:val="Heading9Char"/>
    <w:qFormat/>
    <w:rsid w:val="007477B5"/>
    <w:pPr>
      <w:keepNext/>
      <w:spacing w:before="120" w:line="288" w:lineRule="auto"/>
      <w:outlineLvl w:val="8"/>
    </w:pPr>
    <w:rPr>
      <w:rFonts w:ascii=".VnHelvetIns" w:hAnsi=".VnHelvetIns"/>
      <w:bCs/>
      <w:iCs/>
      <w:color w:val="000000"/>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qFormat/>
    <w:rsid w:val="007477B5"/>
    <w:rPr>
      <w:rFonts w:ascii="Tahoma" w:hAnsi="Tahoma" w:cs="Tahoma"/>
      <w:sz w:val="16"/>
      <w:szCs w:val="16"/>
    </w:rPr>
  </w:style>
  <w:style w:type="paragraph" w:styleId="BlockText">
    <w:name w:val="Block Text"/>
    <w:basedOn w:val="Normal"/>
    <w:qFormat/>
    <w:rsid w:val="007477B5"/>
    <w:pPr>
      <w:tabs>
        <w:tab w:val="left" w:pos="709"/>
      </w:tabs>
      <w:autoSpaceDE w:val="0"/>
      <w:autoSpaceDN w:val="0"/>
      <w:ind w:left="6521" w:right="-149" w:hanging="6521"/>
    </w:pPr>
    <w:rPr>
      <w:rFonts w:ascii=".VnTime" w:hAnsi=".VnTime" w:cs=".VnTime"/>
      <w:szCs w:val="28"/>
    </w:rPr>
  </w:style>
  <w:style w:type="paragraph" w:styleId="BodyText">
    <w:name w:val="Body Text"/>
    <w:basedOn w:val="Normal"/>
    <w:link w:val="BodyTextChar"/>
    <w:qFormat/>
    <w:rsid w:val="007477B5"/>
    <w:rPr>
      <w:rFonts w:ascii=".VnTime" w:hAnsi=".VnTime"/>
      <w:szCs w:val="28"/>
    </w:rPr>
  </w:style>
  <w:style w:type="paragraph" w:styleId="BodyText2">
    <w:name w:val="Body Text 2"/>
    <w:basedOn w:val="Normal"/>
    <w:link w:val="BodyText2Char"/>
    <w:qFormat/>
    <w:rsid w:val="007477B5"/>
    <w:pPr>
      <w:spacing w:line="360" w:lineRule="auto"/>
    </w:pPr>
    <w:rPr>
      <w:rFonts w:ascii=".VnTime" w:hAnsi=".VnTime"/>
      <w:b/>
      <w:bCs/>
      <w:szCs w:val="28"/>
    </w:rPr>
  </w:style>
  <w:style w:type="paragraph" w:styleId="BodyText3">
    <w:name w:val="Body Text 3"/>
    <w:basedOn w:val="Normal"/>
    <w:link w:val="BodyText3Char"/>
    <w:qFormat/>
    <w:rsid w:val="007477B5"/>
    <w:pPr>
      <w:spacing w:before="60" w:line="312" w:lineRule="auto"/>
    </w:pPr>
    <w:rPr>
      <w:rFonts w:ascii=".VnTime" w:hAnsi=".VnTime"/>
      <w:sz w:val="26"/>
      <w:szCs w:val="28"/>
    </w:rPr>
  </w:style>
  <w:style w:type="paragraph" w:styleId="BodyTextFirstIndent">
    <w:name w:val="Body Text First Indent"/>
    <w:basedOn w:val="BodyText"/>
    <w:link w:val="BodyTextFirstIndentChar"/>
    <w:qFormat/>
    <w:rsid w:val="007477B5"/>
    <w:pPr>
      <w:tabs>
        <w:tab w:val="left" w:pos="0"/>
      </w:tabs>
      <w:spacing w:after="120"/>
    </w:pPr>
    <w:rPr>
      <w:rFonts w:ascii="Times New Roman" w:hAnsi="Times New Roman"/>
    </w:rPr>
  </w:style>
  <w:style w:type="paragraph" w:styleId="BodyTextIndent">
    <w:name w:val="Body Text Indent"/>
    <w:basedOn w:val="Normal"/>
    <w:link w:val="BodyTextIndentChar"/>
    <w:qFormat/>
    <w:rsid w:val="007477B5"/>
    <w:pPr>
      <w:spacing w:before="60" w:line="360" w:lineRule="auto"/>
      <w:ind w:firstLine="720"/>
    </w:pPr>
    <w:rPr>
      <w:rFonts w:ascii=".VnTime" w:hAnsi=".VnTime"/>
      <w:b/>
      <w:bCs/>
      <w:i/>
      <w:iCs/>
      <w:szCs w:val="28"/>
    </w:rPr>
  </w:style>
  <w:style w:type="paragraph" w:styleId="BodyTextIndent2">
    <w:name w:val="Body Text Indent 2"/>
    <w:basedOn w:val="Normal"/>
    <w:link w:val="BodyTextIndent2Char"/>
    <w:qFormat/>
    <w:rsid w:val="007477B5"/>
    <w:pPr>
      <w:spacing w:line="360" w:lineRule="auto"/>
      <w:ind w:left="720"/>
    </w:pPr>
    <w:rPr>
      <w:rFonts w:ascii=".VnTime" w:hAnsi=".VnTime"/>
      <w:szCs w:val="28"/>
    </w:rPr>
  </w:style>
  <w:style w:type="paragraph" w:styleId="BodyTextIndent3">
    <w:name w:val="Body Text Indent 3"/>
    <w:basedOn w:val="Normal"/>
    <w:link w:val="BodyTextIndent3Char"/>
    <w:qFormat/>
    <w:rsid w:val="007477B5"/>
    <w:pPr>
      <w:spacing w:after="120"/>
      <w:ind w:left="360"/>
    </w:pPr>
    <w:rPr>
      <w:rFonts w:ascii=".VnTime" w:hAnsi=".VnTime"/>
      <w:sz w:val="16"/>
      <w:szCs w:val="16"/>
    </w:rPr>
  </w:style>
  <w:style w:type="paragraph" w:styleId="Caption">
    <w:name w:val="caption"/>
    <w:basedOn w:val="Normal"/>
    <w:next w:val="Normal"/>
    <w:qFormat/>
    <w:rsid w:val="007477B5"/>
    <w:pPr>
      <w:keepNext/>
      <w:spacing w:before="120" w:after="120"/>
      <w:jc w:val="center"/>
    </w:pPr>
    <w:rPr>
      <w:rFonts w:ascii=".VnAvantH" w:hAnsi=".VnAvantH"/>
      <w:b/>
      <w:color w:val="000000"/>
      <w:spacing w:val="28"/>
      <w:sz w:val="23"/>
      <w:szCs w:val="20"/>
    </w:rPr>
  </w:style>
  <w:style w:type="character" w:styleId="CommentReference">
    <w:name w:val="annotation reference"/>
    <w:semiHidden/>
    <w:qFormat/>
    <w:rsid w:val="007477B5"/>
    <w:rPr>
      <w:sz w:val="16"/>
      <w:szCs w:val="16"/>
    </w:rPr>
  </w:style>
  <w:style w:type="paragraph" w:styleId="CommentText">
    <w:name w:val="annotation text"/>
    <w:basedOn w:val="Normal"/>
    <w:link w:val="CommentTextChar"/>
    <w:semiHidden/>
    <w:qFormat/>
    <w:rsid w:val="007477B5"/>
    <w:rPr>
      <w:rFonts w:ascii="VnTime" w:hAnsi="VnTime"/>
      <w:snapToGrid w:val="0"/>
      <w:color w:val="0000FF"/>
      <w:sz w:val="20"/>
      <w:szCs w:val="20"/>
    </w:rPr>
  </w:style>
  <w:style w:type="paragraph" w:styleId="CommentSubject">
    <w:name w:val="annotation subject"/>
    <w:basedOn w:val="CommentText"/>
    <w:next w:val="CommentText"/>
    <w:link w:val="CommentSubjectChar"/>
    <w:semiHidden/>
    <w:qFormat/>
    <w:rsid w:val="007477B5"/>
    <w:rPr>
      <w:rFonts w:ascii=".VnTime" w:hAnsi=".VnTime"/>
      <w:b/>
      <w:bCs/>
      <w:snapToGrid/>
      <w:color w:val="000000"/>
    </w:rPr>
  </w:style>
  <w:style w:type="paragraph" w:styleId="DocumentMap">
    <w:name w:val="Document Map"/>
    <w:basedOn w:val="Normal"/>
    <w:link w:val="DocumentMapChar"/>
    <w:semiHidden/>
    <w:rsid w:val="007477B5"/>
    <w:pPr>
      <w:shd w:val="clear" w:color="auto" w:fill="000080"/>
      <w:autoSpaceDE w:val="0"/>
      <w:autoSpaceDN w:val="0"/>
    </w:pPr>
    <w:rPr>
      <w:rFonts w:ascii="Tahoma" w:hAnsi="Tahoma" w:cs="Tahoma"/>
      <w:color w:val="0000FF"/>
      <w:sz w:val="26"/>
      <w:szCs w:val="26"/>
    </w:rPr>
  </w:style>
  <w:style w:type="character" w:styleId="EndnoteReference">
    <w:name w:val="endnote reference"/>
    <w:semiHidden/>
    <w:rsid w:val="007477B5"/>
    <w:rPr>
      <w:vertAlign w:val="superscript"/>
    </w:rPr>
  </w:style>
  <w:style w:type="paragraph" w:styleId="EndnoteText">
    <w:name w:val="endnote text"/>
    <w:basedOn w:val="Normal"/>
    <w:link w:val="EndnoteTextChar"/>
    <w:semiHidden/>
    <w:qFormat/>
    <w:rsid w:val="007477B5"/>
    <w:pPr>
      <w:overflowPunct w:val="0"/>
      <w:autoSpaceDE w:val="0"/>
      <w:autoSpaceDN w:val="0"/>
      <w:adjustRightInd w:val="0"/>
      <w:spacing w:after="120"/>
      <w:ind w:firstLine="567"/>
      <w:textAlignment w:val="baseline"/>
    </w:pPr>
    <w:rPr>
      <w:rFonts w:ascii=".VnTime" w:hAnsi=".VnTime" w:cs=".VnTime"/>
      <w:color w:val="0000FF"/>
      <w:sz w:val="20"/>
      <w:szCs w:val="20"/>
    </w:rPr>
  </w:style>
  <w:style w:type="character" w:styleId="FollowedHyperlink">
    <w:name w:val="FollowedHyperlink"/>
    <w:rsid w:val="007477B5"/>
    <w:rPr>
      <w:color w:val="800080"/>
      <w:u w:val="single"/>
    </w:rPr>
  </w:style>
  <w:style w:type="paragraph" w:styleId="Footer">
    <w:name w:val="footer"/>
    <w:basedOn w:val="Normal"/>
    <w:link w:val="FooterChar"/>
    <w:uiPriority w:val="99"/>
    <w:qFormat/>
    <w:rsid w:val="007477B5"/>
    <w:pPr>
      <w:tabs>
        <w:tab w:val="center" w:pos="4320"/>
        <w:tab w:val="right" w:pos="8640"/>
      </w:tabs>
    </w:pPr>
    <w:rPr>
      <w:color w:val="0000FF"/>
      <w:szCs w:val="28"/>
    </w:rPr>
  </w:style>
  <w:style w:type="character" w:styleId="FootnoteReference">
    <w:name w:val="footnote reference"/>
    <w:semiHidden/>
    <w:rsid w:val="007477B5"/>
    <w:rPr>
      <w:vertAlign w:val="superscript"/>
    </w:rPr>
  </w:style>
  <w:style w:type="paragraph" w:styleId="FootnoteText">
    <w:name w:val="footnote text"/>
    <w:basedOn w:val="Normal"/>
    <w:link w:val="FootnoteTextChar"/>
    <w:semiHidden/>
    <w:qFormat/>
    <w:rsid w:val="007477B5"/>
    <w:rPr>
      <w:sz w:val="20"/>
      <w:szCs w:val="20"/>
    </w:rPr>
  </w:style>
  <w:style w:type="paragraph" w:styleId="Header">
    <w:name w:val="header"/>
    <w:basedOn w:val="Normal"/>
    <w:link w:val="HeaderChar"/>
    <w:uiPriority w:val="99"/>
    <w:qFormat/>
    <w:rsid w:val="007477B5"/>
    <w:pPr>
      <w:tabs>
        <w:tab w:val="center" w:pos="4320"/>
        <w:tab w:val="right" w:pos="8640"/>
      </w:tabs>
    </w:pPr>
    <w:rPr>
      <w:color w:val="0000FF"/>
      <w:szCs w:val="28"/>
    </w:rPr>
  </w:style>
  <w:style w:type="character" w:styleId="Hyperlink">
    <w:name w:val="Hyperlink"/>
    <w:qFormat/>
    <w:rsid w:val="007477B5"/>
    <w:rPr>
      <w:color w:val="0000FF"/>
      <w:u w:val="single"/>
    </w:rPr>
  </w:style>
  <w:style w:type="paragraph" w:styleId="Index1">
    <w:name w:val="index 1"/>
    <w:basedOn w:val="Normal"/>
    <w:next w:val="Normal"/>
    <w:semiHidden/>
    <w:qFormat/>
    <w:rsid w:val="007477B5"/>
    <w:pPr>
      <w:overflowPunct w:val="0"/>
      <w:autoSpaceDE w:val="0"/>
      <w:autoSpaceDN w:val="0"/>
      <w:adjustRightInd w:val="0"/>
      <w:spacing w:after="120"/>
      <w:ind w:left="240" w:hanging="240"/>
      <w:textAlignment w:val="baseline"/>
    </w:pPr>
    <w:rPr>
      <w:rFonts w:ascii=".VnCentury Schoolbook" w:hAnsi=".VnCentury Schoolbook" w:cs=".VnTime"/>
      <w:color w:val="000000"/>
      <w:sz w:val="22"/>
      <w:szCs w:val="22"/>
    </w:rPr>
  </w:style>
  <w:style w:type="paragraph" w:styleId="List">
    <w:name w:val="List"/>
    <w:basedOn w:val="Normal"/>
    <w:qFormat/>
    <w:rsid w:val="007477B5"/>
    <w:pPr>
      <w:overflowPunct w:val="0"/>
      <w:autoSpaceDE w:val="0"/>
      <w:autoSpaceDN w:val="0"/>
      <w:adjustRightInd w:val="0"/>
      <w:spacing w:after="120"/>
      <w:ind w:left="283" w:hanging="283"/>
      <w:textAlignment w:val="baseline"/>
    </w:pPr>
    <w:rPr>
      <w:rFonts w:ascii=".VnTime" w:hAnsi=".VnTime" w:cs=".VnTime"/>
      <w:color w:val="0000FF"/>
      <w:sz w:val="24"/>
    </w:rPr>
  </w:style>
  <w:style w:type="paragraph" w:styleId="List2">
    <w:name w:val="List 2"/>
    <w:basedOn w:val="Normal"/>
    <w:qFormat/>
    <w:rsid w:val="007477B5"/>
    <w:pPr>
      <w:overflowPunct w:val="0"/>
      <w:autoSpaceDE w:val="0"/>
      <w:autoSpaceDN w:val="0"/>
      <w:adjustRightInd w:val="0"/>
      <w:spacing w:after="120"/>
      <w:ind w:left="566" w:hanging="283"/>
      <w:textAlignment w:val="baseline"/>
    </w:pPr>
    <w:rPr>
      <w:rFonts w:ascii=".VnTime" w:hAnsi=".VnTime" w:cs=".VnTime"/>
      <w:color w:val="0000FF"/>
      <w:sz w:val="24"/>
    </w:rPr>
  </w:style>
  <w:style w:type="paragraph" w:styleId="List3">
    <w:name w:val="List 3"/>
    <w:basedOn w:val="Normal"/>
    <w:qFormat/>
    <w:rsid w:val="007477B5"/>
    <w:pPr>
      <w:overflowPunct w:val="0"/>
      <w:autoSpaceDE w:val="0"/>
      <w:autoSpaceDN w:val="0"/>
      <w:adjustRightInd w:val="0"/>
      <w:spacing w:after="120"/>
      <w:ind w:left="849" w:hanging="283"/>
      <w:textAlignment w:val="baseline"/>
    </w:pPr>
    <w:rPr>
      <w:rFonts w:ascii=".VnTime" w:hAnsi=".VnTime" w:cs=".VnTime"/>
      <w:color w:val="0000FF"/>
      <w:sz w:val="24"/>
    </w:rPr>
  </w:style>
  <w:style w:type="paragraph" w:styleId="List4">
    <w:name w:val="List 4"/>
    <w:basedOn w:val="Normal"/>
    <w:qFormat/>
    <w:rsid w:val="007477B5"/>
    <w:pPr>
      <w:overflowPunct w:val="0"/>
      <w:autoSpaceDE w:val="0"/>
      <w:autoSpaceDN w:val="0"/>
      <w:adjustRightInd w:val="0"/>
      <w:spacing w:after="120"/>
      <w:ind w:left="1132" w:hanging="283"/>
      <w:textAlignment w:val="baseline"/>
    </w:pPr>
    <w:rPr>
      <w:rFonts w:ascii=".VnTime" w:hAnsi=".VnTime" w:cs=".VnTime"/>
      <w:color w:val="0000FF"/>
      <w:sz w:val="24"/>
    </w:rPr>
  </w:style>
  <w:style w:type="paragraph" w:styleId="List5">
    <w:name w:val="List 5"/>
    <w:basedOn w:val="Normal"/>
    <w:qFormat/>
    <w:rsid w:val="007477B5"/>
    <w:pPr>
      <w:overflowPunct w:val="0"/>
      <w:autoSpaceDE w:val="0"/>
      <w:autoSpaceDN w:val="0"/>
      <w:adjustRightInd w:val="0"/>
      <w:spacing w:after="120"/>
      <w:ind w:left="1415" w:hanging="283"/>
      <w:textAlignment w:val="baseline"/>
    </w:pPr>
    <w:rPr>
      <w:rFonts w:ascii=".VnTime" w:hAnsi=".VnTime" w:cs=".VnTime"/>
      <w:color w:val="0000FF"/>
      <w:sz w:val="24"/>
    </w:rPr>
  </w:style>
  <w:style w:type="paragraph" w:styleId="ListBullet">
    <w:name w:val="List Bullet"/>
    <w:basedOn w:val="Normal"/>
    <w:rsid w:val="007477B5"/>
    <w:pPr>
      <w:numPr>
        <w:numId w:val="1"/>
      </w:numPr>
      <w:spacing w:before="80" w:after="80"/>
    </w:pPr>
    <w:rPr>
      <w:rFonts w:ascii=".VnTime" w:hAnsi=".VnTime"/>
      <w:sz w:val="26"/>
    </w:rPr>
  </w:style>
  <w:style w:type="paragraph" w:styleId="ListContinue2">
    <w:name w:val="List Continue 2"/>
    <w:basedOn w:val="Normal"/>
    <w:qFormat/>
    <w:rsid w:val="007477B5"/>
    <w:pPr>
      <w:autoSpaceDE w:val="0"/>
      <w:autoSpaceDN w:val="0"/>
      <w:spacing w:after="120"/>
      <w:ind w:left="566"/>
    </w:pPr>
    <w:rPr>
      <w:rFonts w:ascii=".VnTime" w:hAnsi=".VnTime"/>
      <w:szCs w:val="28"/>
    </w:rPr>
  </w:style>
  <w:style w:type="paragraph" w:styleId="ListContinue3">
    <w:name w:val="List Continue 3"/>
    <w:basedOn w:val="Normal"/>
    <w:qFormat/>
    <w:rsid w:val="007477B5"/>
    <w:pPr>
      <w:autoSpaceDE w:val="0"/>
      <w:autoSpaceDN w:val="0"/>
      <w:spacing w:after="120"/>
      <w:ind w:left="849"/>
    </w:pPr>
    <w:rPr>
      <w:rFonts w:ascii=".VnTime" w:hAnsi=".VnTime"/>
      <w:szCs w:val="28"/>
    </w:rPr>
  </w:style>
  <w:style w:type="paragraph" w:styleId="ListContinue4">
    <w:name w:val="List Continue 4"/>
    <w:basedOn w:val="Normal"/>
    <w:qFormat/>
    <w:rsid w:val="007477B5"/>
    <w:pPr>
      <w:autoSpaceDE w:val="0"/>
      <w:autoSpaceDN w:val="0"/>
      <w:spacing w:after="120"/>
      <w:ind w:left="1132"/>
    </w:pPr>
    <w:rPr>
      <w:rFonts w:ascii=".VnTime" w:hAnsi=".VnTime"/>
      <w:szCs w:val="28"/>
    </w:rPr>
  </w:style>
  <w:style w:type="paragraph" w:styleId="NormalWeb">
    <w:name w:val="Normal (Web)"/>
    <w:basedOn w:val="Normal"/>
    <w:uiPriority w:val="99"/>
    <w:qFormat/>
    <w:rsid w:val="007477B5"/>
    <w:pPr>
      <w:spacing w:before="100" w:beforeAutospacing="1" w:afterAutospacing="1"/>
    </w:pPr>
    <w:rPr>
      <w:sz w:val="24"/>
    </w:rPr>
  </w:style>
  <w:style w:type="character" w:styleId="PageNumber">
    <w:name w:val="page number"/>
    <w:basedOn w:val="DefaultParagraphFont"/>
    <w:qFormat/>
    <w:rsid w:val="007477B5"/>
  </w:style>
  <w:style w:type="paragraph" w:styleId="PlainText">
    <w:name w:val="Plain Text"/>
    <w:basedOn w:val="Normal"/>
    <w:link w:val="PlainTextChar"/>
    <w:qFormat/>
    <w:rsid w:val="007477B5"/>
    <w:rPr>
      <w:rFonts w:ascii="Courier New" w:hAnsi="Courier New"/>
      <w:sz w:val="20"/>
      <w:szCs w:val="20"/>
    </w:rPr>
  </w:style>
  <w:style w:type="paragraph" w:styleId="Subtitle">
    <w:name w:val="Subtitle"/>
    <w:basedOn w:val="Normal"/>
    <w:link w:val="SubtitleChar"/>
    <w:qFormat/>
    <w:rsid w:val="007477B5"/>
    <w:pPr>
      <w:jc w:val="center"/>
    </w:pPr>
    <w:rPr>
      <w:rFonts w:ascii=".VnTimeH" w:hAnsi=".VnTimeH"/>
      <w:b/>
      <w:bCs/>
      <w:sz w:val="30"/>
      <w:szCs w:val="28"/>
    </w:rPr>
  </w:style>
  <w:style w:type="table" w:styleId="TableGrid">
    <w:name w:val="Table Grid"/>
    <w:basedOn w:val="TableNormal"/>
    <w:qFormat/>
    <w:rsid w:val="007477B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Figures">
    <w:name w:val="table of figures"/>
    <w:basedOn w:val="Normal"/>
    <w:next w:val="Normal"/>
    <w:semiHidden/>
    <w:qFormat/>
    <w:rsid w:val="007477B5"/>
    <w:pPr>
      <w:overflowPunct w:val="0"/>
      <w:autoSpaceDE w:val="0"/>
      <w:autoSpaceDN w:val="0"/>
      <w:adjustRightInd w:val="0"/>
      <w:spacing w:after="120"/>
      <w:ind w:left="480" w:hanging="480"/>
      <w:textAlignment w:val="baseline"/>
    </w:pPr>
    <w:rPr>
      <w:rFonts w:ascii=".VnTimeH" w:hAnsi=".VnTimeH"/>
      <w:color w:val="0000FF"/>
      <w:sz w:val="24"/>
    </w:rPr>
  </w:style>
  <w:style w:type="paragraph" w:styleId="Title">
    <w:name w:val="Title"/>
    <w:basedOn w:val="Normal"/>
    <w:link w:val="TitleChar"/>
    <w:qFormat/>
    <w:rsid w:val="007477B5"/>
    <w:pPr>
      <w:jc w:val="center"/>
    </w:pPr>
    <w:rPr>
      <w:rFonts w:ascii=".VnTimeH" w:hAnsi=".VnTimeH"/>
      <w:b/>
      <w:bCs/>
      <w:sz w:val="26"/>
      <w:szCs w:val="28"/>
    </w:rPr>
  </w:style>
  <w:style w:type="paragraph" w:styleId="TOC1">
    <w:name w:val="toc 1"/>
    <w:basedOn w:val="Normal"/>
    <w:next w:val="Normal"/>
    <w:qFormat/>
    <w:rsid w:val="007477B5"/>
    <w:pPr>
      <w:spacing w:before="80" w:after="80"/>
      <w:ind w:firstLine="397"/>
    </w:pPr>
    <w:rPr>
      <w:rFonts w:ascii=".VnTime" w:hAnsi=".VnTime"/>
      <w:sz w:val="26"/>
    </w:rPr>
  </w:style>
  <w:style w:type="paragraph" w:styleId="TOC2">
    <w:name w:val="toc 2"/>
    <w:basedOn w:val="Normal"/>
    <w:next w:val="Normal"/>
    <w:qFormat/>
    <w:rsid w:val="007477B5"/>
    <w:pPr>
      <w:tabs>
        <w:tab w:val="right" w:pos="7647"/>
      </w:tabs>
      <w:spacing w:before="80" w:after="80"/>
      <w:ind w:right="567"/>
    </w:pPr>
    <w:rPr>
      <w:rFonts w:ascii=".VnTime" w:hAnsi=".VnTime"/>
      <w:b/>
      <w:bCs/>
      <w:sz w:val="26"/>
      <w:szCs w:val="50"/>
    </w:rPr>
  </w:style>
  <w:style w:type="paragraph" w:styleId="TOC3">
    <w:name w:val="toc 3"/>
    <w:basedOn w:val="Normal"/>
    <w:next w:val="Normal"/>
    <w:qFormat/>
    <w:rsid w:val="007477B5"/>
    <w:pPr>
      <w:spacing w:before="80" w:after="80"/>
      <w:ind w:left="520" w:firstLine="397"/>
    </w:pPr>
    <w:rPr>
      <w:rFonts w:ascii=".VnTime" w:hAnsi=".VnTime"/>
      <w:sz w:val="26"/>
    </w:rPr>
  </w:style>
  <w:style w:type="paragraph" w:styleId="TOC4">
    <w:name w:val="toc 4"/>
    <w:basedOn w:val="Normal"/>
    <w:next w:val="Normal"/>
    <w:qFormat/>
    <w:rsid w:val="007477B5"/>
    <w:pPr>
      <w:tabs>
        <w:tab w:val="right" w:pos="7647"/>
      </w:tabs>
      <w:spacing w:before="40" w:after="40"/>
      <w:ind w:left="590" w:right="567"/>
    </w:pPr>
    <w:rPr>
      <w:rFonts w:ascii=".VnTimeH" w:hAnsi=".VnTimeH"/>
      <w:sz w:val="26"/>
    </w:rPr>
  </w:style>
  <w:style w:type="paragraph" w:styleId="TOC5">
    <w:name w:val="toc 5"/>
    <w:basedOn w:val="Normal"/>
    <w:next w:val="Normal"/>
    <w:qFormat/>
    <w:rsid w:val="007477B5"/>
    <w:pPr>
      <w:tabs>
        <w:tab w:val="right" w:pos="7647"/>
      </w:tabs>
      <w:spacing w:before="80" w:after="80"/>
      <w:ind w:left="910"/>
    </w:pPr>
    <w:rPr>
      <w:rFonts w:ascii=".VnTime" w:hAnsi=".VnTime"/>
      <w:sz w:val="26"/>
    </w:rPr>
  </w:style>
  <w:style w:type="paragraph" w:styleId="TOC6">
    <w:name w:val="toc 6"/>
    <w:basedOn w:val="Normal"/>
    <w:next w:val="Normal"/>
    <w:qFormat/>
    <w:rsid w:val="007477B5"/>
    <w:pPr>
      <w:spacing w:before="80" w:after="80"/>
      <w:ind w:left="1300" w:firstLine="397"/>
    </w:pPr>
    <w:rPr>
      <w:rFonts w:ascii=".VnTime" w:hAnsi=".VnTime"/>
      <w:sz w:val="26"/>
    </w:rPr>
  </w:style>
  <w:style w:type="paragraph" w:styleId="TOC7">
    <w:name w:val="toc 7"/>
    <w:basedOn w:val="Normal"/>
    <w:next w:val="Normal"/>
    <w:qFormat/>
    <w:rsid w:val="007477B5"/>
    <w:pPr>
      <w:spacing w:before="80" w:after="80"/>
      <w:ind w:left="1560" w:firstLine="397"/>
    </w:pPr>
    <w:rPr>
      <w:rFonts w:ascii=".VnTime" w:hAnsi=".VnTime"/>
      <w:sz w:val="26"/>
    </w:rPr>
  </w:style>
  <w:style w:type="paragraph" w:styleId="TOC8">
    <w:name w:val="toc 8"/>
    <w:basedOn w:val="Normal"/>
    <w:next w:val="Normal"/>
    <w:qFormat/>
    <w:rsid w:val="007477B5"/>
    <w:pPr>
      <w:spacing w:before="80" w:after="80"/>
      <w:ind w:left="1820" w:firstLine="397"/>
    </w:pPr>
    <w:rPr>
      <w:rFonts w:ascii=".VnTime" w:hAnsi=".VnTime"/>
      <w:sz w:val="26"/>
    </w:rPr>
  </w:style>
  <w:style w:type="paragraph" w:styleId="TOC9">
    <w:name w:val="toc 9"/>
    <w:basedOn w:val="Normal"/>
    <w:next w:val="Normal"/>
    <w:qFormat/>
    <w:rsid w:val="007477B5"/>
    <w:pPr>
      <w:spacing w:before="80" w:after="80"/>
      <w:ind w:left="2080" w:firstLine="397"/>
    </w:pPr>
    <w:rPr>
      <w:rFonts w:ascii=".VnTime" w:hAnsi=".VnTime"/>
      <w:sz w:val="26"/>
    </w:rPr>
  </w:style>
  <w:style w:type="character" w:customStyle="1" w:styleId="FooterChar">
    <w:name w:val="Footer Char"/>
    <w:basedOn w:val="DefaultParagraphFont"/>
    <w:link w:val="Footer"/>
    <w:uiPriority w:val="99"/>
    <w:qFormat/>
    <w:rsid w:val="007477B5"/>
    <w:rPr>
      <w:rFonts w:ascii="Times New Roman" w:eastAsia="Times New Roman" w:hAnsi="Times New Roman" w:cs="Times New Roman"/>
      <w:color w:val="0000FF"/>
      <w:sz w:val="28"/>
      <w:szCs w:val="28"/>
    </w:rPr>
  </w:style>
  <w:style w:type="character" w:customStyle="1" w:styleId="HeaderChar">
    <w:name w:val="Header Char"/>
    <w:basedOn w:val="DefaultParagraphFont"/>
    <w:link w:val="Header"/>
    <w:uiPriority w:val="99"/>
    <w:qFormat/>
    <w:rsid w:val="007477B5"/>
    <w:rPr>
      <w:rFonts w:ascii="Times New Roman" w:eastAsia="Times New Roman" w:hAnsi="Times New Roman" w:cs="Times New Roman"/>
      <w:color w:val="0000FF"/>
      <w:sz w:val="28"/>
      <w:szCs w:val="28"/>
    </w:rPr>
  </w:style>
  <w:style w:type="paragraph" w:customStyle="1" w:styleId="2dongcach">
    <w:name w:val="2 dong cach"/>
    <w:basedOn w:val="Normal"/>
    <w:qFormat/>
    <w:rsid w:val="007477B5"/>
    <w:pPr>
      <w:overflowPunct w:val="0"/>
      <w:adjustRightInd w:val="0"/>
      <w:jc w:val="center"/>
    </w:pPr>
    <w:rPr>
      <w:rFonts w:ascii=".VnCentury Schoolbook" w:hAnsi=".VnCentury Schoolbook"/>
      <w:bCs/>
      <w:color w:val="000000"/>
      <w:sz w:val="22"/>
      <w:szCs w:val="22"/>
    </w:rPr>
  </w:style>
  <w:style w:type="character" w:customStyle="1" w:styleId="Heading1Char">
    <w:name w:val="Heading 1 Char"/>
    <w:basedOn w:val="DefaultParagraphFont"/>
    <w:link w:val="Heading1"/>
    <w:qFormat/>
    <w:rsid w:val="007477B5"/>
    <w:rPr>
      <w:rFonts w:ascii=".VnTime" w:eastAsia="Times New Roman" w:hAnsi=".VnTime" w:cs="Times New Roman"/>
      <w:b/>
      <w:bCs/>
      <w:i/>
      <w:iCs/>
      <w:sz w:val="28"/>
      <w:szCs w:val="28"/>
    </w:rPr>
  </w:style>
  <w:style w:type="character" w:customStyle="1" w:styleId="Heading2Char">
    <w:name w:val="Heading 2 Char"/>
    <w:basedOn w:val="DefaultParagraphFont"/>
    <w:uiPriority w:val="9"/>
    <w:semiHidden/>
    <w:qFormat/>
    <w:rsid w:val="007477B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qFormat/>
    <w:rsid w:val="007477B5"/>
    <w:rPr>
      <w:rFonts w:ascii=".VnTimeH" w:eastAsia="Times New Roman" w:hAnsi=".VnTimeH" w:cs="Times New Roman"/>
      <w:b/>
      <w:bCs/>
      <w:sz w:val="26"/>
      <w:szCs w:val="28"/>
    </w:rPr>
  </w:style>
  <w:style w:type="character" w:customStyle="1" w:styleId="Heading4Char">
    <w:name w:val="Heading 4 Char"/>
    <w:basedOn w:val="DefaultParagraphFont"/>
    <w:link w:val="Heading4"/>
    <w:qFormat/>
    <w:rsid w:val="007477B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qFormat/>
    <w:rsid w:val="007477B5"/>
    <w:rPr>
      <w:rFonts w:ascii=".VnTime" w:eastAsia="Times New Roman" w:hAnsi=".VnTime" w:cs="Times New Roman"/>
      <w:b/>
      <w:bCs/>
      <w:i/>
      <w:iCs/>
      <w:sz w:val="26"/>
      <w:szCs w:val="26"/>
    </w:rPr>
  </w:style>
  <w:style w:type="character" w:customStyle="1" w:styleId="Heading6Char">
    <w:name w:val="Heading 6 Char"/>
    <w:basedOn w:val="DefaultParagraphFont"/>
    <w:link w:val="Heading6"/>
    <w:qFormat/>
    <w:rsid w:val="007477B5"/>
    <w:rPr>
      <w:rFonts w:ascii="Times New Roman" w:eastAsia="Times New Roman" w:hAnsi="Times New Roman" w:cs="Times New Roman"/>
      <w:b/>
      <w:sz w:val="24"/>
      <w:szCs w:val="24"/>
      <w:lang w:val="nl-NL"/>
    </w:rPr>
  </w:style>
  <w:style w:type="character" w:customStyle="1" w:styleId="Heading7Char">
    <w:name w:val="Heading 7 Char"/>
    <w:basedOn w:val="DefaultParagraphFont"/>
    <w:link w:val="Heading7"/>
    <w:qFormat/>
    <w:rsid w:val="007477B5"/>
    <w:rPr>
      <w:rFonts w:ascii="Times New Roman" w:eastAsia="Times New Roman" w:hAnsi="Times New Roman" w:cs="Times New Roman"/>
      <w:b/>
      <w:bCs/>
      <w:sz w:val="26"/>
      <w:szCs w:val="26"/>
      <w:lang w:val="nl-NL"/>
    </w:rPr>
  </w:style>
  <w:style w:type="character" w:customStyle="1" w:styleId="Heading8Char">
    <w:name w:val="Heading 8 Char"/>
    <w:basedOn w:val="DefaultParagraphFont"/>
    <w:link w:val="Heading8"/>
    <w:qFormat/>
    <w:rsid w:val="007477B5"/>
    <w:rPr>
      <w:rFonts w:ascii=".VnTimeH" w:eastAsia="Times New Roman" w:hAnsi=".VnTimeH" w:cs="Times New Roman"/>
      <w:b/>
      <w:sz w:val="32"/>
      <w:szCs w:val="20"/>
    </w:rPr>
  </w:style>
  <w:style w:type="character" w:customStyle="1" w:styleId="Heading9Char">
    <w:name w:val="Heading 9 Char"/>
    <w:basedOn w:val="DefaultParagraphFont"/>
    <w:link w:val="Heading9"/>
    <w:qFormat/>
    <w:rsid w:val="007477B5"/>
    <w:rPr>
      <w:rFonts w:ascii=".VnHelvetIns" w:eastAsia="Times New Roman" w:hAnsi=".VnHelvetIns" w:cs="Times New Roman"/>
      <w:bCs/>
      <w:iCs/>
      <w:color w:val="000000"/>
      <w:sz w:val="26"/>
      <w:szCs w:val="20"/>
    </w:rPr>
  </w:style>
  <w:style w:type="character" w:customStyle="1" w:styleId="BodyTextChar">
    <w:name w:val="Body Text Char"/>
    <w:basedOn w:val="DefaultParagraphFont"/>
    <w:link w:val="BodyText"/>
    <w:qFormat/>
    <w:rsid w:val="007477B5"/>
    <w:rPr>
      <w:rFonts w:ascii=".VnTime" w:eastAsia="Times New Roman" w:hAnsi=".VnTime" w:cs="Times New Roman"/>
      <w:sz w:val="28"/>
      <w:szCs w:val="28"/>
    </w:rPr>
  </w:style>
  <w:style w:type="character" w:customStyle="1" w:styleId="TitleChar">
    <w:name w:val="Title Char"/>
    <w:basedOn w:val="DefaultParagraphFont"/>
    <w:link w:val="Title"/>
    <w:qFormat/>
    <w:rsid w:val="007477B5"/>
    <w:rPr>
      <w:rFonts w:ascii=".VnTimeH" w:eastAsia="Times New Roman" w:hAnsi=".VnTimeH" w:cs="Times New Roman"/>
      <w:b/>
      <w:bCs/>
      <w:sz w:val="26"/>
      <w:szCs w:val="28"/>
    </w:rPr>
  </w:style>
  <w:style w:type="character" w:customStyle="1" w:styleId="SubtitleChar">
    <w:name w:val="Subtitle Char"/>
    <w:basedOn w:val="DefaultParagraphFont"/>
    <w:link w:val="Subtitle"/>
    <w:qFormat/>
    <w:rsid w:val="007477B5"/>
    <w:rPr>
      <w:rFonts w:ascii=".VnTimeH" w:eastAsia="Times New Roman" w:hAnsi=".VnTimeH" w:cs="Times New Roman"/>
      <w:b/>
      <w:bCs/>
      <w:sz w:val="30"/>
      <w:szCs w:val="28"/>
    </w:rPr>
  </w:style>
  <w:style w:type="character" w:customStyle="1" w:styleId="BodyText2Char">
    <w:name w:val="Body Text 2 Char"/>
    <w:basedOn w:val="DefaultParagraphFont"/>
    <w:link w:val="BodyText2"/>
    <w:qFormat/>
    <w:rsid w:val="007477B5"/>
    <w:rPr>
      <w:rFonts w:ascii=".VnTime" w:eastAsia="Times New Roman" w:hAnsi=".VnTime" w:cs="Times New Roman"/>
      <w:b/>
      <w:bCs/>
      <w:sz w:val="28"/>
      <w:szCs w:val="28"/>
    </w:rPr>
  </w:style>
  <w:style w:type="character" w:customStyle="1" w:styleId="BodyText3Char">
    <w:name w:val="Body Text 3 Char"/>
    <w:basedOn w:val="DefaultParagraphFont"/>
    <w:link w:val="BodyText3"/>
    <w:qFormat/>
    <w:rsid w:val="007477B5"/>
    <w:rPr>
      <w:rFonts w:ascii=".VnTime" w:eastAsia="Times New Roman" w:hAnsi=".VnTime" w:cs="Times New Roman"/>
      <w:sz w:val="26"/>
      <w:szCs w:val="28"/>
    </w:rPr>
  </w:style>
  <w:style w:type="character" w:customStyle="1" w:styleId="BodyTextIndentChar">
    <w:name w:val="Body Text Indent Char"/>
    <w:basedOn w:val="DefaultParagraphFont"/>
    <w:link w:val="BodyTextIndent"/>
    <w:qFormat/>
    <w:rsid w:val="007477B5"/>
    <w:rPr>
      <w:rFonts w:ascii=".VnTime" w:eastAsia="Times New Roman" w:hAnsi=".VnTime" w:cs="Times New Roman"/>
      <w:b/>
      <w:bCs/>
      <w:i/>
      <w:iCs/>
      <w:sz w:val="28"/>
      <w:szCs w:val="28"/>
    </w:rPr>
  </w:style>
  <w:style w:type="character" w:customStyle="1" w:styleId="BodyTextIndent3Char">
    <w:name w:val="Body Text Indent 3 Char"/>
    <w:basedOn w:val="DefaultParagraphFont"/>
    <w:link w:val="BodyTextIndent3"/>
    <w:qFormat/>
    <w:rsid w:val="007477B5"/>
    <w:rPr>
      <w:rFonts w:ascii=".VnTime" w:eastAsia="Times New Roman" w:hAnsi=".VnTime" w:cs="Times New Roman"/>
      <w:sz w:val="16"/>
      <w:szCs w:val="16"/>
    </w:rPr>
  </w:style>
  <w:style w:type="character" w:customStyle="1" w:styleId="BodyTextIndent2Char">
    <w:name w:val="Body Text Indent 2 Char"/>
    <w:basedOn w:val="DefaultParagraphFont"/>
    <w:link w:val="BodyTextIndent2"/>
    <w:qFormat/>
    <w:rsid w:val="007477B5"/>
    <w:rPr>
      <w:rFonts w:ascii=".VnTime" w:eastAsia="Times New Roman" w:hAnsi=".VnTime" w:cs="Times New Roman"/>
      <w:sz w:val="28"/>
      <w:szCs w:val="28"/>
    </w:rPr>
  </w:style>
  <w:style w:type="character" w:customStyle="1" w:styleId="BalloonTextChar">
    <w:name w:val="Balloon Text Char"/>
    <w:basedOn w:val="DefaultParagraphFont"/>
    <w:link w:val="BalloonText"/>
    <w:semiHidden/>
    <w:qFormat/>
    <w:rsid w:val="007477B5"/>
    <w:rPr>
      <w:rFonts w:ascii="Tahoma" w:eastAsia="Times New Roman" w:hAnsi="Tahoma" w:cs="Tahoma"/>
      <w:sz w:val="16"/>
      <w:szCs w:val="16"/>
    </w:rPr>
  </w:style>
  <w:style w:type="paragraph" w:customStyle="1" w:styleId="nCharCharCharChar">
    <w:name w:val="n Char Char Char Char"/>
    <w:basedOn w:val="Normal"/>
    <w:link w:val="nCharCharCharCharChar"/>
    <w:qFormat/>
    <w:rsid w:val="007477B5"/>
    <w:pPr>
      <w:spacing w:before="60" w:after="60" w:line="264" w:lineRule="auto"/>
      <w:ind w:left="1928" w:hanging="1361"/>
    </w:pPr>
    <w:rPr>
      <w:rFonts w:ascii=".VnCentury Schoolbook" w:hAnsi=".VnCentury Schoolbook"/>
      <w:color w:val="000000"/>
      <w:sz w:val="22"/>
      <w:szCs w:val="22"/>
    </w:rPr>
  </w:style>
  <w:style w:type="character" w:customStyle="1" w:styleId="nCharCharCharCharChar">
    <w:name w:val="n Char Char Char Char Char"/>
    <w:link w:val="nCharCharCharChar"/>
    <w:qFormat/>
    <w:rsid w:val="007477B5"/>
    <w:rPr>
      <w:rFonts w:ascii=".VnCentury Schoolbook" w:eastAsia="Times New Roman" w:hAnsi=".VnCentury Schoolbook" w:cs="Times New Roman"/>
      <w:color w:val="000000"/>
    </w:rPr>
  </w:style>
  <w:style w:type="paragraph" w:customStyle="1" w:styleId="1chinhtrangCharCharChar">
    <w:name w:val="1 chinh trang Char Char Char"/>
    <w:basedOn w:val="Normal"/>
    <w:link w:val="1chinhtrangCharCharCharChar"/>
    <w:qFormat/>
    <w:rsid w:val="007477B5"/>
    <w:pPr>
      <w:spacing w:before="60" w:after="60" w:line="264" w:lineRule="auto"/>
      <w:ind w:firstLine="567"/>
    </w:pPr>
    <w:rPr>
      <w:rFonts w:ascii=".VnCentury Schoolbook" w:hAnsi=".VnCentury Schoolbook"/>
      <w:color w:val="000000"/>
      <w:sz w:val="22"/>
      <w:szCs w:val="22"/>
    </w:rPr>
  </w:style>
  <w:style w:type="paragraph" w:customStyle="1" w:styleId="coCharCharCharChar">
    <w:name w:val="co Char Char Char Char"/>
    <w:basedOn w:val="Normal"/>
    <w:link w:val="coCharCharCharCharChar"/>
    <w:qFormat/>
    <w:rsid w:val="007477B5"/>
    <w:pPr>
      <w:spacing w:before="60" w:after="60" w:line="264" w:lineRule="auto"/>
      <w:ind w:left="2438" w:hanging="1361"/>
    </w:pPr>
    <w:rPr>
      <w:rFonts w:ascii=".VnCentury Schoolbook" w:hAnsi=".VnCentury Schoolbook"/>
      <w:color w:val="000000"/>
      <w:sz w:val="22"/>
      <w:szCs w:val="22"/>
    </w:rPr>
  </w:style>
  <w:style w:type="character" w:customStyle="1" w:styleId="coCharCharCharCharChar">
    <w:name w:val="co Char Char Char Char Char"/>
    <w:link w:val="coCharCharCharChar"/>
    <w:qFormat/>
    <w:rsid w:val="007477B5"/>
    <w:rPr>
      <w:rFonts w:ascii=".VnCentury Schoolbook" w:eastAsia="Times New Roman" w:hAnsi=".VnCentury Schoolbook" w:cs="Times New Roman"/>
      <w:color w:val="000000"/>
    </w:rPr>
  </w:style>
  <w:style w:type="paragraph" w:customStyle="1" w:styleId="Style1chinhtrangChar1BoldCharCharChar">
    <w:name w:val="Style 1 chinh trang Char1 + Bold Char Char Char"/>
    <w:basedOn w:val="Normal"/>
    <w:link w:val="Style1chinhtrangChar1BoldCharCharCharChar"/>
    <w:qFormat/>
    <w:rsid w:val="007477B5"/>
    <w:pPr>
      <w:spacing w:before="60" w:after="60" w:line="264" w:lineRule="auto"/>
      <w:ind w:firstLine="567"/>
    </w:pPr>
    <w:rPr>
      <w:rFonts w:ascii=".VnCentury Schoolbook" w:hAnsi=".VnCentury Schoolbook"/>
      <w:b/>
      <w:bCs/>
      <w:color w:val="000000"/>
      <w:sz w:val="22"/>
      <w:szCs w:val="22"/>
    </w:rPr>
  </w:style>
  <w:style w:type="character" w:customStyle="1" w:styleId="Style1chinhtrangChar1BoldCharCharCharChar">
    <w:name w:val="Style 1 chinh trang Char1 + Bold Char Char Char Char"/>
    <w:link w:val="Style1chinhtrangChar1BoldCharCharChar"/>
    <w:qFormat/>
    <w:rsid w:val="007477B5"/>
    <w:rPr>
      <w:rFonts w:ascii=".VnCentury Schoolbook" w:eastAsia="Times New Roman" w:hAnsi=".VnCentury Schoolbook" w:cs="Times New Roman"/>
      <w:b/>
      <w:bCs/>
      <w:color w:val="000000"/>
    </w:rPr>
  </w:style>
  <w:style w:type="paragraph" w:customStyle="1" w:styleId="noCharCharCharCharChar">
    <w:name w:val="no Char Char Char Char Char"/>
    <w:basedOn w:val="Normal"/>
    <w:link w:val="noCharCharCharCharCharChar"/>
    <w:qFormat/>
    <w:rsid w:val="007477B5"/>
    <w:pPr>
      <w:spacing w:before="60" w:after="60" w:line="264" w:lineRule="auto"/>
      <w:ind w:left="1928" w:hanging="1361"/>
    </w:pPr>
    <w:rPr>
      <w:rFonts w:ascii=".VnCentury Schoolbook" w:hAnsi=".VnCentury Schoolbook"/>
      <w:color w:val="000000"/>
      <w:sz w:val="22"/>
      <w:szCs w:val="22"/>
    </w:rPr>
  </w:style>
  <w:style w:type="character" w:customStyle="1" w:styleId="noCharCharCharCharCharChar">
    <w:name w:val="no Char Char Char Char Char Char"/>
    <w:link w:val="noCharCharCharCharChar"/>
    <w:qFormat/>
    <w:rsid w:val="007477B5"/>
    <w:rPr>
      <w:rFonts w:ascii=".VnCentury Schoolbook" w:eastAsia="Times New Roman" w:hAnsi=".VnCentury Schoolbook" w:cs="Times New Roman"/>
      <w:color w:val="000000"/>
    </w:rPr>
  </w:style>
  <w:style w:type="character" w:customStyle="1" w:styleId="1chinhtrangCharCharCharChar">
    <w:name w:val="1 chinh trang Char Char Char Char"/>
    <w:link w:val="1chinhtrangCharCharChar"/>
    <w:qFormat/>
    <w:rsid w:val="007477B5"/>
    <w:rPr>
      <w:rFonts w:ascii=".VnCentury Schoolbook" w:eastAsia="Times New Roman" w:hAnsi=".VnCentury Schoolbook" w:cs="Times New Roman"/>
      <w:color w:val="000000"/>
    </w:rPr>
  </w:style>
  <w:style w:type="paragraph" w:customStyle="1" w:styleId="1chinhtrangChar1CharCharCharChar">
    <w:name w:val="1 chinh trang Char1 Char Char Char Char"/>
    <w:basedOn w:val="Normal"/>
    <w:link w:val="1chinhtrangChar1CharCharCharCharChar"/>
    <w:qFormat/>
    <w:rsid w:val="007477B5"/>
    <w:pPr>
      <w:spacing w:before="60" w:after="60" w:line="264" w:lineRule="auto"/>
      <w:ind w:firstLine="567"/>
    </w:pPr>
    <w:rPr>
      <w:rFonts w:ascii=".VnCentury Schoolbook" w:hAnsi=".VnCentury Schoolbook"/>
      <w:color w:val="000000"/>
      <w:sz w:val="22"/>
      <w:szCs w:val="22"/>
    </w:rPr>
  </w:style>
  <w:style w:type="character" w:customStyle="1" w:styleId="1chinhtrangChar1CharCharCharCharChar">
    <w:name w:val="1 chinh trang Char1 Char Char Char Char Char"/>
    <w:link w:val="1chinhtrangChar1CharCharCharChar"/>
    <w:qFormat/>
    <w:rsid w:val="007477B5"/>
    <w:rPr>
      <w:rFonts w:ascii=".VnCentury Schoolbook" w:eastAsia="Times New Roman" w:hAnsi=".VnCentury Schoolbook" w:cs="Times New Roman"/>
      <w:color w:val="000000"/>
    </w:rPr>
  </w:style>
  <w:style w:type="paragraph" w:customStyle="1" w:styleId="2dongcachCharChar">
    <w:name w:val="2 dong cach Char Char"/>
    <w:basedOn w:val="Normal"/>
    <w:link w:val="2dongcachCharCharChar"/>
    <w:qFormat/>
    <w:rsid w:val="007477B5"/>
    <w:pPr>
      <w:overflowPunct w:val="0"/>
      <w:adjustRightInd w:val="0"/>
      <w:jc w:val="center"/>
    </w:pPr>
    <w:rPr>
      <w:rFonts w:ascii=".VnCentury Schoolbook" w:hAnsi=".VnCentury Schoolbook"/>
      <w:bCs/>
      <w:color w:val="000000"/>
      <w:sz w:val="22"/>
      <w:szCs w:val="22"/>
    </w:rPr>
  </w:style>
  <w:style w:type="character" w:customStyle="1" w:styleId="2dongcachCharCharChar">
    <w:name w:val="2 dong cach Char Char Char"/>
    <w:link w:val="2dongcachCharChar"/>
    <w:qFormat/>
    <w:rsid w:val="007477B5"/>
    <w:rPr>
      <w:rFonts w:ascii=".VnCentury Schoolbook" w:eastAsia="Times New Roman" w:hAnsi=".VnCentury Schoolbook" w:cs="Times New Roman"/>
      <w:bCs/>
      <w:color w:val="000000"/>
    </w:rPr>
  </w:style>
  <w:style w:type="paragraph" w:customStyle="1" w:styleId="4tenchuongCharChar">
    <w:name w:val="4 ten chuong Char Char"/>
    <w:basedOn w:val="Normal"/>
    <w:link w:val="4tenchuongCharCharChar"/>
    <w:qFormat/>
    <w:rsid w:val="007477B5"/>
    <w:pPr>
      <w:jc w:val="center"/>
    </w:pPr>
    <w:rPr>
      <w:rFonts w:ascii=".VnAvantH" w:hAnsi=".VnAvantH"/>
      <w:b/>
      <w:color w:val="000000"/>
      <w:sz w:val="22"/>
      <w:szCs w:val="22"/>
    </w:rPr>
  </w:style>
  <w:style w:type="character" w:customStyle="1" w:styleId="4tenchuongCharCharChar">
    <w:name w:val="4 ten chuong Char Char Char"/>
    <w:link w:val="4tenchuongCharChar"/>
    <w:qFormat/>
    <w:rsid w:val="007477B5"/>
    <w:rPr>
      <w:rFonts w:ascii=".VnAvantH" w:eastAsia="Times New Roman" w:hAnsi=".VnAvantH" w:cs="Times New Roman"/>
      <w:b/>
      <w:color w:val="000000"/>
    </w:rPr>
  </w:style>
  <w:style w:type="paragraph" w:customStyle="1" w:styleId="11chucdanhnguoiky-co11CharCharChar">
    <w:name w:val="11 chuc danh nguoi ky-co 11 Char Char Char"/>
    <w:basedOn w:val="Normal"/>
    <w:link w:val="11chucdanhnguoiky-co11CharCharCharChar"/>
    <w:qFormat/>
    <w:rsid w:val="007477B5"/>
    <w:pPr>
      <w:jc w:val="center"/>
    </w:pPr>
    <w:rPr>
      <w:rFonts w:ascii=".VnAvantH" w:hAnsi=".VnAvantH"/>
      <w:b/>
      <w:color w:val="000000"/>
      <w:sz w:val="22"/>
      <w:szCs w:val="22"/>
    </w:rPr>
  </w:style>
  <w:style w:type="paragraph" w:customStyle="1" w:styleId="17CharCharChar">
    <w:name w:val="17 Char Char Char"/>
    <w:basedOn w:val="Normal"/>
    <w:link w:val="17CharCharCharChar"/>
    <w:qFormat/>
    <w:rsid w:val="007477B5"/>
    <w:pPr>
      <w:spacing w:before="120"/>
      <w:jc w:val="center"/>
    </w:pPr>
    <w:rPr>
      <w:rFonts w:ascii=".VnAvantH" w:hAnsi=".VnAvantH"/>
      <w:b/>
      <w:i/>
      <w:color w:val="000000"/>
      <w:sz w:val="26"/>
      <w:szCs w:val="26"/>
    </w:rPr>
  </w:style>
  <w:style w:type="paragraph" w:customStyle="1" w:styleId="Style1chinhtrangChar1BoldCharCharChar1">
    <w:name w:val="Style 1 chinh trang Char1 + Bold Char Char Char1"/>
    <w:basedOn w:val="1chinhtrangChar1CharCharCharChar"/>
    <w:link w:val="Style1chinhtrangChar1BoldCharCharCharChar1"/>
    <w:qFormat/>
    <w:rsid w:val="007477B5"/>
    <w:rPr>
      <w:b/>
      <w:bCs/>
    </w:rPr>
  </w:style>
  <w:style w:type="character" w:customStyle="1" w:styleId="17CharCharCharChar">
    <w:name w:val="17 Char Char Char Char"/>
    <w:link w:val="17CharCharChar"/>
    <w:qFormat/>
    <w:rsid w:val="007477B5"/>
    <w:rPr>
      <w:rFonts w:ascii=".VnAvantH" w:eastAsia="Times New Roman" w:hAnsi=".VnAvantH" w:cs="Times New Roman"/>
      <w:b/>
      <w:i/>
      <w:color w:val="000000"/>
      <w:sz w:val="26"/>
      <w:szCs w:val="26"/>
    </w:rPr>
  </w:style>
  <w:style w:type="character" w:customStyle="1" w:styleId="11chucdanhnguoiky-co11CharCharCharChar">
    <w:name w:val="11 chuc danh nguoi ky-co 11 Char Char Char Char"/>
    <w:link w:val="11chucdanhnguoiky-co11CharCharChar"/>
    <w:qFormat/>
    <w:rsid w:val="007477B5"/>
    <w:rPr>
      <w:rFonts w:ascii=".VnAvantH" w:eastAsia="Times New Roman" w:hAnsi=".VnAvantH" w:cs="Times New Roman"/>
      <w:b/>
      <w:color w:val="000000"/>
    </w:rPr>
  </w:style>
  <w:style w:type="paragraph" w:customStyle="1" w:styleId="THAN">
    <w:name w:val="THAN"/>
    <w:basedOn w:val="Normal"/>
    <w:qFormat/>
    <w:rsid w:val="007477B5"/>
    <w:pPr>
      <w:spacing w:before="120" w:line="400" w:lineRule="exact"/>
      <w:ind w:firstLine="720"/>
    </w:pPr>
    <w:rPr>
      <w:rFonts w:ascii=".VnTime" w:hAnsi=".VnTime"/>
      <w:szCs w:val="20"/>
    </w:rPr>
  </w:style>
  <w:style w:type="character" w:customStyle="1" w:styleId="1chinhtrangChar1CharCharChar">
    <w:name w:val="1 chinh trang Char1 Char Char Char"/>
    <w:qFormat/>
    <w:rsid w:val="007477B5"/>
    <w:rPr>
      <w:rFonts w:ascii=".VnCentury Schoolbook" w:hAnsi=".VnCentury Schoolbook"/>
      <w:color w:val="000000"/>
      <w:sz w:val="22"/>
      <w:szCs w:val="22"/>
      <w:lang w:val="en-US" w:eastAsia="en-US" w:bidi="ar-SA"/>
    </w:rPr>
  </w:style>
  <w:style w:type="character" w:customStyle="1" w:styleId="2dongcachCharCharChar1">
    <w:name w:val="2 dong cach Char Char Char1"/>
    <w:qFormat/>
    <w:rsid w:val="007477B5"/>
    <w:rPr>
      <w:rFonts w:ascii=".VnCentury Schoolbook" w:hAnsi=".VnCentury Schoolbook"/>
      <w:bCs/>
      <w:color w:val="000000"/>
      <w:sz w:val="22"/>
      <w:szCs w:val="22"/>
      <w:lang w:val="en-US" w:eastAsia="en-US" w:bidi="ar-SA"/>
    </w:rPr>
  </w:style>
  <w:style w:type="paragraph" w:customStyle="1" w:styleId="3sochuongCharCharChar">
    <w:name w:val="3 so chuong Char Char Char"/>
    <w:basedOn w:val="Normal"/>
    <w:link w:val="3sochuongCharCharCharChar"/>
    <w:qFormat/>
    <w:rsid w:val="007477B5"/>
    <w:pPr>
      <w:jc w:val="center"/>
    </w:pPr>
    <w:rPr>
      <w:rFonts w:ascii=".VnArial" w:hAnsi=".VnArial"/>
      <w:b/>
      <w:color w:val="000000"/>
      <w:sz w:val="22"/>
      <w:szCs w:val="22"/>
    </w:rPr>
  </w:style>
  <w:style w:type="character" w:customStyle="1" w:styleId="4tenchuongCharCharChar1">
    <w:name w:val="4 ten chuong Char Char Char1"/>
    <w:qFormat/>
    <w:rsid w:val="007477B5"/>
    <w:rPr>
      <w:rFonts w:ascii=".VnAvantH" w:hAnsi=".VnAvantH"/>
      <w:b/>
      <w:color w:val="000000"/>
      <w:sz w:val="22"/>
      <w:szCs w:val="22"/>
      <w:lang w:val="en-US" w:eastAsia="en-US" w:bidi="ar-SA"/>
    </w:rPr>
  </w:style>
  <w:style w:type="paragraph" w:customStyle="1" w:styleId="5somuc">
    <w:name w:val="5 so muc"/>
    <w:basedOn w:val="Normal"/>
    <w:link w:val="5somuc1"/>
    <w:qFormat/>
    <w:rsid w:val="007477B5"/>
    <w:pPr>
      <w:jc w:val="center"/>
    </w:pPr>
    <w:rPr>
      <w:rFonts w:ascii=".VnCentury Schoolbook" w:hAnsi=".VnCentury Schoolbook"/>
      <w:b/>
      <w:color w:val="000000"/>
      <w:sz w:val="22"/>
      <w:szCs w:val="22"/>
    </w:rPr>
  </w:style>
  <w:style w:type="paragraph" w:customStyle="1" w:styleId="6tenmucphanCharChar">
    <w:name w:val="6 ten muc phan Char Char"/>
    <w:basedOn w:val="Normal"/>
    <w:link w:val="6tenmucphanCharCharChar"/>
    <w:qFormat/>
    <w:rsid w:val="007477B5"/>
    <w:pPr>
      <w:jc w:val="center"/>
    </w:pPr>
    <w:rPr>
      <w:rFonts w:ascii=".VnCentury SchoolbookH" w:hAnsi=".VnCentury SchoolbookH"/>
      <w:b/>
      <w:color w:val="000000"/>
      <w:sz w:val="22"/>
      <w:szCs w:val="22"/>
    </w:rPr>
  </w:style>
  <w:style w:type="paragraph" w:customStyle="1" w:styleId="71">
    <w:name w:val="7   1"/>
    <w:basedOn w:val="Normal"/>
    <w:link w:val="711"/>
    <w:qFormat/>
    <w:rsid w:val="007477B5"/>
    <w:pPr>
      <w:spacing w:before="60" w:after="60" w:line="264" w:lineRule="auto"/>
      <w:ind w:firstLine="567"/>
    </w:pPr>
    <w:rPr>
      <w:rFonts w:ascii=".VnCentury Schoolbook" w:hAnsi=".VnCentury Schoolbook"/>
      <w:b/>
      <w:color w:val="000000"/>
      <w:sz w:val="22"/>
      <w:szCs w:val="22"/>
    </w:rPr>
  </w:style>
  <w:style w:type="character" w:customStyle="1" w:styleId="711">
    <w:name w:val="7   11"/>
    <w:link w:val="71"/>
    <w:qFormat/>
    <w:rsid w:val="007477B5"/>
    <w:rPr>
      <w:rFonts w:ascii=".VnCentury Schoolbook" w:eastAsia="Times New Roman" w:hAnsi=".VnCentury Schoolbook" w:cs="Times New Roman"/>
      <w:b/>
      <w:color w:val="000000"/>
    </w:rPr>
  </w:style>
  <w:style w:type="paragraph" w:customStyle="1" w:styleId="8DakyCharCharCharChar">
    <w:name w:val="8 Da ky Char Char Char Char"/>
    <w:basedOn w:val="Normal"/>
    <w:link w:val="8DakyCharCharCharCharChar"/>
    <w:qFormat/>
    <w:rsid w:val="007477B5"/>
    <w:pPr>
      <w:jc w:val="center"/>
    </w:pPr>
    <w:rPr>
      <w:rFonts w:ascii=".VnCentury Schoolbook" w:hAnsi=".VnCentury Schoolbook"/>
      <w:i/>
      <w:color w:val="000000"/>
      <w:sz w:val="22"/>
      <w:szCs w:val="22"/>
    </w:rPr>
  </w:style>
  <w:style w:type="character" w:customStyle="1" w:styleId="8DakyCharCharCharCharChar">
    <w:name w:val="8 Da ky Char Char Char Char Char"/>
    <w:link w:val="8DakyCharCharCharChar"/>
    <w:qFormat/>
    <w:rsid w:val="007477B5"/>
    <w:rPr>
      <w:rFonts w:ascii=".VnCentury Schoolbook" w:eastAsia="Times New Roman" w:hAnsi=".VnCentury Schoolbook" w:cs="Times New Roman"/>
      <w:i/>
      <w:color w:val="000000"/>
    </w:rPr>
  </w:style>
  <w:style w:type="paragraph" w:customStyle="1" w:styleId="9tieudetrongbang">
    <w:name w:val="9 tieu de trong bang"/>
    <w:basedOn w:val="Normal"/>
    <w:qFormat/>
    <w:rsid w:val="007477B5"/>
    <w:pPr>
      <w:spacing w:before="60" w:after="60" w:line="264" w:lineRule="auto"/>
      <w:jc w:val="center"/>
    </w:pPr>
    <w:rPr>
      <w:rFonts w:ascii=".VnArial" w:hAnsi=".VnArial"/>
      <w:b/>
      <w:color w:val="000000"/>
      <w:sz w:val="22"/>
      <w:szCs w:val="22"/>
    </w:rPr>
  </w:style>
  <w:style w:type="paragraph" w:customStyle="1" w:styleId="DNtd5tenVB">
    <w:name w:val="DN td5 ten VB"/>
    <w:qFormat/>
    <w:rsid w:val="007477B5"/>
    <w:pPr>
      <w:autoSpaceDE w:val="0"/>
      <w:autoSpaceDN w:val="0"/>
      <w:adjustRightInd w:val="0"/>
      <w:jc w:val="center"/>
    </w:pPr>
    <w:rPr>
      <w:rFonts w:ascii=".VnHelvetInsH" w:eastAsia="Times New Roman" w:hAnsi=".VnHelvetInsH" w:cs=".VnTime"/>
      <w:bCs/>
      <w:color w:val="000000"/>
      <w:sz w:val="36"/>
      <w:szCs w:val="36"/>
    </w:rPr>
  </w:style>
  <w:style w:type="paragraph" w:customStyle="1" w:styleId="10chutrongbang">
    <w:name w:val="10  chu trong bang"/>
    <w:basedOn w:val="Normal"/>
    <w:qFormat/>
    <w:rsid w:val="007477B5"/>
    <w:pPr>
      <w:spacing w:before="40" w:after="40"/>
    </w:pPr>
    <w:rPr>
      <w:rFonts w:ascii=".VnArial" w:hAnsi=".VnArial"/>
      <w:color w:val="000000"/>
      <w:sz w:val="21"/>
      <w:szCs w:val="21"/>
    </w:rPr>
  </w:style>
  <w:style w:type="paragraph" w:customStyle="1" w:styleId="DNtd6trichyeuVB">
    <w:name w:val="DN td6 trich yeu VB"/>
    <w:qFormat/>
    <w:rsid w:val="007477B5"/>
    <w:pPr>
      <w:keepNext/>
      <w:tabs>
        <w:tab w:val="left" w:pos="567"/>
      </w:tabs>
      <w:overflowPunct w:val="0"/>
      <w:autoSpaceDE w:val="0"/>
      <w:autoSpaceDN w:val="0"/>
      <w:adjustRightInd w:val="0"/>
      <w:jc w:val="center"/>
      <w:textAlignment w:val="baseline"/>
    </w:pPr>
    <w:rPr>
      <w:rFonts w:ascii=".VnHelvetIns" w:eastAsia="Times New Roman" w:hAnsi=".VnHelvetIns" w:cs="Times New Roman"/>
      <w:color w:val="000000"/>
      <w:sz w:val="26"/>
    </w:rPr>
  </w:style>
  <w:style w:type="paragraph" w:customStyle="1" w:styleId="cChar1CharCharCharChar">
    <w:name w:val="c Char1 Char Char Char Char"/>
    <w:basedOn w:val="8DakyCharCharCharChar"/>
    <w:link w:val="cChar1CharCharCharCharChar"/>
    <w:qFormat/>
    <w:rsid w:val="007477B5"/>
    <w:pPr>
      <w:spacing w:before="60" w:after="60" w:line="264" w:lineRule="auto"/>
      <w:ind w:left="2438" w:hanging="1361"/>
      <w:jc w:val="both"/>
    </w:pPr>
    <w:rPr>
      <w:i w:val="0"/>
    </w:rPr>
  </w:style>
  <w:style w:type="character" w:customStyle="1" w:styleId="cChar1CharCharCharCharChar">
    <w:name w:val="c Char1 Char Char Char Char Char"/>
    <w:link w:val="cChar1CharCharCharChar"/>
    <w:qFormat/>
    <w:rsid w:val="007477B5"/>
    <w:rPr>
      <w:rFonts w:ascii=".VnCentury Schoolbook" w:eastAsia="Times New Roman" w:hAnsi=".VnCentury Schoolbook" w:cs="Times New Roman"/>
      <w:color w:val="000000"/>
    </w:rPr>
  </w:style>
  <w:style w:type="paragraph" w:customStyle="1" w:styleId="aCharCharChar">
    <w:name w:val="a Char Char Char"/>
    <w:basedOn w:val="8DakyCharCharCharChar"/>
    <w:link w:val="aCharCharCharChar"/>
    <w:qFormat/>
    <w:rsid w:val="007477B5"/>
    <w:rPr>
      <w:rFonts w:ascii=".VnHelvetIns" w:hAnsi=".VnHelvetIns"/>
      <w:sz w:val="26"/>
      <w:szCs w:val="26"/>
    </w:rPr>
  </w:style>
  <w:style w:type="paragraph" w:customStyle="1" w:styleId="b">
    <w:name w:val="b"/>
    <w:basedOn w:val="8DakyCharCharCharChar"/>
    <w:qFormat/>
    <w:rsid w:val="007477B5"/>
    <w:pPr>
      <w:spacing w:before="120"/>
    </w:pPr>
    <w:rPr>
      <w:rFonts w:ascii=".VnHelvetInsH" w:hAnsi=".VnHelvetInsH"/>
      <w:i w:val="0"/>
      <w:sz w:val="26"/>
      <w:szCs w:val="26"/>
    </w:rPr>
  </w:style>
  <w:style w:type="paragraph" w:customStyle="1" w:styleId="a">
    <w:name w:val="®"/>
    <w:basedOn w:val="aCharCharChar"/>
    <w:qFormat/>
    <w:rsid w:val="007477B5"/>
    <w:rPr>
      <w:rFonts w:ascii=".VnArial" w:hAnsi=".VnArial"/>
      <w:b/>
      <w:sz w:val="22"/>
      <w:szCs w:val="22"/>
    </w:rPr>
  </w:style>
  <w:style w:type="paragraph" w:customStyle="1" w:styleId="eCharCharChar">
    <w:name w:val="e Char Char Char"/>
    <w:basedOn w:val="aCharCharChar"/>
    <w:link w:val="eCharCharCharChar"/>
    <w:qFormat/>
    <w:rsid w:val="007477B5"/>
    <w:rPr>
      <w:rFonts w:ascii=".VnAvantH" w:hAnsi=".VnAvantH"/>
      <w:b/>
      <w:sz w:val="22"/>
      <w:szCs w:val="22"/>
    </w:rPr>
  </w:style>
  <w:style w:type="character" w:customStyle="1" w:styleId="1chinhtrangChar">
    <w:name w:val="1 chinh trang Char"/>
    <w:qFormat/>
    <w:rsid w:val="007477B5"/>
    <w:rPr>
      <w:rFonts w:ascii=".VnCentury Schoolbook" w:hAnsi=".VnCentury Schoolbook"/>
      <w:color w:val="000000"/>
      <w:sz w:val="22"/>
      <w:szCs w:val="22"/>
      <w:lang w:val="en-US" w:eastAsia="en-US" w:bidi="ar-SA"/>
    </w:rPr>
  </w:style>
  <w:style w:type="character" w:customStyle="1" w:styleId="cCharCharChar">
    <w:name w:val="c Char Char Char"/>
    <w:basedOn w:val="1chinhtrangChar"/>
    <w:qFormat/>
    <w:rsid w:val="007477B5"/>
    <w:rPr>
      <w:rFonts w:ascii=".VnCentury Schoolbook" w:hAnsi=".VnCentury Schoolbook"/>
      <w:color w:val="000000"/>
      <w:sz w:val="22"/>
      <w:szCs w:val="22"/>
      <w:lang w:val="en-US" w:eastAsia="en-US" w:bidi="ar-SA"/>
    </w:rPr>
  </w:style>
  <w:style w:type="paragraph" w:customStyle="1" w:styleId="s">
    <w:name w:val="s"/>
    <w:basedOn w:val="Normal"/>
    <w:qFormat/>
    <w:rsid w:val="007477B5"/>
    <w:pPr>
      <w:jc w:val="center"/>
    </w:pPr>
    <w:rPr>
      <w:rFonts w:ascii=".VnArialH" w:hAnsi=".VnArialH"/>
      <w:b/>
      <w:color w:val="000000"/>
      <w:sz w:val="21"/>
      <w:szCs w:val="21"/>
    </w:rPr>
  </w:style>
  <w:style w:type="character" w:customStyle="1" w:styleId="cCharCharCharChar">
    <w:name w:val="c Char Char Char Char"/>
    <w:basedOn w:val="8DakyCharCharCharCharChar"/>
    <w:qFormat/>
    <w:rsid w:val="007477B5"/>
    <w:rPr>
      <w:rFonts w:ascii=".VnCentury Schoolbook" w:eastAsia="Times New Roman" w:hAnsi=".VnCentury Schoolbook" w:cs="Times New Roman"/>
      <w:color w:val="000000"/>
    </w:rPr>
  </w:style>
  <w:style w:type="paragraph" w:customStyle="1" w:styleId="DNnd2chuong">
    <w:name w:val="DN nd2 chuong"/>
    <w:qFormat/>
    <w:rsid w:val="007477B5"/>
    <w:pPr>
      <w:jc w:val="center"/>
    </w:pPr>
    <w:rPr>
      <w:rFonts w:ascii=".VnAvantH" w:eastAsia="Times New Roman" w:hAnsi=".VnAvantH" w:cs="Times New Roman"/>
      <w:b/>
      <w:bCs/>
      <w:color w:val="000000"/>
      <w:sz w:val="22"/>
    </w:rPr>
  </w:style>
  <w:style w:type="paragraph" w:customStyle="1" w:styleId="BodyText22">
    <w:name w:val="Body Text 22"/>
    <w:basedOn w:val="Normal"/>
    <w:qFormat/>
    <w:rsid w:val="007477B5"/>
    <w:pPr>
      <w:autoSpaceDE w:val="0"/>
      <w:autoSpaceDN w:val="0"/>
    </w:pPr>
    <w:rPr>
      <w:rFonts w:ascii=".VnTimeH" w:hAnsi=".VnTimeH"/>
      <w:szCs w:val="28"/>
    </w:rPr>
  </w:style>
  <w:style w:type="paragraph" w:customStyle="1" w:styleId="Normal1">
    <w:name w:val="Normal1"/>
    <w:basedOn w:val="Normal"/>
    <w:qFormat/>
    <w:rsid w:val="007477B5"/>
    <w:pPr>
      <w:autoSpaceDE w:val="0"/>
      <w:autoSpaceDN w:val="0"/>
      <w:adjustRightInd w:val="0"/>
      <w:spacing w:before="614" w:after="120"/>
      <w:ind w:left="374"/>
    </w:pPr>
    <w:rPr>
      <w:rFonts w:ascii=".VnCentury Schoolbook" w:hAnsi=".VnCentury Schoolbook" w:cs=".VnCentury Schoolbook"/>
      <w:i/>
      <w:iCs/>
      <w:color w:val="000000"/>
      <w:sz w:val="26"/>
      <w:szCs w:val="26"/>
    </w:rPr>
  </w:style>
  <w:style w:type="paragraph" w:customStyle="1" w:styleId="5somucCharChar">
    <w:name w:val="5 so muc Char Char"/>
    <w:basedOn w:val="Normal"/>
    <w:link w:val="5somucCharChar1"/>
    <w:qFormat/>
    <w:rsid w:val="007477B5"/>
    <w:pPr>
      <w:jc w:val="center"/>
    </w:pPr>
    <w:rPr>
      <w:rFonts w:ascii=".VnCentury Schoolbook" w:hAnsi=".VnCentury Schoolbook"/>
      <w:b/>
      <w:color w:val="000000"/>
      <w:sz w:val="22"/>
      <w:szCs w:val="22"/>
    </w:rPr>
  </w:style>
  <w:style w:type="character" w:customStyle="1" w:styleId="5somucCharChar1">
    <w:name w:val="5 so muc Char Char1"/>
    <w:link w:val="5somucCharChar"/>
    <w:qFormat/>
    <w:rsid w:val="007477B5"/>
    <w:rPr>
      <w:rFonts w:ascii=".VnCentury Schoolbook" w:eastAsia="Times New Roman" w:hAnsi=".VnCentury Schoolbook" w:cs="Times New Roman"/>
      <w:b/>
      <w:color w:val="000000"/>
    </w:rPr>
  </w:style>
  <w:style w:type="paragraph" w:customStyle="1" w:styleId="1chinhtrangCharCharCharCharCharCharChar">
    <w:name w:val="1 chinh trang Char Char Char Char Char Char Char"/>
    <w:basedOn w:val="Normal"/>
    <w:link w:val="1chinhtrangCharCharCharCharCharCharCharChar"/>
    <w:qFormat/>
    <w:rsid w:val="007477B5"/>
    <w:pPr>
      <w:spacing w:before="60" w:after="60" w:line="264" w:lineRule="auto"/>
      <w:ind w:firstLine="425"/>
    </w:pPr>
    <w:rPr>
      <w:rFonts w:ascii=".VnCentury Schoolbook" w:hAnsi=".VnCentury Schoolbook"/>
      <w:color w:val="000000"/>
      <w:sz w:val="22"/>
      <w:szCs w:val="22"/>
    </w:rPr>
  </w:style>
  <w:style w:type="character" w:customStyle="1" w:styleId="1chinhtrangCharCharCharCharCharCharCharChar">
    <w:name w:val="1 chinh trang Char Char Char Char Char Char Char Char"/>
    <w:link w:val="1chinhtrangCharCharCharCharCharCharChar"/>
    <w:qFormat/>
    <w:rsid w:val="007477B5"/>
    <w:rPr>
      <w:rFonts w:ascii=".VnCentury Schoolbook" w:eastAsia="Times New Roman" w:hAnsi=".VnCentury Schoolbook" w:cs="Times New Roman"/>
      <w:color w:val="000000"/>
    </w:rPr>
  </w:style>
  <w:style w:type="paragraph" w:customStyle="1" w:styleId="4tenchuongCharCharCharCharCharChar">
    <w:name w:val="4 ten chuong Char Char Char Char Char Char"/>
    <w:basedOn w:val="Normal"/>
    <w:link w:val="4tenchuongCharCharCharCharCharCharChar"/>
    <w:qFormat/>
    <w:rsid w:val="007477B5"/>
    <w:pPr>
      <w:jc w:val="center"/>
    </w:pPr>
    <w:rPr>
      <w:rFonts w:ascii=".VnAvantH" w:hAnsi=".VnAvantH"/>
      <w:b/>
      <w:color w:val="000000"/>
      <w:sz w:val="22"/>
      <w:szCs w:val="22"/>
    </w:rPr>
  </w:style>
  <w:style w:type="character" w:customStyle="1" w:styleId="4tenchuongCharCharCharCharCharCharChar">
    <w:name w:val="4 ten chuong Char Char Char Char Char Char Char"/>
    <w:link w:val="4tenchuongCharCharCharCharCharChar"/>
    <w:qFormat/>
    <w:rsid w:val="007477B5"/>
    <w:rPr>
      <w:rFonts w:ascii=".VnAvantH" w:eastAsia="Times New Roman" w:hAnsi=".VnAvantH" w:cs="Times New Roman"/>
      <w:b/>
      <w:color w:val="000000"/>
    </w:rPr>
  </w:style>
  <w:style w:type="paragraph" w:customStyle="1" w:styleId="2dongcachCharCharCharCharCharChar">
    <w:name w:val="2 dong cach Char Char Char Char Char Char"/>
    <w:basedOn w:val="Normal"/>
    <w:link w:val="2dongcachCharCharCharCharCharCharChar"/>
    <w:qFormat/>
    <w:rsid w:val="007477B5"/>
    <w:pPr>
      <w:overflowPunct w:val="0"/>
      <w:adjustRightInd w:val="0"/>
      <w:jc w:val="center"/>
    </w:pPr>
    <w:rPr>
      <w:rFonts w:ascii=".VnCentury Schoolbook" w:hAnsi=".VnCentury Schoolbook"/>
      <w:bCs/>
      <w:color w:val="000000"/>
      <w:sz w:val="22"/>
      <w:szCs w:val="22"/>
    </w:rPr>
  </w:style>
  <w:style w:type="character" w:customStyle="1" w:styleId="2dongcachCharCharCharCharCharCharChar">
    <w:name w:val="2 dong cach Char Char Char Char Char Char Char"/>
    <w:link w:val="2dongcachCharCharCharCharCharChar"/>
    <w:qFormat/>
    <w:rsid w:val="007477B5"/>
    <w:rPr>
      <w:rFonts w:ascii=".VnCentury Schoolbook" w:eastAsia="Times New Roman" w:hAnsi=".VnCentury Schoolbook" w:cs="Times New Roman"/>
      <w:bCs/>
      <w:color w:val="000000"/>
    </w:rPr>
  </w:style>
  <w:style w:type="paragraph" w:customStyle="1" w:styleId="1chinhtrangCharChar1CharCharCharChar">
    <w:name w:val="1 chinh trang Char Char1 Char Char Char Char"/>
    <w:basedOn w:val="Normal"/>
    <w:link w:val="1chinhtrangCharChar1CharCharCharCharChar"/>
    <w:qFormat/>
    <w:rsid w:val="007477B5"/>
    <w:pPr>
      <w:spacing w:before="60" w:after="60" w:line="264" w:lineRule="auto"/>
      <w:ind w:firstLine="567"/>
    </w:pPr>
    <w:rPr>
      <w:rFonts w:ascii=".VnCentury Schoolbook" w:hAnsi=".VnCentury Schoolbook"/>
      <w:color w:val="000000"/>
      <w:sz w:val="22"/>
      <w:szCs w:val="22"/>
    </w:rPr>
  </w:style>
  <w:style w:type="character" w:customStyle="1" w:styleId="1chinhtrangCharChar1CharCharCharCharChar">
    <w:name w:val="1 chinh trang Char Char1 Char Char Char Char Char"/>
    <w:link w:val="1chinhtrangCharChar1CharCharCharChar"/>
    <w:qFormat/>
    <w:rsid w:val="007477B5"/>
    <w:rPr>
      <w:rFonts w:ascii=".VnCentury Schoolbook" w:eastAsia="Times New Roman" w:hAnsi=".VnCentury Schoolbook" w:cs="Times New Roman"/>
      <w:color w:val="000000"/>
    </w:rPr>
  </w:style>
  <w:style w:type="paragraph" w:customStyle="1" w:styleId="cCharCharCharCharCharChar">
    <w:name w:val="c Char Char Char Char Char Char"/>
    <w:basedOn w:val="Normal"/>
    <w:link w:val="cCharCharCharCharCharCharChar"/>
    <w:qFormat/>
    <w:rsid w:val="007477B5"/>
    <w:pPr>
      <w:autoSpaceDE w:val="0"/>
      <w:autoSpaceDN w:val="0"/>
      <w:adjustRightInd w:val="0"/>
      <w:spacing w:before="60" w:after="60" w:line="264" w:lineRule="auto"/>
      <w:ind w:left="2637" w:hanging="1361"/>
    </w:pPr>
    <w:rPr>
      <w:rFonts w:ascii=".VnCentury Schoolbook" w:hAnsi=".VnCentury Schoolbook"/>
      <w:color w:val="000000"/>
      <w:sz w:val="22"/>
      <w:szCs w:val="26"/>
    </w:rPr>
  </w:style>
  <w:style w:type="character" w:customStyle="1" w:styleId="cCharCharCharCharCharCharChar">
    <w:name w:val="c Char Char Char Char Char Char Char"/>
    <w:link w:val="cCharCharCharCharCharChar"/>
    <w:qFormat/>
    <w:rsid w:val="007477B5"/>
    <w:rPr>
      <w:rFonts w:ascii=".VnCentury Schoolbook" w:eastAsia="Times New Roman" w:hAnsi=".VnCentury Schoolbook" w:cs="Times New Roman"/>
      <w:color w:val="000000"/>
      <w:szCs w:val="26"/>
    </w:rPr>
  </w:style>
  <w:style w:type="paragraph" w:customStyle="1" w:styleId="coCharCharCharCharCharChar">
    <w:name w:val="co Char Char Char Char Char Char"/>
    <w:basedOn w:val="Normal"/>
    <w:link w:val="coCharCharCharCharCharCharChar"/>
    <w:qFormat/>
    <w:rsid w:val="007477B5"/>
    <w:pPr>
      <w:spacing w:before="60" w:after="60" w:line="264" w:lineRule="auto"/>
      <w:ind w:left="2637" w:hanging="1361"/>
    </w:pPr>
    <w:rPr>
      <w:rFonts w:ascii=".VnCentury Schoolbook" w:hAnsi=".VnCentury Schoolbook"/>
      <w:color w:val="000000"/>
      <w:sz w:val="22"/>
      <w:szCs w:val="22"/>
    </w:rPr>
  </w:style>
  <w:style w:type="character" w:customStyle="1" w:styleId="coCharCharCharCharCharCharChar">
    <w:name w:val="co Char Char Char Char Char Char Char"/>
    <w:link w:val="coCharCharCharCharCharChar"/>
    <w:qFormat/>
    <w:rsid w:val="007477B5"/>
    <w:rPr>
      <w:rFonts w:ascii=".VnCentury Schoolbook" w:eastAsia="Times New Roman" w:hAnsi=".VnCentury Schoolbook" w:cs="Times New Roman"/>
      <w:color w:val="000000"/>
    </w:rPr>
  </w:style>
  <w:style w:type="paragraph" w:customStyle="1" w:styleId="8Daky">
    <w:name w:val="8 Da ky"/>
    <w:basedOn w:val="Normal"/>
    <w:qFormat/>
    <w:rsid w:val="007477B5"/>
    <w:pPr>
      <w:spacing w:line="264" w:lineRule="auto"/>
      <w:jc w:val="center"/>
    </w:pPr>
    <w:rPr>
      <w:rFonts w:ascii=".VnCentury Schoolbook" w:hAnsi=".VnCentury Schoolbook"/>
      <w:i/>
      <w:color w:val="000000"/>
      <w:sz w:val="22"/>
      <w:szCs w:val="22"/>
    </w:rPr>
  </w:style>
  <w:style w:type="table" w:customStyle="1" w:styleId="TableNormal1">
    <w:name w:val="Table Normal1"/>
    <w:semiHidden/>
    <w:qFormat/>
    <w:rsid w:val="007477B5"/>
    <w:rPr>
      <w:rFonts w:ascii="Times New Roman" w:eastAsia="MS Mincho" w:hAnsi="Times New Roman" w:cs="Times New Roman"/>
    </w:rPr>
    <w:tblPr>
      <w:tblCellMar>
        <w:top w:w="0" w:type="dxa"/>
        <w:left w:w="108" w:type="dxa"/>
        <w:bottom w:w="0" w:type="dxa"/>
        <w:right w:w="108" w:type="dxa"/>
      </w:tblCellMar>
    </w:tblPr>
  </w:style>
  <w:style w:type="paragraph" w:customStyle="1" w:styleId="Co">
    <w:name w:val="Co"/>
    <w:basedOn w:val="Normal"/>
    <w:qFormat/>
    <w:rsid w:val="007477B5"/>
    <w:pPr>
      <w:spacing w:before="60" w:after="60" w:line="264" w:lineRule="auto"/>
      <w:ind w:left="2637" w:hanging="1361"/>
    </w:pPr>
    <w:rPr>
      <w:rFonts w:ascii=".VnCentury Schoolbook" w:hAnsi=".VnCentury Schoolbook"/>
      <w:color w:val="000000"/>
      <w:sz w:val="22"/>
      <w:szCs w:val="28"/>
    </w:rPr>
  </w:style>
  <w:style w:type="paragraph" w:customStyle="1" w:styleId="ndtk">
    <w:name w:val="ndtk"/>
    <w:basedOn w:val="Normal"/>
    <w:qFormat/>
    <w:rsid w:val="007477B5"/>
    <w:pPr>
      <w:jc w:val="center"/>
    </w:pPr>
    <w:rPr>
      <w:rFonts w:ascii=".VnHelvetInsH" w:hAnsi=".VnHelvetInsH"/>
      <w:color w:val="000000"/>
      <w:sz w:val="26"/>
      <w:szCs w:val="22"/>
    </w:rPr>
  </w:style>
  <w:style w:type="paragraph" w:customStyle="1" w:styleId="No">
    <w:name w:val="No"/>
    <w:basedOn w:val="Normal"/>
    <w:qFormat/>
    <w:rsid w:val="007477B5"/>
    <w:pPr>
      <w:spacing w:before="60" w:after="60" w:line="264" w:lineRule="auto"/>
      <w:ind w:left="1786" w:hanging="1361"/>
    </w:pPr>
    <w:rPr>
      <w:rFonts w:ascii=".VnCentury Schoolbook" w:hAnsi=".VnCentury Schoolbook"/>
      <w:color w:val="000000"/>
      <w:sz w:val="22"/>
      <w:szCs w:val="28"/>
    </w:rPr>
  </w:style>
  <w:style w:type="paragraph" w:customStyle="1" w:styleId="DNbieuky">
    <w:name w:val="DN bieu ky"/>
    <w:qFormat/>
    <w:rsid w:val="007477B5"/>
    <w:pPr>
      <w:jc w:val="center"/>
    </w:pPr>
    <w:rPr>
      <w:rFonts w:ascii=".VnCentury Schoolbook" w:eastAsia="Times New Roman" w:hAnsi=".VnCentury Schoolbook" w:cs="Times New Roman"/>
      <w:b/>
      <w:color w:val="000000"/>
      <w:sz w:val="22"/>
      <w:szCs w:val="22"/>
    </w:rPr>
  </w:style>
  <w:style w:type="paragraph" w:customStyle="1" w:styleId="DNtd1tencq">
    <w:name w:val="DN td1 ten cq"/>
    <w:qFormat/>
    <w:rsid w:val="007477B5"/>
    <w:pPr>
      <w:autoSpaceDE w:val="0"/>
      <w:autoSpaceDN w:val="0"/>
      <w:jc w:val="center"/>
    </w:pPr>
    <w:rPr>
      <w:rFonts w:ascii=".VnAvantH" w:eastAsia="Times New Roman" w:hAnsi=".VnAvantH" w:cs="Times New Roman"/>
      <w:b/>
      <w:bCs/>
      <w:color w:val="000000"/>
    </w:rPr>
  </w:style>
  <w:style w:type="paragraph" w:customStyle="1" w:styleId="tk">
    <w:name w:val="tk"/>
    <w:basedOn w:val="Normal"/>
    <w:qFormat/>
    <w:rsid w:val="007477B5"/>
    <w:pPr>
      <w:jc w:val="center"/>
    </w:pPr>
    <w:rPr>
      <w:rFonts w:ascii=".VnHelvetIns" w:hAnsi=".VnHelvetIns"/>
      <w:color w:val="000000"/>
      <w:sz w:val="26"/>
      <w:szCs w:val="22"/>
    </w:rPr>
  </w:style>
  <w:style w:type="paragraph" w:customStyle="1" w:styleId="DNnd1quyetdinh">
    <w:name w:val="DN nd1 quyet dinh"/>
    <w:qFormat/>
    <w:rsid w:val="007477B5"/>
    <w:pPr>
      <w:jc w:val="center"/>
    </w:pPr>
    <w:rPr>
      <w:rFonts w:ascii=".VnHelvetInsH" w:eastAsia="Times New Roman" w:hAnsi=".VnHelvetInsH" w:cs="Times New Roman"/>
      <w:bCs/>
      <w:color w:val="000000"/>
      <w:sz w:val="32"/>
      <w:szCs w:val="32"/>
    </w:rPr>
  </w:style>
  <w:style w:type="paragraph" w:customStyle="1" w:styleId="cChar1">
    <w:name w:val="c Char1"/>
    <w:basedOn w:val="Normal"/>
    <w:qFormat/>
    <w:rsid w:val="007477B5"/>
    <w:pPr>
      <w:spacing w:before="60" w:after="60" w:line="264" w:lineRule="auto"/>
      <w:ind w:left="2637" w:hanging="1361"/>
    </w:pPr>
    <w:rPr>
      <w:rFonts w:ascii=".VnCentury Schoolbook" w:hAnsi=".VnCentury Schoolbook"/>
      <w:color w:val="000000"/>
      <w:sz w:val="22"/>
      <w:szCs w:val="22"/>
    </w:rPr>
  </w:style>
  <w:style w:type="paragraph" w:customStyle="1" w:styleId="ccccc">
    <w:name w:val="ccccc"/>
    <w:basedOn w:val="Normal"/>
    <w:qFormat/>
    <w:rsid w:val="007477B5"/>
    <w:pPr>
      <w:spacing w:before="60" w:after="60" w:line="264" w:lineRule="auto"/>
      <w:ind w:firstLine="425"/>
    </w:pPr>
    <w:rPr>
      <w:rFonts w:ascii=".VnCentury Schoolbook" w:hAnsi=".VnCentury Schoolbook"/>
      <w:color w:val="000000"/>
      <w:sz w:val="22"/>
      <w:szCs w:val="22"/>
    </w:rPr>
  </w:style>
  <w:style w:type="paragraph" w:customStyle="1" w:styleId="15">
    <w:name w:val="15"/>
    <w:basedOn w:val="Normal"/>
    <w:qFormat/>
    <w:rsid w:val="007477B5"/>
    <w:pPr>
      <w:overflowPunct w:val="0"/>
      <w:adjustRightInd w:val="0"/>
      <w:jc w:val="center"/>
    </w:pPr>
    <w:rPr>
      <w:rFonts w:ascii=".VnHelvetIns" w:hAnsi=".VnHelvetIns"/>
      <w:bCs/>
      <w:color w:val="000000"/>
      <w:sz w:val="26"/>
      <w:szCs w:val="26"/>
    </w:rPr>
  </w:style>
  <w:style w:type="paragraph" w:customStyle="1" w:styleId="6">
    <w:name w:val="6"/>
    <w:basedOn w:val="Normal"/>
    <w:qFormat/>
    <w:rsid w:val="007477B5"/>
    <w:pPr>
      <w:overflowPunct w:val="0"/>
      <w:adjustRightInd w:val="0"/>
      <w:jc w:val="center"/>
    </w:pPr>
    <w:rPr>
      <w:rFonts w:ascii=".VnCentury Schoolbook" w:hAnsi=".VnCentury Schoolbook"/>
      <w:bCs/>
      <w:color w:val="000000"/>
      <w:sz w:val="22"/>
      <w:szCs w:val="22"/>
    </w:rPr>
  </w:style>
  <w:style w:type="paragraph" w:customStyle="1" w:styleId="21">
    <w:name w:val="21"/>
    <w:basedOn w:val="Normal"/>
    <w:qFormat/>
    <w:rsid w:val="007477B5"/>
    <w:pPr>
      <w:jc w:val="center"/>
    </w:pPr>
    <w:rPr>
      <w:rFonts w:ascii=".VnAvantH" w:hAnsi=".VnAvantH"/>
      <w:b/>
      <w:color w:val="000000"/>
      <w:sz w:val="24"/>
    </w:rPr>
  </w:style>
  <w:style w:type="paragraph" w:customStyle="1" w:styleId="BodyText21">
    <w:name w:val="Body Text 21"/>
    <w:basedOn w:val="Normal"/>
    <w:qFormat/>
    <w:rsid w:val="007477B5"/>
    <w:rPr>
      <w:rFonts w:ascii=".VnTime" w:hAnsi=".VnTime"/>
      <w:b/>
      <w:i/>
      <w:snapToGrid w:val="0"/>
      <w:szCs w:val="20"/>
    </w:rPr>
  </w:style>
  <w:style w:type="table" w:customStyle="1" w:styleId="TableGrid11">
    <w:name w:val="Table Grid11"/>
    <w:basedOn w:val="TableNormal"/>
    <w:qFormat/>
    <w:rsid w:val="007477B5"/>
    <w:pPr>
      <w:spacing w:after="120"/>
      <w:ind w:firstLine="567"/>
      <w:jc w:val="both"/>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16"/>
    <w:basedOn w:val="Normal"/>
    <w:rsid w:val="007477B5"/>
    <w:pPr>
      <w:jc w:val="center"/>
    </w:pPr>
    <w:rPr>
      <w:rFonts w:ascii=".VnHelvetInsH" w:hAnsi=".VnHelvetInsH"/>
      <w:color w:val="000000"/>
      <w:sz w:val="32"/>
      <w:szCs w:val="32"/>
    </w:rPr>
  </w:style>
  <w:style w:type="paragraph" w:customStyle="1" w:styleId="142">
    <w:name w:val="142"/>
    <w:basedOn w:val="Normal"/>
    <w:rsid w:val="007477B5"/>
    <w:pPr>
      <w:jc w:val="center"/>
    </w:pPr>
    <w:rPr>
      <w:rFonts w:ascii=".VnAvantH" w:hAnsi=".VnAvantH"/>
      <w:b/>
      <w:color w:val="000000"/>
      <w:sz w:val="22"/>
      <w:szCs w:val="22"/>
    </w:rPr>
  </w:style>
  <w:style w:type="paragraph" w:customStyle="1" w:styleId="Style1chinhtrangLinespacingsingle">
    <w:name w:val="Style 1 chinh trang + Line spacing:  single"/>
    <w:basedOn w:val="Normal"/>
    <w:rsid w:val="007477B5"/>
    <w:pPr>
      <w:spacing w:before="60" w:after="60"/>
      <w:ind w:firstLine="567"/>
    </w:pPr>
    <w:rPr>
      <w:rFonts w:ascii=".VnCentury Schoolbook" w:hAnsi=".VnCentury Schoolbook"/>
      <w:color w:val="000000"/>
      <w:sz w:val="22"/>
      <w:szCs w:val="20"/>
    </w:rPr>
  </w:style>
  <w:style w:type="character" w:customStyle="1" w:styleId="aCharCharCharChar">
    <w:name w:val="a Char Char Char Char"/>
    <w:link w:val="aCharCharChar"/>
    <w:qFormat/>
    <w:rsid w:val="007477B5"/>
    <w:rPr>
      <w:rFonts w:ascii=".VnHelvetIns" w:eastAsia="Times New Roman" w:hAnsi=".VnHelvetIns" w:cs="Times New Roman"/>
      <w:i/>
      <w:color w:val="000000"/>
      <w:sz w:val="26"/>
      <w:szCs w:val="26"/>
    </w:rPr>
  </w:style>
  <w:style w:type="character" w:customStyle="1" w:styleId="eCharCharCharChar">
    <w:name w:val="e Char Char Char Char"/>
    <w:link w:val="eCharCharChar"/>
    <w:qFormat/>
    <w:rsid w:val="007477B5"/>
    <w:rPr>
      <w:rFonts w:ascii=".VnAvantH" w:eastAsia="Times New Roman" w:hAnsi=".VnAvantH" w:cs="Times New Roman"/>
      <w:b/>
      <w:i/>
      <w:color w:val="000000"/>
    </w:rPr>
  </w:style>
  <w:style w:type="character" w:customStyle="1" w:styleId="17CharChar">
    <w:name w:val="17 Char Char"/>
    <w:qFormat/>
    <w:rsid w:val="007477B5"/>
    <w:rPr>
      <w:rFonts w:ascii=".VnAvantH" w:hAnsi=".VnAvantH"/>
      <w:b/>
      <w:i/>
      <w:color w:val="000000"/>
      <w:sz w:val="26"/>
      <w:szCs w:val="26"/>
      <w:lang w:val="en-US" w:eastAsia="en-US" w:bidi="ar-SA"/>
    </w:rPr>
  </w:style>
  <w:style w:type="paragraph" w:customStyle="1" w:styleId="noCharChar">
    <w:name w:val="no Char Char"/>
    <w:basedOn w:val="Normal"/>
    <w:link w:val="noCharCharChar"/>
    <w:qFormat/>
    <w:rsid w:val="007477B5"/>
    <w:pPr>
      <w:spacing w:before="60" w:after="60" w:line="264" w:lineRule="auto"/>
      <w:ind w:left="1928" w:hanging="1361"/>
    </w:pPr>
    <w:rPr>
      <w:rFonts w:ascii=".VnCentury Schoolbook" w:hAnsi=".VnCentury Schoolbook"/>
      <w:color w:val="000000"/>
      <w:sz w:val="22"/>
      <w:szCs w:val="22"/>
    </w:rPr>
  </w:style>
  <w:style w:type="character" w:customStyle="1" w:styleId="5somuc1">
    <w:name w:val="5 so muc1"/>
    <w:link w:val="5somuc"/>
    <w:qFormat/>
    <w:rsid w:val="007477B5"/>
    <w:rPr>
      <w:rFonts w:ascii=".VnCentury Schoolbook" w:eastAsia="Times New Roman" w:hAnsi=".VnCentury Schoolbook" w:cs="Times New Roman"/>
      <w:b/>
      <w:color w:val="000000"/>
    </w:rPr>
  </w:style>
  <w:style w:type="paragraph" w:customStyle="1" w:styleId="DNkyphoky">
    <w:name w:val="DN ky pho ky"/>
    <w:qFormat/>
    <w:rsid w:val="007477B5"/>
    <w:pPr>
      <w:tabs>
        <w:tab w:val="left" w:pos="567"/>
      </w:tabs>
      <w:jc w:val="center"/>
    </w:pPr>
    <w:rPr>
      <w:rFonts w:ascii=".VnAvantH" w:eastAsia="Times New Roman" w:hAnsi=".VnAvantH" w:cs=".VnTime"/>
      <w:b/>
      <w:bCs/>
      <w:color w:val="000000"/>
      <w:szCs w:val="22"/>
    </w:rPr>
  </w:style>
  <w:style w:type="paragraph" w:customStyle="1" w:styleId="DNkyCQky">
    <w:name w:val="DN ky CQ ky"/>
    <w:qFormat/>
    <w:rsid w:val="007477B5"/>
    <w:pPr>
      <w:tabs>
        <w:tab w:val="left" w:pos="567"/>
      </w:tabs>
      <w:autoSpaceDE w:val="0"/>
      <w:autoSpaceDN w:val="0"/>
      <w:jc w:val="center"/>
    </w:pPr>
    <w:rPr>
      <w:rFonts w:ascii=".VnAvantH" w:eastAsia="Times New Roman" w:hAnsi=".VnAvantH" w:cs="Times New Roman"/>
      <w:b/>
      <w:bCs/>
    </w:rPr>
  </w:style>
  <w:style w:type="character" w:customStyle="1" w:styleId="11chucdanhnguoiky-co11CharChar">
    <w:name w:val="11 chuc danh nguoi ky-co 11 Char Char"/>
    <w:qFormat/>
    <w:rsid w:val="007477B5"/>
    <w:rPr>
      <w:rFonts w:ascii=".VnAvantH" w:hAnsi=".VnAvantH"/>
      <w:b/>
      <w:color w:val="000000"/>
      <w:sz w:val="22"/>
      <w:szCs w:val="22"/>
      <w:lang w:val="en-US" w:eastAsia="en-US" w:bidi="ar-SA"/>
    </w:rPr>
  </w:style>
  <w:style w:type="character" w:customStyle="1" w:styleId="cChar2">
    <w:name w:val="c Char2"/>
    <w:rsid w:val="007477B5"/>
    <w:rPr>
      <w:rFonts w:ascii=".VnCentury Schoolbook" w:hAnsi=".VnCentury Schoolbook"/>
      <w:i/>
      <w:color w:val="000000"/>
      <w:sz w:val="22"/>
      <w:szCs w:val="22"/>
      <w:lang w:val="en-US" w:eastAsia="en-US" w:bidi="ar-SA"/>
    </w:rPr>
  </w:style>
  <w:style w:type="character" w:customStyle="1" w:styleId="6tenmucphanCharCharChar">
    <w:name w:val="6 ten muc phan Char Char Char"/>
    <w:link w:val="6tenmucphanCharChar"/>
    <w:rsid w:val="007477B5"/>
    <w:rPr>
      <w:rFonts w:ascii=".VnCentury SchoolbookH" w:eastAsia="Times New Roman" w:hAnsi=".VnCentury SchoolbookH" w:cs="Times New Roman"/>
      <w:b/>
      <w:color w:val="000000"/>
    </w:rPr>
  </w:style>
  <w:style w:type="character" w:customStyle="1" w:styleId="3sochuongCharCharCharChar">
    <w:name w:val="3 so chuong Char Char Char Char"/>
    <w:link w:val="3sochuongCharCharChar"/>
    <w:qFormat/>
    <w:rsid w:val="007477B5"/>
    <w:rPr>
      <w:rFonts w:ascii=".VnArial" w:eastAsia="Times New Roman" w:hAnsi=".VnArial" w:cs="Times New Roman"/>
      <w:b/>
      <w:color w:val="000000"/>
    </w:rPr>
  </w:style>
  <w:style w:type="paragraph" w:customStyle="1" w:styleId="c1d">
    <w:name w:val="c1d"/>
    <w:basedOn w:val="Normal"/>
    <w:qFormat/>
    <w:rsid w:val="007477B5"/>
    <w:pPr>
      <w:overflowPunct w:val="0"/>
      <w:autoSpaceDE w:val="0"/>
      <w:autoSpaceDN w:val="0"/>
      <w:adjustRightInd w:val="0"/>
      <w:spacing w:before="60" w:after="60" w:line="264" w:lineRule="auto"/>
      <w:ind w:left="1078" w:hanging="284"/>
      <w:textAlignment w:val="baseline"/>
    </w:pPr>
    <w:rPr>
      <w:rFonts w:ascii=".VnCentury Schoolbook" w:hAnsi=".VnCentury Schoolbook"/>
      <w:b/>
      <w:color w:val="000000"/>
      <w:sz w:val="22"/>
      <w:szCs w:val="20"/>
    </w:rPr>
  </w:style>
  <w:style w:type="paragraph" w:customStyle="1" w:styleId="n-">
    <w:name w:val="n-"/>
    <w:basedOn w:val="Normal"/>
    <w:rsid w:val="007477B5"/>
    <w:pPr>
      <w:overflowPunct w:val="0"/>
      <w:autoSpaceDE w:val="0"/>
      <w:autoSpaceDN w:val="0"/>
      <w:adjustRightInd w:val="0"/>
      <w:spacing w:before="60" w:after="60" w:line="264" w:lineRule="auto"/>
      <w:ind w:left="964" w:hanging="170"/>
      <w:textAlignment w:val="baseline"/>
    </w:pPr>
    <w:rPr>
      <w:rFonts w:ascii=".VnCentury Schoolbook" w:hAnsi=".VnCentury Schoolbook"/>
      <w:b/>
      <w:color w:val="000000"/>
      <w:sz w:val="22"/>
      <w:szCs w:val="20"/>
    </w:rPr>
  </w:style>
  <w:style w:type="paragraph" w:customStyle="1" w:styleId="n1">
    <w:name w:val="n1"/>
    <w:basedOn w:val="Normal"/>
    <w:rsid w:val="007477B5"/>
    <w:pPr>
      <w:overflowPunct w:val="0"/>
      <w:autoSpaceDE w:val="0"/>
      <w:autoSpaceDN w:val="0"/>
      <w:adjustRightInd w:val="0"/>
      <w:spacing w:before="60" w:after="60" w:line="264" w:lineRule="auto"/>
      <w:ind w:left="794" w:hanging="397"/>
      <w:textAlignment w:val="baseline"/>
    </w:pPr>
    <w:rPr>
      <w:rFonts w:ascii=".VnCentury Schoolbook" w:hAnsi=".VnCentury Schoolbook"/>
      <w:color w:val="000000"/>
      <w:sz w:val="22"/>
      <w:szCs w:val="20"/>
    </w:rPr>
  </w:style>
  <w:style w:type="paragraph" w:customStyle="1" w:styleId="n1d">
    <w:name w:val="n1d"/>
    <w:basedOn w:val="n1"/>
    <w:rsid w:val="007477B5"/>
    <w:rPr>
      <w:b/>
    </w:rPr>
  </w:style>
  <w:style w:type="paragraph" w:customStyle="1" w:styleId="22">
    <w:name w:val="22"/>
    <w:basedOn w:val="Normal"/>
    <w:qFormat/>
    <w:rsid w:val="007477B5"/>
    <w:pPr>
      <w:overflowPunct w:val="0"/>
      <w:autoSpaceDE w:val="0"/>
      <w:autoSpaceDN w:val="0"/>
      <w:adjustRightInd w:val="0"/>
      <w:spacing w:before="60" w:after="60" w:line="264" w:lineRule="auto"/>
      <w:ind w:left="794" w:hanging="397"/>
      <w:textAlignment w:val="baseline"/>
    </w:pPr>
    <w:rPr>
      <w:rFonts w:ascii=".VnCentury Schoolbook" w:hAnsi=".VnCentury Schoolbook"/>
      <w:b/>
      <w:color w:val="000000"/>
      <w:sz w:val="22"/>
      <w:szCs w:val="22"/>
    </w:rPr>
  </w:style>
  <w:style w:type="paragraph" w:customStyle="1" w:styleId="20">
    <w:name w:val="20"/>
    <w:basedOn w:val="Normal"/>
    <w:rsid w:val="007477B5"/>
    <w:pPr>
      <w:overflowPunct w:val="0"/>
      <w:autoSpaceDE w:val="0"/>
      <w:autoSpaceDN w:val="0"/>
      <w:adjustRightInd w:val="0"/>
      <w:spacing w:after="120"/>
      <w:ind w:left="1021" w:hanging="454"/>
      <w:textAlignment w:val="baseline"/>
    </w:pPr>
    <w:rPr>
      <w:rFonts w:ascii=".VnCentury Schoolbook" w:hAnsi=".VnCentury Schoolbook"/>
      <w:color w:val="000000"/>
      <w:sz w:val="24"/>
      <w:szCs w:val="20"/>
    </w:rPr>
  </w:style>
  <w:style w:type="paragraph" w:customStyle="1" w:styleId="c1">
    <w:name w:val="c1"/>
    <w:basedOn w:val="Normal"/>
    <w:qFormat/>
    <w:rsid w:val="007477B5"/>
    <w:pPr>
      <w:overflowPunct w:val="0"/>
      <w:autoSpaceDE w:val="0"/>
      <w:autoSpaceDN w:val="0"/>
      <w:adjustRightInd w:val="0"/>
      <w:spacing w:before="60" w:after="60" w:line="264" w:lineRule="auto"/>
      <w:ind w:left="1078" w:hanging="284"/>
      <w:textAlignment w:val="baseline"/>
    </w:pPr>
    <w:rPr>
      <w:rFonts w:ascii=".VnCentury Schoolbook" w:hAnsi=".VnCentury Schoolbook"/>
      <w:color w:val="000000"/>
      <w:sz w:val="22"/>
      <w:szCs w:val="20"/>
    </w:rPr>
  </w:style>
  <w:style w:type="paragraph" w:customStyle="1" w:styleId="23">
    <w:name w:val="23"/>
    <w:basedOn w:val="Normal"/>
    <w:qFormat/>
    <w:rsid w:val="007477B5"/>
    <w:pPr>
      <w:keepNext/>
      <w:overflowPunct w:val="0"/>
      <w:autoSpaceDE w:val="0"/>
      <w:autoSpaceDN w:val="0"/>
      <w:adjustRightInd w:val="0"/>
      <w:spacing w:before="60" w:after="60" w:line="264" w:lineRule="auto"/>
      <w:ind w:left="794" w:hanging="397"/>
      <w:textAlignment w:val="baseline"/>
    </w:pPr>
    <w:rPr>
      <w:rFonts w:ascii=".VnCentury SchoolbookH" w:hAnsi=".VnCentury SchoolbookH"/>
      <w:b/>
      <w:color w:val="000000"/>
      <w:spacing w:val="24"/>
      <w:sz w:val="22"/>
      <w:szCs w:val="22"/>
    </w:rPr>
  </w:style>
  <w:style w:type="paragraph" w:customStyle="1" w:styleId="co0">
    <w:name w:val="co"/>
    <w:basedOn w:val="Normal"/>
    <w:qFormat/>
    <w:rsid w:val="007477B5"/>
    <w:pPr>
      <w:spacing w:before="60" w:after="60" w:line="264" w:lineRule="auto"/>
      <w:ind w:left="2438" w:hanging="1361"/>
    </w:pPr>
    <w:rPr>
      <w:rFonts w:ascii=".VnCentury Schoolbook" w:hAnsi=".VnCentury Schoolbook"/>
      <w:color w:val="000000"/>
      <w:sz w:val="22"/>
      <w:szCs w:val="22"/>
    </w:rPr>
  </w:style>
  <w:style w:type="paragraph" w:customStyle="1" w:styleId="n">
    <w:name w:val="n"/>
    <w:basedOn w:val="Normal"/>
    <w:qFormat/>
    <w:rsid w:val="007477B5"/>
    <w:pPr>
      <w:spacing w:before="60" w:after="60" w:line="264" w:lineRule="auto"/>
      <w:ind w:left="1928" w:hanging="1361"/>
    </w:pPr>
    <w:rPr>
      <w:rFonts w:ascii=".VnCentury Schoolbook" w:hAnsi=".VnCentury Schoolbook"/>
      <w:color w:val="000000"/>
      <w:sz w:val="22"/>
      <w:szCs w:val="22"/>
    </w:rPr>
  </w:style>
  <w:style w:type="paragraph" w:customStyle="1" w:styleId="no0">
    <w:name w:val="no"/>
    <w:basedOn w:val="Normal"/>
    <w:qFormat/>
    <w:rsid w:val="007477B5"/>
    <w:pPr>
      <w:spacing w:before="60" w:after="60" w:line="264" w:lineRule="auto"/>
      <w:ind w:left="1928" w:hanging="1361"/>
    </w:pPr>
    <w:rPr>
      <w:rFonts w:ascii=".VnCentury Schoolbook" w:hAnsi=".VnCentury Schoolbook"/>
      <w:color w:val="000000"/>
      <w:sz w:val="22"/>
      <w:szCs w:val="22"/>
    </w:rPr>
  </w:style>
  <w:style w:type="paragraph" w:customStyle="1" w:styleId="4tenchuong">
    <w:name w:val="4 ten chuong"/>
    <w:basedOn w:val="Normal"/>
    <w:qFormat/>
    <w:rsid w:val="007477B5"/>
    <w:pPr>
      <w:jc w:val="center"/>
    </w:pPr>
    <w:rPr>
      <w:rFonts w:ascii=".VnAvantH" w:hAnsi=".VnAvantH"/>
      <w:b/>
      <w:color w:val="000000"/>
      <w:sz w:val="22"/>
      <w:szCs w:val="22"/>
    </w:rPr>
  </w:style>
  <w:style w:type="paragraph" w:customStyle="1" w:styleId="24">
    <w:name w:val="24"/>
    <w:basedOn w:val="22"/>
    <w:qFormat/>
    <w:rsid w:val="007477B5"/>
    <w:pPr>
      <w:ind w:hanging="227"/>
    </w:pPr>
  </w:style>
  <w:style w:type="paragraph" w:customStyle="1" w:styleId="25">
    <w:name w:val="25"/>
    <w:basedOn w:val="Normal"/>
    <w:qFormat/>
    <w:rsid w:val="007477B5"/>
    <w:pPr>
      <w:overflowPunct w:val="0"/>
      <w:autoSpaceDE w:val="0"/>
      <w:autoSpaceDN w:val="0"/>
      <w:adjustRightInd w:val="0"/>
      <w:spacing w:before="60" w:after="60" w:line="264" w:lineRule="auto"/>
      <w:ind w:left="794"/>
      <w:textAlignment w:val="baseline"/>
    </w:pPr>
    <w:rPr>
      <w:rFonts w:ascii=".VnCentury Schoolbook" w:hAnsi=".VnCentury Schoolbook"/>
      <w:b/>
      <w:i/>
      <w:color w:val="000000"/>
      <w:sz w:val="22"/>
      <w:szCs w:val="22"/>
    </w:rPr>
  </w:style>
  <w:style w:type="paragraph" w:customStyle="1" w:styleId="30">
    <w:name w:val="30"/>
    <w:basedOn w:val="20"/>
    <w:rsid w:val="007477B5"/>
    <w:pPr>
      <w:spacing w:before="60" w:after="60" w:line="264" w:lineRule="auto"/>
      <w:ind w:left="794" w:firstLine="0"/>
    </w:pPr>
    <w:rPr>
      <w:sz w:val="22"/>
      <w:szCs w:val="22"/>
    </w:rPr>
  </w:style>
  <w:style w:type="paragraph" w:customStyle="1" w:styleId="n-chuongten">
    <w:name w:val="n-chuongten"/>
    <w:basedOn w:val="Normal"/>
    <w:qFormat/>
    <w:rsid w:val="007477B5"/>
    <w:pPr>
      <w:spacing w:after="240"/>
      <w:jc w:val="center"/>
    </w:pPr>
    <w:rPr>
      <w:rFonts w:ascii=".VnTimeH" w:hAnsi=".VnTimeH"/>
      <w:b/>
      <w:szCs w:val="20"/>
    </w:rPr>
  </w:style>
  <w:style w:type="paragraph" w:customStyle="1" w:styleId="3sochuong">
    <w:name w:val="3 so chuong"/>
    <w:basedOn w:val="Normal"/>
    <w:rsid w:val="007477B5"/>
    <w:pPr>
      <w:jc w:val="center"/>
    </w:pPr>
    <w:rPr>
      <w:rFonts w:ascii=".VnArial" w:hAnsi=".VnArial"/>
      <w:b/>
      <w:color w:val="000000"/>
      <w:sz w:val="22"/>
      <w:szCs w:val="22"/>
    </w:rPr>
  </w:style>
  <w:style w:type="paragraph" w:customStyle="1" w:styleId="2">
    <w:name w:val="2"/>
    <w:basedOn w:val="Normal"/>
    <w:qFormat/>
    <w:rsid w:val="007477B5"/>
    <w:pPr>
      <w:spacing w:before="60" w:after="60" w:line="264" w:lineRule="auto"/>
      <w:ind w:firstLine="567"/>
    </w:pPr>
    <w:rPr>
      <w:rFonts w:ascii=".VnCentury Schoolbook" w:hAnsi=".VnCentury Schoolbook"/>
      <w:b/>
      <w:color w:val="000000"/>
      <w:sz w:val="22"/>
      <w:szCs w:val="22"/>
    </w:rPr>
  </w:style>
  <w:style w:type="paragraph" w:customStyle="1" w:styleId="11chucdanhnguoiky">
    <w:name w:val="11 chuc danh nguoi ky"/>
    <w:basedOn w:val="Normal"/>
    <w:qFormat/>
    <w:rsid w:val="007477B5"/>
    <w:pPr>
      <w:jc w:val="center"/>
    </w:pPr>
    <w:rPr>
      <w:rFonts w:ascii=".VnAvantH" w:hAnsi=".VnAvantH"/>
      <w:b/>
      <w:color w:val="000000"/>
      <w:sz w:val="20"/>
      <w:szCs w:val="20"/>
    </w:rPr>
  </w:style>
  <w:style w:type="paragraph" w:customStyle="1" w:styleId="1">
    <w:name w:val="1"/>
    <w:basedOn w:val="Normal"/>
    <w:qFormat/>
    <w:rsid w:val="007477B5"/>
    <w:pPr>
      <w:overflowPunct w:val="0"/>
      <w:autoSpaceDE w:val="0"/>
      <w:autoSpaceDN w:val="0"/>
      <w:adjustRightInd w:val="0"/>
      <w:spacing w:before="60" w:after="60" w:line="264" w:lineRule="auto"/>
      <w:ind w:firstLine="567"/>
      <w:textAlignment w:val="baseline"/>
    </w:pPr>
    <w:rPr>
      <w:rFonts w:ascii=".VnCentury Schoolbook" w:hAnsi=".VnCentury Schoolbook" w:cs=".VnCentury Schoolbook"/>
      <w:color w:val="000000"/>
      <w:sz w:val="22"/>
      <w:szCs w:val="22"/>
    </w:rPr>
  </w:style>
  <w:style w:type="paragraph" w:customStyle="1" w:styleId="DNbang">
    <w:name w:val="DN bang"/>
    <w:qFormat/>
    <w:rsid w:val="007477B5"/>
    <w:pPr>
      <w:spacing w:before="40" w:after="40"/>
      <w:ind w:firstLine="142"/>
    </w:pPr>
    <w:rPr>
      <w:rFonts w:ascii=".VnArial" w:eastAsia="Times New Roman" w:hAnsi=".VnArial" w:cs="Times New Roman"/>
      <w:bCs/>
      <w:color w:val="000000"/>
      <w:sz w:val="21"/>
      <w:szCs w:val="22"/>
    </w:rPr>
  </w:style>
  <w:style w:type="paragraph" w:customStyle="1" w:styleId="DNbangtieude">
    <w:name w:val="DN bang tieu de"/>
    <w:qFormat/>
    <w:rsid w:val="007477B5"/>
    <w:pPr>
      <w:ind w:firstLine="142"/>
      <w:jc w:val="center"/>
    </w:pPr>
    <w:rPr>
      <w:rFonts w:ascii=".VnArial" w:eastAsia="Times New Roman" w:hAnsi=".VnArial" w:cs="Times New Roman"/>
      <w:b/>
      <w:bCs/>
      <w:color w:val="000000"/>
      <w:sz w:val="21"/>
      <w:szCs w:val="22"/>
    </w:rPr>
  </w:style>
  <w:style w:type="paragraph" w:customStyle="1" w:styleId="DNbieusauky">
    <w:name w:val="DN bieu sau ky"/>
    <w:qFormat/>
    <w:rsid w:val="007477B5"/>
    <w:pPr>
      <w:jc w:val="center"/>
    </w:pPr>
    <w:rPr>
      <w:rFonts w:ascii=".VnCentury Schoolbook" w:eastAsia="Times New Roman" w:hAnsi=".VnCentury Schoolbook" w:cs="Times New Roman"/>
      <w:bCs/>
      <w:i/>
      <w:iCs/>
      <w:color w:val="000000"/>
      <w:sz w:val="22"/>
      <w:szCs w:val="22"/>
    </w:rPr>
  </w:style>
  <w:style w:type="paragraph" w:customStyle="1" w:styleId="DNkynguoiky">
    <w:name w:val="DN ky nguoi ky"/>
    <w:qFormat/>
    <w:rsid w:val="007477B5"/>
    <w:pPr>
      <w:tabs>
        <w:tab w:val="left" w:pos="567"/>
      </w:tabs>
      <w:autoSpaceDE w:val="0"/>
      <w:autoSpaceDN w:val="0"/>
      <w:jc w:val="center"/>
    </w:pPr>
    <w:rPr>
      <w:rFonts w:ascii=".VnCentury Schoolbook" w:eastAsia="Times New Roman" w:hAnsi=".VnCentury Schoolbook" w:cs="Times New Roman"/>
      <w:b/>
      <w:bCs/>
      <w:color w:val="000000"/>
      <w:sz w:val="22"/>
      <w:szCs w:val="22"/>
    </w:rPr>
  </w:style>
  <w:style w:type="paragraph" w:customStyle="1" w:styleId="DNnd3mucA">
    <w:name w:val="DN nd3 muc A"/>
    <w:qFormat/>
    <w:rsid w:val="007477B5"/>
    <w:pPr>
      <w:jc w:val="center"/>
    </w:pPr>
    <w:rPr>
      <w:rFonts w:ascii=".VnCentury SchoolbookH" w:eastAsia="Times New Roman" w:hAnsi=".VnCentury SchoolbookH" w:cs="Times New Roman"/>
      <w:b/>
      <w:bCs/>
      <w:color w:val="000000"/>
      <w:sz w:val="22"/>
      <w:szCs w:val="22"/>
    </w:rPr>
  </w:style>
  <w:style w:type="paragraph" w:customStyle="1" w:styleId="DNnd4dieu">
    <w:name w:val="DN nd4 dieu"/>
    <w:qFormat/>
    <w:rsid w:val="007477B5"/>
    <w:pPr>
      <w:autoSpaceDE w:val="0"/>
      <w:autoSpaceDN w:val="0"/>
      <w:spacing w:before="60" w:after="60" w:line="264" w:lineRule="auto"/>
      <w:ind w:firstLine="567"/>
      <w:jc w:val="both"/>
    </w:pPr>
    <w:rPr>
      <w:rFonts w:ascii=".VnCentury Schoolbook" w:eastAsia="Times New Roman" w:hAnsi=".VnCentury Schoolbook" w:cs="Times New Roman"/>
      <w:b/>
      <w:bCs/>
      <w:color w:val="000000"/>
      <w:sz w:val="22"/>
      <w:szCs w:val="22"/>
    </w:rPr>
  </w:style>
  <w:style w:type="paragraph" w:customStyle="1" w:styleId="DNnd5mucnho12ab">
    <w:name w:val="DN nd5 muc nho 1 2 a b"/>
    <w:qFormat/>
    <w:rsid w:val="007477B5"/>
    <w:pPr>
      <w:autoSpaceDE w:val="0"/>
      <w:autoSpaceDN w:val="0"/>
      <w:spacing w:before="60" w:after="60" w:line="264" w:lineRule="auto"/>
      <w:ind w:firstLine="567"/>
      <w:jc w:val="both"/>
    </w:pPr>
    <w:rPr>
      <w:rFonts w:ascii=".VnCentury Schoolbook" w:eastAsia="Times New Roman" w:hAnsi=".VnCentury Schoolbook" w:cs="Times New Roman"/>
      <w:b/>
      <w:i/>
      <w:iCs/>
      <w:color w:val="000000"/>
      <w:sz w:val="22"/>
      <w:szCs w:val="22"/>
    </w:rPr>
  </w:style>
  <w:style w:type="paragraph" w:customStyle="1" w:styleId="DNnd6vanban">
    <w:name w:val="DN nd6 van ban"/>
    <w:qFormat/>
    <w:rsid w:val="007477B5"/>
    <w:pPr>
      <w:autoSpaceDE w:val="0"/>
      <w:autoSpaceDN w:val="0"/>
      <w:spacing w:before="60" w:after="60" w:line="264" w:lineRule="auto"/>
      <w:ind w:firstLine="567"/>
      <w:jc w:val="both"/>
    </w:pPr>
    <w:rPr>
      <w:rFonts w:ascii=".VnCentury Schoolbook" w:eastAsia="Times New Roman" w:hAnsi=".VnCentury Schoolbook" w:cs=".VnTime"/>
      <w:iCs/>
      <w:color w:val="000000"/>
      <w:sz w:val="22"/>
      <w:szCs w:val="22"/>
    </w:rPr>
  </w:style>
  <w:style w:type="paragraph" w:customStyle="1" w:styleId="DNnd7VBnghieng">
    <w:name w:val="DN nd7 VB nghieng"/>
    <w:qFormat/>
    <w:rsid w:val="007477B5"/>
    <w:pPr>
      <w:autoSpaceDE w:val="0"/>
      <w:autoSpaceDN w:val="0"/>
      <w:spacing w:after="120"/>
      <w:ind w:firstLine="567"/>
      <w:jc w:val="both"/>
    </w:pPr>
    <w:rPr>
      <w:rFonts w:ascii=".VnCentury Schoolbook" w:eastAsia="Times New Roman" w:hAnsi=".VnCentury Schoolbook" w:cs=".VnTime"/>
      <w:i/>
      <w:iCs/>
      <w:color w:val="000000"/>
      <w:sz w:val="22"/>
      <w:szCs w:val="22"/>
    </w:rPr>
  </w:style>
  <w:style w:type="paragraph" w:customStyle="1" w:styleId="DNplphuluc">
    <w:name w:val="DN pl phu luc"/>
    <w:qFormat/>
    <w:rsid w:val="007477B5"/>
    <w:rPr>
      <w:rFonts w:ascii=".VnHelvetInsH" w:eastAsia="Times New Roman" w:hAnsi=".VnHelvetInsH" w:cs=".VnTime"/>
      <w:bCs/>
      <w:color w:val="000000"/>
      <w:sz w:val="22"/>
      <w:szCs w:val="32"/>
    </w:rPr>
  </w:style>
  <w:style w:type="paragraph" w:customStyle="1" w:styleId="DNtd2tennuoc">
    <w:name w:val="DN td2 ten nuoc"/>
    <w:qFormat/>
    <w:rsid w:val="007477B5"/>
    <w:pPr>
      <w:autoSpaceDE w:val="0"/>
      <w:autoSpaceDN w:val="0"/>
      <w:jc w:val="center"/>
    </w:pPr>
    <w:rPr>
      <w:rFonts w:ascii=".VnCentury SchoolbookH" w:eastAsia="Times New Roman" w:hAnsi=".VnCentury SchoolbookH" w:cs=".VnTime"/>
      <w:b/>
      <w:bCs/>
      <w:color w:val="000000"/>
    </w:rPr>
  </w:style>
  <w:style w:type="paragraph" w:customStyle="1" w:styleId="DNtd3DLTDHP">
    <w:name w:val="DN td3 DLTDHP"/>
    <w:qFormat/>
    <w:rsid w:val="007477B5"/>
    <w:pPr>
      <w:autoSpaceDE w:val="0"/>
      <w:autoSpaceDN w:val="0"/>
      <w:jc w:val="center"/>
    </w:pPr>
    <w:rPr>
      <w:rFonts w:ascii=".VnCentury Schoolbook" w:eastAsia="Times New Roman" w:hAnsi=".VnCentury Schoolbook" w:cs=".VnTime"/>
      <w:b/>
      <w:bCs/>
      <w:color w:val="000000"/>
      <w:sz w:val="22"/>
      <w:szCs w:val="22"/>
    </w:rPr>
  </w:style>
  <w:style w:type="paragraph" w:customStyle="1" w:styleId="DNtd4so">
    <w:name w:val="DN td4 so"/>
    <w:qFormat/>
    <w:rsid w:val="007477B5"/>
    <w:pPr>
      <w:keepNext/>
      <w:autoSpaceDE w:val="0"/>
      <w:autoSpaceDN w:val="0"/>
      <w:jc w:val="center"/>
      <w:outlineLvl w:val="4"/>
    </w:pPr>
    <w:rPr>
      <w:rFonts w:ascii=".VnCentury Schoolbook" w:eastAsia="Times New Roman" w:hAnsi=".VnCentury Schoolbook" w:cs="Times New Roman"/>
      <w:b/>
      <w:bCs/>
      <w:i/>
      <w:iCs/>
      <w:color w:val="000000"/>
      <w:sz w:val="22"/>
      <w:szCs w:val="22"/>
    </w:rPr>
  </w:style>
  <w:style w:type="paragraph" w:customStyle="1" w:styleId="StylecLeft">
    <w:name w:val="Style c + Left"/>
    <w:basedOn w:val="c"/>
    <w:qFormat/>
    <w:rsid w:val="007477B5"/>
    <w:pPr>
      <w:jc w:val="left"/>
    </w:pPr>
    <w:rPr>
      <w:szCs w:val="20"/>
    </w:rPr>
  </w:style>
  <w:style w:type="paragraph" w:customStyle="1" w:styleId="c">
    <w:name w:val="c"/>
    <w:basedOn w:val="8Daky"/>
    <w:qFormat/>
    <w:rsid w:val="007477B5"/>
    <w:pPr>
      <w:spacing w:before="60" w:after="60"/>
      <w:ind w:left="2438" w:hanging="1361"/>
      <w:jc w:val="both"/>
    </w:pPr>
    <w:rPr>
      <w:i w:val="0"/>
    </w:rPr>
  </w:style>
  <w:style w:type="paragraph" w:customStyle="1" w:styleId="a0">
    <w:name w:val="a"/>
    <w:basedOn w:val="8Daky"/>
    <w:qFormat/>
    <w:rsid w:val="007477B5"/>
    <w:pPr>
      <w:spacing w:line="240" w:lineRule="auto"/>
    </w:pPr>
    <w:rPr>
      <w:rFonts w:ascii=".VnHelvetIns" w:hAnsi=".VnHelvetIns"/>
      <w:i w:val="0"/>
      <w:sz w:val="26"/>
      <w:szCs w:val="26"/>
    </w:rPr>
  </w:style>
  <w:style w:type="paragraph" w:customStyle="1" w:styleId="e">
    <w:name w:val="e"/>
    <w:basedOn w:val="a0"/>
    <w:qFormat/>
    <w:rsid w:val="007477B5"/>
    <w:rPr>
      <w:rFonts w:ascii=".VnAvantH" w:hAnsi=".VnAvantH"/>
      <w:b/>
      <w:sz w:val="22"/>
      <w:szCs w:val="22"/>
    </w:rPr>
  </w:style>
  <w:style w:type="paragraph" w:customStyle="1" w:styleId="BIEUTUONG">
    <w:name w:val="BIEU TUONG"/>
    <w:basedOn w:val="Normal"/>
    <w:qFormat/>
    <w:rsid w:val="007477B5"/>
    <w:pPr>
      <w:framePr w:w="2083" w:h="799" w:hSpace="180" w:wrap="auto" w:vAnchor="text" w:hAnchor="page" w:x="2383" w:y="46"/>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textAlignment w:val="baseline"/>
    </w:pPr>
    <w:rPr>
      <w:rFonts w:ascii=".VnTime" w:hAnsi=".VnTime"/>
      <w:color w:val="0000FF"/>
      <w:sz w:val="24"/>
      <w:szCs w:val="20"/>
    </w:rPr>
  </w:style>
  <w:style w:type="paragraph" w:customStyle="1" w:styleId="Giua">
    <w:name w:val="Giua"/>
    <w:basedOn w:val="Normal"/>
    <w:qFormat/>
    <w:rsid w:val="007477B5"/>
    <w:pPr>
      <w:overflowPunct w:val="0"/>
      <w:autoSpaceDE w:val="0"/>
      <w:autoSpaceDN w:val="0"/>
      <w:adjustRightInd w:val="0"/>
      <w:spacing w:after="120"/>
      <w:jc w:val="center"/>
      <w:textAlignment w:val="baseline"/>
    </w:pPr>
    <w:rPr>
      <w:rFonts w:ascii=".VnTime" w:hAnsi=".VnTime"/>
      <w:color w:val="0000FF"/>
      <w:sz w:val="24"/>
      <w:szCs w:val="20"/>
    </w:rPr>
  </w:style>
  <w:style w:type="paragraph" w:customStyle="1" w:styleId="giua0">
    <w:name w:val="giua"/>
    <w:basedOn w:val="Normal"/>
    <w:qFormat/>
    <w:rsid w:val="007477B5"/>
    <w:pPr>
      <w:overflowPunct w:val="0"/>
      <w:autoSpaceDE w:val="0"/>
      <w:autoSpaceDN w:val="0"/>
      <w:adjustRightInd w:val="0"/>
      <w:spacing w:after="120"/>
      <w:jc w:val="center"/>
      <w:textAlignment w:val="baseline"/>
    </w:pPr>
    <w:rPr>
      <w:rFonts w:ascii=".VnTime" w:hAnsi=".VnTime"/>
      <w:color w:val="0000FF"/>
      <w:sz w:val="24"/>
      <w:szCs w:val="20"/>
    </w:rPr>
  </w:style>
  <w:style w:type="paragraph" w:customStyle="1" w:styleId="Center">
    <w:name w:val="Center"/>
    <w:basedOn w:val="Normal"/>
    <w:qFormat/>
    <w:rsid w:val="007477B5"/>
    <w:pPr>
      <w:overflowPunct w:val="0"/>
      <w:autoSpaceDE w:val="0"/>
      <w:autoSpaceDN w:val="0"/>
      <w:adjustRightInd w:val="0"/>
      <w:spacing w:after="120"/>
      <w:jc w:val="center"/>
      <w:textAlignment w:val="baseline"/>
    </w:pPr>
    <w:rPr>
      <w:rFonts w:ascii=".VnTime" w:hAnsi=".VnTime"/>
      <w:color w:val="0000FF"/>
      <w:sz w:val="24"/>
      <w:szCs w:val="20"/>
    </w:rPr>
  </w:style>
  <w:style w:type="paragraph" w:customStyle="1" w:styleId="z-TopofForm1">
    <w:name w:val="z-Top of Form1"/>
    <w:basedOn w:val="Normal"/>
    <w:next w:val="Normal"/>
    <w:link w:val="z-TopofFormChar"/>
    <w:qFormat/>
    <w:rsid w:val="007477B5"/>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1"/>
    <w:qFormat/>
    <w:rsid w:val="007477B5"/>
    <w:rPr>
      <w:rFonts w:ascii="Arial" w:eastAsia="Times New Roman" w:hAnsi="Arial" w:cs="Arial"/>
      <w:vanish/>
      <w:color w:val="000000"/>
      <w:sz w:val="16"/>
      <w:szCs w:val="16"/>
    </w:rPr>
  </w:style>
  <w:style w:type="paragraph" w:customStyle="1" w:styleId="z-BottomofForm1">
    <w:name w:val="z-Bottom of Form1"/>
    <w:basedOn w:val="Normal"/>
    <w:next w:val="Normal"/>
    <w:link w:val="z-BottomofFormChar"/>
    <w:qFormat/>
    <w:rsid w:val="007477B5"/>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1"/>
    <w:qFormat/>
    <w:rsid w:val="007477B5"/>
    <w:rPr>
      <w:rFonts w:ascii="Arial" w:eastAsia="Times New Roman" w:hAnsi="Arial" w:cs="Arial"/>
      <w:vanish/>
      <w:color w:val="000000"/>
      <w:sz w:val="16"/>
      <w:szCs w:val="16"/>
    </w:rPr>
  </w:style>
  <w:style w:type="paragraph" w:customStyle="1" w:styleId="c0">
    <w:name w:val="c+"/>
    <w:basedOn w:val="Normal"/>
    <w:qFormat/>
    <w:rsid w:val="007477B5"/>
    <w:pPr>
      <w:overflowPunct w:val="0"/>
      <w:autoSpaceDE w:val="0"/>
      <w:autoSpaceDN w:val="0"/>
      <w:adjustRightInd w:val="0"/>
      <w:spacing w:before="60" w:after="60" w:line="264" w:lineRule="auto"/>
      <w:ind w:left="1248" w:hanging="227"/>
      <w:textAlignment w:val="baseline"/>
    </w:pPr>
    <w:rPr>
      <w:rFonts w:ascii=".VnCentury Schoolbook" w:hAnsi=".VnCentury Schoolbook"/>
      <w:color w:val="000000"/>
      <w:sz w:val="22"/>
      <w:szCs w:val="20"/>
    </w:rPr>
  </w:style>
  <w:style w:type="paragraph" w:customStyle="1" w:styleId="c-">
    <w:name w:val="c-"/>
    <w:basedOn w:val="Normal"/>
    <w:qFormat/>
    <w:rsid w:val="007477B5"/>
    <w:pPr>
      <w:overflowPunct w:val="0"/>
      <w:autoSpaceDE w:val="0"/>
      <w:autoSpaceDN w:val="0"/>
      <w:adjustRightInd w:val="0"/>
      <w:spacing w:before="60" w:after="60" w:line="264" w:lineRule="auto"/>
      <w:ind w:left="1248" w:hanging="227"/>
      <w:textAlignment w:val="baseline"/>
    </w:pPr>
    <w:rPr>
      <w:rFonts w:ascii=".VnCentury Schoolbook" w:hAnsi=".VnCentury Schoolbook"/>
      <w:b/>
      <w:color w:val="000000"/>
      <w:sz w:val="22"/>
      <w:szCs w:val="20"/>
    </w:rPr>
  </w:style>
  <w:style w:type="table" w:customStyle="1" w:styleId="TableGrid1">
    <w:name w:val="Table Grid1"/>
    <w:basedOn w:val="TableNormal"/>
    <w:qFormat/>
    <w:rsid w:val="007477B5"/>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Normal"/>
    <w:qFormat/>
    <w:rsid w:val="007477B5"/>
    <w:pPr>
      <w:overflowPunct w:val="0"/>
      <w:autoSpaceDE w:val="0"/>
      <w:autoSpaceDN w:val="0"/>
      <w:adjustRightInd w:val="0"/>
      <w:spacing w:before="60" w:after="60" w:line="264" w:lineRule="auto"/>
      <w:ind w:left="1361" w:hanging="227"/>
      <w:textAlignment w:val="baseline"/>
    </w:pPr>
    <w:rPr>
      <w:rFonts w:ascii=".VnCentury Schoolbook" w:hAnsi=".VnCentury Schoolbook"/>
      <w:b/>
      <w:color w:val="000000"/>
      <w:sz w:val="22"/>
      <w:szCs w:val="20"/>
    </w:rPr>
  </w:style>
  <w:style w:type="paragraph" w:customStyle="1" w:styleId="xl43">
    <w:name w:val="xl43"/>
    <w:basedOn w:val="Normal"/>
    <w:qFormat/>
    <w:rsid w:val="007477B5"/>
    <w:pPr>
      <w:spacing w:before="100"/>
    </w:pPr>
    <w:rPr>
      <w:szCs w:val="20"/>
      <w:lang w:val="en-AU"/>
    </w:rPr>
  </w:style>
  <w:style w:type="paragraph" w:customStyle="1" w:styleId="1chinhtrang">
    <w:name w:val="1 chinh trang"/>
    <w:basedOn w:val="Normal"/>
    <w:qFormat/>
    <w:rsid w:val="007477B5"/>
    <w:pPr>
      <w:spacing w:before="60" w:after="60" w:line="264" w:lineRule="auto"/>
      <w:ind w:firstLine="567"/>
    </w:pPr>
    <w:rPr>
      <w:rFonts w:ascii=".VnCentury Schoolbook" w:hAnsi=".VnCentury Schoolbook"/>
      <w:color w:val="000000"/>
      <w:sz w:val="22"/>
      <w:szCs w:val="22"/>
    </w:rPr>
  </w:style>
  <w:style w:type="character" w:customStyle="1" w:styleId="noCharCharChar">
    <w:name w:val="no Char Char Char"/>
    <w:link w:val="noCharChar"/>
    <w:qFormat/>
    <w:rsid w:val="007477B5"/>
    <w:rPr>
      <w:rFonts w:ascii=".VnCentury Schoolbook" w:eastAsia="Times New Roman" w:hAnsi=".VnCentury Schoolbook" w:cs="Times New Roman"/>
      <w:color w:val="000000"/>
    </w:rPr>
  </w:style>
  <w:style w:type="paragraph" w:customStyle="1" w:styleId="nCharChar">
    <w:name w:val="n Char Char"/>
    <w:basedOn w:val="1chinhtrangChar1CharCharCharChar"/>
    <w:link w:val="nCharCharChar"/>
    <w:qFormat/>
    <w:rsid w:val="007477B5"/>
    <w:pPr>
      <w:ind w:left="1928" w:hanging="1361"/>
    </w:pPr>
  </w:style>
  <w:style w:type="paragraph" w:customStyle="1" w:styleId="3sochuongChar">
    <w:name w:val="3 so chuong Char"/>
    <w:basedOn w:val="Normal"/>
    <w:qFormat/>
    <w:rsid w:val="007477B5"/>
    <w:pPr>
      <w:jc w:val="center"/>
    </w:pPr>
    <w:rPr>
      <w:rFonts w:ascii=".VnArial" w:hAnsi=".VnArial"/>
      <w:b/>
      <w:color w:val="000000"/>
      <w:sz w:val="22"/>
      <w:szCs w:val="22"/>
    </w:rPr>
  </w:style>
  <w:style w:type="paragraph" w:customStyle="1" w:styleId="coCharChar">
    <w:name w:val="co Char Char"/>
    <w:basedOn w:val="Normal"/>
    <w:link w:val="coCharCharChar"/>
    <w:qFormat/>
    <w:rsid w:val="007477B5"/>
    <w:pPr>
      <w:spacing w:before="60" w:after="60" w:line="264" w:lineRule="auto"/>
      <w:ind w:left="2438" w:hanging="1361"/>
    </w:pPr>
    <w:rPr>
      <w:rFonts w:ascii=".VnCentury Schoolbook" w:hAnsi=".VnCentury Schoolbook"/>
      <w:color w:val="000000"/>
      <w:sz w:val="22"/>
      <w:szCs w:val="22"/>
    </w:rPr>
  </w:style>
  <w:style w:type="paragraph" w:customStyle="1" w:styleId="cChar">
    <w:name w:val="c Char"/>
    <w:basedOn w:val="Normal"/>
    <w:qFormat/>
    <w:rsid w:val="007477B5"/>
    <w:pPr>
      <w:spacing w:before="60" w:after="60" w:line="264" w:lineRule="auto"/>
      <w:ind w:left="2438" w:hanging="1361"/>
    </w:pPr>
    <w:rPr>
      <w:rFonts w:ascii=".VnCentury Schoolbook" w:hAnsi=".VnCentury Schoolbook"/>
      <w:i/>
      <w:color w:val="000000"/>
      <w:sz w:val="22"/>
      <w:szCs w:val="22"/>
    </w:rPr>
  </w:style>
  <w:style w:type="paragraph" w:customStyle="1" w:styleId="aChar">
    <w:name w:val="a Char"/>
    <w:basedOn w:val="Normal"/>
    <w:qFormat/>
    <w:rsid w:val="007477B5"/>
    <w:pPr>
      <w:jc w:val="center"/>
    </w:pPr>
    <w:rPr>
      <w:rFonts w:ascii=".VnHelvetIns" w:hAnsi=".VnHelvetIns"/>
      <w:i/>
      <w:color w:val="000000"/>
      <w:sz w:val="26"/>
      <w:szCs w:val="26"/>
    </w:rPr>
  </w:style>
  <w:style w:type="character" w:customStyle="1" w:styleId="PlainTextChar">
    <w:name w:val="Plain Text Char"/>
    <w:basedOn w:val="DefaultParagraphFont"/>
    <w:link w:val="PlainText"/>
    <w:qFormat/>
    <w:rsid w:val="007477B5"/>
    <w:rPr>
      <w:rFonts w:ascii="Courier New" w:eastAsia="Times New Roman" w:hAnsi="Courier New" w:cs="Times New Roman"/>
      <w:sz w:val="20"/>
      <w:szCs w:val="20"/>
    </w:rPr>
  </w:style>
  <w:style w:type="paragraph" w:customStyle="1" w:styleId="MUC">
    <w:name w:val="MUC"/>
    <w:basedOn w:val="PlainText"/>
    <w:qFormat/>
    <w:rsid w:val="007477B5"/>
    <w:pPr>
      <w:spacing w:before="120" w:after="120" w:line="340" w:lineRule="exact"/>
      <w:jc w:val="center"/>
    </w:pPr>
    <w:rPr>
      <w:rFonts w:ascii=".VnCentury SchoolbookH" w:hAnsi=".VnCentury SchoolbookH"/>
      <w:sz w:val="22"/>
    </w:rPr>
  </w:style>
  <w:style w:type="paragraph" w:customStyle="1" w:styleId="TK0">
    <w:name w:val="TK"/>
    <w:basedOn w:val="PlainText"/>
    <w:qFormat/>
    <w:rsid w:val="007477B5"/>
    <w:pPr>
      <w:spacing w:before="120" w:after="120" w:line="340" w:lineRule="exact"/>
    </w:pPr>
    <w:rPr>
      <w:rFonts w:ascii=".VnArialH" w:hAnsi=".VnArialH"/>
      <w:b/>
      <w:bCs/>
      <w:sz w:val="22"/>
    </w:rPr>
  </w:style>
  <w:style w:type="paragraph" w:customStyle="1" w:styleId="NHOM">
    <w:name w:val="NHOM"/>
    <w:basedOn w:val="PlainText"/>
    <w:qFormat/>
    <w:rsid w:val="007477B5"/>
    <w:pPr>
      <w:spacing w:before="120" w:after="120" w:line="340" w:lineRule="exact"/>
    </w:pPr>
    <w:rPr>
      <w:rFonts w:ascii=".VnCentury SchoolbookH" w:hAnsi=".VnCentury SchoolbookH"/>
      <w:b/>
      <w:bCs/>
      <w:sz w:val="22"/>
    </w:rPr>
  </w:style>
  <w:style w:type="paragraph" w:customStyle="1" w:styleId="6tenmucphan">
    <w:name w:val="6 ten muc phan"/>
    <w:basedOn w:val="Normal"/>
    <w:qFormat/>
    <w:rsid w:val="007477B5"/>
    <w:pPr>
      <w:jc w:val="center"/>
    </w:pPr>
    <w:rPr>
      <w:rFonts w:ascii=".VnCentury SchoolbookH" w:hAnsi=".VnCentury SchoolbookH"/>
      <w:b/>
      <w:color w:val="000000"/>
      <w:sz w:val="22"/>
      <w:szCs w:val="22"/>
    </w:rPr>
  </w:style>
  <w:style w:type="paragraph" w:customStyle="1" w:styleId="8DakyCharChar">
    <w:name w:val="8 Da ky Char Char"/>
    <w:basedOn w:val="Normal"/>
    <w:qFormat/>
    <w:rsid w:val="007477B5"/>
    <w:pPr>
      <w:jc w:val="center"/>
    </w:pPr>
    <w:rPr>
      <w:rFonts w:ascii=".VnCentury Schoolbook" w:hAnsi=".VnCentury Schoolbook"/>
      <w:i/>
      <w:color w:val="000000"/>
      <w:sz w:val="22"/>
      <w:szCs w:val="22"/>
    </w:rPr>
  </w:style>
  <w:style w:type="paragraph" w:customStyle="1" w:styleId="cChar1CharChar">
    <w:name w:val="c Char1 Char Char"/>
    <w:basedOn w:val="8DakyCharChar"/>
    <w:qFormat/>
    <w:rsid w:val="007477B5"/>
    <w:pPr>
      <w:spacing w:before="60" w:after="60" w:line="264" w:lineRule="auto"/>
      <w:ind w:left="2438" w:hanging="1361"/>
      <w:jc w:val="both"/>
    </w:pPr>
    <w:rPr>
      <w:i w:val="0"/>
    </w:rPr>
  </w:style>
  <w:style w:type="paragraph" w:customStyle="1" w:styleId="eChar">
    <w:name w:val="e Char"/>
    <w:basedOn w:val="aChar"/>
    <w:qFormat/>
    <w:rsid w:val="007477B5"/>
    <w:rPr>
      <w:rFonts w:ascii=".VnAvantH" w:hAnsi=".VnAvantH"/>
      <w:b/>
      <w:sz w:val="22"/>
      <w:szCs w:val="22"/>
    </w:rPr>
  </w:style>
  <w:style w:type="character" w:customStyle="1" w:styleId="nCharCharChar">
    <w:name w:val="n Char Char Char"/>
    <w:link w:val="nCharChar"/>
    <w:qFormat/>
    <w:rsid w:val="007477B5"/>
    <w:rPr>
      <w:rFonts w:ascii=".VnCentury Schoolbook" w:eastAsia="Times New Roman" w:hAnsi=".VnCentury Schoolbook" w:cs="Times New Roman"/>
      <w:color w:val="000000"/>
    </w:rPr>
  </w:style>
  <w:style w:type="paragraph" w:customStyle="1" w:styleId="1chinhtrangCharCharCharCharCharChar">
    <w:name w:val="1 chinh trang Char Char Char Char Char Char"/>
    <w:basedOn w:val="Normal"/>
    <w:link w:val="1chinhtrangCharCharCharCharCharCharChar1"/>
    <w:qFormat/>
    <w:rsid w:val="007477B5"/>
    <w:pPr>
      <w:spacing w:before="60" w:after="60" w:line="264" w:lineRule="auto"/>
      <w:ind w:firstLine="425"/>
    </w:pPr>
    <w:rPr>
      <w:rFonts w:ascii=".VnCentury Schoolbook" w:hAnsi=".VnCentury Schoolbook"/>
      <w:color w:val="000000"/>
      <w:sz w:val="22"/>
      <w:szCs w:val="22"/>
    </w:rPr>
  </w:style>
  <w:style w:type="paragraph" w:customStyle="1" w:styleId="4tenchuongCharCharCharChar">
    <w:name w:val="4 ten chuong Char Char Char Char"/>
    <w:basedOn w:val="Normal"/>
    <w:qFormat/>
    <w:rsid w:val="007477B5"/>
    <w:pPr>
      <w:jc w:val="center"/>
    </w:pPr>
    <w:rPr>
      <w:rFonts w:ascii=".VnAvantH" w:hAnsi=".VnAvantH"/>
      <w:b/>
      <w:color w:val="000000"/>
      <w:sz w:val="22"/>
      <w:szCs w:val="22"/>
    </w:rPr>
  </w:style>
  <w:style w:type="paragraph" w:customStyle="1" w:styleId="2dongcachCharCharCharChar">
    <w:name w:val="2 dong cach Char Char Char Char"/>
    <w:basedOn w:val="Normal"/>
    <w:qFormat/>
    <w:rsid w:val="007477B5"/>
    <w:pPr>
      <w:overflowPunct w:val="0"/>
      <w:adjustRightInd w:val="0"/>
      <w:jc w:val="center"/>
    </w:pPr>
    <w:rPr>
      <w:rFonts w:ascii=".VnCentury Schoolbook" w:hAnsi=".VnCentury Schoolbook"/>
      <w:bCs/>
      <w:color w:val="000000"/>
      <w:sz w:val="22"/>
      <w:szCs w:val="22"/>
    </w:rPr>
  </w:style>
  <w:style w:type="paragraph" w:customStyle="1" w:styleId="1chinhtrangCharChar1CharChar">
    <w:name w:val="1 chinh trang Char Char1 Char Char"/>
    <w:basedOn w:val="Normal"/>
    <w:qFormat/>
    <w:rsid w:val="007477B5"/>
    <w:pPr>
      <w:spacing w:before="60" w:after="60" w:line="264" w:lineRule="auto"/>
      <w:ind w:firstLine="567"/>
    </w:pPr>
    <w:rPr>
      <w:rFonts w:ascii=".VnCentury Schoolbook" w:hAnsi=".VnCentury Schoolbook"/>
      <w:color w:val="000000"/>
      <w:sz w:val="22"/>
      <w:szCs w:val="22"/>
    </w:rPr>
  </w:style>
  <w:style w:type="paragraph" w:customStyle="1" w:styleId="cCharCharCharChar1">
    <w:name w:val="c Char Char Char Char1"/>
    <w:basedOn w:val="Normal"/>
    <w:qFormat/>
    <w:rsid w:val="007477B5"/>
    <w:pPr>
      <w:autoSpaceDE w:val="0"/>
      <w:autoSpaceDN w:val="0"/>
      <w:adjustRightInd w:val="0"/>
      <w:spacing w:before="60" w:after="60" w:line="264" w:lineRule="auto"/>
      <w:ind w:left="2637" w:hanging="1361"/>
    </w:pPr>
    <w:rPr>
      <w:rFonts w:ascii=".VnCentury Schoolbook" w:hAnsi=".VnCentury Schoolbook"/>
      <w:color w:val="000000"/>
      <w:sz w:val="22"/>
      <w:szCs w:val="26"/>
    </w:rPr>
  </w:style>
  <w:style w:type="character" w:customStyle="1" w:styleId="coCharCharChar">
    <w:name w:val="co Char Char Char"/>
    <w:link w:val="coCharChar"/>
    <w:qFormat/>
    <w:rsid w:val="007477B5"/>
    <w:rPr>
      <w:rFonts w:ascii=".VnCentury Schoolbook" w:eastAsia="Times New Roman" w:hAnsi=".VnCentury Schoolbook" w:cs="Times New Roman"/>
      <w:color w:val="000000"/>
    </w:rPr>
  </w:style>
  <w:style w:type="character" w:customStyle="1" w:styleId="noCharCharChar1">
    <w:name w:val="no Char Char Char1"/>
    <w:qFormat/>
    <w:rsid w:val="007477B5"/>
    <w:rPr>
      <w:rFonts w:ascii=".VnCentury Schoolbook" w:hAnsi=".VnCentury Schoolbook"/>
      <w:color w:val="000000"/>
      <w:sz w:val="22"/>
      <w:szCs w:val="22"/>
      <w:lang w:val="en-US" w:eastAsia="en-US" w:bidi="ar-SA"/>
    </w:rPr>
  </w:style>
  <w:style w:type="character" w:customStyle="1" w:styleId="Style1chinhtrangChar1BoldCharCharCharChar1">
    <w:name w:val="Style 1 chinh trang Char1 + Bold Char Char Char Char1"/>
    <w:link w:val="Style1chinhtrangChar1BoldCharCharChar1"/>
    <w:qFormat/>
    <w:rsid w:val="007477B5"/>
    <w:rPr>
      <w:rFonts w:ascii=".VnCentury Schoolbook" w:eastAsia="Times New Roman" w:hAnsi=".VnCentury Schoolbook" w:cs="Times New Roman"/>
      <w:b/>
      <w:bCs/>
      <w:color w:val="000000"/>
    </w:rPr>
  </w:style>
  <w:style w:type="paragraph" w:customStyle="1" w:styleId="1chinhtrangCharCharChar1Char">
    <w:name w:val="1 chinh trang Char Char Char1 Char"/>
    <w:basedOn w:val="Normal"/>
    <w:link w:val="1chinhtrangCharCharChar1CharChar"/>
    <w:qFormat/>
    <w:rsid w:val="007477B5"/>
    <w:pPr>
      <w:spacing w:before="60" w:after="60" w:line="264" w:lineRule="auto"/>
      <w:ind w:firstLine="567"/>
    </w:pPr>
    <w:rPr>
      <w:rFonts w:ascii=".VnCentury Schoolbook" w:hAnsi=".VnCentury Schoolbook"/>
      <w:color w:val="000000"/>
      <w:sz w:val="22"/>
      <w:szCs w:val="22"/>
    </w:rPr>
  </w:style>
  <w:style w:type="character" w:customStyle="1" w:styleId="1chinhtrangCharCharChar1CharChar">
    <w:name w:val="1 chinh trang Char Char Char1 Char Char"/>
    <w:link w:val="1chinhtrangCharCharChar1Char"/>
    <w:qFormat/>
    <w:rsid w:val="007477B5"/>
    <w:rPr>
      <w:rFonts w:ascii=".VnCentury Schoolbook" w:eastAsia="Times New Roman" w:hAnsi=".VnCentury Schoolbook" w:cs="Times New Roman"/>
      <w:color w:val="000000"/>
    </w:rPr>
  </w:style>
  <w:style w:type="paragraph" w:customStyle="1" w:styleId="nCharCharChar1">
    <w:name w:val="n Char Char Char1"/>
    <w:basedOn w:val="1chinhtrangChar1CharCharCharChar"/>
    <w:qFormat/>
    <w:rsid w:val="007477B5"/>
    <w:pPr>
      <w:ind w:left="1928" w:hanging="1361"/>
    </w:pPr>
  </w:style>
  <w:style w:type="paragraph" w:customStyle="1" w:styleId="cCharChar">
    <w:name w:val="c Char Char"/>
    <w:basedOn w:val="8DakyCharCharCharChar"/>
    <w:qFormat/>
    <w:rsid w:val="007477B5"/>
    <w:pPr>
      <w:spacing w:before="60" w:after="60" w:line="264" w:lineRule="auto"/>
      <w:ind w:left="2438" w:hanging="1361"/>
      <w:jc w:val="both"/>
    </w:pPr>
  </w:style>
  <w:style w:type="paragraph" w:customStyle="1" w:styleId="2dongcachChar">
    <w:name w:val="2 dong cach Char"/>
    <w:basedOn w:val="Normal"/>
    <w:qFormat/>
    <w:rsid w:val="007477B5"/>
    <w:pPr>
      <w:overflowPunct w:val="0"/>
      <w:adjustRightInd w:val="0"/>
      <w:jc w:val="center"/>
    </w:pPr>
    <w:rPr>
      <w:rFonts w:ascii=".VnCentury Schoolbook" w:hAnsi=".VnCentury Schoolbook"/>
      <w:bCs/>
      <w:color w:val="000000"/>
      <w:sz w:val="22"/>
      <w:szCs w:val="22"/>
    </w:rPr>
  </w:style>
  <w:style w:type="paragraph" w:customStyle="1" w:styleId="1chinhtrangCharCharChar2CharCharCharChar">
    <w:name w:val="1 chinh trang Char Char Char2 Char Char Char Char"/>
    <w:basedOn w:val="Normal"/>
    <w:link w:val="1chinhtrangCharCharChar2CharCharCharCharChar"/>
    <w:qFormat/>
    <w:rsid w:val="007477B5"/>
    <w:pPr>
      <w:spacing w:before="60" w:after="60" w:line="264" w:lineRule="auto"/>
      <w:ind w:firstLine="567"/>
    </w:pPr>
    <w:rPr>
      <w:rFonts w:ascii=".VnCentury Schoolbook" w:hAnsi=".VnCentury Schoolbook"/>
      <w:color w:val="000000"/>
      <w:sz w:val="23"/>
      <w:szCs w:val="23"/>
    </w:rPr>
  </w:style>
  <w:style w:type="character" w:customStyle="1" w:styleId="1chinhtrangCharCharChar2CharCharCharCharChar">
    <w:name w:val="1 chinh trang Char Char Char2 Char Char Char Char Char"/>
    <w:link w:val="1chinhtrangCharCharChar2CharCharCharChar"/>
    <w:qFormat/>
    <w:rsid w:val="007477B5"/>
    <w:rPr>
      <w:rFonts w:ascii=".VnCentury Schoolbook" w:eastAsia="Times New Roman" w:hAnsi=".VnCentury Schoolbook" w:cs="Times New Roman"/>
      <w:color w:val="000000"/>
      <w:sz w:val="23"/>
      <w:szCs w:val="23"/>
    </w:rPr>
  </w:style>
  <w:style w:type="paragraph" w:customStyle="1" w:styleId="Tit1">
    <w:name w:val="Tit1"/>
    <w:basedOn w:val="Normal"/>
    <w:qFormat/>
    <w:rsid w:val="007477B5"/>
    <w:pPr>
      <w:ind w:firstLine="567"/>
      <w:jc w:val="center"/>
    </w:pPr>
    <w:rPr>
      <w:rFonts w:ascii=".VnTimeH" w:hAnsi=".VnTimeH"/>
      <w:sz w:val="26"/>
      <w:szCs w:val="20"/>
    </w:rPr>
  </w:style>
  <w:style w:type="paragraph" w:customStyle="1" w:styleId="Tit2">
    <w:name w:val="Tit2"/>
    <w:basedOn w:val="Normal"/>
    <w:qFormat/>
    <w:rsid w:val="007477B5"/>
    <w:pPr>
      <w:ind w:firstLine="567"/>
      <w:jc w:val="center"/>
    </w:pPr>
    <w:rPr>
      <w:rFonts w:ascii=".VnTimeH" w:hAnsi=".VnTimeH"/>
      <w:sz w:val="26"/>
      <w:szCs w:val="20"/>
    </w:rPr>
  </w:style>
  <w:style w:type="character" w:customStyle="1" w:styleId="CommentTextChar">
    <w:name w:val="Comment Text Char"/>
    <w:basedOn w:val="DefaultParagraphFont"/>
    <w:link w:val="CommentText"/>
    <w:semiHidden/>
    <w:qFormat/>
    <w:rsid w:val="007477B5"/>
    <w:rPr>
      <w:rFonts w:ascii="VnTime" w:eastAsia="Times New Roman" w:hAnsi="VnTime" w:cs="Times New Roman"/>
      <w:snapToGrid w:val="0"/>
      <w:color w:val="0000FF"/>
      <w:sz w:val="20"/>
      <w:szCs w:val="20"/>
    </w:rPr>
  </w:style>
  <w:style w:type="paragraph" w:customStyle="1" w:styleId="tit20">
    <w:name w:val="tit2"/>
    <w:basedOn w:val="Normal"/>
    <w:qFormat/>
    <w:rsid w:val="007477B5"/>
    <w:pPr>
      <w:spacing w:before="120"/>
      <w:ind w:firstLine="567"/>
      <w:jc w:val="center"/>
    </w:pPr>
    <w:rPr>
      <w:rFonts w:ascii=".VnArialH" w:hAnsi=".VnArialH"/>
      <w:b/>
      <w:sz w:val="24"/>
      <w:szCs w:val="20"/>
    </w:rPr>
  </w:style>
  <w:style w:type="paragraph" w:customStyle="1" w:styleId="tit10">
    <w:name w:val="tit1"/>
    <w:basedOn w:val="Normal"/>
    <w:qFormat/>
    <w:rsid w:val="007477B5"/>
    <w:pPr>
      <w:spacing w:before="120"/>
      <w:ind w:firstLine="567"/>
      <w:jc w:val="center"/>
    </w:pPr>
    <w:rPr>
      <w:rFonts w:ascii=".VnTimeH" w:hAnsi=".VnTimeH"/>
      <w:sz w:val="26"/>
      <w:szCs w:val="20"/>
    </w:rPr>
  </w:style>
  <w:style w:type="character" w:customStyle="1" w:styleId="FootnoteTextChar">
    <w:name w:val="Footnote Text Char"/>
    <w:basedOn w:val="DefaultParagraphFont"/>
    <w:link w:val="FootnoteText"/>
    <w:semiHidden/>
    <w:qFormat/>
    <w:rsid w:val="007477B5"/>
    <w:rPr>
      <w:rFonts w:ascii="Times New Roman" w:eastAsia="Times New Roman" w:hAnsi="Times New Roman" w:cs="Times New Roman"/>
      <w:sz w:val="20"/>
      <w:szCs w:val="20"/>
    </w:rPr>
  </w:style>
  <w:style w:type="character" w:customStyle="1" w:styleId="1chinhtrangChar1CharCharCharChar1">
    <w:name w:val="1 chinh trang Char1 Char Char Char Char1"/>
    <w:qFormat/>
    <w:rsid w:val="007477B5"/>
    <w:rPr>
      <w:rFonts w:ascii=".VnCentury Schoolbook" w:hAnsi=".VnCentury Schoolbook"/>
      <w:color w:val="000000"/>
      <w:sz w:val="22"/>
      <w:szCs w:val="22"/>
      <w:lang w:val="en-US" w:eastAsia="en-US" w:bidi="ar-SA"/>
    </w:rPr>
  </w:style>
  <w:style w:type="character" w:customStyle="1" w:styleId="cChar1CharCharCharCharChar1">
    <w:name w:val="c Char1 Char Char Char Char Char1"/>
    <w:qFormat/>
    <w:rsid w:val="007477B5"/>
    <w:rPr>
      <w:rFonts w:ascii=".VnCentury Schoolbook" w:hAnsi=".VnCentury Schoolbook"/>
      <w:color w:val="000000"/>
      <w:sz w:val="22"/>
      <w:szCs w:val="22"/>
      <w:lang w:val="en-US" w:eastAsia="en-US" w:bidi="ar-SA"/>
    </w:rPr>
  </w:style>
  <w:style w:type="paragraph" w:customStyle="1" w:styleId="n-dieund">
    <w:name w:val="n-dieund"/>
    <w:basedOn w:val="Normal"/>
    <w:qFormat/>
    <w:rsid w:val="007477B5"/>
    <w:pPr>
      <w:spacing w:after="120"/>
      <w:ind w:firstLine="709"/>
    </w:pPr>
    <w:rPr>
      <w:rFonts w:ascii=".VnTime" w:hAnsi=".VnTime"/>
      <w:szCs w:val="20"/>
    </w:rPr>
  </w:style>
  <w:style w:type="paragraph" w:customStyle="1" w:styleId="1chinhtrangChar1Char">
    <w:name w:val="1 chinh trang Char1 Char"/>
    <w:basedOn w:val="Normal"/>
    <w:qFormat/>
    <w:rsid w:val="007477B5"/>
    <w:pPr>
      <w:spacing w:before="60" w:after="60" w:line="264" w:lineRule="auto"/>
      <w:ind w:firstLine="567"/>
    </w:pPr>
    <w:rPr>
      <w:rFonts w:ascii=".VnCentury Schoolbook" w:hAnsi=".VnCentury Schoolbook"/>
      <w:color w:val="000000"/>
      <w:sz w:val="22"/>
      <w:szCs w:val="22"/>
    </w:rPr>
  </w:style>
  <w:style w:type="paragraph" w:customStyle="1" w:styleId="4tenchuongChar">
    <w:name w:val="4 ten chuong Char"/>
    <w:basedOn w:val="Normal"/>
    <w:qFormat/>
    <w:rsid w:val="007477B5"/>
    <w:pPr>
      <w:jc w:val="center"/>
    </w:pPr>
    <w:rPr>
      <w:rFonts w:ascii=".VnAvantH" w:hAnsi=".VnAvantH"/>
      <w:b/>
      <w:color w:val="000000"/>
      <w:sz w:val="22"/>
      <w:szCs w:val="22"/>
    </w:rPr>
  </w:style>
  <w:style w:type="paragraph" w:customStyle="1" w:styleId="11chucdanhnguoiky-co11">
    <w:name w:val="11 chuc danh nguoi ky-co 11"/>
    <w:basedOn w:val="Normal"/>
    <w:qFormat/>
    <w:rsid w:val="007477B5"/>
    <w:pPr>
      <w:jc w:val="center"/>
    </w:pPr>
    <w:rPr>
      <w:rFonts w:ascii=".VnAvantH" w:hAnsi=".VnAvantH"/>
      <w:b/>
      <w:color w:val="000000"/>
      <w:sz w:val="22"/>
      <w:szCs w:val="22"/>
    </w:rPr>
  </w:style>
  <w:style w:type="paragraph" w:customStyle="1" w:styleId="nChar">
    <w:name w:val="n Char"/>
    <w:basedOn w:val="1chinhtrangChar1Char"/>
    <w:qFormat/>
    <w:rsid w:val="007477B5"/>
    <w:pPr>
      <w:ind w:left="1928" w:hanging="1361"/>
    </w:pPr>
  </w:style>
  <w:style w:type="paragraph" w:customStyle="1" w:styleId="17">
    <w:name w:val="17"/>
    <w:basedOn w:val="Normal"/>
    <w:qFormat/>
    <w:rsid w:val="007477B5"/>
    <w:pPr>
      <w:spacing w:before="120"/>
      <w:jc w:val="center"/>
    </w:pPr>
    <w:rPr>
      <w:rFonts w:ascii=".VnAvantH" w:hAnsi=".VnAvantH"/>
      <w:b/>
      <w:color w:val="000000"/>
      <w:sz w:val="26"/>
      <w:szCs w:val="26"/>
    </w:rPr>
  </w:style>
  <w:style w:type="paragraph" w:customStyle="1" w:styleId="NO1">
    <w:name w:val="NO"/>
    <w:basedOn w:val="PlainText"/>
    <w:qFormat/>
    <w:rsid w:val="007477B5"/>
    <w:pPr>
      <w:spacing w:before="50" w:after="50" w:line="340" w:lineRule="exact"/>
      <w:ind w:firstLine="1134"/>
    </w:pPr>
    <w:rPr>
      <w:rFonts w:ascii=".VnCentury Schoolbook" w:hAnsi=".VnCentury Schoolbook"/>
      <w:sz w:val="22"/>
    </w:rPr>
  </w:style>
  <w:style w:type="paragraph" w:customStyle="1" w:styleId="NO10">
    <w:name w:val="NO1"/>
    <w:basedOn w:val="Normal1"/>
    <w:qFormat/>
    <w:rsid w:val="007477B5"/>
    <w:pPr>
      <w:autoSpaceDE/>
      <w:autoSpaceDN/>
      <w:adjustRightInd/>
      <w:spacing w:before="40" w:after="40" w:line="340" w:lineRule="exact"/>
      <w:ind w:left="0" w:firstLine="1701"/>
    </w:pPr>
    <w:rPr>
      <w:rFonts w:cs="Times New Roman"/>
      <w:i w:val="0"/>
      <w:iCs w:val="0"/>
      <w:color w:val="auto"/>
      <w:sz w:val="24"/>
    </w:rPr>
  </w:style>
  <w:style w:type="paragraph" w:customStyle="1" w:styleId="v">
    <w:name w:val="v"/>
    <w:basedOn w:val="PlainText"/>
    <w:qFormat/>
    <w:rsid w:val="007477B5"/>
    <w:pPr>
      <w:spacing w:before="140" w:line="340" w:lineRule="exact"/>
    </w:pPr>
    <w:rPr>
      <w:rFonts w:ascii="Times New Roman" w:hAnsi="Times New Roman"/>
      <w:sz w:val="26"/>
      <w:szCs w:val="26"/>
    </w:rPr>
  </w:style>
  <w:style w:type="character" w:customStyle="1" w:styleId="17CharCharChar1">
    <w:name w:val="17 Char Char Char1"/>
    <w:qFormat/>
    <w:rsid w:val="007477B5"/>
    <w:rPr>
      <w:rFonts w:ascii=".VnAvantH" w:hAnsi=".VnAvantH"/>
      <w:b/>
      <w:i/>
      <w:color w:val="000000"/>
      <w:sz w:val="26"/>
      <w:szCs w:val="26"/>
      <w:lang w:val="en-US" w:eastAsia="en-US" w:bidi="ar-SA"/>
    </w:rPr>
  </w:style>
  <w:style w:type="character" w:customStyle="1" w:styleId="11chucdanhnguoiky-co11CharCharChar1">
    <w:name w:val="11 chuc danh nguoi ky-co 11 Char Char Char1"/>
    <w:qFormat/>
    <w:rsid w:val="007477B5"/>
    <w:rPr>
      <w:rFonts w:ascii=".VnAvantH" w:hAnsi=".VnAvantH"/>
      <w:b/>
      <w:color w:val="000000"/>
      <w:sz w:val="22"/>
      <w:szCs w:val="22"/>
      <w:lang w:val="en-US" w:eastAsia="en-US" w:bidi="ar-SA"/>
    </w:rPr>
  </w:style>
  <w:style w:type="paragraph" w:customStyle="1" w:styleId="1CharCharChar">
    <w:name w:val="1 Char Char Char"/>
    <w:basedOn w:val="Normal"/>
    <w:link w:val="1CharCharCharChar"/>
    <w:qFormat/>
    <w:rsid w:val="007477B5"/>
    <w:pPr>
      <w:overflowPunct w:val="0"/>
      <w:autoSpaceDE w:val="0"/>
      <w:autoSpaceDN w:val="0"/>
      <w:adjustRightInd w:val="0"/>
      <w:spacing w:before="60" w:after="60" w:line="264" w:lineRule="auto"/>
      <w:ind w:firstLine="567"/>
      <w:textAlignment w:val="baseline"/>
    </w:pPr>
    <w:rPr>
      <w:rFonts w:ascii=".VnCentury Schoolbook" w:hAnsi=".VnCentury Schoolbook"/>
      <w:color w:val="000000"/>
      <w:sz w:val="22"/>
      <w:szCs w:val="22"/>
    </w:rPr>
  </w:style>
  <w:style w:type="character" w:customStyle="1" w:styleId="1CharCharCharChar">
    <w:name w:val="1 Char Char Char Char"/>
    <w:link w:val="1CharCharChar"/>
    <w:qFormat/>
    <w:rsid w:val="007477B5"/>
    <w:rPr>
      <w:rFonts w:ascii=".VnCentury Schoolbook" w:eastAsia="Times New Roman" w:hAnsi=".VnCentury Schoolbook" w:cs="Times New Roman"/>
      <w:color w:val="000000"/>
    </w:rPr>
  </w:style>
  <w:style w:type="paragraph" w:customStyle="1" w:styleId="Style1chinhtrangChar1BoldChar">
    <w:name w:val="Style 1 chinh trang Char1 + Bold Char"/>
    <w:basedOn w:val="1chinhtrangChar1Char"/>
    <w:qFormat/>
    <w:rsid w:val="007477B5"/>
    <w:rPr>
      <w:b/>
      <w:bCs/>
    </w:rPr>
  </w:style>
  <w:style w:type="paragraph" w:customStyle="1" w:styleId="phanCharCharCharChar">
    <w:name w:val="phan Char Char Char Char"/>
    <w:basedOn w:val="Normal"/>
    <w:qFormat/>
    <w:rsid w:val="007477B5"/>
    <w:pPr>
      <w:jc w:val="center"/>
    </w:pPr>
    <w:rPr>
      <w:rFonts w:ascii=".VnCentury Schoolbook" w:hAnsi=".VnCentury Schoolbook"/>
      <w:b/>
      <w:color w:val="000000"/>
      <w:sz w:val="22"/>
      <w:szCs w:val="22"/>
    </w:rPr>
  </w:style>
  <w:style w:type="paragraph" w:customStyle="1" w:styleId="71CharCharCharCharCharChar">
    <w:name w:val="7   1 Char Char Char Char Char Char"/>
    <w:basedOn w:val="Normal"/>
    <w:qFormat/>
    <w:rsid w:val="007477B5"/>
    <w:pPr>
      <w:spacing w:before="60" w:after="60" w:line="264" w:lineRule="auto"/>
      <w:ind w:firstLine="567"/>
    </w:pPr>
    <w:rPr>
      <w:rFonts w:ascii=".VnCentury Schoolbook" w:hAnsi=".VnCentury Schoolbook"/>
      <w:b/>
      <w:color w:val="000000"/>
      <w:sz w:val="22"/>
      <w:szCs w:val="22"/>
    </w:rPr>
  </w:style>
  <w:style w:type="paragraph" w:customStyle="1" w:styleId="1chinhtrangCharCharChar1">
    <w:name w:val="1 chinh trang Char Char Char1"/>
    <w:basedOn w:val="Normal"/>
    <w:qFormat/>
    <w:rsid w:val="007477B5"/>
    <w:pPr>
      <w:spacing w:before="60" w:after="60" w:line="264" w:lineRule="auto"/>
      <w:ind w:firstLine="567"/>
    </w:pPr>
    <w:rPr>
      <w:rFonts w:ascii=".VnCentury Schoolbook" w:hAnsi=".VnCentury Schoolbook"/>
      <w:color w:val="000000"/>
      <w:sz w:val="22"/>
      <w:szCs w:val="22"/>
    </w:rPr>
  </w:style>
  <w:style w:type="paragraph" w:customStyle="1" w:styleId="5somucCharCharCharCharCharCharChar">
    <w:name w:val="5 so muc Char Char Char Char Char Char Char"/>
    <w:basedOn w:val="Normal"/>
    <w:qFormat/>
    <w:rsid w:val="007477B5"/>
    <w:pPr>
      <w:jc w:val="center"/>
    </w:pPr>
    <w:rPr>
      <w:rFonts w:ascii=".VnCentury Schoolbook" w:hAnsi=".VnCentury Schoolbook"/>
      <w:b/>
      <w:color w:val="000000"/>
      <w:sz w:val="22"/>
      <w:szCs w:val="22"/>
    </w:rPr>
  </w:style>
  <w:style w:type="character" w:customStyle="1" w:styleId="TitleCharCharChar">
    <w:name w:val="Title Char Char Char"/>
    <w:qFormat/>
    <w:rsid w:val="007477B5"/>
    <w:rPr>
      <w:rFonts w:ascii=".VnCentury Schoolbook" w:hAnsi=".VnCentury Schoolbook"/>
      <w:b/>
      <w:color w:val="000000"/>
      <w:spacing w:val="24"/>
      <w:sz w:val="22"/>
      <w:lang w:val="en-US" w:eastAsia="en-US" w:bidi="ar-SA"/>
    </w:rPr>
  </w:style>
  <w:style w:type="character" w:customStyle="1" w:styleId="1chinhtrangCharCharCharCharCharCharChar1">
    <w:name w:val="1 chinh trang Char Char Char Char Char Char Char1"/>
    <w:link w:val="1chinhtrangCharCharCharCharCharChar"/>
    <w:qFormat/>
    <w:rsid w:val="007477B5"/>
    <w:rPr>
      <w:rFonts w:ascii=".VnCentury Schoolbook" w:eastAsia="Times New Roman" w:hAnsi=".VnCentury Schoolbook" w:cs="Times New Roman"/>
      <w:color w:val="000000"/>
    </w:rPr>
  </w:style>
  <w:style w:type="paragraph" w:customStyle="1" w:styleId="5somucCharCharCharCharCharChar">
    <w:name w:val="5 so muc Char Char Char Char Char Char"/>
    <w:basedOn w:val="Normal"/>
    <w:qFormat/>
    <w:rsid w:val="007477B5"/>
    <w:pPr>
      <w:jc w:val="center"/>
    </w:pPr>
    <w:rPr>
      <w:rFonts w:ascii=".VnCentury Schoolbook" w:hAnsi=".VnCentury Schoolbook"/>
      <w:b/>
      <w:color w:val="000000"/>
      <w:sz w:val="22"/>
      <w:szCs w:val="22"/>
    </w:rPr>
  </w:style>
  <w:style w:type="paragraph" w:customStyle="1" w:styleId="5somucCharCharChar">
    <w:name w:val="5 so muc Char Char Char"/>
    <w:basedOn w:val="Normal"/>
    <w:qFormat/>
    <w:rsid w:val="007477B5"/>
    <w:pPr>
      <w:jc w:val="center"/>
    </w:pPr>
    <w:rPr>
      <w:rFonts w:ascii=".VnCentury Schoolbook" w:hAnsi=".VnCentury Schoolbook"/>
      <w:b/>
      <w:color w:val="000000"/>
      <w:sz w:val="22"/>
      <w:szCs w:val="22"/>
    </w:rPr>
  </w:style>
  <w:style w:type="paragraph" w:customStyle="1" w:styleId="71Char">
    <w:name w:val="7   1 Char"/>
    <w:basedOn w:val="Normal"/>
    <w:qFormat/>
    <w:rsid w:val="007477B5"/>
    <w:pPr>
      <w:spacing w:before="60" w:after="60" w:line="264" w:lineRule="auto"/>
      <w:ind w:firstLine="567"/>
    </w:pPr>
    <w:rPr>
      <w:rFonts w:ascii=".VnCentury Schoolbook" w:hAnsi=".VnCentury Schoolbook"/>
      <w:b/>
      <w:color w:val="000000"/>
      <w:sz w:val="22"/>
      <w:szCs w:val="22"/>
    </w:rPr>
  </w:style>
  <w:style w:type="paragraph" w:customStyle="1" w:styleId="phan">
    <w:name w:val="phan"/>
    <w:basedOn w:val="Normal"/>
    <w:qFormat/>
    <w:rsid w:val="007477B5"/>
    <w:pPr>
      <w:jc w:val="center"/>
    </w:pPr>
    <w:rPr>
      <w:rFonts w:ascii=".VnCentury Schoolbook" w:hAnsi=".VnCentury Schoolbook"/>
      <w:b/>
      <w:color w:val="000000"/>
      <w:sz w:val="22"/>
      <w:szCs w:val="22"/>
    </w:rPr>
  </w:style>
  <w:style w:type="paragraph" w:customStyle="1" w:styleId="noChar">
    <w:name w:val="no Char"/>
    <w:basedOn w:val="Normal"/>
    <w:qFormat/>
    <w:rsid w:val="007477B5"/>
    <w:pPr>
      <w:spacing w:before="60" w:after="60" w:line="264" w:lineRule="auto"/>
      <w:ind w:left="1928" w:hanging="1361"/>
    </w:pPr>
    <w:rPr>
      <w:rFonts w:ascii=".VnCentury Schoolbook" w:hAnsi=".VnCentury Schoolbook"/>
      <w:color w:val="000000"/>
      <w:sz w:val="22"/>
      <w:szCs w:val="22"/>
    </w:rPr>
  </w:style>
  <w:style w:type="paragraph" w:customStyle="1" w:styleId="Style1chinhtrangCondensedby02pt">
    <w:name w:val="Style 1 chinh trang + Condensed by  0.2 pt"/>
    <w:basedOn w:val="1chinhtrangCharCharChar1"/>
    <w:qFormat/>
    <w:rsid w:val="007477B5"/>
    <w:pPr>
      <w:ind w:firstLine="425"/>
    </w:pPr>
    <w:rPr>
      <w:spacing w:val="-4"/>
    </w:rPr>
  </w:style>
  <w:style w:type="paragraph" w:customStyle="1" w:styleId="11">
    <w:name w:val="1.1"/>
    <w:basedOn w:val="1chinhtrangCharCharChar1"/>
    <w:qFormat/>
    <w:rsid w:val="007477B5"/>
    <w:pPr>
      <w:ind w:firstLine="425"/>
    </w:pPr>
    <w:rPr>
      <w:b/>
      <w:bCs/>
    </w:rPr>
  </w:style>
  <w:style w:type="paragraph" w:customStyle="1" w:styleId="12Char">
    <w:name w:val="1.2 Char"/>
    <w:basedOn w:val="1chinhtrangCharCharChar1"/>
    <w:qFormat/>
    <w:rsid w:val="007477B5"/>
    <w:pPr>
      <w:tabs>
        <w:tab w:val="center" w:leader="dot" w:pos="6237"/>
      </w:tabs>
      <w:ind w:firstLine="425"/>
    </w:pPr>
  </w:style>
  <w:style w:type="paragraph" w:customStyle="1" w:styleId="14">
    <w:name w:val="1.4"/>
    <w:basedOn w:val="Normal"/>
    <w:qFormat/>
    <w:rsid w:val="007477B5"/>
    <w:pPr>
      <w:jc w:val="center"/>
    </w:pPr>
    <w:rPr>
      <w:rFonts w:ascii=".VnAvantH" w:hAnsi=".VnAvantH"/>
      <w:b/>
      <w:bCs/>
      <w:color w:val="000000"/>
      <w:sz w:val="20"/>
      <w:szCs w:val="26"/>
    </w:rPr>
  </w:style>
  <w:style w:type="paragraph" w:customStyle="1" w:styleId="150">
    <w:name w:val="1.5"/>
    <w:basedOn w:val="12Char"/>
    <w:qFormat/>
    <w:rsid w:val="007477B5"/>
    <w:pPr>
      <w:ind w:firstLine="0"/>
    </w:pPr>
    <w:rPr>
      <w:rFonts w:ascii=".VnArial" w:hAnsi=".VnArial"/>
      <w:sz w:val="20"/>
      <w:szCs w:val="20"/>
    </w:rPr>
  </w:style>
  <w:style w:type="paragraph" w:customStyle="1" w:styleId="160">
    <w:name w:val="1.6"/>
    <w:basedOn w:val="12Char"/>
    <w:qFormat/>
    <w:rsid w:val="007477B5"/>
    <w:pPr>
      <w:spacing w:before="0" w:after="0"/>
      <w:ind w:firstLine="0"/>
      <w:jc w:val="center"/>
    </w:pPr>
    <w:rPr>
      <w:rFonts w:ascii=".VnArial" w:hAnsi=".VnArial"/>
      <w:b/>
      <w:sz w:val="20"/>
      <w:szCs w:val="20"/>
    </w:rPr>
  </w:style>
  <w:style w:type="paragraph" w:customStyle="1" w:styleId="71Char0">
    <w:name w:val="7        1 Char"/>
    <w:basedOn w:val="Normal"/>
    <w:qFormat/>
    <w:rsid w:val="007477B5"/>
    <w:pPr>
      <w:spacing w:before="60" w:after="60" w:line="264" w:lineRule="auto"/>
      <w:ind w:firstLine="425"/>
    </w:pPr>
    <w:rPr>
      <w:rFonts w:ascii=".VnCentury Schoolbook" w:hAnsi=".VnCentury Schoolbook"/>
      <w:b/>
      <w:color w:val="000000"/>
      <w:sz w:val="22"/>
      <w:szCs w:val="22"/>
    </w:rPr>
  </w:style>
  <w:style w:type="paragraph" w:customStyle="1" w:styleId="Style12">
    <w:name w:val="Style12"/>
    <w:basedOn w:val="Style1"/>
    <w:qFormat/>
    <w:rsid w:val="007477B5"/>
  </w:style>
  <w:style w:type="paragraph" w:customStyle="1" w:styleId="Style1">
    <w:name w:val="Style1"/>
    <w:basedOn w:val="Normal"/>
    <w:qFormat/>
    <w:rsid w:val="007477B5"/>
    <w:pPr>
      <w:spacing w:before="120"/>
      <w:ind w:firstLine="357"/>
    </w:pPr>
    <w:rPr>
      <w:rFonts w:ascii=".VnTime" w:hAnsi=".VnTime"/>
      <w:sz w:val="26"/>
      <w:szCs w:val="20"/>
    </w:rPr>
  </w:style>
  <w:style w:type="character" w:customStyle="1" w:styleId="71CharChar">
    <w:name w:val="7        1 Char Char"/>
    <w:qFormat/>
    <w:rsid w:val="007477B5"/>
    <w:rPr>
      <w:rFonts w:ascii=".VnCentury Schoolbook" w:hAnsi=".VnCentury Schoolbook"/>
      <w:b/>
      <w:color w:val="000000"/>
      <w:sz w:val="22"/>
      <w:szCs w:val="22"/>
      <w:lang w:val="en-US" w:eastAsia="en-US" w:bidi="ar-SA"/>
    </w:rPr>
  </w:style>
  <w:style w:type="paragraph" w:customStyle="1" w:styleId="13">
    <w:name w:val="1.3"/>
    <w:basedOn w:val="12Char"/>
    <w:qFormat/>
    <w:rsid w:val="007477B5"/>
  </w:style>
  <w:style w:type="paragraph" w:customStyle="1" w:styleId="Style8DakyCentered">
    <w:name w:val="Style 8 Da ky + Centered"/>
    <w:basedOn w:val="8Daky"/>
    <w:qFormat/>
    <w:rsid w:val="007477B5"/>
    <w:pPr>
      <w:spacing w:line="240" w:lineRule="auto"/>
    </w:pPr>
    <w:rPr>
      <w:iCs/>
    </w:rPr>
  </w:style>
  <w:style w:type="paragraph" w:customStyle="1" w:styleId="12">
    <w:name w:val="12"/>
    <w:basedOn w:val="Normal"/>
    <w:qFormat/>
    <w:rsid w:val="007477B5"/>
    <w:pPr>
      <w:spacing w:line="264" w:lineRule="auto"/>
      <w:jc w:val="center"/>
    </w:pPr>
    <w:rPr>
      <w:rFonts w:ascii=".VnCentury Schoolbook" w:hAnsi=".VnCentury Schoolbook"/>
      <w:b/>
      <w:i/>
      <w:color w:val="000000"/>
      <w:sz w:val="22"/>
      <w:szCs w:val="22"/>
    </w:rPr>
  </w:style>
  <w:style w:type="character" w:customStyle="1" w:styleId="DocumentMapChar">
    <w:name w:val="Document Map Char"/>
    <w:basedOn w:val="DefaultParagraphFont"/>
    <w:link w:val="DocumentMap"/>
    <w:semiHidden/>
    <w:qFormat/>
    <w:rsid w:val="007477B5"/>
    <w:rPr>
      <w:rFonts w:ascii="Tahoma" w:eastAsia="Times New Roman" w:hAnsi="Tahoma" w:cs="Tahoma"/>
      <w:color w:val="0000FF"/>
      <w:sz w:val="26"/>
      <w:szCs w:val="26"/>
      <w:shd w:val="clear" w:color="auto" w:fill="000080"/>
    </w:rPr>
  </w:style>
  <w:style w:type="paragraph" w:customStyle="1" w:styleId="71Char1">
    <w:name w:val="7.1 Char"/>
    <w:basedOn w:val="Normal"/>
    <w:qFormat/>
    <w:rsid w:val="007477B5"/>
    <w:pPr>
      <w:spacing w:before="60" w:after="60" w:line="264" w:lineRule="auto"/>
      <w:ind w:firstLine="425"/>
    </w:pPr>
    <w:rPr>
      <w:rFonts w:ascii=".VnCentury Schoolbook" w:eastAsia="SimSun" w:hAnsi=".VnCentury Schoolbook"/>
      <w:b/>
      <w:i/>
      <w:color w:val="000000"/>
      <w:sz w:val="22"/>
      <w:szCs w:val="22"/>
      <w:lang w:val="en-AU"/>
    </w:rPr>
  </w:style>
  <w:style w:type="character" w:customStyle="1" w:styleId="71CharChar0">
    <w:name w:val="7.1 Char Char"/>
    <w:qFormat/>
    <w:rsid w:val="007477B5"/>
    <w:rPr>
      <w:rFonts w:ascii=".VnCentury Schoolbook" w:eastAsia="SimSun" w:hAnsi=".VnCentury Schoolbook"/>
      <w:b/>
      <w:i/>
      <w:color w:val="000000"/>
      <w:sz w:val="22"/>
      <w:szCs w:val="22"/>
      <w:lang w:val="en-AU" w:eastAsia="en-US" w:bidi="ar-SA"/>
    </w:rPr>
  </w:style>
  <w:style w:type="paragraph" w:customStyle="1" w:styleId="Style71BoldItalicChar">
    <w:name w:val="Style 7.1 + Bold Italic Char"/>
    <w:basedOn w:val="71Char1"/>
    <w:qFormat/>
    <w:rsid w:val="007477B5"/>
    <w:rPr>
      <w:b w:val="0"/>
      <w:bCs/>
      <w:i w:val="0"/>
      <w:iCs/>
    </w:rPr>
  </w:style>
  <w:style w:type="character" w:customStyle="1" w:styleId="Style71BoldItalicCharChar">
    <w:name w:val="Style 7.1 + Bold Italic Char Char"/>
    <w:qFormat/>
    <w:rsid w:val="007477B5"/>
    <w:rPr>
      <w:rFonts w:ascii=".VnCentury Schoolbook" w:eastAsia="SimSun" w:hAnsi=".VnCentury Schoolbook"/>
      <w:b/>
      <w:bCs/>
      <w:i/>
      <w:iCs/>
      <w:color w:val="000000"/>
      <w:sz w:val="22"/>
      <w:szCs w:val="22"/>
      <w:lang w:val="en-AU" w:eastAsia="en-US" w:bidi="ar-SA"/>
    </w:rPr>
  </w:style>
  <w:style w:type="paragraph" w:customStyle="1" w:styleId="1Char">
    <w:name w:val=".1 Char"/>
    <w:basedOn w:val="Normal"/>
    <w:qFormat/>
    <w:rsid w:val="007477B5"/>
    <w:pPr>
      <w:spacing w:before="60" w:after="60" w:line="264" w:lineRule="auto"/>
      <w:ind w:firstLine="425"/>
    </w:pPr>
    <w:rPr>
      <w:rFonts w:ascii=".VnCentury Schoolbook" w:eastAsia="SimSun" w:hAnsi=".VnCentury Schoolbook"/>
      <w:color w:val="000000"/>
      <w:sz w:val="22"/>
      <w:szCs w:val="22"/>
      <w:lang w:val="en-AU"/>
    </w:rPr>
  </w:style>
  <w:style w:type="character" w:customStyle="1" w:styleId="1CharChar">
    <w:name w:val=".1 Char Char"/>
    <w:qFormat/>
    <w:rsid w:val="007477B5"/>
    <w:rPr>
      <w:rFonts w:ascii=".VnCentury Schoolbook" w:eastAsia="SimSun" w:hAnsi=".VnCentury Schoolbook"/>
      <w:color w:val="000000"/>
      <w:sz w:val="22"/>
      <w:szCs w:val="22"/>
      <w:lang w:val="en-AU" w:eastAsia="en-US" w:bidi="ar-SA"/>
    </w:rPr>
  </w:style>
  <w:style w:type="paragraph" w:customStyle="1" w:styleId="72">
    <w:name w:val="7.2"/>
    <w:basedOn w:val="71Char1"/>
    <w:qFormat/>
    <w:rsid w:val="007477B5"/>
    <w:pPr>
      <w:jc w:val="right"/>
    </w:pPr>
  </w:style>
  <w:style w:type="paragraph" w:customStyle="1" w:styleId="81">
    <w:name w:val="8.1"/>
    <w:basedOn w:val="8Daky"/>
    <w:qFormat/>
    <w:rsid w:val="007477B5"/>
    <w:pPr>
      <w:spacing w:line="240" w:lineRule="auto"/>
    </w:pPr>
    <w:rPr>
      <w:lang w:val="en-AU"/>
    </w:rPr>
  </w:style>
  <w:style w:type="character" w:customStyle="1" w:styleId="12CharChar">
    <w:name w:val="1.2 Char Char"/>
    <w:qFormat/>
    <w:rsid w:val="007477B5"/>
    <w:rPr>
      <w:rFonts w:ascii=".VnCentury Schoolbook" w:hAnsi=".VnCentury Schoolbook"/>
      <w:color w:val="000000"/>
      <w:sz w:val="22"/>
      <w:szCs w:val="22"/>
      <w:lang w:val="en-US" w:eastAsia="en-US" w:bidi="ar-SA"/>
    </w:rPr>
  </w:style>
  <w:style w:type="paragraph" w:customStyle="1" w:styleId="73">
    <w:name w:val="7.3"/>
    <w:basedOn w:val="72"/>
    <w:qFormat/>
    <w:rsid w:val="007477B5"/>
  </w:style>
  <w:style w:type="character" w:customStyle="1" w:styleId="EndnoteTextChar">
    <w:name w:val="Endnote Text Char"/>
    <w:basedOn w:val="DefaultParagraphFont"/>
    <w:link w:val="EndnoteText"/>
    <w:semiHidden/>
    <w:qFormat/>
    <w:rsid w:val="007477B5"/>
    <w:rPr>
      <w:rFonts w:ascii=".VnTime" w:eastAsia="Times New Roman" w:hAnsi=".VnTime" w:cs=".VnTime"/>
      <w:color w:val="0000FF"/>
      <w:sz w:val="20"/>
      <w:szCs w:val="20"/>
    </w:rPr>
  </w:style>
  <w:style w:type="paragraph" w:customStyle="1" w:styleId="83">
    <w:name w:val="8.3"/>
    <w:basedOn w:val="11"/>
    <w:qFormat/>
    <w:rsid w:val="007477B5"/>
    <w:pPr>
      <w:jc w:val="right"/>
    </w:pPr>
    <w:rPr>
      <w:b w:val="0"/>
      <w:i/>
      <w:lang w:val="en-AU"/>
    </w:rPr>
  </w:style>
  <w:style w:type="paragraph" w:customStyle="1" w:styleId="Style83BoldNotItalic">
    <w:name w:val="Style 8.3 + Bold Not Italic"/>
    <w:basedOn w:val="83"/>
    <w:qFormat/>
    <w:rsid w:val="007477B5"/>
  </w:style>
  <w:style w:type="paragraph" w:customStyle="1" w:styleId="1VnTimeH">
    <w:name w:val="1 + .VnTimeH"/>
    <w:basedOn w:val="Normal"/>
    <w:qFormat/>
    <w:rsid w:val="007477B5"/>
    <w:pPr>
      <w:spacing w:before="60" w:after="60" w:line="264" w:lineRule="auto"/>
      <w:ind w:firstLine="425"/>
    </w:pPr>
    <w:rPr>
      <w:rFonts w:ascii=".VnTimeH" w:hAnsi=".VnTimeH" w:cs=".VnTimeH"/>
      <w:i/>
      <w:iCs/>
      <w:color w:val="000000"/>
      <w:sz w:val="30"/>
      <w:szCs w:val="30"/>
    </w:rPr>
  </w:style>
  <w:style w:type="paragraph" w:customStyle="1" w:styleId="120">
    <w:name w:val="1.2"/>
    <w:basedOn w:val="Normal"/>
    <w:qFormat/>
    <w:rsid w:val="007477B5"/>
    <w:pPr>
      <w:tabs>
        <w:tab w:val="center" w:leader="dot" w:pos="6237"/>
      </w:tabs>
      <w:spacing w:before="60" w:after="60" w:line="264" w:lineRule="auto"/>
      <w:ind w:firstLine="425"/>
    </w:pPr>
    <w:rPr>
      <w:rFonts w:ascii=".VnCentury Schoolbook" w:hAnsi=".VnCentury Schoolbook"/>
      <w:color w:val="000000"/>
      <w:sz w:val="22"/>
      <w:szCs w:val="22"/>
    </w:rPr>
  </w:style>
  <w:style w:type="paragraph" w:customStyle="1" w:styleId="710">
    <w:name w:val="7        1"/>
    <w:basedOn w:val="Normal"/>
    <w:qFormat/>
    <w:rsid w:val="007477B5"/>
    <w:pPr>
      <w:spacing w:before="60" w:after="60" w:line="264" w:lineRule="auto"/>
      <w:ind w:firstLine="425"/>
    </w:pPr>
    <w:rPr>
      <w:rFonts w:ascii=".VnCentury Schoolbook" w:hAnsi=".VnCentury Schoolbook"/>
      <w:b/>
      <w:color w:val="000000"/>
      <w:sz w:val="22"/>
      <w:szCs w:val="22"/>
    </w:rPr>
  </w:style>
  <w:style w:type="paragraph" w:customStyle="1" w:styleId="712">
    <w:name w:val="7.1"/>
    <w:basedOn w:val="Normal"/>
    <w:qFormat/>
    <w:rsid w:val="007477B5"/>
    <w:pPr>
      <w:spacing w:before="60" w:after="60" w:line="264" w:lineRule="auto"/>
      <w:ind w:firstLine="425"/>
    </w:pPr>
    <w:rPr>
      <w:rFonts w:ascii=".VnCentury Schoolbook" w:eastAsia="SimSun" w:hAnsi=".VnCentury Schoolbook"/>
      <w:b/>
      <w:i/>
      <w:color w:val="000000"/>
      <w:sz w:val="22"/>
      <w:szCs w:val="22"/>
      <w:lang w:val="en-AU"/>
    </w:rPr>
  </w:style>
  <w:style w:type="paragraph" w:customStyle="1" w:styleId="Style71BoldItalic">
    <w:name w:val="Style 7.1 + Bold Italic"/>
    <w:basedOn w:val="712"/>
    <w:qFormat/>
    <w:rsid w:val="007477B5"/>
    <w:rPr>
      <w:b w:val="0"/>
      <w:bCs/>
      <w:i w:val="0"/>
      <w:iCs/>
    </w:rPr>
  </w:style>
  <w:style w:type="paragraph" w:customStyle="1" w:styleId="10">
    <w:name w:val=".1"/>
    <w:basedOn w:val="Normal"/>
    <w:qFormat/>
    <w:rsid w:val="007477B5"/>
    <w:pPr>
      <w:spacing w:before="60" w:after="60" w:line="264" w:lineRule="auto"/>
      <w:ind w:firstLine="425"/>
    </w:pPr>
    <w:rPr>
      <w:rFonts w:ascii=".VnCentury Schoolbook" w:eastAsia="SimSun" w:hAnsi=".VnCentury Schoolbook"/>
      <w:color w:val="000000"/>
      <w:sz w:val="22"/>
      <w:szCs w:val="22"/>
      <w:lang w:val="en-AU"/>
    </w:rPr>
  </w:style>
  <w:style w:type="table" w:customStyle="1" w:styleId="TableGrid12">
    <w:name w:val="Table Grid12"/>
    <w:basedOn w:val="TableNormal"/>
    <w:qFormat/>
    <w:rsid w:val="007477B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ncu">
    <w:name w:val="cancu"/>
    <w:qFormat/>
    <w:rsid w:val="007477B5"/>
    <w:pPr>
      <w:autoSpaceDE w:val="0"/>
      <w:autoSpaceDN w:val="0"/>
      <w:ind w:firstLine="567"/>
      <w:jc w:val="both"/>
    </w:pPr>
    <w:rPr>
      <w:rFonts w:ascii=".VnTime" w:eastAsia="Times New Roman" w:hAnsi=".VnTime" w:cs="Times New Roman"/>
      <w:i/>
      <w:iCs/>
      <w:color w:val="0000FF"/>
      <w:sz w:val="24"/>
      <w:szCs w:val="24"/>
    </w:rPr>
  </w:style>
  <w:style w:type="paragraph" w:customStyle="1" w:styleId="chucdanh">
    <w:name w:val="chucdanh"/>
    <w:qFormat/>
    <w:rsid w:val="007477B5"/>
    <w:pPr>
      <w:autoSpaceDE w:val="0"/>
      <w:autoSpaceDN w:val="0"/>
      <w:jc w:val="center"/>
    </w:pPr>
    <w:rPr>
      <w:rFonts w:ascii=".VnTimeH" w:eastAsia="Times New Roman" w:hAnsi=".VnTimeH" w:cs="Times New Roman"/>
      <w:color w:val="0000FF"/>
    </w:rPr>
  </w:style>
  <w:style w:type="paragraph" w:customStyle="1" w:styleId="loai-vb">
    <w:name w:val="loai-vb"/>
    <w:qFormat/>
    <w:rsid w:val="007477B5"/>
    <w:pPr>
      <w:keepNext/>
      <w:autoSpaceDE w:val="0"/>
      <w:autoSpaceDN w:val="0"/>
      <w:spacing w:before="360" w:after="120"/>
      <w:jc w:val="center"/>
    </w:pPr>
    <w:rPr>
      <w:rFonts w:ascii=".VnTimeH" w:eastAsia="Times New Roman" w:hAnsi=".VnTimeH" w:cs="Times New Roman"/>
      <w:b/>
      <w:bCs/>
      <w:color w:val="0000FF"/>
      <w:spacing w:val="100"/>
      <w:sz w:val="32"/>
      <w:szCs w:val="32"/>
    </w:rPr>
  </w:style>
  <w:style w:type="paragraph" w:customStyle="1" w:styleId="ten-vb">
    <w:name w:val="ten-vb"/>
    <w:qFormat/>
    <w:rsid w:val="007477B5"/>
    <w:pPr>
      <w:autoSpaceDE w:val="0"/>
      <w:autoSpaceDN w:val="0"/>
      <w:jc w:val="center"/>
    </w:pPr>
    <w:rPr>
      <w:rFonts w:ascii=".VnTimeH" w:eastAsia="Times New Roman" w:hAnsi=".VnTimeH" w:cs="Times New Roman"/>
      <w:b/>
      <w:bCs/>
      <w:color w:val="0000FF"/>
      <w:spacing w:val="24"/>
    </w:rPr>
  </w:style>
  <w:style w:type="character" w:customStyle="1" w:styleId="dieu">
    <w:name w:val="dieu"/>
    <w:qFormat/>
    <w:rsid w:val="007477B5"/>
    <w:rPr>
      <w:rFonts w:ascii=".VnTime" w:hAnsi=".VnTime"/>
      <w:b/>
      <w:bCs/>
      <w:spacing w:val="24"/>
      <w:sz w:val="26"/>
      <w:szCs w:val="26"/>
    </w:rPr>
  </w:style>
  <w:style w:type="paragraph" w:customStyle="1" w:styleId="congbo">
    <w:name w:val="congbo"/>
    <w:qFormat/>
    <w:rsid w:val="007477B5"/>
    <w:pPr>
      <w:autoSpaceDE w:val="0"/>
      <w:autoSpaceDN w:val="0"/>
      <w:spacing w:before="360" w:after="160"/>
      <w:jc w:val="center"/>
    </w:pPr>
    <w:rPr>
      <w:rFonts w:ascii=".VnTimeH" w:eastAsia="Times New Roman" w:hAnsi=".VnTimeH" w:cs="Times New Roman"/>
      <w:b/>
      <w:bCs/>
      <w:color w:val="0000FF"/>
    </w:rPr>
  </w:style>
  <w:style w:type="paragraph" w:customStyle="1" w:styleId="n-chuong1">
    <w:name w:val="n-chuong1"/>
    <w:basedOn w:val="Normal"/>
    <w:qFormat/>
    <w:rsid w:val="007477B5"/>
    <w:pPr>
      <w:spacing w:before="300" w:after="80"/>
      <w:jc w:val="center"/>
    </w:pPr>
    <w:rPr>
      <w:rFonts w:ascii=".VnTime" w:hAnsi=".VnTime"/>
      <w:b/>
      <w:i/>
      <w:szCs w:val="20"/>
    </w:rPr>
  </w:style>
  <w:style w:type="paragraph" w:customStyle="1" w:styleId="n-dieu">
    <w:name w:val="n-dieu"/>
    <w:basedOn w:val="Normal"/>
    <w:qFormat/>
    <w:rsid w:val="007477B5"/>
    <w:pPr>
      <w:spacing w:before="120" w:after="180"/>
      <w:ind w:firstLine="709"/>
    </w:pPr>
    <w:rPr>
      <w:rFonts w:ascii=".VnTime" w:hAnsi=".VnTime"/>
      <w:b/>
      <w:szCs w:val="20"/>
    </w:rPr>
  </w:style>
  <w:style w:type="paragraph" w:customStyle="1" w:styleId="chuongmuc">
    <w:name w:val="chuongmuc"/>
    <w:qFormat/>
    <w:rsid w:val="007477B5"/>
    <w:pPr>
      <w:keepNext/>
      <w:autoSpaceDE w:val="0"/>
      <w:autoSpaceDN w:val="0"/>
      <w:spacing w:before="120"/>
      <w:jc w:val="center"/>
    </w:pPr>
    <w:rPr>
      <w:rFonts w:ascii=".VnTimeH" w:eastAsia="Times New Roman" w:hAnsi=".VnTimeH" w:cs="Times New Roman"/>
      <w:color w:val="0000FF"/>
      <w:sz w:val="22"/>
      <w:szCs w:val="22"/>
    </w:rPr>
  </w:style>
  <w:style w:type="paragraph" w:customStyle="1" w:styleId="giua-nghieng">
    <w:name w:val="giua-nghieng"/>
    <w:qFormat/>
    <w:rsid w:val="007477B5"/>
    <w:pPr>
      <w:autoSpaceDE w:val="0"/>
      <w:autoSpaceDN w:val="0"/>
      <w:jc w:val="center"/>
    </w:pPr>
    <w:rPr>
      <w:rFonts w:ascii=".VnTime" w:eastAsia="Times New Roman" w:hAnsi=".VnTime" w:cs="Times New Roman"/>
      <w:i/>
      <w:iCs/>
      <w:color w:val="0000FF"/>
      <w:szCs w:val="24"/>
    </w:rPr>
  </w:style>
  <w:style w:type="paragraph" w:customStyle="1" w:styleId="110">
    <w:name w:val="11"/>
    <w:basedOn w:val="Normal"/>
    <w:qFormat/>
    <w:rsid w:val="007477B5"/>
    <w:pPr>
      <w:jc w:val="center"/>
    </w:pPr>
    <w:rPr>
      <w:rFonts w:ascii=".VnAvantH" w:hAnsi=".VnAvantH"/>
      <w:b/>
      <w:color w:val="000000"/>
      <w:sz w:val="20"/>
      <w:szCs w:val="20"/>
    </w:rPr>
  </w:style>
  <w:style w:type="paragraph" w:customStyle="1" w:styleId="140">
    <w:name w:val="14"/>
    <w:basedOn w:val="Title"/>
    <w:qFormat/>
    <w:rsid w:val="007477B5"/>
    <w:pPr>
      <w:tabs>
        <w:tab w:val="left" w:pos="567"/>
      </w:tabs>
      <w:spacing w:line="264" w:lineRule="auto"/>
    </w:pPr>
    <w:rPr>
      <w:rFonts w:ascii=".VnHelvetInsH" w:hAnsi=".VnHelvetInsH"/>
      <w:b w:val="0"/>
      <w:bCs w:val="0"/>
      <w:color w:val="000000"/>
      <w:sz w:val="36"/>
      <w:szCs w:val="20"/>
    </w:rPr>
  </w:style>
  <w:style w:type="paragraph" w:customStyle="1" w:styleId="15CharCharChar">
    <w:name w:val="15 Char Char Char"/>
    <w:basedOn w:val="BodyText"/>
    <w:link w:val="15CharCharCharChar"/>
    <w:qFormat/>
    <w:rsid w:val="007477B5"/>
    <w:pPr>
      <w:tabs>
        <w:tab w:val="left" w:pos="567"/>
      </w:tabs>
      <w:jc w:val="center"/>
    </w:pPr>
    <w:rPr>
      <w:rFonts w:ascii=".VnHelvetIns" w:hAnsi=".VnHelvetIns" w:cs=".VnTime"/>
      <w:b/>
      <w:color w:val="000000"/>
      <w:spacing w:val="20"/>
      <w:sz w:val="26"/>
      <w:szCs w:val="26"/>
    </w:rPr>
  </w:style>
  <w:style w:type="paragraph" w:customStyle="1" w:styleId="4CharCharChar">
    <w:name w:val="4 Char Char Char"/>
    <w:basedOn w:val="Heading6"/>
    <w:link w:val="4CharCharCharChar"/>
    <w:qFormat/>
    <w:rsid w:val="007477B5"/>
    <w:pPr>
      <w:keepNext w:val="0"/>
      <w:tabs>
        <w:tab w:val="left" w:pos="567"/>
      </w:tabs>
      <w:ind w:firstLine="0"/>
    </w:pPr>
    <w:rPr>
      <w:rFonts w:ascii=".VnAvantH" w:hAnsi=".VnAvantH" w:cs=".VnTime"/>
      <w:bCs/>
      <w:color w:val="000000"/>
      <w:spacing w:val="28"/>
      <w:sz w:val="23"/>
      <w:szCs w:val="23"/>
      <w:lang w:val="en-US"/>
    </w:rPr>
  </w:style>
  <w:style w:type="paragraph" w:customStyle="1" w:styleId="3">
    <w:name w:val="3"/>
    <w:basedOn w:val="Normal"/>
    <w:qFormat/>
    <w:rsid w:val="007477B5"/>
    <w:pPr>
      <w:tabs>
        <w:tab w:val="left" w:pos="567"/>
      </w:tabs>
      <w:jc w:val="center"/>
    </w:pPr>
    <w:rPr>
      <w:rFonts w:ascii=".VnArial" w:hAnsi=".VnArial"/>
      <w:b/>
      <w:bCs/>
      <w:color w:val="000000"/>
      <w:sz w:val="23"/>
      <w:szCs w:val="23"/>
    </w:rPr>
  </w:style>
  <w:style w:type="paragraph" w:customStyle="1" w:styleId="130">
    <w:name w:val="13"/>
    <w:basedOn w:val="Normal"/>
    <w:qFormat/>
    <w:rsid w:val="007477B5"/>
    <w:pPr>
      <w:tabs>
        <w:tab w:val="left" w:pos="567"/>
      </w:tabs>
      <w:spacing w:before="40" w:after="40"/>
      <w:jc w:val="center"/>
    </w:pPr>
    <w:rPr>
      <w:rFonts w:ascii=".VnCentury SchoolbookH" w:hAnsi=".VnCentury SchoolbookH"/>
      <w:b/>
      <w:bCs/>
      <w:color w:val="000000"/>
      <w:sz w:val="18"/>
      <w:szCs w:val="20"/>
    </w:rPr>
  </w:style>
  <w:style w:type="paragraph" w:customStyle="1" w:styleId="100">
    <w:name w:val="10"/>
    <w:basedOn w:val="Normal"/>
    <w:qFormat/>
    <w:rsid w:val="007477B5"/>
    <w:pPr>
      <w:tabs>
        <w:tab w:val="left" w:pos="567"/>
      </w:tabs>
      <w:jc w:val="center"/>
    </w:pPr>
    <w:rPr>
      <w:rFonts w:ascii=".VnAvantH" w:hAnsi=".VnAvantH"/>
      <w:b/>
      <w:color w:val="000000"/>
      <w:sz w:val="20"/>
      <w:szCs w:val="20"/>
    </w:rPr>
  </w:style>
  <w:style w:type="paragraph" w:customStyle="1" w:styleId="1456">
    <w:name w:val="1456"/>
    <w:basedOn w:val="Normal"/>
    <w:qFormat/>
    <w:rsid w:val="007477B5"/>
    <w:pPr>
      <w:tabs>
        <w:tab w:val="left" w:pos="567"/>
      </w:tabs>
      <w:jc w:val="center"/>
    </w:pPr>
    <w:rPr>
      <w:rFonts w:ascii=".VnHelvetIns" w:hAnsi=".VnHelvetIns" w:cs=".VnTime"/>
      <w:color w:val="000000"/>
      <w:spacing w:val="24"/>
      <w:sz w:val="26"/>
    </w:rPr>
  </w:style>
  <w:style w:type="paragraph" w:customStyle="1" w:styleId="18">
    <w:name w:val="18"/>
    <w:basedOn w:val="n-chuongten"/>
    <w:qFormat/>
    <w:rsid w:val="007477B5"/>
    <w:pPr>
      <w:spacing w:after="0"/>
    </w:pPr>
    <w:rPr>
      <w:rFonts w:ascii=".VnCentury SchoolbookH" w:hAnsi=".VnCentury SchoolbookH"/>
      <w:bCs/>
      <w:color w:val="000000"/>
      <w:sz w:val="36"/>
    </w:rPr>
  </w:style>
  <w:style w:type="character" w:customStyle="1" w:styleId="15CharCharCharChar">
    <w:name w:val="15 Char Char Char Char"/>
    <w:link w:val="15CharCharChar"/>
    <w:qFormat/>
    <w:rsid w:val="007477B5"/>
    <w:rPr>
      <w:rFonts w:ascii=".VnHelvetIns" w:eastAsia="Times New Roman" w:hAnsi=".VnHelvetIns" w:cs=".VnTime"/>
      <w:b/>
      <w:color w:val="000000"/>
      <w:spacing w:val="20"/>
      <w:sz w:val="26"/>
      <w:szCs w:val="26"/>
    </w:rPr>
  </w:style>
  <w:style w:type="character" w:customStyle="1" w:styleId="4CharCharCharChar">
    <w:name w:val="4 Char Char Char Char"/>
    <w:link w:val="4CharCharChar"/>
    <w:qFormat/>
    <w:rsid w:val="007477B5"/>
    <w:rPr>
      <w:rFonts w:ascii=".VnAvantH" w:eastAsia="Times New Roman" w:hAnsi=".VnAvantH" w:cs=".VnTime"/>
      <w:b/>
      <w:bCs/>
      <w:color w:val="000000"/>
      <w:spacing w:val="28"/>
      <w:sz w:val="23"/>
      <w:szCs w:val="23"/>
    </w:rPr>
  </w:style>
  <w:style w:type="paragraph" w:customStyle="1" w:styleId="5CharCharChar">
    <w:name w:val="5 Char Char Char"/>
    <w:basedOn w:val="Normal"/>
    <w:link w:val="5CharCharCharChar"/>
    <w:qFormat/>
    <w:rsid w:val="007477B5"/>
    <w:pPr>
      <w:tabs>
        <w:tab w:val="left" w:pos="567"/>
      </w:tabs>
      <w:jc w:val="center"/>
    </w:pPr>
    <w:rPr>
      <w:rFonts w:ascii=".VnCentury Schoolbook" w:hAnsi=".VnCentury Schoolbook" w:cs="Arial"/>
      <w:b/>
      <w:bCs/>
      <w:i/>
      <w:iCs/>
      <w:color w:val="000000"/>
      <w:sz w:val="23"/>
      <w:szCs w:val="23"/>
    </w:rPr>
  </w:style>
  <w:style w:type="paragraph" w:customStyle="1" w:styleId="26">
    <w:name w:val="2."/>
    <w:basedOn w:val="Normal"/>
    <w:qFormat/>
    <w:rsid w:val="007477B5"/>
    <w:pPr>
      <w:spacing w:before="120" w:line="264" w:lineRule="auto"/>
      <w:jc w:val="center"/>
    </w:pPr>
    <w:rPr>
      <w:rFonts w:ascii=".VnCentury SchoolbookH" w:hAnsi=".VnCentury SchoolbookH"/>
      <w:b/>
      <w:color w:val="000000"/>
      <w:szCs w:val="20"/>
    </w:rPr>
  </w:style>
  <w:style w:type="paragraph" w:customStyle="1" w:styleId="112">
    <w:name w:val="112"/>
    <w:basedOn w:val="Normal"/>
    <w:qFormat/>
    <w:rsid w:val="007477B5"/>
    <w:pPr>
      <w:spacing w:before="120" w:line="264" w:lineRule="auto"/>
      <w:ind w:firstLine="567"/>
      <w:jc w:val="center"/>
    </w:pPr>
    <w:rPr>
      <w:rFonts w:ascii=".VnCentury Schoolbook" w:hAnsi=".VnCentury Schoolbook"/>
      <w:color w:val="000000"/>
      <w:sz w:val="23"/>
      <w:szCs w:val="20"/>
    </w:rPr>
  </w:style>
  <w:style w:type="table" w:customStyle="1" w:styleId="TableNormal4">
    <w:name w:val="Table Normal4"/>
    <w:semiHidden/>
    <w:qFormat/>
    <w:rsid w:val="007477B5"/>
    <w:rPr>
      <w:rFonts w:ascii="Times New Roman" w:eastAsia="Batang" w:hAnsi="Times New Roman" w:cs="Times New Roman"/>
    </w:rPr>
    <w:tblPr>
      <w:tblCellMar>
        <w:top w:w="0" w:type="dxa"/>
        <w:left w:w="108" w:type="dxa"/>
        <w:bottom w:w="0" w:type="dxa"/>
        <w:right w:w="108" w:type="dxa"/>
      </w:tblCellMar>
    </w:tblPr>
  </w:style>
  <w:style w:type="table" w:customStyle="1" w:styleId="TableNormal11">
    <w:name w:val="Table Normal11"/>
    <w:semiHidden/>
    <w:qFormat/>
    <w:rsid w:val="007477B5"/>
    <w:rPr>
      <w:rFonts w:ascii="Times New Roman" w:eastAsia="Batang" w:hAnsi="Times New Roman" w:cs="Times New Roman"/>
    </w:rPr>
    <w:tblPr>
      <w:tblCellMar>
        <w:top w:w="0" w:type="dxa"/>
        <w:left w:w="108" w:type="dxa"/>
        <w:bottom w:w="0" w:type="dxa"/>
        <w:right w:w="108" w:type="dxa"/>
      </w:tblCellMar>
    </w:tblPr>
  </w:style>
  <w:style w:type="paragraph" w:customStyle="1" w:styleId="Style1chinhtrang115pt">
    <w:name w:val="Style 1 chinh trang + 11.5 pt"/>
    <w:basedOn w:val="Normal"/>
    <w:qFormat/>
    <w:rsid w:val="007477B5"/>
    <w:pPr>
      <w:spacing w:before="60" w:after="60" w:line="264" w:lineRule="auto"/>
      <w:ind w:firstLine="567"/>
    </w:pPr>
    <w:rPr>
      <w:rFonts w:ascii=".VnCentury Schoolbook" w:hAnsi=".VnCentury Schoolbook" w:cs=".VnTime"/>
      <w:color w:val="000000"/>
      <w:sz w:val="22"/>
      <w:szCs w:val="22"/>
    </w:rPr>
  </w:style>
  <w:style w:type="paragraph" w:customStyle="1" w:styleId="Centered">
    <w:name w:val="Centered"/>
    <w:basedOn w:val="Normal"/>
    <w:qFormat/>
    <w:rsid w:val="007477B5"/>
    <w:pPr>
      <w:overflowPunct w:val="0"/>
      <w:autoSpaceDE w:val="0"/>
      <w:autoSpaceDN w:val="0"/>
      <w:adjustRightInd w:val="0"/>
      <w:spacing w:after="120"/>
      <w:jc w:val="center"/>
      <w:textAlignment w:val="baseline"/>
    </w:pPr>
    <w:rPr>
      <w:rFonts w:ascii=".VnTime" w:hAnsi=".VnTime"/>
      <w:i/>
      <w:color w:val="0000FF"/>
      <w:sz w:val="24"/>
      <w:szCs w:val="20"/>
    </w:rPr>
  </w:style>
  <w:style w:type="paragraph" w:customStyle="1" w:styleId="dc">
    <w:name w:val="dc"/>
    <w:basedOn w:val="Normal"/>
    <w:qFormat/>
    <w:rsid w:val="007477B5"/>
    <w:pPr>
      <w:overflowPunct w:val="0"/>
      <w:autoSpaceDE w:val="0"/>
      <w:autoSpaceDN w:val="0"/>
      <w:adjustRightInd w:val="0"/>
      <w:jc w:val="center"/>
      <w:textAlignment w:val="baseline"/>
    </w:pPr>
    <w:rPr>
      <w:rFonts w:ascii=".VnCentury Schoolbook" w:hAnsi=".VnCentury Schoolbook" w:cs=".VnCentury Schoolbook"/>
      <w:color w:val="000000"/>
      <w:sz w:val="22"/>
      <w:szCs w:val="22"/>
    </w:rPr>
  </w:style>
  <w:style w:type="table" w:customStyle="1" w:styleId="TableGrid3">
    <w:name w:val="Table Grid3"/>
    <w:qFormat/>
    <w:rsid w:val="007477B5"/>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qFormat/>
    <w:rsid w:val="007477B5"/>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ai">
    <w:name w:val="colai"/>
    <w:basedOn w:val="Normal"/>
    <w:qFormat/>
    <w:rsid w:val="007477B5"/>
    <w:pPr>
      <w:overflowPunct w:val="0"/>
      <w:autoSpaceDE w:val="0"/>
      <w:autoSpaceDN w:val="0"/>
      <w:adjustRightInd w:val="0"/>
      <w:spacing w:before="120" w:line="276" w:lineRule="auto"/>
      <w:ind w:firstLine="397"/>
      <w:textAlignment w:val="baseline"/>
    </w:pPr>
    <w:rPr>
      <w:rFonts w:ascii=".VnCentury Schoolbook" w:hAnsi=".VnCentury Schoolbook"/>
      <w:spacing w:val="-4"/>
      <w:sz w:val="22"/>
      <w:szCs w:val="22"/>
    </w:rPr>
  </w:style>
  <w:style w:type="paragraph" w:customStyle="1" w:styleId="so">
    <w:name w:val="so"/>
    <w:basedOn w:val="Normal"/>
    <w:qFormat/>
    <w:rsid w:val="007477B5"/>
    <w:pPr>
      <w:overflowPunct w:val="0"/>
      <w:autoSpaceDE w:val="0"/>
      <w:autoSpaceDN w:val="0"/>
      <w:adjustRightInd w:val="0"/>
      <w:spacing w:before="120"/>
      <w:jc w:val="center"/>
      <w:textAlignment w:val="baseline"/>
    </w:pPr>
    <w:rPr>
      <w:rFonts w:ascii=".VnCentury Schoolbook" w:hAnsi=".VnCentury Schoolbook"/>
      <w:i/>
      <w:iCs/>
      <w:sz w:val="22"/>
      <w:szCs w:val="22"/>
    </w:rPr>
  </w:style>
  <w:style w:type="paragraph" w:customStyle="1" w:styleId="veviec">
    <w:name w:val="veviec"/>
    <w:basedOn w:val="Normal"/>
    <w:qFormat/>
    <w:rsid w:val="007477B5"/>
    <w:pPr>
      <w:spacing w:before="120"/>
      <w:jc w:val="center"/>
    </w:pPr>
    <w:rPr>
      <w:rFonts w:ascii=".VnHelvetInsH" w:hAnsi=".VnHelvetInsH"/>
      <w:sz w:val="22"/>
      <w:szCs w:val="20"/>
    </w:rPr>
  </w:style>
  <w:style w:type="paragraph" w:customStyle="1" w:styleId="style2">
    <w:name w:val="style2"/>
    <w:basedOn w:val="Normal"/>
    <w:qFormat/>
    <w:rsid w:val="007477B5"/>
    <w:pPr>
      <w:ind w:firstLine="397"/>
    </w:pPr>
    <w:rPr>
      <w:rFonts w:ascii=".VnCentury SchoolbookH" w:hAnsi=".VnCentury SchoolbookH"/>
      <w:sz w:val="20"/>
      <w:szCs w:val="20"/>
    </w:rPr>
  </w:style>
  <w:style w:type="paragraph" w:customStyle="1" w:styleId="BodyText4">
    <w:name w:val="Body Text 4"/>
    <w:basedOn w:val="BodyTextIndent"/>
    <w:qFormat/>
    <w:rsid w:val="007477B5"/>
    <w:pPr>
      <w:autoSpaceDE w:val="0"/>
      <w:autoSpaceDN w:val="0"/>
      <w:spacing w:before="0" w:after="120" w:line="240" w:lineRule="auto"/>
      <w:ind w:left="283" w:firstLine="0"/>
      <w:jc w:val="left"/>
    </w:pPr>
    <w:rPr>
      <w:b w:val="0"/>
      <w:bCs w:val="0"/>
      <w:i w:val="0"/>
      <w:iCs w:val="0"/>
    </w:rPr>
  </w:style>
  <w:style w:type="paragraph" w:customStyle="1" w:styleId="lama">
    <w:name w:val="lama"/>
    <w:basedOn w:val="Normal"/>
    <w:qFormat/>
    <w:rsid w:val="007477B5"/>
    <w:pPr>
      <w:spacing w:before="240" w:after="120"/>
      <w:jc w:val="center"/>
    </w:pPr>
    <w:rPr>
      <w:rFonts w:ascii=".VnArialH" w:hAnsi=".VnArialH"/>
      <w:b/>
      <w:bCs/>
      <w:sz w:val="20"/>
      <w:szCs w:val="20"/>
    </w:rPr>
  </w:style>
  <w:style w:type="paragraph" w:customStyle="1" w:styleId="QD">
    <w:name w:val="QD"/>
    <w:basedOn w:val="Normal"/>
    <w:qFormat/>
    <w:rsid w:val="007477B5"/>
    <w:pPr>
      <w:keepNext/>
      <w:autoSpaceDE w:val="0"/>
      <w:autoSpaceDN w:val="0"/>
      <w:jc w:val="center"/>
    </w:pPr>
    <w:rPr>
      <w:rFonts w:ascii=".VnHelvetInsH" w:hAnsi=".VnHelvetInsH" w:cs=".VnHelvetInsH"/>
      <w:sz w:val="36"/>
      <w:szCs w:val="36"/>
    </w:rPr>
  </w:style>
  <w:style w:type="paragraph" w:customStyle="1" w:styleId="7CharChar">
    <w:name w:val="7 Char Char"/>
    <w:basedOn w:val="Normal"/>
    <w:link w:val="7CharCharChar"/>
    <w:qFormat/>
    <w:rsid w:val="007477B5"/>
    <w:pPr>
      <w:keepNext/>
      <w:overflowPunct w:val="0"/>
      <w:autoSpaceDE w:val="0"/>
      <w:autoSpaceDN w:val="0"/>
      <w:adjustRightInd w:val="0"/>
      <w:jc w:val="center"/>
      <w:textAlignment w:val="baseline"/>
    </w:pPr>
    <w:rPr>
      <w:rFonts w:ascii=".VnArial" w:hAnsi=".VnArial" w:cs=".VnCentury Schoolbook"/>
      <w:b/>
      <w:color w:val="000000"/>
      <w:spacing w:val="28"/>
      <w:sz w:val="22"/>
      <w:szCs w:val="22"/>
    </w:rPr>
  </w:style>
  <w:style w:type="paragraph" w:customStyle="1" w:styleId="8">
    <w:name w:val="8"/>
    <w:basedOn w:val="7CharChar"/>
    <w:qFormat/>
    <w:rsid w:val="007477B5"/>
    <w:pPr>
      <w:keepNext w:val="0"/>
      <w:spacing w:before="60" w:after="60" w:line="264" w:lineRule="auto"/>
      <w:ind w:firstLine="567"/>
      <w:jc w:val="both"/>
    </w:pPr>
    <w:rPr>
      <w:rFonts w:ascii=".VnCentury Schoolbook" w:hAnsi=".VnCentury Schoolbook"/>
      <w:spacing w:val="0"/>
    </w:rPr>
  </w:style>
  <w:style w:type="table" w:customStyle="1" w:styleId="TableNormal12">
    <w:name w:val="Table Normal12"/>
    <w:semiHidden/>
    <w:qFormat/>
    <w:rsid w:val="007477B5"/>
    <w:rPr>
      <w:rFonts w:ascii="Times New Roman" w:eastAsia="Batang" w:hAnsi="Times New Roman" w:cs="Times New Roman"/>
    </w:rPr>
    <w:tblPr>
      <w:tblCellMar>
        <w:top w:w="0" w:type="dxa"/>
        <w:left w:w="108" w:type="dxa"/>
        <w:bottom w:w="0" w:type="dxa"/>
        <w:right w:w="108" w:type="dxa"/>
      </w:tblCellMar>
    </w:tblPr>
  </w:style>
  <w:style w:type="paragraph" w:customStyle="1" w:styleId="9">
    <w:name w:val="9"/>
    <w:basedOn w:val="Normal"/>
    <w:qFormat/>
    <w:rsid w:val="007477B5"/>
    <w:pPr>
      <w:overflowPunct w:val="0"/>
      <w:autoSpaceDE w:val="0"/>
      <w:autoSpaceDN w:val="0"/>
      <w:adjustRightInd w:val="0"/>
      <w:spacing w:before="60" w:after="60" w:line="264" w:lineRule="auto"/>
      <w:ind w:firstLine="567"/>
      <w:textAlignment w:val="baseline"/>
    </w:pPr>
    <w:rPr>
      <w:rFonts w:ascii=".VnCentury Schoolbook" w:hAnsi=".VnCentury Schoolbook" w:cs=".VnCentury Schoolbook"/>
      <w:b/>
      <w:bCs/>
      <w:color w:val="000000"/>
      <w:sz w:val="22"/>
      <w:szCs w:val="22"/>
    </w:rPr>
  </w:style>
  <w:style w:type="table" w:customStyle="1" w:styleId="TableGrid2">
    <w:name w:val="Table Grid2"/>
    <w:basedOn w:val="TableNormal"/>
    <w:qFormat/>
    <w:rsid w:val="007477B5"/>
    <w:pPr>
      <w:overflowPunct w:val="0"/>
      <w:autoSpaceDE w:val="0"/>
      <w:autoSpaceDN w:val="0"/>
      <w:adjustRightInd w:val="0"/>
      <w:spacing w:after="120"/>
      <w:ind w:firstLine="567"/>
      <w:jc w:val="both"/>
      <w:textAlignment w:val="baseline"/>
    </w:pPr>
    <w:rPr>
      <w:rFonts w:ascii=".VnTime" w:eastAsia="Times New Roman" w:hAnsi=".VnTime"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qFormat/>
    <w:rsid w:val="007477B5"/>
    <w:pPr>
      <w:overflowPunct w:val="0"/>
      <w:autoSpaceDE w:val="0"/>
      <w:autoSpaceDN w:val="0"/>
      <w:adjustRightInd w:val="0"/>
      <w:spacing w:after="120"/>
      <w:ind w:firstLine="567"/>
      <w:jc w:val="both"/>
      <w:textAlignment w:val="baseline"/>
    </w:pPr>
    <w:rPr>
      <w:rFonts w:ascii=".VnTime" w:eastAsia="Times New Roman" w:hAnsi=".VnTime"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5">
    <w:name w:val="55"/>
    <w:basedOn w:val="5CharCharChar"/>
    <w:qFormat/>
    <w:rsid w:val="007477B5"/>
    <w:pPr>
      <w:keepNext/>
      <w:widowControl/>
      <w:tabs>
        <w:tab w:val="clear" w:pos="567"/>
      </w:tabs>
      <w:overflowPunct w:val="0"/>
      <w:autoSpaceDE w:val="0"/>
      <w:autoSpaceDN w:val="0"/>
      <w:adjustRightInd w:val="0"/>
      <w:ind w:firstLine="567"/>
      <w:jc w:val="left"/>
      <w:textAlignment w:val="baseline"/>
    </w:pPr>
    <w:rPr>
      <w:rFonts w:cs=".VnCentury Schoolbook"/>
      <w:b w:val="0"/>
      <w:bCs w:val="0"/>
      <w:sz w:val="22"/>
      <w:szCs w:val="22"/>
    </w:rPr>
  </w:style>
  <w:style w:type="character" w:customStyle="1" w:styleId="5CharCharCharChar">
    <w:name w:val="5 Char Char Char Char"/>
    <w:link w:val="5CharCharChar"/>
    <w:qFormat/>
    <w:rsid w:val="007477B5"/>
    <w:rPr>
      <w:rFonts w:ascii=".VnCentury Schoolbook" w:eastAsia="Times New Roman" w:hAnsi=".VnCentury Schoolbook" w:cs="Arial"/>
      <w:b/>
      <w:bCs/>
      <w:i/>
      <w:iCs/>
      <w:color w:val="000000"/>
      <w:sz w:val="23"/>
      <w:szCs w:val="23"/>
    </w:rPr>
  </w:style>
  <w:style w:type="table" w:customStyle="1" w:styleId="TableGrid5">
    <w:name w:val="Table Grid5"/>
    <w:basedOn w:val="TableNormal"/>
    <w:qFormat/>
    <w:rsid w:val="007477B5"/>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qFormat/>
    <w:rsid w:val="007477B5"/>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qFormat/>
    <w:rsid w:val="007477B5"/>
    <w:pPr>
      <w:overflowPunct w:val="0"/>
      <w:autoSpaceDE w:val="0"/>
      <w:autoSpaceDN w:val="0"/>
      <w:adjustRightInd w:val="0"/>
      <w:spacing w:after="120"/>
      <w:ind w:firstLine="567"/>
      <w:jc w:val="both"/>
      <w:textAlignment w:val="baseline"/>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Nnd2chuongChar">
    <w:name w:val="DN nd2 chuong Char"/>
    <w:qFormat/>
    <w:rsid w:val="007477B5"/>
    <w:rPr>
      <w:rFonts w:ascii=".VnAvantH" w:hAnsi=".VnAvantH"/>
      <w:b/>
      <w:bCs/>
      <w:color w:val="000000"/>
      <w:sz w:val="22"/>
      <w:lang w:val="en-US" w:eastAsia="en-US" w:bidi="ar-SA"/>
    </w:rPr>
  </w:style>
  <w:style w:type="character" w:customStyle="1" w:styleId="DNnd1quyetdinhChar">
    <w:name w:val="DN nd1 quyet dinh Char"/>
    <w:qFormat/>
    <w:rsid w:val="007477B5"/>
    <w:rPr>
      <w:rFonts w:ascii=".VnHelvetInsH" w:hAnsi=".VnHelvetInsH" w:cs=".VnTime"/>
      <w:bCs/>
      <w:color w:val="000000"/>
      <w:sz w:val="32"/>
      <w:szCs w:val="32"/>
      <w:lang w:val="en-US" w:eastAsia="en-US" w:bidi="ar-SA"/>
    </w:rPr>
  </w:style>
  <w:style w:type="character" w:customStyle="1" w:styleId="DNtd6trichyeuVBChar">
    <w:name w:val="DN td6 trich yeu VB Char"/>
    <w:qFormat/>
    <w:rsid w:val="007477B5"/>
    <w:rPr>
      <w:rFonts w:ascii=".VnHelvetIns" w:hAnsi=".VnHelvetIns" w:cs=".VnTime"/>
      <w:color w:val="000000"/>
      <w:sz w:val="26"/>
      <w:szCs w:val="26"/>
      <w:lang w:val="en-US" w:eastAsia="en-US" w:bidi="ar-SA"/>
    </w:rPr>
  </w:style>
  <w:style w:type="paragraph" w:customStyle="1" w:styleId="4">
    <w:name w:val="4"/>
    <w:basedOn w:val="Normal"/>
    <w:qFormat/>
    <w:rsid w:val="007477B5"/>
    <w:pPr>
      <w:keepNext/>
      <w:overflowPunct w:val="0"/>
      <w:autoSpaceDE w:val="0"/>
      <w:autoSpaceDN w:val="0"/>
      <w:adjustRightInd w:val="0"/>
      <w:jc w:val="center"/>
      <w:textAlignment w:val="baseline"/>
    </w:pPr>
    <w:rPr>
      <w:rFonts w:ascii=".VnHelvetInsH" w:hAnsi=".VnHelvetInsH"/>
      <w:color w:val="000000"/>
      <w:spacing w:val="24"/>
      <w:sz w:val="32"/>
      <w:szCs w:val="20"/>
    </w:rPr>
  </w:style>
  <w:style w:type="table" w:customStyle="1" w:styleId="TableNormal13">
    <w:name w:val="Table Normal13"/>
    <w:semiHidden/>
    <w:qFormat/>
    <w:rsid w:val="007477B5"/>
    <w:rPr>
      <w:rFonts w:ascii="Times New Roman" w:eastAsia="Batang" w:hAnsi="Times New Roman" w:cs="Times New Roman"/>
    </w:rPr>
    <w:tblPr>
      <w:tblCellMar>
        <w:top w:w="0" w:type="dxa"/>
        <w:left w:w="108" w:type="dxa"/>
        <w:bottom w:w="0" w:type="dxa"/>
        <w:right w:w="108" w:type="dxa"/>
      </w:tblCellMar>
    </w:tblPr>
  </w:style>
  <w:style w:type="character" w:customStyle="1" w:styleId="7CharCharChar">
    <w:name w:val="7 Char Char Char"/>
    <w:link w:val="7CharChar"/>
    <w:qFormat/>
    <w:rsid w:val="007477B5"/>
    <w:rPr>
      <w:rFonts w:ascii=".VnArial" w:eastAsia="Times New Roman" w:hAnsi=".VnArial" w:cs=".VnCentury Schoolbook"/>
      <w:b/>
      <w:color w:val="000000"/>
      <w:spacing w:val="28"/>
    </w:rPr>
  </w:style>
  <w:style w:type="character" w:customStyle="1" w:styleId="1chinhtrangChar1">
    <w:name w:val="1 chinh trang Char1"/>
    <w:qFormat/>
    <w:rsid w:val="007477B5"/>
    <w:rPr>
      <w:rFonts w:ascii=".VnCentury Schoolbook" w:hAnsi=".VnCentury Schoolbook"/>
      <w:color w:val="000000"/>
      <w:sz w:val="22"/>
      <w:szCs w:val="22"/>
      <w:lang w:val="en-US" w:eastAsia="en-US" w:bidi="ar-SA"/>
    </w:rPr>
  </w:style>
  <w:style w:type="character" w:customStyle="1" w:styleId="4tenchuongCharChar1">
    <w:name w:val="4 ten chuong Char Char1"/>
    <w:qFormat/>
    <w:rsid w:val="007477B5"/>
    <w:rPr>
      <w:rFonts w:ascii=".VnAvantH" w:hAnsi=".VnAvantH"/>
      <w:b/>
      <w:color w:val="000000"/>
      <w:sz w:val="22"/>
      <w:szCs w:val="22"/>
      <w:lang w:val="en-US" w:eastAsia="en-US" w:bidi="ar-SA"/>
    </w:rPr>
  </w:style>
  <w:style w:type="character" w:customStyle="1" w:styleId="CommentSubjectChar">
    <w:name w:val="Comment Subject Char"/>
    <w:basedOn w:val="CommentTextChar"/>
    <w:link w:val="CommentSubject"/>
    <w:semiHidden/>
    <w:qFormat/>
    <w:rsid w:val="007477B5"/>
    <w:rPr>
      <w:rFonts w:ascii=".VnTime" w:eastAsia="Times New Roman" w:hAnsi=".VnTime" w:cs="Times New Roman"/>
      <w:b/>
      <w:bCs/>
      <w:snapToGrid w:val="0"/>
      <w:color w:val="000000"/>
      <w:sz w:val="20"/>
      <w:szCs w:val="20"/>
    </w:rPr>
  </w:style>
  <w:style w:type="paragraph" w:customStyle="1" w:styleId="1chinhtrangCharChar4Char">
    <w:name w:val="1 chinh trang Char Char4 Char"/>
    <w:basedOn w:val="Normal"/>
    <w:link w:val="1chinhtrangCharChar4CharChar"/>
    <w:qFormat/>
    <w:rsid w:val="007477B5"/>
    <w:pPr>
      <w:spacing w:before="60" w:after="60" w:line="264" w:lineRule="auto"/>
      <w:ind w:firstLine="567"/>
    </w:pPr>
    <w:rPr>
      <w:rFonts w:ascii=".VnCentury Schoolbook" w:hAnsi=".VnCentury Schoolbook"/>
      <w:color w:val="000000"/>
      <w:sz w:val="23"/>
      <w:szCs w:val="23"/>
    </w:rPr>
  </w:style>
  <w:style w:type="character" w:customStyle="1" w:styleId="1chinhtrangCharChar4CharChar">
    <w:name w:val="1 chinh trang Char Char4 Char Char"/>
    <w:link w:val="1chinhtrangCharChar4Char"/>
    <w:qFormat/>
    <w:rsid w:val="007477B5"/>
    <w:rPr>
      <w:rFonts w:ascii=".VnCentury Schoolbook" w:eastAsia="Times New Roman" w:hAnsi=".VnCentury Schoolbook" w:cs="Times New Roman"/>
      <w:color w:val="000000"/>
      <w:sz w:val="23"/>
      <w:szCs w:val="23"/>
    </w:rPr>
  </w:style>
  <w:style w:type="paragraph" w:customStyle="1" w:styleId="Style1chinhtrangBoldCharChar">
    <w:name w:val="Style 1 chinh trang + Bold Char Char"/>
    <w:basedOn w:val="Normal"/>
    <w:link w:val="Style1chinhtrangBoldCharCharChar"/>
    <w:qFormat/>
    <w:rsid w:val="007477B5"/>
    <w:pPr>
      <w:spacing w:before="60" w:after="60" w:line="264" w:lineRule="auto"/>
      <w:ind w:firstLine="567"/>
    </w:pPr>
    <w:rPr>
      <w:rFonts w:ascii=".VnCentury Schoolbook" w:hAnsi=".VnCentury Schoolbook"/>
      <w:b/>
      <w:bCs/>
      <w:color w:val="000000"/>
      <w:sz w:val="22"/>
      <w:szCs w:val="22"/>
    </w:rPr>
  </w:style>
  <w:style w:type="character" w:customStyle="1" w:styleId="Style1chinhtrangBoldCharCharChar">
    <w:name w:val="Style 1 chinh trang + Bold Char Char Char"/>
    <w:link w:val="Style1chinhtrangBoldCharChar"/>
    <w:qFormat/>
    <w:rsid w:val="007477B5"/>
    <w:rPr>
      <w:rFonts w:ascii=".VnCentury Schoolbook" w:eastAsia="Times New Roman" w:hAnsi=".VnCentury Schoolbook" w:cs="Times New Roman"/>
      <w:b/>
      <w:bCs/>
      <w:color w:val="000000"/>
    </w:rPr>
  </w:style>
  <w:style w:type="character" w:customStyle="1" w:styleId="4tenchuongChar1">
    <w:name w:val="4 ten chuong Char1"/>
    <w:qFormat/>
    <w:rsid w:val="007477B5"/>
    <w:rPr>
      <w:rFonts w:ascii=".VnAvantH" w:hAnsi=".VnAvantH"/>
      <w:b/>
      <w:color w:val="000000"/>
      <w:sz w:val="22"/>
      <w:szCs w:val="22"/>
      <w:lang w:val="en-US" w:eastAsia="en-US" w:bidi="ar-SA"/>
    </w:rPr>
  </w:style>
  <w:style w:type="character" w:customStyle="1" w:styleId="2dongcachChar1">
    <w:name w:val="2 dong cach Char1"/>
    <w:qFormat/>
    <w:rsid w:val="007477B5"/>
    <w:rPr>
      <w:rFonts w:ascii=".VnCentury Schoolbook" w:hAnsi=".VnCentury Schoolbook"/>
      <w:bCs/>
      <w:color w:val="000000"/>
      <w:sz w:val="22"/>
      <w:szCs w:val="22"/>
      <w:lang w:val="en-US" w:eastAsia="en-US" w:bidi="ar-SA"/>
    </w:rPr>
  </w:style>
  <w:style w:type="character" w:customStyle="1" w:styleId="1chinhtrangCharCharChar2">
    <w:name w:val="1 chinh trang Char Char Char2"/>
    <w:qFormat/>
    <w:rsid w:val="007477B5"/>
    <w:rPr>
      <w:rFonts w:ascii=".VnCentury Schoolbook" w:hAnsi=".VnCentury Schoolbook"/>
      <w:color w:val="000000"/>
      <w:sz w:val="23"/>
      <w:szCs w:val="23"/>
      <w:lang w:val="en-US" w:eastAsia="en-US" w:bidi="ar-SA"/>
    </w:rPr>
  </w:style>
  <w:style w:type="paragraph" w:customStyle="1" w:styleId="1chinhtrangChar1CharChar">
    <w:name w:val="1 chinh trang Char1 Char Char"/>
    <w:basedOn w:val="Normal"/>
    <w:qFormat/>
    <w:rsid w:val="007477B5"/>
    <w:pPr>
      <w:spacing w:before="60" w:after="60" w:line="264" w:lineRule="auto"/>
      <w:ind w:firstLine="567"/>
    </w:pPr>
    <w:rPr>
      <w:rFonts w:ascii=".VnCentury Schoolbook" w:hAnsi=".VnCentury Schoolbook"/>
      <w:color w:val="000000"/>
      <w:sz w:val="22"/>
      <w:szCs w:val="22"/>
    </w:rPr>
  </w:style>
  <w:style w:type="paragraph" w:customStyle="1" w:styleId="3sochuongCharChar">
    <w:name w:val="3 so chuong Char Char"/>
    <w:basedOn w:val="Normal"/>
    <w:qFormat/>
    <w:rsid w:val="007477B5"/>
    <w:pPr>
      <w:jc w:val="center"/>
    </w:pPr>
    <w:rPr>
      <w:rFonts w:ascii=".VnArial" w:hAnsi=".VnArial"/>
      <w:b/>
      <w:color w:val="000000"/>
      <w:sz w:val="22"/>
      <w:szCs w:val="22"/>
    </w:rPr>
  </w:style>
  <w:style w:type="paragraph" w:customStyle="1" w:styleId="6tenmucphanChar">
    <w:name w:val="6 ten muc phan Char"/>
    <w:basedOn w:val="Normal"/>
    <w:qFormat/>
    <w:rsid w:val="007477B5"/>
    <w:pPr>
      <w:jc w:val="center"/>
    </w:pPr>
    <w:rPr>
      <w:rFonts w:ascii=".VnCentury SchoolbookH" w:hAnsi=".VnCentury SchoolbookH"/>
      <w:b/>
      <w:color w:val="000000"/>
      <w:sz w:val="22"/>
      <w:szCs w:val="22"/>
    </w:rPr>
  </w:style>
  <w:style w:type="paragraph" w:customStyle="1" w:styleId="8DakyCharCharChar">
    <w:name w:val="8 Da ky Char Char Char"/>
    <w:basedOn w:val="Normal"/>
    <w:qFormat/>
    <w:rsid w:val="007477B5"/>
    <w:pPr>
      <w:jc w:val="center"/>
    </w:pPr>
    <w:rPr>
      <w:rFonts w:ascii=".VnCentury Schoolbook" w:hAnsi=".VnCentury Schoolbook"/>
      <w:i/>
      <w:color w:val="000000"/>
      <w:sz w:val="22"/>
      <w:szCs w:val="22"/>
    </w:rPr>
  </w:style>
  <w:style w:type="paragraph" w:customStyle="1" w:styleId="11chucdanhnguoiky-co11Char">
    <w:name w:val="11 chuc danh nguoi ky-co 11 Char"/>
    <w:basedOn w:val="Normal"/>
    <w:qFormat/>
    <w:rsid w:val="007477B5"/>
    <w:pPr>
      <w:jc w:val="center"/>
    </w:pPr>
    <w:rPr>
      <w:rFonts w:ascii=".VnAvantH" w:hAnsi=".VnAvantH"/>
      <w:b/>
      <w:color w:val="000000"/>
      <w:sz w:val="22"/>
      <w:szCs w:val="22"/>
    </w:rPr>
  </w:style>
  <w:style w:type="paragraph" w:customStyle="1" w:styleId="cChar1CharCharChar">
    <w:name w:val="c Char1 Char Char Char"/>
    <w:basedOn w:val="8DakyCharCharChar"/>
    <w:qFormat/>
    <w:rsid w:val="007477B5"/>
    <w:pPr>
      <w:spacing w:before="60" w:after="60" w:line="264" w:lineRule="auto"/>
      <w:ind w:left="2438" w:hanging="1361"/>
      <w:jc w:val="both"/>
    </w:pPr>
    <w:rPr>
      <w:i w:val="0"/>
    </w:rPr>
  </w:style>
  <w:style w:type="paragraph" w:customStyle="1" w:styleId="aCharChar">
    <w:name w:val="a Char Char"/>
    <w:basedOn w:val="8DakyCharCharChar"/>
    <w:qFormat/>
    <w:rsid w:val="007477B5"/>
    <w:rPr>
      <w:rFonts w:ascii=".VnHelvetIns" w:hAnsi=".VnHelvetIns"/>
      <w:i w:val="0"/>
      <w:sz w:val="26"/>
      <w:szCs w:val="26"/>
    </w:rPr>
  </w:style>
  <w:style w:type="paragraph" w:customStyle="1" w:styleId="eCharChar">
    <w:name w:val="e Char Char"/>
    <w:basedOn w:val="aCharChar"/>
    <w:qFormat/>
    <w:rsid w:val="007477B5"/>
    <w:rPr>
      <w:rFonts w:ascii=".VnAvantH" w:hAnsi=".VnAvantH"/>
      <w:b/>
      <w:sz w:val="22"/>
      <w:szCs w:val="22"/>
    </w:rPr>
  </w:style>
  <w:style w:type="paragraph" w:customStyle="1" w:styleId="4tenchuongCharCharCharCharChar">
    <w:name w:val="4 ten chuong Char Char Char Char Char"/>
    <w:basedOn w:val="Normal"/>
    <w:qFormat/>
    <w:rsid w:val="007477B5"/>
    <w:pPr>
      <w:jc w:val="center"/>
    </w:pPr>
    <w:rPr>
      <w:rFonts w:ascii=".VnAvantH" w:hAnsi=".VnAvantH"/>
      <w:b/>
      <w:color w:val="000000"/>
      <w:sz w:val="22"/>
      <w:szCs w:val="22"/>
    </w:rPr>
  </w:style>
  <w:style w:type="paragraph" w:customStyle="1" w:styleId="2dongcachCharCharCharCharChar">
    <w:name w:val="2 dong cach Char Char Char Char Char"/>
    <w:basedOn w:val="Normal"/>
    <w:qFormat/>
    <w:rsid w:val="007477B5"/>
    <w:pPr>
      <w:overflowPunct w:val="0"/>
      <w:adjustRightInd w:val="0"/>
      <w:jc w:val="center"/>
    </w:pPr>
    <w:rPr>
      <w:rFonts w:ascii=".VnCentury Schoolbook" w:hAnsi=".VnCentury Schoolbook"/>
      <w:bCs/>
      <w:color w:val="000000"/>
      <w:sz w:val="22"/>
      <w:szCs w:val="22"/>
    </w:rPr>
  </w:style>
  <w:style w:type="paragraph" w:customStyle="1" w:styleId="1chinhtrangCharChar1CharCharChar">
    <w:name w:val="1 chinh trang Char Char1 Char Char Char"/>
    <w:basedOn w:val="Normal"/>
    <w:qFormat/>
    <w:rsid w:val="007477B5"/>
    <w:pPr>
      <w:spacing w:before="60" w:after="60" w:line="264" w:lineRule="auto"/>
      <w:ind w:firstLine="567"/>
    </w:pPr>
    <w:rPr>
      <w:rFonts w:ascii=".VnCentury Schoolbook" w:hAnsi=".VnCentury Schoolbook"/>
      <w:color w:val="000000"/>
      <w:sz w:val="22"/>
      <w:szCs w:val="22"/>
    </w:rPr>
  </w:style>
  <w:style w:type="paragraph" w:customStyle="1" w:styleId="cCharCharCharCharChar">
    <w:name w:val="c Char Char Char Char Char"/>
    <w:basedOn w:val="Normal"/>
    <w:qFormat/>
    <w:rsid w:val="007477B5"/>
    <w:pPr>
      <w:autoSpaceDE w:val="0"/>
      <w:autoSpaceDN w:val="0"/>
      <w:adjustRightInd w:val="0"/>
      <w:spacing w:before="60" w:after="60" w:line="264" w:lineRule="auto"/>
      <w:ind w:left="2637" w:hanging="1361"/>
    </w:pPr>
    <w:rPr>
      <w:rFonts w:ascii=".VnCentury Schoolbook" w:hAnsi=".VnCentury Schoolbook"/>
      <w:color w:val="000000"/>
      <w:sz w:val="22"/>
      <w:szCs w:val="26"/>
    </w:rPr>
  </w:style>
  <w:style w:type="paragraph" w:customStyle="1" w:styleId="coCharCharCharCharChar1">
    <w:name w:val="co Char Char Char Char Char1"/>
    <w:basedOn w:val="Normal"/>
    <w:qFormat/>
    <w:rsid w:val="007477B5"/>
    <w:pPr>
      <w:spacing w:before="60" w:after="60" w:line="264" w:lineRule="auto"/>
      <w:ind w:left="2637" w:hanging="1361"/>
    </w:pPr>
    <w:rPr>
      <w:rFonts w:ascii=".VnCentury Schoolbook" w:hAnsi=".VnCentury Schoolbook"/>
      <w:color w:val="000000"/>
      <w:sz w:val="22"/>
      <w:szCs w:val="22"/>
    </w:rPr>
  </w:style>
  <w:style w:type="paragraph" w:customStyle="1" w:styleId="17Char">
    <w:name w:val="17 Char"/>
    <w:basedOn w:val="eCharChar"/>
    <w:qFormat/>
    <w:rsid w:val="007477B5"/>
    <w:pPr>
      <w:spacing w:before="120"/>
    </w:pPr>
    <w:rPr>
      <w:sz w:val="26"/>
      <w:szCs w:val="26"/>
    </w:rPr>
  </w:style>
  <w:style w:type="paragraph" w:customStyle="1" w:styleId="Style1chinhtrangChar1BoldCharChar">
    <w:name w:val="Style 1 chinh trang Char1 + Bold Char Char"/>
    <w:basedOn w:val="1chinhtrangChar1CharChar"/>
    <w:qFormat/>
    <w:rsid w:val="007477B5"/>
    <w:rPr>
      <w:b/>
      <w:bCs/>
    </w:rPr>
  </w:style>
  <w:style w:type="paragraph" w:customStyle="1" w:styleId="1CharChar0">
    <w:name w:val="1 Char Char"/>
    <w:basedOn w:val="Normal"/>
    <w:qFormat/>
    <w:rsid w:val="007477B5"/>
    <w:pPr>
      <w:overflowPunct w:val="0"/>
      <w:autoSpaceDE w:val="0"/>
      <w:autoSpaceDN w:val="0"/>
      <w:adjustRightInd w:val="0"/>
      <w:spacing w:before="60" w:after="60" w:line="264" w:lineRule="auto"/>
      <w:ind w:firstLine="567"/>
      <w:textAlignment w:val="baseline"/>
    </w:pPr>
    <w:rPr>
      <w:rFonts w:ascii=".VnCentury Schoolbook" w:hAnsi=".VnCentury Schoolbook" w:cs=".VnCentury Schoolbook"/>
      <w:color w:val="000000"/>
      <w:sz w:val="22"/>
      <w:szCs w:val="22"/>
    </w:rPr>
  </w:style>
  <w:style w:type="paragraph" w:customStyle="1" w:styleId="1chinhtrangCharCharChar2CharCharChar">
    <w:name w:val="1 chinh trang Char Char Char2 Char Char Char"/>
    <w:basedOn w:val="Normal"/>
    <w:qFormat/>
    <w:rsid w:val="007477B5"/>
    <w:pPr>
      <w:spacing w:before="60" w:after="60" w:line="264" w:lineRule="auto"/>
      <w:ind w:firstLine="567"/>
    </w:pPr>
    <w:rPr>
      <w:rFonts w:ascii=".VnCentury Schoolbook" w:hAnsi=".VnCentury Schoolbook"/>
      <w:color w:val="000000"/>
      <w:sz w:val="23"/>
      <w:szCs w:val="23"/>
    </w:rPr>
  </w:style>
  <w:style w:type="character" w:customStyle="1" w:styleId="71CharCharCharCharCharCharChar">
    <w:name w:val="7   1 Char Char Char Char Char Char Char"/>
    <w:qFormat/>
    <w:rsid w:val="007477B5"/>
    <w:rPr>
      <w:rFonts w:ascii=".VnCentury Schoolbook" w:hAnsi=".VnCentury Schoolbook"/>
      <w:b/>
      <w:color w:val="000000"/>
      <w:sz w:val="22"/>
      <w:szCs w:val="22"/>
      <w:lang w:val="en-US" w:eastAsia="en-US" w:bidi="ar-SA"/>
    </w:rPr>
  </w:style>
  <w:style w:type="character" w:customStyle="1" w:styleId="5somucCharCharCharCharCharCharCharChar">
    <w:name w:val="5 so muc Char Char Char Char Char Char Char Char"/>
    <w:qFormat/>
    <w:rsid w:val="007477B5"/>
    <w:rPr>
      <w:rFonts w:ascii=".VnCentury Schoolbook" w:hAnsi=".VnCentury Schoolbook"/>
      <w:b/>
      <w:color w:val="000000"/>
      <w:sz w:val="22"/>
      <w:szCs w:val="22"/>
      <w:lang w:val="en-US" w:eastAsia="en-US" w:bidi="ar-SA"/>
    </w:rPr>
  </w:style>
  <w:style w:type="character" w:customStyle="1" w:styleId="phanCharCharCharCharChar">
    <w:name w:val="phan Char Char Char Char Char"/>
    <w:qFormat/>
    <w:rsid w:val="007477B5"/>
    <w:rPr>
      <w:rFonts w:ascii=".VnCentury Schoolbook" w:hAnsi=".VnCentury Schoolbook"/>
      <w:b/>
      <w:color w:val="000000"/>
      <w:sz w:val="22"/>
      <w:szCs w:val="22"/>
      <w:lang w:val="en-US" w:eastAsia="en-US" w:bidi="ar-SA"/>
    </w:rPr>
  </w:style>
  <w:style w:type="paragraph" w:customStyle="1" w:styleId="1chinhtrangCharCharCharCharChar">
    <w:name w:val="1 chinh trang Char Char Char Char Char"/>
    <w:basedOn w:val="Normal"/>
    <w:qFormat/>
    <w:rsid w:val="007477B5"/>
    <w:pPr>
      <w:spacing w:before="60" w:after="60" w:line="264" w:lineRule="auto"/>
      <w:ind w:firstLine="567"/>
    </w:pPr>
    <w:rPr>
      <w:rFonts w:ascii=".VnCentury Schoolbook" w:hAnsi=".VnCentury Schoolbook"/>
      <w:color w:val="000000"/>
      <w:sz w:val="22"/>
      <w:szCs w:val="22"/>
    </w:rPr>
  </w:style>
  <w:style w:type="paragraph" w:customStyle="1" w:styleId="15CharChar">
    <w:name w:val="15 Char Char"/>
    <w:basedOn w:val="BodyText"/>
    <w:qFormat/>
    <w:rsid w:val="007477B5"/>
    <w:pPr>
      <w:tabs>
        <w:tab w:val="left" w:pos="567"/>
      </w:tabs>
      <w:jc w:val="center"/>
    </w:pPr>
    <w:rPr>
      <w:rFonts w:ascii=".VnHelvetIns" w:hAnsi=".VnHelvetIns" w:cs=".VnTime"/>
      <w:b/>
      <w:color w:val="000000"/>
      <w:spacing w:val="20"/>
      <w:sz w:val="26"/>
      <w:szCs w:val="26"/>
    </w:rPr>
  </w:style>
  <w:style w:type="paragraph" w:customStyle="1" w:styleId="4CharChar">
    <w:name w:val="4 Char Char"/>
    <w:basedOn w:val="Heading6"/>
    <w:qFormat/>
    <w:rsid w:val="007477B5"/>
    <w:pPr>
      <w:keepNext w:val="0"/>
      <w:tabs>
        <w:tab w:val="left" w:pos="567"/>
      </w:tabs>
      <w:ind w:firstLine="0"/>
    </w:pPr>
    <w:rPr>
      <w:rFonts w:ascii=".VnAvantH" w:hAnsi=".VnAvantH" w:cs=".VnTime"/>
      <w:bCs/>
      <w:color w:val="000000"/>
      <w:spacing w:val="28"/>
      <w:sz w:val="23"/>
      <w:szCs w:val="23"/>
      <w:lang w:val="en-US"/>
    </w:rPr>
  </w:style>
  <w:style w:type="paragraph" w:customStyle="1" w:styleId="5CharChar">
    <w:name w:val="5 Char Char"/>
    <w:basedOn w:val="Normal"/>
    <w:qFormat/>
    <w:rsid w:val="007477B5"/>
    <w:pPr>
      <w:tabs>
        <w:tab w:val="left" w:pos="567"/>
      </w:tabs>
      <w:jc w:val="center"/>
    </w:pPr>
    <w:rPr>
      <w:rFonts w:ascii=".VnCentury Schoolbook" w:hAnsi=".VnCentury Schoolbook" w:cs="Arial"/>
      <w:b/>
      <w:bCs/>
      <w:i/>
      <w:iCs/>
      <w:color w:val="000000"/>
      <w:sz w:val="23"/>
      <w:szCs w:val="23"/>
    </w:rPr>
  </w:style>
  <w:style w:type="paragraph" w:customStyle="1" w:styleId="7Char">
    <w:name w:val="7 Char"/>
    <w:basedOn w:val="1CharChar0"/>
    <w:qFormat/>
    <w:rsid w:val="007477B5"/>
    <w:pPr>
      <w:keepNext/>
      <w:widowControl/>
      <w:spacing w:before="0" w:after="0" w:line="240" w:lineRule="auto"/>
      <w:ind w:firstLine="0"/>
      <w:jc w:val="center"/>
    </w:pPr>
    <w:rPr>
      <w:rFonts w:ascii=".VnArial" w:hAnsi=".VnArial"/>
      <w:b/>
      <w:spacing w:val="28"/>
    </w:rPr>
  </w:style>
  <w:style w:type="paragraph" w:customStyle="1" w:styleId="1chinhtrangCharChar4">
    <w:name w:val="1 chinh trang Char Char4"/>
    <w:basedOn w:val="Normal"/>
    <w:qFormat/>
    <w:rsid w:val="007477B5"/>
    <w:pPr>
      <w:spacing w:before="60" w:after="60" w:line="264" w:lineRule="auto"/>
      <w:ind w:firstLine="567"/>
    </w:pPr>
    <w:rPr>
      <w:rFonts w:ascii=".VnCentury Schoolbook" w:hAnsi=".VnCentury Schoolbook"/>
      <w:color w:val="000000"/>
      <w:sz w:val="23"/>
      <w:szCs w:val="23"/>
    </w:rPr>
  </w:style>
  <w:style w:type="paragraph" w:customStyle="1" w:styleId="Style1chinhtrangBoldChar">
    <w:name w:val="Style 1 chinh trang + Bold Char"/>
    <w:basedOn w:val="Normal"/>
    <w:qFormat/>
    <w:rsid w:val="007477B5"/>
    <w:pPr>
      <w:spacing w:before="60" w:after="60" w:line="264" w:lineRule="auto"/>
      <w:ind w:firstLine="567"/>
    </w:pPr>
    <w:rPr>
      <w:rFonts w:ascii=".VnCentury Schoolbook" w:hAnsi=".VnCentury Schoolbook"/>
      <w:b/>
      <w:bCs/>
      <w:color w:val="000000"/>
      <w:sz w:val="22"/>
      <w:szCs w:val="22"/>
    </w:rPr>
  </w:style>
  <w:style w:type="paragraph" w:customStyle="1" w:styleId="1chinhtrangCharChar">
    <w:name w:val="1 chinh trang Char Char"/>
    <w:basedOn w:val="Normal"/>
    <w:qFormat/>
    <w:rsid w:val="007477B5"/>
    <w:pPr>
      <w:spacing w:before="60" w:after="60" w:line="264" w:lineRule="auto"/>
      <w:ind w:firstLine="567"/>
    </w:pPr>
    <w:rPr>
      <w:rFonts w:ascii=".VnCentury Schoolbook" w:hAnsi=".VnCentury Schoolbook"/>
      <w:color w:val="000000"/>
      <w:sz w:val="22"/>
      <w:szCs w:val="22"/>
    </w:rPr>
  </w:style>
  <w:style w:type="paragraph" w:customStyle="1" w:styleId="VH">
    <w:name w:val="VH"/>
    <w:basedOn w:val="Normal"/>
    <w:qFormat/>
    <w:rsid w:val="007477B5"/>
    <w:pPr>
      <w:spacing w:before="120"/>
      <w:jc w:val="center"/>
    </w:pPr>
    <w:rPr>
      <w:rFonts w:ascii=".VnHelvetInsH" w:hAnsi=".VnHelvetInsH"/>
      <w:color w:val="000000"/>
      <w:szCs w:val="28"/>
    </w:rPr>
  </w:style>
  <w:style w:type="paragraph" w:customStyle="1" w:styleId="VV">
    <w:name w:val="VV"/>
    <w:basedOn w:val="Normal"/>
    <w:qFormat/>
    <w:rsid w:val="007477B5"/>
    <w:pPr>
      <w:spacing w:before="240"/>
      <w:jc w:val="center"/>
    </w:pPr>
    <w:rPr>
      <w:rFonts w:ascii=".VnCentury SchoolbookH" w:hAnsi=".VnCentury SchoolbookH"/>
      <w:b/>
      <w:color w:val="000000"/>
      <w:sz w:val="36"/>
      <w:szCs w:val="36"/>
    </w:rPr>
  </w:style>
  <w:style w:type="paragraph" w:customStyle="1" w:styleId="body">
    <w:name w:val="body"/>
    <w:basedOn w:val="Normal"/>
    <w:next w:val="Normal"/>
    <w:qFormat/>
    <w:rsid w:val="007477B5"/>
    <w:pPr>
      <w:autoSpaceDE w:val="0"/>
      <w:autoSpaceDN w:val="0"/>
      <w:ind w:firstLine="720"/>
    </w:pPr>
    <w:rPr>
      <w:szCs w:val="28"/>
    </w:rPr>
  </w:style>
  <w:style w:type="paragraph" w:customStyle="1" w:styleId="bodyson">
    <w:name w:val="body son"/>
    <w:basedOn w:val="Normal"/>
    <w:qFormat/>
    <w:rsid w:val="007477B5"/>
    <w:pPr>
      <w:spacing w:after="120"/>
    </w:pPr>
    <w:rPr>
      <w:spacing w:val="-8"/>
      <w:szCs w:val="28"/>
      <w:lang w:val="de-DE"/>
    </w:rPr>
  </w:style>
  <w:style w:type="character" w:customStyle="1" w:styleId="Heading2Char1">
    <w:name w:val="Heading 2 Char1"/>
    <w:link w:val="Heading2"/>
    <w:qFormat/>
    <w:rsid w:val="007477B5"/>
    <w:rPr>
      <w:rFonts w:ascii=".VnTimeH" w:eastAsia="Times New Roman" w:hAnsi=".VnTimeH" w:cs="Times New Roman"/>
      <w:b/>
      <w:bCs/>
      <w:sz w:val="28"/>
      <w:szCs w:val="28"/>
    </w:rPr>
  </w:style>
  <w:style w:type="paragraph" w:customStyle="1" w:styleId="coChar">
    <w:name w:val="co Char"/>
    <w:basedOn w:val="Normal"/>
    <w:qFormat/>
    <w:rsid w:val="007477B5"/>
    <w:pPr>
      <w:spacing w:before="60" w:after="60" w:line="264" w:lineRule="auto"/>
      <w:ind w:left="2637" w:hanging="1361"/>
    </w:pPr>
    <w:rPr>
      <w:rFonts w:ascii=".VnCentury Schoolbook" w:hAnsi=".VnCentury Schoolbook"/>
      <w:color w:val="000000"/>
      <w:sz w:val="22"/>
      <w:szCs w:val="22"/>
    </w:rPr>
  </w:style>
  <w:style w:type="character" w:customStyle="1" w:styleId="BodyTextFirstIndentChar">
    <w:name w:val="Body Text First Indent Char"/>
    <w:basedOn w:val="BodyTextChar"/>
    <w:link w:val="BodyTextFirstIndent"/>
    <w:qFormat/>
    <w:rsid w:val="007477B5"/>
    <w:rPr>
      <w:rFonts w:ascii="Times New Roman" w:eastAsia="Times New Roman" w:hAnsi="Times New Roman" w:cs="Times New Roman"/>
      <w:sz w:val="28"/>
      <w:szCs w:val="28"/>
      <w:lang w:val="nl-NL"/>
    </w:rPr>
  </w:style>
  <w:style w:type="paragraph" w:customStyle="1" w:styleId="Thuatngu">
    <w:name w:val="Thuat ngu"/>
    <w:basedOn w:val="BodyTextFirstIndent"/>
    <w:qFormat/>
    <w:rsid w:val="007477B5"/>
    <w:pPr>
      <w:tabs>
        <w:tab w:val="clear" w:pos="0"/>
      </w:tabs>
      <w:spacing w:after="0"/>
      <w:ind w:firstLine="720"/>
    </w:pPr>
    <w:rPr>
      <w:bCs/>
      <w:sz w:val="26"/>
      <w:szCs w:val="26"/>
      <w:lang w:val="de-DE"/>
    </w:rPr>
  </w:style>
  <w:style w:type="paragraph" w:styleId="ListParagraph">
    <w:name w:val="List Paragraph"/>
    <w:basedOn w:val="Normal"/>
    <w:qFormat/>
    <w:rsid w:val="007477B5"/>
    <w:pPr>
      <w:ind w:left="720"/>
      <w:contextualSpacing/>
    </w:pPr>
    <w:rPr>
      <w:rFonts w:ascii=".VnTime" w:hAnsi=".VnTime"/>
      <w:szCs w:val="28"/>
    </w:rPr>
  </w:style>
  <w:style w:type="paragraph" w:customStyle="1" w:styleId="tit">
    <w:name w:val="tit"/>
    <w:basedOn w:val="Normal"/>
    <w:qFormat/>
    <w:rsid w:val="007477B5"/>
    <w:pPr>
      <w:spacing w:before="80" w:after="80"/>
      <w:jc w:val="center"/>
    </w:pPr>
    <w:rPr>
      <w:rFonts w:ascii=".VnTimeH" w:hAnsi=".VnTimeH"/>
      <w:b/>
      <w:bCs/>
      <w:sz w:val="26"/>
    </w:rPr>
  </w:style>
  <w:style w:type="paragraph" w:customStyle="1" w:styleId="TS">
    <w:name w:val="TS"/>
    <w:basedOn w:val="Normal"/>
    <w:qFormat/>
    <w:rsid w:val="007477B5"/>
    <w:pPr>
      <w:spacing w:before="80" w:after="80"/>
      <w:jc w:val="center"/>
    </w:pPr>
    <w:rPr>
      <w:rFonts w:ascii=".VnArialH" w:hAnsi=".VnArialH"/>
      <w:b/>
      <w:bCs/>
      <w:sz w:val="44"/>
    </w:rPr>
  </w:style>
  <w:style w:type="paragraph" w:customStyle="1" w:styleId="o">
    <w:name w:val="o"/>
    <w:basedOn w:val="Normal"/>
    <w:qFormat/>
    <w:rsid w:val="007477B5"/>
    <w:pPr>
      <w:spacing w:before="80" w:after="80"/>
    </w:pPr>
    <w:rPr>
      <w:rFonts w:ascii=".VnArial" w:hAnsi=".VnArial"/>
      <w:b/>
      <w:bCs/>
      <w:sz w:val="24"/>
    </w:rPr>
  </w:style>
  <w:style w:type="paragraph" w:customStyle="1" w:styleId="o1">
    <w:name w:val="o1"/>
    <w:basedOn w:val="Normal"/>
    <w:qFormat/>
    <w:rsid w:val="007477B5"/>
    <w:pPr>
      <w:numPr>
        <w:ilvl w:val="1"/>
        <w:numId w:val="2"/>
      </w:numPr>
      <w:tabs>
        <w:tab w:val="clear" w:pos="1837"/>
      </w:tabs>
      <w:spacing w:before="80" w:after="80" w:line="264" w:lineRule="auto"/>
      <w:ind w:left="728"/>
    </w:pPr>
    <w:rPr>
      <w:rFonts w:ascii=".VnTime" w:hAnsi=".VnTime"/>
      <w:sz w:val="26"/>
    </w:rPr>
  </w:style>
  <w:style w:type="paragraph" w:customStyle="1" w:styleId="lnd">
    <w:name w:val="lnd"/>
    <w:basedOn w:val="Normal"/>
    <w:qFormat/>
    <w:rsid w:val="007477B5"/>
    <w:pPr>
      <w:pageBreakBefore/>
      <w:spacing w:before="600" w:after="360"/>
      <w:jc w:val="center"/>
    </w:pPr>
    <w:rPr>
      <w:rFonts w:ascii=".VnArabiaH" w:hAnsi=".VnArabiaH"/>
    </w:rPr>
  </w:style>
  <w:style w:type="paragraph" w:customStyle="1" w:styleId="k">
    <w:name w:val="k"/>
    <w:basedOn w:val="Normal"/>
    <w:qFormat/>
    <w:rsid w:val="007477B5"/>
    <w:pPr>
      <w:spacing w:after="80"/>
      <w:ind w:left="2160"/>
      <w:jc w:val="center"/>
    </w:pPr>
    <w:rPr>
      <w:rFonts w:ascii=".VnTime" w:hAnsi=".VnTime"/>
      <w:b/>
      <w:bCs/>
      <w:sz w:val="26"/>
    </w:rPr>
  </w:style>
  <w:style w:type="paragraph" w:customStyle="1" w:styleId="q">
    <w:name w:val="q"/>
    <w:basedOn w:val="Normal"/>
    <w:qFormat/>
    <w:rsid w:val="007477B5"/>
    <w:pPr>
      <w:spacing w:before="480" w:after="80"/>
      <w:jc w:val="center"/>
    </w:pPr>
    <w:rPr>
      <w:rFonts w:ascii=".VnTimeH" w:hAnsi=".VnTimeH"/>
      <w:b/>
      <w:bCs/>
      <w:sz w:val="26"/>
    </w:rPr>
  </w:style>
  <w:style w:type="paragraph" w:customStyle="1" w:styleId="q1">
    <w:name w:val="q1"/>
    <w:basedOn w:val="Heading9"/>
    <w:qFormat/>
    <w:rsid w:val="007477B5"/>
    <w:pPr>
      <w:spacing w:before="360" w:after="400" w:line="240" w:lineRule="auto"/>
      <w:jc w:val="center"/>
    </w:pPr>
    <w:rPr>
      <w:rFonts w:ascii=".VnTimeH" w:hAnsi=".VnTimeH"/>
      <w:b/>
      <w:iCs w:val="0"/>
      <w:color w:val="auto"/>
      <w:sz w:val="24"/>
      <w:szCs w:val="24"/>
    </w:rPr>
  </w:style>
  <w:style w:type="paragraph" w:customStyle="1" w:styleId="p">
    <w:name w:val="p"/>
    <w:basedOn w:val="Normal"/>
    <w:qFormat/>
    <w:rsid w:val="007477B5"/>
    <w:pPr>
      <w:pageBreakBefore/>
      <w:spacing w:before="3240" w:after="80"/>
      <w:jc w:val="center"/>
    </w:pPr>
    <w:rPr>
      <w:rFonts w:ascii=".VnTime" w:hAnsi=".VnTime"/>
      <w:b/>
      <w:bCs/>
      <w:sz w:val="50"/>
    </w:rPr>
  </w:style>
  <w:style w:type="paragraph" w:customStyle="1" w:styleId="i">
    <w:name w:val="i"/>
    <w:basedOn w:val="Normal"/>
    <w:qFormat/>
    <w:rsid w:val="007477B5"/>
    <w:pPr>
      <w:spacing w:before="240" w:after="80"/>
      <w:ind w:left="546" w:hanging="546"/>
    </w:pPr>
    <w:rPr>
      <w:rFonts w:ascii=".VnTimeH" w:hAnsi=".VnTimeH"/>
      <w:b/>
      <w:bCs/>
      <w:sz w:val="26"/>
    </w:rPr>
  </w:style>
  <w:style w:type="paragraph" w:customStyle="1" w:styleId="t">
    <w:name w:val="t"/>
    <w:basedOn w:val="Normal"/>
    <w:qFormat/>
    <w:rsid w:val="007477B5"/>
    <w:pPr>
      <w:spacing w:before="360" w:after="80" w:line="216" w:lineRule="auto"/>
      <w:jc w:val="center"/>
    </w:pPr>
    <w:rPr>
      <w:rFonts w:ascii=".VnTimeH" w:hAnsi=".VnTimeH"/>
      <w:b/>
      <w:bCs/>
      <w:sz w:val="24"/>
    </w:rPr>
  </w:style>
  <w:style w:type="paragraph" w:customStyle="1" w:styleId="t1">
    <w:name w:val="t1"/>
    <w:basedOn w:val="Normal"/>
    <w:qFormat/>
    <w:rsid w:val="007477B5"/>
    <w:pPr>
      <w:spacing w:before="80" w:after="340" w:line="216" w:lineRule="auto"/>
      <w:jc w:val="center"/>
    </w:pPr>
    <w:rPr>
      <w:rFonts w:ascii=".VnArialH" w:hAnsi=".VnArialH"/>
      <w:b/>
      <w:bCs/>
      <w:sz w:val="24"/>
      <w:szCs w:val="28"/>
    </w:rPr>
  </w:style>
  <w:style w:type="paragraph" w:customStyle="1" w:styleId="t2">
    <w:name w:val="t2"/>
    <w:basedOn w:val="Normal"/>
    <w:qFormat/>
    <w:rsid w:val="007477B5"/>
    <w:pPr>
      <w:spacing w:before="240" w:after="240"/>
      <w:jc w:val="center"/>
    </w:pPr>
    <w:rPr>
      <w:rFonts w:ascii=".VnTimeH" w:hAnsi=".VnTimeH"/>
      <w:sz w:val="24"/>
    </w:rPr>
  </w:style>
  <w:style w:type="paragraph" w:customStyle="1" w:styleId="rt2">
    <w:name w:val="rt2"/>
    <w:basedOn w:val="Normal"/>
    <w:qFormat/>
    <w:rsid w:val="007477B5"/>
    <w:pPr>
      <w:spacing w:before="80" w:after="80"/>
      <w:ind w:firstLine="397"/>
    </w:pPr>
    <w:rPr>
      <w:rFonts w:ascii=".VnTime" w:hAnsi=".VnTime"/>
      <w:b/>
      <w:bCs/>
      <w:sz w:val="24"/>
    </w:rPr>
  </w:style>
  <w:style w:type="paragraph" w:customStyle="1" w:styleId="t12">
    <w:name w:val="t12"/>
    <w:basedOn w:val="Normal"/>
    <w:qFormat/>
    <w:rsid w:val="007477B5"/>
    <w:pPr>
      <w:spacing w:before="80" w:after="80"/>
      <w:ind w:firstLine="397"/>
    </w:pPr>
    <w:rPr>
      <w:rFonts w:ascii=".VnTime" w:hAnsi=".VnTime"/>
      <w:sz w:val="24"/>
    </w:rPr>
  </w:style>
  <w:style w:type="paragraph" w:customStyle="1" w:styleId="c20">
    <w:name w:val="c2"/>
    <w:basedOn w:val="Normal"/>
    <w:qFormat/>
    <w:rsid w:val="007477B5"/>
    <w:pPr>
      <w:spacing w:before="80" w:after="80"/>
      <w:ind w:firstLine="397"/>
    </w:pPr>
    <w:rPr>
      <w:rFonts w:ascii=".VnTime" w:hAnsi=".VnTime"/>
      <w:sz w:val="26"/>
    </w:rPr>
  </w:style>
  <w:style w:type="paragraph" w:customStyle="1" w:styleId="n2">
    <w:name w:val="n2"/>
    <w:basedOn w:val="n"/>
    <w:qFormat/>
    <w:rsid w:val="007477B5"/>
    <w:pPr>
      <w:widowControl/>
      <w:spacing w:before="80" w:after="80" w:line="240" w:lineRule="auto"/>
      <w:ind w:left="720" w:hanging="323"/>
      <w:jc w:val="right"/>
    </w:pPr>
    <w:rPr>
      <w:rFonts w:ascii=".VnTime" w:hAnsi=".VnTime"/>
      <w:i/>
      <w:iCs/>
      <w:color w:val="auto"/>
      <w:sz w:val="24"/>
      <w:szCs w:val="24"/>
    </w:rPr>
  </w:style>
  <w:style w:type="paragraph" w:customStyle="1" w:styleId="mb">
    <w:name w:val="mb"/>
    <w:basedOn w:val="Normal"/>
    <w:qFormat/>
    <w:rsid w:val="007477B5"/>
    <w:pPr>
      <w:spacing w:before="80" w:after="80"/>
      <w:jc w:val="center"/>
    </w:pPr>
    <w:rPr>
      <w:rFonts w:ascii=".VnTime" w:hAnsi=".VnTime"/>
      <w:b/>
      <w:bCs/>
      <w:sz w:val="24"/>
    </w:rPr>
  </w:style>
  <w:style w:type="paragraph" w:customStyle="1" w:styleId="mbv">
    <w:name w:val="mbv"/>
    <w:basedOn w:val="c"/>
    <w:qFormat/>
    <w:rsid w:val="007477B5"/>
    <w:pPr>
      <w:widowControl/>
      <w:spacing w:before="80" w:after="80" w:line="240" w:lineRule="auto"/>
      <w:ind w:left="0" w:firstLine="0"/>
      <w:jc w:val="center"/>
    </w:pPr>
    <w:rPr>
      <w:rFonts w:ascii=".VnTimeH" w:hAnsi=".VnTimeH"/>
      <w:i/>
      <w:iCs/>
      <w:color w:val="auto"/>
      <w:sz w:val="24"/>
      <w:szCs w:val="24"/>
    </w:rPr>
  </w:style>
  <w:style w:type="paragraph" w:customStyle="1" w:styleId="a1">
    <w:name w:val="a1"/>
    <w:basedOn w:val="Normal"/>
    <w:qFormat/>
    <w:rsid w:val="007477B5"/>
    <w:pPr>
      <w:tabs>
        <w:tab w:val="right" w:leader="dot" w:pos="7513"/>
      </w:tabs>
      <w:spacing w:before="80" w:after="80"/>
      <w:ind w:firstLine="397"/>
    </w:pPr>
    <w:rPr>
      <w:rFonts w:ascii=".VnTime" w:hAnsi=".VnTime"/>
      <w:i/>
      <w:iCs/>
      <w:color w:val="000000"/>
      <w:sz w:val="26"/>
    </w:rPr>
  </w:style>
  <w:style w:type="paragraph" w:customStyle="1" w:styleId="a2">
    <w:name w:val="a2"/>
    <w:basedOn w:val="a1"/>
    <w:qFormat/>
    <w:rsid w:val="007477B5"/>
    <w:rPr>
      <w:i w:val="0"/>
      <w:iCs w:val="0"/>
    </w:rPr>
  </w:style>
  <w:style w:type="paragraph" w:customStyle="1" w:styleId="a3">
    <w:name w:val="a3"/>
    <w:basedOn w:val="Normal"/>
    <w:qFormat/>
    <w:rsid w:val="007477B5"/>
    <w:pPr>
      <w:spacing w:before="80" w:after="80"/>
      <w:ind w:firstLine="397"/>
    </w:pPr>
    <w:rPr>
      <w:rFonts w:ascii=".VnArialH" w:hAnsi=".VnArialH"/>
      <w:sz w:val="22"/>
    </w:rPr>
  </w:style>
  <w:style w:type="paragraph" w:customStyle="1" w:styleId="111">
    <w:name w:val="111"/>
    <w:basedOn w:val="Normal"/>
    <w:qFormat/>
    <w:rsid w:val="007477B5"/>
    <w:pPr>
      <w:spacing w:before="80" w:after="80"/>
      <w:ind w:firstLine="397"/>
    </w:pPr>
    <w:rPr>
      <w:rFonts w:ascii=".VnTime" w:hAnsi=".VnTime"/>
      <w:sz w:val="26"/>
      <w:lang w:val="pt-BR"/>
    </w:rPr>
  </w:style>
  <w:style w:type="paragraph" w:customStyle="1" w:styleId="bn">
    <w:name w:val="bn"/>
    <w:basedOn w:val="Normal"/>
    <w:qFormat/>
    <w:rsid w:val="007477B5"/>
    <w:pPr>
      <w:spacing w:before="80" w:after="80"/>
      <w:ind w:firstLine="397"/>
    </w:pPr>
    <w:rPr>
      <w:rFonts w:ascii=".VnTime" w:hAnsi=".VnTime"/>
      <w:sz w:val="24"/>
    </w:rPr>
  </w:style>
  <w:style w:type="paragraph" w:customStyle="1" w:styleId="mbn">
    <w:name w:val="mbn"/>
    <w:basedOn w:val="b"/>
    <w:qFormat/>
    <w:rsid w:val="007477B5"/>
    <w:pPr>
      <w:widowControl/>
      <w:spacing w:before="40" w:after="40"/>
      <w:jc w:val="both"/>
    </w:pPr>
    <w:rPr>
      <w:rFonts w:ascii=".VnTime" w:hAnsi=".VnTime"/>
      <w:color w:val="auto"/>
      <w:sz w:val="22"/>
      <w:szCs w:val="24"/>
    </w:rPr>
  </w:style>
  <w:style w:type="paragraph" w:customStyle="1" w:styleId="b1">
    <w:name w:val="b1"/>
    <w:basedOn w:val="Normal"/>
    <w:qFormat/>
    <w:rsid w:val="007477B5"/>
    <w:pPr>
      <w:spacing w:before="20" w:after="20"/>
      <w:jc w:val="center"/>
    </w:pPr>
    <w:rPr>
      <w:sz w:val="18"/>
    </w:rPr>
  </w:style>
  <w:style w:type="paragraph" w:customStyle="1" w:styleId="t10">
    <w:name w:val="t1`"/>
    <w:basedOn w:val="Normal"/>
    <w:qFormat/>
    <w:rsid w:val="007477B5"/>
    <w:pPr>
      <w:tabs>
        <w:tab w:val="left" w:pos="2021"/>
        <w:tab w:val="left" w:pos="3031"/>
        <w:tab w:val="left" w:pos="4042"/>
        <w:tab w:val="left" w:pos="5052"/>
        <w:tab w:val="left" w:pos="6062"/>
        <w:tab w:val="left" w:pos="7073"/>
        <w:tab w:val="left" w:pos="8083"/>
      </w:tabs>
      <w:autoSpaceDE w:val="0"/>
      <w:autoSpaceDN w:val="0"/>
      <w:adjustRightInd w:val="0"/>
    </w:pPr>
    <w:rPr>
      <w:rFonts w:ascii=".VnTime" w:hAnsi=".VnTime"/>
      <w:b/>
      <w:bCs/>
      <w:color w:val="000000"/>
      <w:sz w:val="22"/>
      <w:szCs w:val="22"/>
    </w:rPr>
  </w:style>
  <w:style w:type="paragraph" w:customStyle="1" w:styleId="rt1">
    <w:name w:val="rt1"/>
    <w:basedOn w:val="Normal"/>
    <w:qFormat/>
    <w:rsid w:val="007477B5"/>
    <w:pPr>
      <w:tabs>
        <w:tab w:val="left" w:pos="1017"/>
        <w:tab w:val="left" w:pos="2034"/>
        <w:tab w:val="left" w:pos="3051"/>
        <w:tab w:val="left" w:pos="4068"/>
        <w:tab w:val="left" w:pos="5085"/>
        <w:tab w:val="left" w:pos="6101"/>
        <w:tab w:val="left" w:pos="7118"/>
      </w:tabs>
      <w:autoSpaceDE w:val="0"/>
      <w:autoSpaceDN w:val="0"/>
      <w:adjustRightInd w:val="0"/>
    </w:pPr>
    <w:rPr>
      <w:rFonts w:ascii=".VnTime" w:hAnsi=".VnTime"/>
      <w:b/>
      <w:bCs/>
      <w:color w:val="000000"/>
      <w:sz w:val="22"/>
      <w:szCs w:val="22"/>
    </w:rPr>
  </w:style>
  <w:style w:type="paragraph" w:customStyle="1" w:styleId="h">
    <w:name w:val="h"/>
    <w:basedOn w:val="t1"/>
    <w:qFormat/>
    <w:rsid w:val="007477B5"/>
    <w:pPr>
      <w:spacing w:after="140"/>
    </w:pPr>
  </w:style>
  <w:style w:type="paragraph" w:customStyle="1" w:styleId="m1">
    <w:name w:val="m1"/>
    <w:basedOn w:val="Normal"/>
    <w:qFormat/>
    <w:rsid w:val="007477B5"/>
    <w:pPr>
      <w:tabs>
        <w:tab w:val="right" w:pos="7657"/>
      </w:tabs>
      <w:spacing w:before="240" w:after="40"/>
      <w:ind w:right="851"/>
    </w:pPr>
    <w:rPr>
      <w:rFonts w:ascii=".VnTimeH" w:hAnsi=".VnTimeH"/>
      <w:sz w:val="24"/>
    </w:rPr>
  </w:style>
  <w:style w:type="paragraph" w:customStyle="1" w:styleId="m2">
    <w:name w:val="m2"/>
    <w:basedOn w:val="m1"/>
    <w:qFormat/>
    <w:rsid w:val="007477B5"/>
    <w:pPr>
      <w:spacing w:before="60" w:after="60"/>
    </w:pPr>
    <w:rPr>
      <w:rFonts w:ascii=".VnTime" w:hAnsi=".VnTime"/>
      <w:b/>
      <w:bCs/>
    </w:rPr>
  </w:style>
  <w:style w:type="paragraph" w:customStyle="1" w:styleId="m3">
    <w:name w:val="m3"/>
    <w:basedOn w:val="m1"/>
    <w:qFormat/>
    <w:rsid w:val="007477B5"/>
    <w:pPr>
      <w:spacing w:before="60" w:after="60"/>
      <w:ind w:left="210" w:hanging="210"/>
    </w:pPr>
    <w:rPr>
      <w:rFonts w:ascii=".VnTime" w:hAnsi=".VnTime"/>
    </w:rPr>
  </w:style>
  <w:style w:type="paragraph" w:customStyle="1" w:styleId="co1">
    <w:name w:val="co1"/>
    <w:basedOn w:val="Normal"/>
    <w:qFormat/>
    <w:rsid w:val="007477B5"/>
    <w:pPr>
      <w:spacing w:before="80" w:after="80"/>
      <w:ind w:firstLine="397"/>
    </w:pPr>
    <w:rPr>
      <w:rFonts w:ascii=".VnTime" w:hAnsi=".VnTime"/>
      <w:sz w:val="26"/>
    </w:rPr>
  </w:style>
  <w:style w:type="character" w:customStyle="1" w:styleId="noCharCharCharChar">
    <w:name w:val="no Char Char Char Char"/>
    <w:basedOn w:val="DefaultParagraphFont"/>
    <w:qFormat/>
    <w:rsid w:val="007477B5"/>
    <w:rPr>
      <w:rFonts w:ascii=".VnCentury Schoolbook" w:hAnsi=".VnCentury Schoolbook"/>
      <w:color w:val="000000"/>
      <w:sz w:val="22"/>
      <w:szCs w:val="22"/>
      <w:lang w:val="en-US" w:eastAsia="en-US" w:bidi="ar-SA"/>
    </w:rPr>
  </w:style>
  <w:style w:type="character" w:customStyle="1" w:styleId="apple-converted-space">
    <w:name w:val="apple-converted-space"/>
    <w:basedOn w:val="DefaultParagraphFont"/>
    <w:qFormat/>
    <w:rsid w:val="007477B5"/>
  </w:style>
  <w:style w:type="paragraph" w:customStyle="1" w:styleId="Revision1">
    <w:name w:val="Revision1"/>
    <w:hidden/>
    <w:uiPriority w:val="99"/>
    <w:semiHidden/>
    <w:qFormat/>
    <w:rsid w:val="007477B5"/>
    <w:rPr>
      <w:rFonts w:ascii="Times New Roman" w:eastAsia="Times New Roman" w:hAnsi="Times New Roman" w:cs="Times New Roman"/>
      <w:color w:val="000000" w:themeColor="text1"/>
      <w:sz w:val="27"/>
      <w:szCs w:val="27"/>
      <w:lang w:val="nl-N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file:///C:\Users\PHAMTHILOAN\3\311.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PHAMTHILOAN\1\112.html" TargetMode="External"/><Relationship Id="rId4" Type="http://schemas.openxmlformats.org/officeDocument/2006/relationships/settings" Target="settings.xml"/><Relationship Id="rId9" Type="http://schemas.openxmlformats.org/officeDocument/2006/relationships/hyperlink" Target="file:///C:\Users\PHAMTHILOAN\1\111.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9F14D-E8E7-4A14-82AA-C4CA21023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210</Pages>
  <Words>53247</Words>
  <Characters>303511</Characters>
  <Application>Microsoft Office Word</Application>
  <DocSecurity>0</DocSecurity>
  <Lines>2529</Lines>
  <Paragraphs>712</Paragraphs>
  <ScaleCrop>false</ScaleCrop>
  <Company>home</Company>
  <LinksUpToDate>false</LinksUpToDate>
  <CharactersWithSpaces>356046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Truong Thi Mai Phuong</dc:creator>
  <cp:lastModifiedBy>Mai Thu Trang</cp:lastModifiedBy>
  <cp:revision>10</cp:revision>
  <cp:lastPrinted>2024-09-27T08:13:00Z</cp:lastPrinted>
  <dcterms:created xsi:type="dcterms:W3CDTF">2024-09-27T07:19:00Z</dcterms:created>
  <dcterms:modified xsi:type="dcterms:W3CDTF">2024-09-30T07:44:00Z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1033-12.2.0.18199</vt:lpwstr>
  </property>
  <property fmtid="{D5CDD505-2E9C-101B-9397-08002B2CF9AE}" pid="3" name="ICV">
    <vt:lpwstr>AA8491C9BC864CCB827E4AEAA5205C5B_13</vt:lpwstr>
  </property>
</Properties>
</file>